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FA0B6" w14:textId="3CB1A0CA" w:rsidR="00617EE4" w:rsidRPr="007001F1" w:rsidRDefault="00617EE4" w:rsidP="00617EE4">
      <w:pPr>
        <w:jc w:val="center"/>
        <w:rPr>
          <w:b/>
          <w:sz w:val="28"/>
        </w:rPr>
      </w:pPr>
      <w:bookmarkStart w:id="0" w:name="_top"/>
      <w:bookmarkEnd w:id="0"/>
      <w:r w:rsidRPr="007001F1">
        <w:rPr>
          <w:b/>
          <w:sz w:val="28"/>
        </w:rPr>
        <w:t>Pokyny k vypĺňaniu kontrolných zoznamov k verejnému obstarávaniu a obstarávaniu</w:t>
      </w:r>
    </w:p>
    <w:p w14:paraId="5E254F8A" w14:textId="77777777" w:rsidR="00617EE4" w:rsidRPr="007001F1" w:rsidRDefault="00617EE4" w:rsidP="00617EE4"/>
    <w:p w14:paraId="586950C6" w14:textId="4F35CE42"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hodnoty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proofErr w:type="spellStart"/>
      <w:r w:rsidRPr="007001F1">
        <w:t>ante</w:t>
      </w:r>
      <w:proofErr w:type="spellEnd"/>
      <w:r w:rsidRPr="007001F1">
        <w:t xml:space="preserve">, </w:t>
      </w:r>
      <w:r w:rsidR="004E3A8C" w:rsidRPr="007001F1">
        <w:t>druhá</w:t>
      </w:r>
      <w:r w:rsidRPr="007001F1">
        <w:t xml:space="preserve"> ex-</w:t>
      </w:r>
      <w:proofErr w:type="spellStart"/>
      <w:r w:rsidRPr="007001F1">
        <w:t>ante</w:t>
      </w:r>
      <w:proofErr w:type="spellEnd"/>
      <w:r w:rsidRPr="007001F1">
        <w:t xml:space="preserve">, </w:t>
      </w:r>
      <w:r w:rsidR="004E3A8C" w:rsidRPr="007001F1">
        <w:t xml:space="preserve">štandardná ex-post, </w:t>
      </w:r>
      <w:r w:rsidRPr="007001F1">
        <w:t>následná ex-post)</w:t>
      </w:r>
      <w:r w:rsidR="00EE44E4" w:rsidRPr="007001F1">
        <w:t>. Vzorové kontrolné zoznamy sa použijú v prípade postupov zadávania zákazky, ktoré boli vyhlásené podľa zákona</w:t>
      </w:r>
      <w:r w:rsidR="003772EE" w:rsidRPr="007001F1">
        <w:t xml:space="preserve"> </w:t>
      </w:r>
      <w:r w:rsidR="00EE44E4" w:rsidRPr="007001F1">
        <w:t xml:space="preserve">č. 343/2015 Z. z. o verejnom obstarávaní a o zmene a doplnení niektorých zákonov v znení </w:t>
      </w:r>
      <w:ins w:id="1" w:author="Hudec Branislav" w:date="2018-02-20T09:36:00Z">
        <w:r w:rsidR="00160179">
          <w:t xml:space="preserve">neskorších predpisov </w:t>
        </w:r>
      </w:ins>
      <w:del w:id="2" w:author="Hudec Branislav" w:date="2018-02-20T09:36:00Z">
        <w:r w:rsidR="003772EE" w:rsidRPr="007001F1" w:rsidDel="00160179">
          <w:delText>zákona č. 438/2015 Z. z.</w:delText>
        </w:r>
        <w:r w:rsidR="00EE44E4" w:rsidRPr="007001F1" w:rsidDel="00160179">
          <w:delText xml:space="preserve"> </w:delText>
        </w:r>
      </w:del>
      <w:r w:rsidR="00EE44E4" w:rsidRPr="007001F1">
        <w:t>(ďalej len „ZVO“).</w:t>
      </w:r>
    </w:p>
    <w:p w14:paraId="63C349B7" w14:textId="77777777" w:rsidR="00282E0B" w:rsidRPr="007001F1" w:rsidRDefault="00617EE4" w:rsidP="00282E0B">
      <w:pPr>
        <w:pStyle w:val="Odsekzoznamu"/>
        <w:numPr>
          <w:ilvl w:val="0"/>
          <w:numId w:val="1"/>
        </w:numPr>
        <w:spacing w:after="120"/>
        <w:ind w:left="425" w:hanging="425"/>
        <w:contextualSpacing w:val="0"/>
        <w:jc w:val="both"/>
      </w:pPr>
      <w:r w:rsidRPr="007001F1">
        <w:t>Pokiaľ RO nevykonal niektorú z povinných ex-</w:t>
      </w:r>
      <w:proofErr w:type="spellStart"/>
      <w:r w:rsidRPr="007001F1">
        <w:t>ante</w:t>
      </w:r>
      <w:proofErr w:type="spellEnd"/>
      <w:r w:rsidRPr="007001F1">
        <w:t xml:space="preserve"> kontrol (a teda ani nevyplnil príslušné kontrolné zoznamy), je pri doručení dokumentácie k VO povinný vykonať kontrolu VO v rozsahu týchto nezrealizovaných ex-</w:t>
      </w:r>
      <w:proofErr w:type="spellStart"/>
      <w:r w:rsidRPr="007001F1">
        <w:t>ante</w:t>
      </w:r>
      <w:proofErr w:type="spellEnd"/>
      <w:r w:rsidRPr="007001F1">
        <w:t xml:space="preserve"> kontrol a rovnako vyplniť príslušné ex-</w:t>
      </w:r>
      <w:proofErr w:type="spellStart"/>
      <w:r w:rsidRPr="007001F1">
        <w:t>ante</w:t>
      </w:r>
      <w:proofErr w:type="spellEnd"/>
      <w:r w:rsidRPr="007001F1">
        <w:t xml:space="preserve"> KZ. Uvedené sa nevzťahuje na prípad, ak je dokumentácia na RO doručená vo fáze po podpise zmluvy s úspešným uchádzačom, pričom RO nevykonal </w:t>
      </w:r>
      <w:r w:rsidR="00875219" w:rsidRPr="007001F1">
        <w:t xml:space="preserve">           </w:t>
      </w:r>
      <w:r w:rsidRPr="007001F1">
        <w:t>v rámci tohto VO žiadnu z  ex-</w:t>
      </w:r>
      <w:proofErr w:type="spellStart"/>
      <w:r w:rsidRPr="007001F1">
        <w:t>ante</w:t>
      </w:r>
      <w:proofErr w:type="spellEnd"/>
      <w:r w:rsidRPr="007001F1">
        <w:t xml:space="preserve"> kontrol. V tomto prípade vypĺňa RO kontrolný zoznam pre štandardnú ex-post kontrolu, ktorý v sebe už obsahuje aj otázky nevykonaných ex-</w:t>
      </w:r>
      <w:proofErr w:type="spellStart"/>
      <w:r w:rsidRPr="007001F1">
        <w:t>ante</w:t>
      </w:r>
      <w:proofErr w:type="spellEnd"/>
      <w:r w:rsidRPr="007001F1">
        <w:t xml:space="preserve"> kontrol.  </w:t>
      </w:r>
    </w:p>
    <w:p w14:paraId="5B4CAE7E" w14:textId="2F25A234"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14:paraId="27CF0D90" w14:textId="77777777" w:rsidR="00617EE4" w:rsidRPr="007001F1" w:rsidRDefault="00617EE4" w:rsidP="00617EE4">
      <w:pPr>
        <w:pStyle w:val="Odsekzoznamu"/>
        <w:numPr>
          <w:ilvl w:val="0"/>
          <w:numId w:val="1"/>
        </w:numPr>
        <w:spacing w:after="120"/>
        <w:ind w:left="425" w:hanging="425"/>
        <w:contextualSpacing w:val="0"/>
        <w:jc w:val="both"/>
      </w:pPr>
      <w:r w:rsidRPr="007001F1">
        <w:t xml:space="preserve">Otázky, ktoré sú rozdelené na viaceré </w:t>
      </w:r>
      <w:proofErr w:type="spellStart"/>
      <w:r w:rsidRPr="007001F1">
        <w:t>podotázky</w:t>
      </w:r>
      <w:proofErr w:type="spellEnd"/>
      <w:r w:rsidRPr="007001F1">
        <w:t xml:space="preserve"> (a, b, c...) vypĺňa RO samostatne, pričom každá z </w:t>
      </w:r>
      <w:proofErr w:type="spellStart"/>
      <w:r w:rsidRPr="007001F1">
        <w:t>podotázok</w:t>
      </w:r>
      <w:proofErr w:type="spellEnd"/>
      <w:r w:rsidRPr="007001F1">
        <w:t xml:space="preserve"> bude mať vlastné zaznačenie odpovede.  </w:t>
      </w:r>
    </w:p>
    <w:p w14:paraId="01BF6D6A" w14:textId="738F1F43"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0C5065" w:rsidRPr="007001F1">
        <w:t xml:space="preserve"> </w:t>
      </w:r>
      <w:r w:rsidR="001564D5" w:rsidRPr="007001F1">
        <w:t>Pokiaľ sa kontrolná otázka v KZ nevzťahuje na riešený problém, uvedie sa v stĺpci „poznámka“ odpoveď: „n/a“ alebo „nevzťahuje sa“.</w:t>
      </w:r>
    </w:p>
    <w:p w14:paraId="616C735C" w14:textId="19EAD105"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14:paraId="1892774D" w14:textId="66DAC28A" w:rsidR="00617EE4" w:rsidRDefault="00617EE4" w:rsidP="00617EE4">
      <w:pPr>
        <w:pStyle w:val="Odsekzoznamu"/>
        <w:numPr>
          <w:ilvl w:val="0"/>
          <w:numId w:val="1"/>
        </w:numPr>
        <w:spacing w:after="120"/>
        <w:ind w:left="425" w:hanging="425"/>
        <w:contextualSpacing w:val="0"/>
        <w:jc w:val="both"/>
        <w:rPr>
          <w:ins w:id="3" w:author="Branislav Hudec" w:date="2018-04-29T22:41:00Z"/>
        </w:rPr>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p>
    <w:p w14:paraId="71660378" w14:textId="77777777" w:rsidR="004F0CC1" w:rsidDel="004F0CC1" w:rsidRDefault="004F0CC1" w:rsidP="00617EE4">
      <w:pPr>
        <w:pStyle w:val="Odsekzoznamu"/>
        <w:numPr>
          <w:ilvl w:val="0"/>
          <w:numId w:val="1"/>
        </w:numPr>
        <w:spacing w:after="120"/>
        <w:ind w:left="425" w:hanging="425"/>
        <w:contextualSpacing w:val="0"/>
        <w:jc w:val="both"/>
        <w:rPr>
          <w:ins w:id="4" w:author="Kramár Róbert" w:date="2018-04-27T17:08:00Z"/>
          <w:del w:id="5" w:author="Branislav Hudec" w:date="2018-04-29T22:41:00Z"/>
        </w:rPr>
      </w:pPr>
    </w:p>
    <w:p w14:paraId="7147146C" w14:textId="4C8284FD" w:rsidR="000E236A" w:rsidRPr="007001F1" w:rsidDel="000E236A" w:rsidRDefault="000E236A">
      <w:pPr>
        <w:pStyle w:val="Odsekzoznamu"/>
        <w:numPr>
          <w:ilvl w:val="0"/>
          <w:numId w:val="1"/>
        </w:numPr>
        <w:spacing w:after="120"/>
        <w:ind w:left="425" w:hanging="425"/>
        <w:contextualSpacing w:val="0"/>
        <w:jc w:val="both"/>
        <w:rPr>
          <w:del w:id="6" w:author="Kramár Róbert" w:date="2018-04-27T17:17:00Z"/>
        </w:rPr>
      </w:pPr>
      <w:ins w:id="7" w:author="Kramár Róbert" w:date="2018-04-27T17:17:00Z">
        <w:r>
          <w:t>V prípade, že zmluva o poskytnutí NFP ešte nie je uzavretá, pojem prijímateľ sa v príslušnom kontrolnom zozname nahradí pojmom žiadateľ.</w:t>
        </w:r>
      </w:ins>
    </w:p>
    <w:p w14:paraId="45F78782" w14:textId="77777777" w:rsidR="00BA0601" w:rsidRPr="007001F1" w:rsidRDefault="00BA0601">
      <w:pPr>
        <w:pStyle w:val="Odsekzoznamu"/>
        <w:numPr>
          <w:ilvl w:val="0"/>
          <w:numId w:val="1"/>
        </w:numPr>
        <w:spacing w:after="120"/>
        <w:ind w:left="425" w:hanging="425"/>
        <w:contextualSpacing w:val="0"/>
        <w:jc w:val="both"/>
        <w:pPrChange w:id="8" w:author="Branislav Hudec" w:date="2018-04-29T22:41:00Z">
          <w:pPr/>
        </w:pPrChange>
      </w:pPr>
    </w:p>
    <w:p w14:paraId="4BD0669A" w14:textId="63B30139"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14:paraId="2896EF15" w14:textId="08679C30" w:rsidR="0087289A" w:rsidRPr="007001F1" w:rsidRDefault="002734C6" w:rsidP="00942F1E">
      <w:pPr>
        <w:pStyle w:val="Odsekzoznamu"/>
        <w:numPr>
          <w:ilvl w:val="0"/>
          <w:numId w:val="24"/>
        </w:numPr>
        <w:spacing w:before="120" w:after="120"/>
        <w:ind w:left="425" w:hanging="425"/>
        <w:contextualSpacing w:val="0"/>
        <w:jc w:val="both"/>
        <w:rPr>
          <w:ins w:id="9" w:author="Kramár Róbert" w:date="2017-05-18T15:44:00Z"/>
          <w:color w:val="0563C1" w:themeColor="hyperlink"/>
          <w:u w:val="single"/>
          <w:rPrChange w:id="10" w:author="Kramár Róbert" w:date="2017-05-18T15:44:00Z">
            <w:rPr>
              <w:ins w:id="11" w:author="Kramár Róbert" w:date="2017-05-18T15:44:00Z"/>
            </w:rPr>
          </w:rPrChange>
        </w:rPr>
      </w:pPr>
      <w:ins w:id="12" w:author="Kramár Róbert" w:date="2017-05-18T16:49:00Z">
        <w:r w:rsidRPr="007001F1">
          <w:rPr>
            <w:color w:val="0563C1" w:themeColor="hyperlink"/>
            <w:u w:val="single"/>
          </w:rPr>
          <w:fldChar w:fldCharType="begin"/>
        </w:r>
        <w:r w:rsidRPr="007001F1">
          <w:rPr>
            <w:color w:val="0563C1" w:themeColor="hyperlink"/>
            <w:u w:val="single"/>
          </w:rPr>
          <w:instrText xml:space="preserve"> HYPERLINK  \l "KZ0" </w:instrText>
        </w:r>
        <w:r w:rsidRPr="007001F1">
          <w:rPr>
            <w:color w:val="0563C1" w:themeColor="hyperlink"/>
            <w:u w:val="single"/>
          </w:rPr>
          <w:fldChar w:fldCharType="separate"/>
        </w:r>
        <w:r w:rsidRPr="007001F1">
          <w:rPr>
            <w:rStyle w:val="Hypertextovprepojenie"/>
          </w:rPr>
          <w:t xml:space="preserve">Podlimitná zákazka podľa § 113 ZVO </w:t>
        </w:r>
      </w:ins>
      <w:ins w:id="13" w:author="Hudec Branislav" w:date="2018-02-20T09:41:00Z">
        <w:r w:rsidR="00160179">
          <w:rPr>
            <w:rStyle w:val="Hypertextovprepojenie"/>
          </w:rPr>
          <w:t>-</w:t>
        </w:r>
      </w:ins>
      <w:ins w:id="14" w:author="Kramár Róbert" w:date="2017-05-18T16:49:00Z">
        <w:del w:id="15" w:author="Hudec Branislav" w:date="2018-02-20T09:41:00Z">
          <w:r w:rsidRPr="007001F1" w:rsidDel="00160179">
            <w:rPr>
              <w:rStyle w:val="Hypertextovprepojenie"/>
            </w:rPr>
            <w:delText>–</w:delText>
          </w:r>
        </w:del>
        <w:r w:rsidRPr="007001F1">
          <w:rPr>
            <w:rStyle w:val="Hypertextovprepojenie"/>
          </w:rPr>
          <w:t xml:space="preserve"> prvá ex </w:t>
        </w:r>
        <w:proofErr w:type="spellStart"/>
        <w:r w:rsidRPr="007001F1">
          <w:rPr>
            <w:rStyle w:val="Hypertextovprepojenie"/>
          </w:rPr>
          <w:t>ante</w:t>
        </w:r>
        <w:proofErr w:type="spellEnd"/>
        <w:r w:rsidRPr="007001F1">
          <w:rPr>
            <w:rStyle w:val="Hypertextovprepojenie"/>
          </w:rPr>
          <w:t xml:space="preserve"> kontrola</w:t>
        </w:r>
        <w:r w:rsidRPr="007001F1">
          <w:rPr>
            <w:color w:val="0563C1" w:themeColor="hyperlink"/>
            <w:u w:val="single"/>
          </w:rPr>
          <w:fldChar w:fldCharType="end"/>
        </w:r>
      </w:ins>
    </w:p>
    <w:p w14:paraId="6BE616F8" w14:textId="119D8A04" w:rsidR="00A50DC9"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 w:history="1">
        <w:r w:rsidR="00A50DC9" w:rsidRPr="007001F1">
          <w:rPr>
            <w:rStyle w:val="Hypertextovprepojenie"/>
          </w:rPr>
          <w:t>Podlimitná zákazka podľa § 113 ZVO</w:t>
        </w:r>
      </w:hyperlink>
      <w:r w:rsidR="00EE44E4" w:rsidRPr="007001F1">
        <w:rPr>
          <w:rStyle w:val="Hypertextovprepojenie"/>
        </w:rPr>
        <w:t xml:space="preserve"> -</w:t>
      </w:r>
      <w:r w:rsidR="00FA36B2" w:rsidRPr="007001F1">
        <w:rPr>
          <w:rStyle w:val="Hypertextovprepojenie"/>
        </w:rPr>
        <w:t xml:space="preserve"> štandardná ex-post kontrola</w:t>
      </w:r>
    </w:p>
    <w:p w14:paraId="3788205F" w14:textId="263BA49B" w:rsidR="0023087C"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36" w:history="1">
        <w:r w:rsidR="0023087C" w:rsidRPr="007001F1">
          <w:rPr>
            <w:rStyle w:val="Hypertextovprepojenie"/>
          </w:rPr>
          <w:t xml:space="preserve">Podlimitná zákazka realizovaná cez elektronické trhovisko - </w:t>
        </w:r>
        <w:r w:rsidR="00EE44E4" w:rsidRPr="007001F1">
          <w:rPr>
            <w:rStyle w:val="Hypertextovprepojenie"/>
          </w:rPr>
          <w:t>prvá</w:t>
        </w:r>
        <w:r w:rsidR="0023087C" w:rsidRPr="007001F1">
          <w:rPr>
            <w:rStyle w:val="Hypertextovprepojenie"/>
          </w:rPr>
          <w:t xml:space="preserve"> ex-</w:t>
        </w:r>
        <w:proofErr w:type="spellStart"/>
        <w:r w:rsidR="0023087C" w:rsidRPr="007001F1">
          <w:rPr>
            <w:rStyle w:val="Hypertextovprepojenie"/>
          </w:rPr>
          <w:t>ante</w:t>
        </w:r>
        <w:proofErr w:type="spellEnd"/>
        <w:r w:rsidR="0023087C" w:rsidRPr="007001F1">
          <w:rPr>
            <w:rStyle w:val="Hypertextovprepojenie"/>
          </w:rPr>
          <w:t xml:space="preserve"> kontrola</w:t>
        </w:r>
      </w:hyperlink>
    </w:p>
    <w:p w14:paraId="5956B86B" w14:textId="09DF8DC5" w:rsidR="0023087C" w:rsidRPr="007001F1" w:rsidRDefault="00160179" w:rsidP="00942F1E">
      <w:pPr>
        <w:pStyle w:val="Odsekzoznamu"/>
        <w:numPr>
          <w:ilvl w:val="0"/>
          <w:numId w:val="24"/>
        </w:numPr>
        <w:spacing w:before="120" w:after="120"/>
        <w:ind w:left="425" w:hanging="425"/>
        <w:contextualSpacing w:val="0"/>
        <w:jc w:val="both"/>
        <w:rPr>
          <w:rStyle w:val="Hypertextovprepojenie"/>
        </w:rPr>
      </w:pPr>
      <w:r>
        <w:lastRenderedPageBreak/>
        <w:fldChar w:fldCharType="begin"/>
      </w:r>
      <w:r>
        <w:instrText xml:space="preserve"> HYPERLINK \l "KZ_3" </w:instrText>
      </w:r>
      <w:r>
        <w:fldChar w:fldCharType="separate"/>
      </w:r>
      <w:r w:rsidR="0023087C" w:rsidRPr="007001F1">
        <w:rPr>
          <w:rStyle w:val="Hypertextovprepojenie"/>
        </w:rPr>
        <w:t xml:space="preserve">Podlimitná zákazka realizovaná cez elektronické trhovisko </w:t>
      </w:r>
      <w:ins w:id="16" w:author="Hudec Branislav" w:date="2018-02-20T09:41:00Z">
        <w:r>
          <w:rPr>
            <w:rStyle w:val="Hypertextovprepojenie"/>
          </w:rPr>
          <w:t>-</w:t>
        </w:r>
      </w:ins>
      <w:del w:id="17" w:author="Hudec Branislav" w:date="2018-02-20T09:41:00Z">
        <w:r w:rsidR="0023087C" w:rsidRPr="007001F1" w:rsidDel="00160179">
          <w:rPr>
            <w:rStyle w:val="Hypertextovprepojenie"/>
          </w:rPr>
          <w:delText>–</w:delText>
        </w:r>
      </w:del>
      <w:r w:rsidR="0023087C" w:rsidRPr="007001F1">
        <w:rPr>
          <w:rStyle w:val="Hypertextovprepojenie"/>
        </w:rPr>
        <w:t xml:space="preserve"> štandardná ex post kontrola</w:t>
      </w:r>
      <w:r>
        <w:rPr>
          <w:rStyle w:val="Hypertextovprepojenie"/>
        </w:rPr>
        <w:fldChar w:fldCharType="end"/>
      </w:r>
    </w:p>
    <w:p w14:paraId="6DC03DF1" w14:textId="1F2BD09E" w:rsidR="0023087C"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270BA7" w:rsidRPr="007001F1">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14:paraId="4B3A1C26" w14:textId="6EEF03AE"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7D333ECA" w14:textId="626D1296"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6A1C06C4" w14:textId="0D6EDF62"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ex-post kontrola</w:t>
        </w:r>
      </w:hyperlink>
    </w:p>
    <w:p w14:paraId="69DF9753" w14:textId="717C72BD"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ex-post kontrola</w:t>
        </w:r>
      </w:hyperlink>
    </w:p>
    <w:p w14:paraId="26D2A1DE" w14:textId="4E4AA915"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6AA891AE" w14:textId="21455E2D"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5DE615E7" w14:textId="7D3AAC20"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ex-post kontrola</w:t>
        </w:r>
      </w:hyperlink>
    </w:p>
    <w:p w14:paraId="115D87A7" w14:textId="4EEA4847"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ex-post kontrola</w:t>
        </w:r>
      </w:hyperlink>
    </w:p>
    <w:p w14:paraId="6C650159" w14:textId="0CE3A0FD"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2603DDA3" w14:textId="13A3D18B"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4C9EA653" w14:textId="0EAA8DDA"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ex-post kontrola</w:t>
        </w:r>
      </w:hyperlink>
    </w:p>
    <w:p w14:paraId="16924190" w14:textId="40109B31"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ex-post kontrola</w:t>
        </w:r>
      </w:hyperlink>
    </w:p>
    <w:p w14:paraId="18689C09" w14:textId="581E8D14"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161E5FA2" w14:textId="27170FC9"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37D81888" w14:textId="3AC54B7D" w:rsidR="00270BA7"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ex-post kontrola</w:t>
        </w:r>
      </w:hyperlink>
    </w:p>
    <w:p w14:paraId="060E083E" w14:textId="3DEDE077" w:rsidR="00D47CB5"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ex-post kontrola</w:t>
        </w:r>
      </w:hyperlink>
    </w:p>
    <w:p w14:paraId="27388267" w14:textId="69C8F7D7" w:rsidR="00D47CB5"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Nadlimitná zákazka - rokovacie konanie so z</w:t>
        </w:r>
        <w:r w:rsidR="00D47CB5" w:rsidRPr="007001F1">
          <w:rPr>
            <w:rStyle w:val="Hypertextovprepojenie"/>
          </w:rPr>
          <w:t>v</w:t>
        </w:r>
        <w:r w:rsidR="00D47CB5" w:rsidRPr="007001F1">
          <w:rPr>
            <w:rStyle w:val="Hypertextovprepojenie"/>
          </w:rPr>
          <w:t xml:space="preserve">erejnením - </w:t>
        </w:r>
        <w:r w:rsidR="00144756" w:rsidRPr="007001F1">
          <w:rPr>
            <w:rStyle w:val="Hypertextovprepojenie"/>
          </w:rPr>
          <w:t>prvá</w:t>
        </w:r>
        <w:r w:rsidR="00D47CB5" w:rsidRPr="007001F1">
          <w:rPr>
            <w:rStyle w:val="Hypertextovprepojenie"/>
          </w:rPr>
          <w:t xml:space="preserve"> ex-</w:t>
        </w:r>
        <w:proofErr w:type="spellStart"/>
        <w:r w:rsidR="00D47CB5" w:rsidRPr="007001F1">
          <w:rPr>
            <w:rStyle w:val="Hypertextovprepojenie"/>
          </w:rPr>
          <w:t>ante</w:t>
        </w:r>
        <w:proofErr w:type="spellEnd"/>
        <w:r w:rsidR="00D47CB5" w:rsidRPr="007001F1">
          <w:rPr>
            <w:rStyle w:val="Hypertextovprepojenie"/>
          </w:rPr>
          <w:t xml:space="preserve"> kontrola</w:t>
        </w:r>
      </w:hyperlink>
    </w:p>
    <w:p w14:paraId="75F5190A" w14:textId="5DD8DF4D" w:rsidR="00D47CB5"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proofErr w:type="spellStart"/>
        <w:r w:rsidR="00D47CB5" w:rsidRPr="007001F1">
          <w:rPr>
            <w:rStyle w:val="Hypertextovprepojenie"/>
          </w:rPr>
          <w:t>ante</w:t>
        </w:r>
        <w:proofErr w:type="spellEnd"/>
        <w:r w:rsidR="00D47CB5" w:rsidRPr="007001F1">
          <w:rPr>
            <w:rStyle w:val="Hypertextovprepojenie"/>
          </w:rPr>
          <w:t xml:space="preserve"> kontrola</w:t>
        </w:r>
      </w:hyperlink>
    </w:p>
    <w:p w14:paraId="3276321F" w14:textId="63FB71E6" w:rsidR="00D47CB5"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ex-post kontrola</w:t>
        </w:r>
      </w:hyperlink>
    </w:p>
    <w:p w14:paraId="3F42A7F5" w14:textId="404D7818" w:rsidR="00D47CB5"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ex-post kontrola</w:t>
        </w:r>
      </w:hyperlink>
    </w:p>
    <w:p w14:paraId="1D24C92B" w14:textId="77050E00" w:rsidR="00D47CB5"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proofErr w:type="spellStart"/>
        <w:r w:rsidR="00D47CB5" w:rsidRPr="007001F1">
          <w:rPr>
            <w:rStyle w:val="Hypertextovprepojenie"/>
          </w:rPr>
          <w:t>ante</w:t>
        </w:r>
        <w:proofErr w:type="spellEnd"/>
        <w:r w:rsidR="00D47CB5" w:rsidRPr="007001F1">
          <w:rPr>
            <w:rStyle w:val="Hypertextovprepojenie"/>
          </w:rPr>
          <w:t xml:space="preserve"> kontrola</w:t>
        </w:r>
      </w:hyperlink>
    </w:p>
    <w:p w14:paraId="5CCB28D7" w14:textId="17F71BAD" w:rsidR="00D47CB5"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004822E3" w14:textId="7DED711E"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ex-post kontrola</w:t>
        </w:r>
      </w:hyperlink>
    </w:p>
    <w:p w14:paraId="1B17DC89" w14:textId="191991B9"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ex-post kontrola</w:t>
        </w:r>
      </w:hyperlink>
    </w:p>
    <w:p w14:paraId="4A65FE9F" w14:textId="04F82992"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05AAC47A" w14:textId="3F5F84D4"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48BA0E00" w14:textId="4E779B19"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ex-post kontrola</w:t>
        </w:r>
      </w:hyperlink>
    </w:p>
    <w:p w14:paraId="31192F5F" w14:textId="5D85DF01"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ex-post kontrola</w:t>
        </w:r>
      </w:hyperlink>
    </w:p>
    <w:p w14:paraId="246C73E3" w14:textId="73C909CB"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1E858D20" w14:textId="0289A830"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7EEDC646" w14:textId="7605DB3A"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ex-post kontrola</w:t>
        </w:r>
      </w:hyperlink>
    </w:p>
    <w:p w14:paraId="39F97C55" w14:textId="59B83D34"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w:t>
        </w:r>
        <w:r w:rsidR="008F02DE" w:rsidRPr="007001F1">
          <w:rPr>
            <w:rStyle w:val="Hypertextovprepojenie"/>
          </w:rPr>
          <w:t>t</w:t>
        </w:r>
        <w:r w:rsidR="008F02DE" w:rsidRPr="007001F1">
          <w:rPr>
            <w:rStyle w:val="Hypertextovprepojenie"/>
          </w:rPr>
          <w:t>andardná ex-post kontrola</w:t>
        </w:r>
      </w:hyperlink>
    </w:p>
    <w:p w14:paraId="7E7F5471" w14:textId="331B44CD" w:rsidR="008F02DE" w:rsidRPr="007001F1" w:rsidRDefault="0088057F" w:rsidP="00942F1E">
      <w:pPr>
        <w:pStyle w:val="Odsekzoznamu"/>
        <w:numPr>
          <w:ilvl w:val="0"/>
          <w:numId w:val="24"/>
        </w:numPr>
        <w:spacing w:before="120" w:after="120"/>
        <w:ind w:left="425" w:hanging="425"/>
        <w:contextualSpacing w:val="0"/>
        <w:jc w:val="both"/>
        <w:rPr>
          <w:rStyle w:val="Hypertextovprepojenie"/>
        </w:rPr>
      </w:pPr>
      <w:r w:rsidRPr="007001F1">
        <w:fldChar w:fldCharType="begin"/>
      </w:r>
      <w:r w:rsidRPr="007001F1">
        <w:instrText xml:space="preserve"> HYPERLINK \l "KZ_38" </w:instrText>
      </w:r>
      <w:r w:rsidRPr="007001F1">
        <w:fldChar w:fldCharType="separate"/>
      </w:r>
      <w:r w:rsidR="008F02DE" w:rsidRPr="007001F1">
        <w:rPr>
          <w:rStyle w:val="Hypertextovprepojenie"/>
        </w:rPr>
        <w:t xml:space="preserve">Zákazka podľa § 117  ZVO - do </w:t>
      </w:r>
      <w:ins w:id="18" w:author="Kramár Róbert" w:date="2017-05-15T13:12:00Z">
        <w:r w:rsidRPr="007001F1">
          <w:rPr>
            <w:rStyle w:val="Hypertextovprepojenie"/>
          </w:rPr>
          <w:t>1</w:t>
        </w:r>
      </w:ins>
      <w:r w:rsidR="008F02DE" w:rsidRPr="007001F1">
        <w:rPr>
          <w:rStyle w:val="Hypertextovprepojenie"/>
        </w:rPr>
        <w:t>5</w:t>
      </w:r>
      <w:ins w:id="19" w:author="Kramár Róbert" w:date="2017-05-15T13:12:00Z">
        <w:r w:rsidRPr="007001F1">
          <w:rPr>
            <w:rStyle w:val="Hypertextovprepojenie"/>
          </w:rPr>
          <w:t xml:space="preserve"> </w:t>
        </w:r>
      </w:ins>
      <w:r w:rsidR="008F02DE" w:rsidRPr="007001F1">
        <w:rPr>
          <w:rStyle w:val="Hypertextovprepojenie"/>
        </w:rPr>
        <w:t>000 EUR - štandardná ex-post kontrola</w:t>
      </w:r>
      <w:r w:rsidRPr="007001F1">
        <w:rPr>
          <w:rStyle w:val="Hypertextovprepojenie"/>
        </w:rPr>
        <w:fldChar w:fldCharType="end"/>
      </w:r>
    </w:p>
    <w:p w14:paraId="49EF6C00" w14:textId="17CBA713" w:rsidR="008F02DE" w:rsidRPr="007001F1" w:rsidRDefault="0088057F" w:rsidP="00942F1E">
      <w:pPr>
        <w:pStyle w:val="Odsekzoznamu"/>
        <w:numPr>
          <w:ilvl w:val="0"/>
          <w:numId w:val="24"/>
        </w:numPr>
        <w:spacing w:before="120" w:after="120"/>
        <w:ind w:left="425" w:hanging="425"/>
        <w:contextualSpacing w:val="0"/>
        <w:jc w:val="both"/>
        <w:rPr>
          <w:rStyle w:val="Hypertextovprepojenie"/>
        </w:rPr>
      </w:pPr>
      <w:r w:rsidRPr="007001F1">
        <w:lastRenderedPageBreak/>
        <w:fldChar w:fldCharType="begin"/>
      </w:r>
      <w:r w:rsidRPr="007001F1">
        <w:instrText xml:space="preserve"> HYPERLINK \l "KZ_39" </w:instrText>
      </w:r>
      <w:r w:rsidRPr="007001F1">
        <w:fldChar w:fldCharType="separate"/>
      </w:r>
      <w:r w:rsidR="008F02DE" w:rsidRPr="007001F1">
        <w:rPr>
          <w:rStyle w:val="Hypertextovprepojenie"/>
        </w:rPr>
        <w:t xml:space="preserve">Zákazka podľa § 117  ZVO - nad </w:t>
      </w:r>
      <w:ins w:id="20" w:author="Kramár Róbert" w:date="2017-05-15T13:12:00Z">
        <w:r w:rsidRPr="007001F1">
          <w:rPr>
            <w:rStyle w:val="Hypertextovprepojenie"/>
          </w:rPr>
          <w:t>1</w:t>
        </w:r>
      </w:ins>
      <w:r w:rsidR="008F02DE" w:rsidRPr="007001F1">
        <w:rPr>
          <w:rStyle w:val="Hypertextovprepojenie"/>
        </w:rPr>
        <w:t>5</w:t>
      </w:r>
      <w:ins w:id="21" w:author="Kramár Róbert" w:date="2017-05-15T13:12:00Z">
        <w:r w:rsidRPr="007001F1">
          <w:rPr>
            <w:rStyle w:val="Hypertextovprepojenie"/>
          </w:rPr>
          <w:t xml:space="preserve"> </w:t>
        </w:r>
      </w:ins>
      <w:r w:rsidR="008F02DE" w:rsidRPr="007001F1">
        <w:rPr>
          <w:rStyle w:val="Hypertextovprepojenie"/>
        </w:rPr>
        <w:t>000 EUR - štandardná ex-post kontrola</w:t>
      </w:r>
      <w:r w:rsidRPr="007001F1">
        <w:rPr>
          <w:rStyle w:val="Hypertextovprepojenie"/>
        </w:rPr>
        <w:fldChar w:fldCharType="end"/>
      </w:r>
    </w:p>
    <w:p w14:paraId="2FD4D660" w14:textId="3F0ABF7E" w:rsidR="008F02DE" w:rsidRPr="007001F1" w:rsidRDefault="005B2ED6"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"KZ_40" </w:instrText>
      </w:r>
      <w:r>
        <w:fldChar w:fldCharType="separate"/>
      </w:r>
      <w:r w:rsidR="008F02DE" w:rsidRPr="007001F1">
        <w:rPr>
          <w:rStyle w:val="Hypertextovprepojenie"/>
        </w:rPr>
        <w:t>In-</w:t>
      </w:r>
      <w:proofErr w:type="spellStart"/>
      <w:r w:rsidR="008F02DE" w:rsidRPr="007001F1">
        <w:rPr>
          <w:rStyle w:val="Hypertextovprepojenie"/>
        </w:rPr>
        <w:t>house</w:t>
      </w:r>
      <w:proofErr w:type="spellEnd"/>
      <w:r w:rsidR="008F02DE" w:rsidRPr="007001F1">
        <w:rPr>
          <w:rStyle w:val="Hypertextovprepojenie"/>
        </w:rPr>
        <w:t xml:space="preserve"> zákazka</w:t>
      </w:r>
      <w:ins w:id="22" w:author="Hudec Branislav" w:date="2018-02-20T19:46:00Z">
        <w:r w:rsidR="0036752F">
          <w:rPr>
            <w:rStyle w:val="Hypertextovprepojenie"/>
          </w:rPr>
          <w:t xml:space="preserve"> alebo zákazka horizontálnej spolupráce</w:t>
        </w:r>
      </w:ins>
      <w:r w:rsidR="008F02DE" w:rsidRPr="007001F1">
        <w:rPr>
          <w:rStyle w:val="Hypertextovprepojenie"/>
        </w:rPr>
        <w:t xml:space="preserve"> - štandardná ex-post kontrola</w:t>
      </w:r>
      <w:r>
        <w:rPr>
          <w:rStyle w:val="Hypertextovprepojenie"/>
        </w:rPr>
        <w:fldChar w:fldCharType="end"/>
      </w:r>
    </w:p>
    <w:p w14:paraId="11DC6BCC" w14:textId="256AF23F"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12 ZVO - štandardná ex-post kontrola</w:t>
        </w:r>
      </w:hyperlink>
    </w:p>
    <w:p w14:paraId="69186FAE" w14:textId="12DC243F"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55AF3049" w14:textId="226731B2"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ex-post kontrola</w:t>
        </w:r>
      </w:hyperlink>
    </w:p>
    <w:p w14:paraId="0B7C9BEC" w14:textId="6BEA44F7" w:rsidR="008F02DE" w:rsidRPr="007001F1" w:rsidRDefault="00742FCE" w:rsidP="00942F1E">
      <w:pPr>
        <w:pStyle w:val="Odsekzoznamu"/>
        <w:numPr>
          <w:ilvl w:val="0"/>
          <w:numId w:val="24"/>
        </w:numPr>
        <w:spacing w:before="120" w:after="120"/>
        <w:ind w:left="425" w:hanging="425"/>
        <w:contextualSpacing w:val="0"/>
        <w:jc w:val="both"/>
        <w:rPr>
          <w:rStyle w:val="Hypertextovprepojenie"/>
        </w:rPr>
      </w:pPr>
      <w:hyperlink w:anchor="KZ_44" w:history="1">
        <w:r w:rsidR="008F02DE" w:rsidRPr="007001F1">
          <w:rPr>
            <w:rStyle w:val="Hypertextovprepojenie"/>
          </w:rPr>
          <w:t>Zmena zmluvy, rámcovej dohody a koncesnej zmluvy počas ich trvania po podpise - následná ex-post kontrola</w:t>
        </w:r>
      </w:hyperlink>
    </w:p>
    <w:p w14:paraId="5EE12383" w14:textId="77777777"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87289A" w:rsidRPr="007001F1" w14:paraId="0BE4790A" w14:textId="77777777" w:rsidTr="0087289A">
        <w:trPr>
          <w:trHeight w:val="645"/>
          <w:ins w:id="23" w:author="Kramár Róbert" w:date="2017-05-18T15:42:00Z"/>
        </w:trPr>
        <w:tc>
          <w:tcPr>
            <w:tcW w:w="9087" w:type="dxa"/>
            <w:gridSpan w:val="7"/>
            <w:shd w:val="clear" w:color="auto" w:fill="60497A"/>
            <w:vAlign w:val="center"/>
            <w:hideMark/>
          </w:tcPr>
          <w:p w14:paraId="0B742CE5" w14:textId="77777777" w:rsidR="0087289A" w:rsidRPr="007001F1" w:rsidRDefault="0087289A" w:rsidP="0087289A">
            <w:pPr>
              <w:jc w:val="center"/>
              <w:rPr>
                <w:ins w:id="24" w:author="Kramár Róbert" w:date="2017-05-18T15:42:00Z"/>
                <w:b/>
                <w:bCs/>
                <w:color w:val="FFFFFF"/>
              </w:rPr>
            </w:pPr>
            <w:ins w:id="25" w:author="Kramár Róbert" w:date="2017-05-18T15:42:00Z">
              <w:r w:rsidRPr="007001F1">
                <w:rPr>
                  <w:b/>
                  <w:bCs/>
                  <w:color w:val="FFFFFF"/>
                </w:rPr>
                <w:lastRenderedPageBreak/>
                <w:t>Kontrolný zoznam k finančnej kontrole VO</w:t>
              </w:r>
            </w:ins>
          </w:p>
          <w:p w14:paraId="02EAFC7A" w14:textId="604E781C" w:rsidR="0087289A" w:rsidRPr="007001F1" w:rsidRDefault="0087289A" w:rsidP="0087289A">
            <w:pPr>
              <w:jc w:val="center"/>
              <w:rPr>
                <w:ins w:id="26" w:author="Kramár Róbert" w:date="2017-05-18T15:42:00Z"/>
                <w:b/>
                <w:bCs/>
                <w:color w:val="FFFFFF"/>
              </w:rPr>
            </w:pPr>
            <w:bookmarkStart w:id="27" w:name="KZ0"/>
            <w:ins w:id="28" w:author="Kramár Róbert" w:date="2017-05-18T15:42:00Z">
              <w:r w:rsidRPr="007001F1">
                <w:rPr>
                  <w:b/>
                  <w:bCs/>
                  <w:color w:val="FFFFFF"/>
                </w:rPr>
                <w:t xml:space="preserve">Podlimitná zákazka podľa § 113 ZVO </w:t>
              </w:r>
            </w:ins>
            <w:bookmarkEnd w:id="27"/>
            <w:ins w:id="29" w:author="Hudec Branislav" w:date="2018-02-20T09:42:00Z">
              <w:r w:rsidR="00160179">
                <w:rPr>
                  <w:b/>
                  <w:bCs/>
                  <w:color w:val="FFFFFF"/>
                </w:rPr>
                <w:t>-</w:t>
              </w:r>
            </w:ins>
            <w:ins w:id="30" w:author="Kramár Róbert" w:date="2017-05-18T15:42:00Z">
              <w:del w:id="31" w:author="Hudec Branislav" w:date="2018-02-20T09:42:00Z">
                <w:r w:rsidRPr="007001F1" w:rsidDel="00160179">
                  <w:rPr>
                    <w:b/>
                    <w:bCs/>
                    <w:color w:val="FFFFFF"/>
                  </w:rPr>
                  <w:delText>–</w:delText>
                </w:r>
              </w:del>
              <w:r w:rsidRPr="007001F1">
                <w:rPr>
                  <w:b/>
                  <w:bCs/>
                  <w:color w:val="FFFFFF"/>
                </w:rPr>
                <w:t xml:space="preserve"> prvá ex </w:t>
              </w:r>
              <w:proofErr w:type="spellStart"/>
              <w:r w:rsidRPr="007001F1">
                <w:rPr>
                  <w:b/>
                  <w:bCs/>
                  <w:color w:val="FFFFFF"/>
                </w:rPr>
                <w:t>ante</w:t>
              </w:r>
              <w:proofErr w:type="spellEnd"/>
              <w:r w:rsidRPr="007001F1">
                <w:rPr>
                  <w:b/>
                  <w:bCs/>
                  <w:color w:val="FFFFFF"/>
                </w:rPr>
                <w:t xml:space="preserve"> kontrola</w:t>
              </w:r>
            </w:ins>
          </w:p>
        </w:tc>
      </w:tr>
      <w:tr w:rsidR="0087289A" w:rsidRPr="007001F1" w14:paraId="55896294" w14:textId="77777777" w:rsidTr="0087289A">
        <w:trPr>
          <w:trHeight w:val="330"/>
          <w:ins w:id="32" w:author="Kramár Róbert" w:date="2017-05-18T15:42:00Z"/>
        </w:trPr>
        <w:tc>
          <w:tcPr>
            <w:tcW w:w="9087" w:type="dxa"/>
            <w:gridSpan w:val="7"/>
            <w:shd w:val="clear" w:color="auto" w:fill="auto"/>
            <w:vAlign w:val="center"/>
            <w:hideMark/>
          </w:tcPr>
          <w:p w14:paraId="57042842" w14:textId="77777777" w:rsidR="0087289A" w:rsidRPr="007001F1" w:rsidRDefault="0087289A" w:rsidP="0087289A">
            <w:pPr>
              <w:jc w:val="center"/>
              <w:rPr>
                <w:ins w:id="33" w:author="Kramár Róbert" w:date="2017-05-18T15:42:00Z"/>
                <w:b/>
                <w:bCs/>
                <w:color w:val="000000"/>
              </w:rPr>
            </w:pPr>
            <w:ins w:id="34" w:author="Kramár Róbert" w:date="2017-05-18T15:42:00Z">
              <w:r w:rsidRPr="007001F1">
                <w:rPr>
                  <w:b/>
                  <w:bCs/>
                  <w:color w:val="000000"/>
                  <w:sz w:val="22"/>
                  <w:szCs w:val="22"/>
                </w:rPr>
                <w:t>Identifikácia programu</w:t>
              </w:r>
            </w:ins>
          </w:p>
        </w:tc>
      </w:tr>
      <w:tr w:rsidR="0087289A" w:rsidRPr="007001F1" w14:paraId="105E3CD0" w14:textId="77777777" w:rsidTr="0087289A">
        <w:trPr>
          <w:trHeight w:val="300"/>
          <w:ins w:id="35" w:author="Kramár Róbert" w:date="2017-05-18T15:42:00Z"/>
        </w:trPr>
        <w:tc>
          <w:tcPr>
            <w:tcW w:w="3559" w:type="dxa"/>
            <w:gridSpan w:val="2"/>
            <w:shd w:val="clear" w:color="auto" w:fill="auto"/>
            <w:vAlign w:val="center"/>
            <w:hideMark/>
          </w:tcPr>
          <w:p w14:paraId="1297A6ED" w14:textId="77777777" w:rsidR="0087289A" w:rsidRPr="007001F1" w:rsidRDefault="0087289A" w:rsidP="0087289A">
            <w:pPr>
              <w:rPr>
                <w:ins w:id="36" w:author="Kramár Róbert" w:date="2017-05-18T15:42:00Z"/>
                <w:color w:val="000000"/>
              </w:rPr>
            </w:pPr>
            <w:ins w:id="37" w:author="Kramár Róbert" w:date="2017-05-18T15:42:00Z">
              <w:r w:rsidRPr="007001F1">
                <w:rPr>
                  <w:color w:val="000000"/>
                  <w:sz w:val="22"/>
                  <w:szCs w:val="22"/>
                </w:rPr>
                <w:t>Názov programu</w:t>
              </w:r>
            </w:ins>
          </w:p>
        </w:tc>
        <w:tc>
          <w:tcPr>
            <w:tcW w:w="5528" w:type="dxa"/>
            <w:gridSpan w:val="5"/>
            <w:shd w:val="clear" w:color="auto" w:fill="auto"/>
            <w:vAlign w:val="center"/>
            <w:hideMark/>
          </w:tcPr>
          <w:p w14:paraId="5EEB9FCC" w14:textId="77777777" w:rsidR="0087289A" w:rsidRPr="007001F1" w:rsidRDefault="0087289A" w:rsidP="0087289A">
            <w:pPr>
              <w:rPr>
                <w:ins w:id="38" w:author="Kramár Róbert" w:date="2017-05-18T15:42:00Z"/>
                <w:color w:val="000000"/>
              </w:rPr>
            </w:pPr>
            <w:ins w:id="39" w:author="Kramár Róbert" w:date="2017-05-18T15:42:00Z">
              <w:r w:rsidRPr="007001F1">
                <w:rPr>
                  <w:color w:val="000000"/>
                  <w:sz w:val="22"/>
                  <w:szCs w:val="22"/>
                </w:rPr>
                <w:t> </w:t>
              </w:r>
            </w:ins>
          </w:p>
        </w:tc>
      </w:tr>
      <w:tr w:rsidR="0087289A" w:rsidRPr="007001F1" w14:paraId="3520F3DC" w14:textId="77777777" w:rsidTr="0087289A">
        <w:trPr>
          <w:trHeight w:val="660"/>
          <w:ins w:id="40" w:author="Kramár Róbert" w:date="2017-05-18T15:42:00Z"/>
        </w:trPr>
        <w:tc>
          <w:tcPr>
            <w:tcW w:w="3559" w:type="dxa"/>
            <w:gridSpan w:val="2"/>
            <w:shd w:val="clear" w:color="auto" w:fill="auto"/>
            <w:vAlign w:val="center"/>
            <w:hideMark/>
          </w:tcPr>
          <w:p w14:paraId="0A4FBA07" w14:textId="69D8A42C" w:rsidR="0087289A" w:rsidRPr="007001F1" w:rsidRDefault="0087289A" w:rsidP="0087289A">
            <w:pPr>
              <w:rPr>
                <w:ins w:id="41" w:author="Kramár Róbert" w:date="2017-05-18T15:42:00Z"/>
                <w:color w:val="000000"/>
              </w:rPr>
            </w:pPr>
            <w:ins w:id="42" w:author="Kramár Róbert" w:date="2017-05-18T15:42:00Z">
              <w:r w:rsidRPr="007001F1">
                <w:rPr>
                  <w:color w:val="000000"/>
                  <w:sz w:val="22"/>
                  <w:szCs w:val="22"/>
                </w:rPr>
                <w:t xml:space="preserve">Názov </w:t>
              </w:r>
            </w:ins>
            <w:ins w:id="43" w:author="Kramár Róbert" w:date="2018-04-27T15:08:00Z">
              <w:r w:rsidR="00322CCF">
                <w:rPr>
                  <w:color w:val="000000"/>
                  <w:sz w:val="22"/>
                  <w:szCs w:val="22"/>
                </w:rPr>
                <w:t>prioritnej osi/</w:t>
              </w:r>
            </w:ins>
            <w:ins w:id="44" w:author="Kramár Róbert" w:date="2017-05-18T15:42:00Z">
              <w:r w:rsidRPr="007001F1">
                <w:rPr>
                  <w:color w:val="000000"/>
                  <w:sz w:val="22"/>
                  <w:szCs w:val="22"/>
                </w:rPr>
                <w:t>opatrenia</w:t>
              </w:r>
            </w:ins>
          </w:p>
        </w:tc>
        <w:tc>
          <w:tcPr>
            <w:tcW w:w="5528" w:type="dxa"/>
            <w:gridSpan w:val="5"/>
            <w:shd w:val="clear" w:color="auto" w:fill="auto"/>
            <w:vAlign w:val="center"/>
            <w:hideMark/>
          </w:tcPr>
          <w:p w14:paraId="2FA05671" w14:textId="77777777" w:rsidR="0087289A" w:rsidRPr="007001F1" w:rsidRDefault="0087289A" w:rsidP="0087289A">
            <w:pPr>
              <w:rPr>
                <w:ins w:id="45" w:author="Kramár Róbert" w:date="2017-05-18T15:42:00Z"/>
                <w:color w:val="000000"/>
              </w:rPr>
            </w:pPr>
            <w:ins w:id="46" w:author="Kramár Róbert" w:date="2017-05-18T15:42:00Z">
              <w:r w:rsidRPr="007001F1">
                <w:rPr>
                  <w:color w:val="000000"/>
                  <w:sz w:val="22"/>
                  <w:szCs w:val="22"/>
                </w:rPr>
                <w:t> </w:t>
              </w:r>
            </w:ins>
          </w:p>
        </w:tc>
      </w:tr>
      <w:tr w:rsidR="0087289A" w:rsidRPr="007001F1" w14:paraId="1D1839AA" w14:textId="77777777" w:rsidTr="0087289A">
        <w:trPr>
          <w:trHeight w:val="330"/>
          <w:ins w:id="47" w:author="Kramár Róbert" w:date="2017-05-18T15:42:00Z"/>
        </w:trPr>
        <w:tc>
          <w:tcPr>
            <w:tcW w:w="9087" w:type="dxa"/>
            <w:gridSpan w:val="7"/>
            <w:shd w:val="clear" w:color="auto" w:fill="auto"/>
            <w:vAlign w:val="center"/>
            <w:hideMark/>
          </w:tcPr>
          <w:p w14:paraId="4C380B59" w14:textId="77777777" w:rsidR="0087289A" w:rsidRPr="007001F1" w:rsidRDefault="0087289A" w:rsidP="0087289A">
            <w:pPr>
              <w:jc w:val="center"/>
              <w:rPr>
                <w:ins w:id="48" w:author="Kramár Róbert" w:date="2017-05-18T15:42:00Z"/>
                <w:b/>
                <w:bCs/>
                <w:color w:val="000000"/>
              </w:rPr>
            </w:pPr>
            <w:ins w:id="49" w:author="Kramár Róbert" w:date="2017-05-18T15:42:00Z">
              <w:r w:rsidRPr="007001F1">
                <w:rPr>
                  <w:b/>
                  <w:bCs/>
                  <w:color w:val="000000"/>
                  <w:sz w:val="22"/>
                  <w:szCs w:val="22"/>
                </w:rPr>
                <w:t>Identifikácia projektu a prijímateľa</w:t>
              </w:r>
            </w:ins>
          </w:p>
        </w:tc>
      </w:tr>
      <w:tr w:rsidR="0087289A" w:rsidRPr="007001F1" w14:paraId="0B8063DA" w14:textId="77777777" w:rsidTr="0087289A">
        <w:trPr>
          <w:trHeight w:val="330"/>
          <w:ins w:id="50" w:author="Kramár Róbert" w:date="2017-05-18T15:42:00Z"/>
        </w:trPr>
        <w:tc>
          <w:tcPr>
            <w:tcW w:w="3559" w:type="dxa"/>
            <w:gridSpan w:val="2"/>
            <w:shd w:val="clear" w:color="auto" w:fill="auto"/>
            <w:vAlign w:val="center"/>
            <w:hideMark/>
          </w:tcPr>
          <w:p w14:paraId="4568EA8D" w14:textId="77777777" w:rsidR="0087289A" w:rsidRPr="007001F1" w:rsidRDefault="0087289A" w:rsidP="0087289A">
            <w:pPr>
              <w:rPr>
                <w:ins w:id="51" w:author="Kramár Róbert" w:date="2017-05-18T15:42:00Z"/>
                <w:color w:val="000000"/>
              </w:rPr>
            </w:pPr>
            <w:ins w:id="52" w:author="Kramár Róbert" w:date="2017-05-18T15:42:00Z">
              <w:r w:rsidRPr="007001F1">
                <w:rPr>
                  <w:color w:val="000000"/>
                  <w:sz w:val="22"/>
                  <w:szCs w:val="22"/>
                </w:rPr>
                <w:t>Kód projektu v ITMS2014+</w:t>
              </w:r>
            </w:ins>
          </w:p>
        </w:tc>
        <w:tc>
          <w:tcPr>
            <w:tcW w:w="5528" w:type="dxa"/>
            <w:gridSpan w:val="5"/>
            <w:shd w:val="clear" w:color="auto" w:fill="auto"/>
            <w:vAlign w:val="center"/>
            <w:hideMark/>
          </w:tcPr>
          <w:p w14:paraId="64FAFB1D" w14:textId="77777777" w:rsidR="0087289A" w:rsidRPr="007001F1" w:rsidRDefault="0087289A" w:rsidP="0087289A">
            <w:pPr>
              <w:rPr>
                <w:ins w:id="53" w:author="Kramár Róbert" w:date="2017-05-18T15:42:00Z"/>
                <w:color w:val="000000"/>
              </w:rPr>
            </w:pPr>
            <w:ins w:id="54" w:author="Kramár Róbert" w:date="2017-05-18T15:42:00Z">
              <w:r w:rsidRPr="007001F1">
                <w:rPr>
                  <w:color w:val="000000"/>
                  <w:sz w:val="22"/>
                  <w:szCs w:val="22"/>
                </w:rPr>
                <w:t> </w:t>
              </w:r>
            </w:ins>
          </w:p>
        </w:tc>
      </w:tr>
      <w:tr w:rsidR="0087289A" w:rsidRPr="007001F1" w14:paraId="0AB8792C" w14:textId="77777777" w:rsidTr="0087289A">
        <w:trPr>
          <w:trHeight w:val="300"/>
          <w:ins w:id="55" w:author="Kramár Róbert" w:date="2017-05-18T15:42:00Z"/>
        </w:trPr>
        <w:tc>
          <w:tcPr>
            <w:tcW w:w="3559" w:type="dxa"/>
            <w:gridSpan w:val="2"/>
            <w:shd w:val="clear" w:color="auto" w:fill="auto"/>
            <w:vAlign w:val="center"/>
            <w:hideMark/>
          </w:tcPr>
          <w:p w14:paraId="57834D47" w14:textId="77777777" w:rsidR="0087289A" w:rsidRPr="007001F1" w:rsidRDefault="0087289A" w:rsidP="0087289A">
            <w:pPr>
              <w:rPr>
                <w:ins w:id="56" w:author="Kramár Róbert" w:date="2017-05-18T15:42:00Z"/>
                <w:color w:val="000000"/>
              </w:rPr>
            </w:pPr>
            <w:ins w:id="57" w:author="Kramár Róbert" w:date="2017-05-18T15:42:00Z">
              <w:r w:rsidRPr="007001F1">
                <w:rPr>
                  <w:color w:val="000000"/>
                  <w:sz w:val="22"/>
                  <w:szCs w:val="22"/>
                </w:rPr>
                <w:t>Názov projektu</w:t>
              </w:r>
            </w:ins>
          </w:p>
        </w:tc>
        <w:tc>
          <w:tcPr>
            <w:tcW w:w="5528" w:type="dxa"/>
            <w:gridSpan w:val="5"/>
            <w:shd w:val="clear" w:color="auto" w:fill="auto"/>
            <w:vAlign w:val="center"/>
            <w:hideMark/>
          </w:tcPr>
          <w:p w14:paraId="633887A4" w14:textId="77777777" w:rsidR="0087289A" w:rsidRPr="007001F1" w:rsidRDefault="0087289A" w:rsidP="0087289A">
            <w:pPr>
              <w:rPr>
                <w:ins w:id="58" w:author="Kramár Róbert" w:date="2017-05-18T15:42:00Z"/>
                <w:color w:val="000000"/>
              </w:rPr>
            </w:pPr>
            <w:ins w:id="59" w:author="Kramár Róbert" w:date="2017-05-18T15:42:00Z">
              <w:r w:rsidRPr="007001F1">
                <w:rPr>
                  <w:color w:val="000000"/>
                  <w:sz w:val="22"/>
                  <w:szCs w:val="22"/>
                </w:rPr>
                <w:t> </w:t>
              </w:r>
            </w:ins>
          </w:p>
        </w:tc>
      </w:tr>
      <w:tr w:rsidR="0087289A" w:rsidRPr="007001F1" w14:paraId="0F074FB9" w14:textId="77777777" w:rsidTr="0087289A">
        <w:trPr>
          <w:trHeight w:val="300"/>
          <w:ins w:id="60" w:author="Kramár Róbert" w:date="2017-05-18T15:42:00Z"/>
        </w:trPr>
        <w:tc>
          <w:tcPr>
            <w:tcW w:w="3559" w:type="dxa"/>
            <w:gridSpan w:val="2"/>
            <w:shd w:val="clear" w:color="auto" w:fill="auto"/>
            <w:vAlign w:val="center"/>
            <w:hideMark/>
          </w:tcPr>
          <w:p w14:paraId="620D313F" w14:textId="77777777" w:rsidR="0087289A" w:rsidRPr="007001F1" w:rsidRDefault="0087289A" w:rsidP="0087289A">
            <w:pPr>
              <w:rPr>
                <w:ins w:id="61" w:author="Kramár Róbert" w:date="2017-05-18T15:42:00Z"/>
                <w:color w:val="000000"/>
              </w:rPr>
            </w:pPr>
            <w:ins w:id="62" w:author="Kramár Róbert" w:date="2017-05-18T15:42:00Z">
              <w:r w:rsidRPr="007001F1">
                <w:rPr>
                  <w:color w:val="000000"/>
                  <w:sz w:val="22"/>
                  <w:szCs w:val="22"/>
                </w:rPr>
                <w:t>Názov/Meno a adresa sídla prijímateľa</w:t>
              </w:r>
            </w:ins>
          </w:p>
        </w:tc>
        <w:tc>
          <w:tcPr>
            <w:tcW w:w="5528" w:type="dxa"/>
            <w:gridSpan w:val="5"/>
            <w:shd w:val="clear" w:color="auto" w:fill="auto"/>
            <w:vAlign w:val="center"/>
            <w:hideMark/>
          </w:tcPr>
          <w:p w14:paraId="2F273ACB" w14:textId="77777777" w:rsidR="0087289A" w:rsidRPr="007001F1" w:rsidRDefault="0087289A" w:rsidP="0087289A">
            <w:pPr>
              <w:rPr>
                <w:ins w:id="63" w:author="Kramár Róbert" w:date="2017-05-18T15:42:00Z"/>
                <w:color w:val="000000"/>
              </w:rPr>
            </w:pPr>
            <w:ins w:id="64" w:author="Kramár Róbert" w:date="2017-05-18T15:42:00Z">
              <w:r w:rsidRPr="007001F1">
                <w:rPr>
                  <w:color w:val="000000"/>
                  <w:sz w:val="22"/>
                  <w:szCs w:val="22"/>
                </w:rPr>
                <w:t> </w:t>
              </w:r>
            </w:ins>
          </w:p>
        </w:tc>
      </w:tr>
      <w:tr w:rsidR="0087289A" w:rsidRPr="007001F1" w14:paraId="3C143C3D" w14:textId="77777777" w:rsidTr="0087289A">
        <w:trPr>
          <w:trHeight w:val="300"/>
          <w:ins w:id="65" w:author="Kramár Róbert" w:date="2017-05-18T15:42:00Z"/>
        </w:trPr>
        <w:tc>
          <w:tcPr>
            <w:tcW w:w="3559" w:type="dxa"/>
            <w:gridSpan w:val="2"/>
            <w:shd w:val="clear" w:color="auto" w:fill="auto"/>
            <w:vAlign w:val="center"/>
            <w:hideMark/>
          </w:tcPr>
          <w:p w14:paraId="268A14BF" w14:textId="77777777" w:rsidR="0087289A" w:rsidRPr="007001F1" w:rsidRDefault="0087289A" w:rsidP="0087289A">
            <w:pPr>
              <w:rPr>
                <w:ins w:id="66" w:author="Kramár Róbert" w:date="2017-05-18T15:42:00Z"/>
                <w:color w:val="000000"/>
              </w:rPr>
            </w:pPr>
            <w:ins w:id="67" w:author="Kramár Róbert" w:date="2017-05-18T15:42:00Z">
              <w:r w:rsidRPr="007001F1">
                <w:rPr>
                  <w:color w:val="000000"/>
                  <w:sz w:val="22"/>
                  <w:szCs w:val="22"/>
                </w:rPr>
                <w:t>Druh verejného obstarávateľa / obstarávateľa podľa ZVO</w:t>
              </w:r>
            </w:ins>
          </w:p>
        </w:tc>
        <w:tc>
          <w:tcPr>
            <w:tcW w:w="5528" w:type="dxa"/>
            <w:gridSpan w:val="5"/>
            <w:shd w:val="clear" w:color="auto" w:fill="auto"/>
            <w:vAlign w:val="center"/>
            <w:hideMark/>
          </w:tcPr>
          <w:p w14:paraId="1A4AA121" w14:textId="77777777" w:rsidR="0087289A" w:rsidRPr="007001F1" w:rsidRDefault="0087289A" w:rsidP="0087289A">
            <w:pPr>
              <w:rPr>
                <w:ins w:id="68" w:author="Kramár Róbert" w:date="2017-05-18T15:42:00Z"/>
                <w:color w:val="000000"/>
              </w:rPr>
            </w:pPr>
            <w:ins w:id="69" w:author="Kramár Róbert" w:date="2017-05-18T15:42:00Z">
              <w:r w:rsidRPr="007001F1">
                <w:rPr>
                  <w:color w:val="000000"/>
                  <w:sz w:val="22"/>
                  <w:szCs w:val="22"/>
                </w:rPr>
                <w:t> </w:t>
              </w:r>
            </w:ins>
          </w:p>
        </w:tc>
      </w:tr>
      <w:tr w:rsidR="0087289A" w:rsidRPr="007001F1" w14:paraId="177CC1B3" w14:textId="77777777" w:rsidTr="0087289A">
        <w:trPr>
          <w:trHeight w:val="330"/>
          <w:ins w:id="70" w:author="Kramár Róbert" w:date="2017-05-18T15:42:00Z"/>
        </w:trPr>
        <w:tc>
          <w:tcPr>
            <w:tcW w:w="9087" w:type="dxa"/>
            <w:gridSpan w:val="7"/>
            <w:shd w:val="clear" w:color="auto" w:fill="auto"/>
            <w:vAlign w:val="center"/>
            <w:hideMark/>
          </w:tcPr>
          <w:p w14:paraId="6F57D469" w14:textId="77777777" w:rsidR="0087289A" w:rsidRPr="007001F1" w:rsidRDefault="0087289A" w:rsidP="0087289A">
            <w:pPr>
              <w:jc w:val="center"/>
              <w:rPr>
                <w:ins w:id="71" w:author="Kramár Róbert" w:date="2017-05-18T15:42:00Z"/>
                <w:b/>
                <w:bCs/>
                <w:color w:val="000000"/>
              </w:rPr>
            </w:pPr>
            <w:ins w:id="72" w:author="Kramár Róbert" w:date="2017-05-18T15:42:00Z">
              <w:r w:rsidRPr="007001F1">
                <w:rPr>
                  <w:b/>
                  <w:bCs/>
                  <w:color w:val="000000"/>
                  <w:sz w:val="22"/>
                  <w:szCs w:val="22"/>
                </w:rPr>
                <w:t>Identifikácia zákazky</w:t>
              </w:r>
            </w:ins>
          </w:p>
        </w:tc>
      </w:tr>
      <w:tr w:rsidR="0087289A" w:rsidRPr="007001F1" w14:paraId="20E192E2" w14:textId="77777777" w:rsidTr="0087289A">
        <w:trPr>
          <w:trHeight w:val="300"/>
          <w:ins w:id="73" w:author="Kramár Róbert" w:date="2017-05-18T15:42:00Z"/>
        </w:trPr>
        <w:tc>
          <w:tcPr>
            <w:tcW w:w="3559" w:type="dxa"/>
            <w:gridSpan w:val="2"/>
            <w:shd w:val="clear" w:color="auto" w:fill="auto"/>
            <w:vAlign w:val="center"/>
            <w:hideMark/>
          </w:tcPr>
          <w:p w14:paraId="281FA5C1" w14:textId="77777777" w:rsidR="0087289A" w:rsidRPr="007001F1" w:rsidRDefault="0087289A" w:rsidP="0087289A">
            <w:pPr>
              <w:rPr>
                <w:ins w:id="74" w:author="Kramár Róbert" w:date="2017-05-18T15:42:00Z"/>
                <w:color w:val="000000"/>
              </w:rPr>
            </w:pPr>
            <w:ins w:id="75" w:author="Kramár Róbert" w:date="2017-05-18T15:42:00Z">
              <w:r w:rsidRPr="007001F1">
                <w:rPr>
                  <w:color w:val="000000"/>
                  <w:sz w:val="22"/>
                  <w:szCs w:val="22"/>
                </w:rPr>
                <w:t>Druh zákazky podľa predpokladanej hodnoty zákazky</w:t>
              </w:r>
            </w:ins>
          </w:p>
        </w:tc>
        <w:tc>
          <w:tcPr>
            <w:tcW w:w="5528" w:type="dxa"/>
            <w:gridSpan w:val="5"/>
            <w:shd w:val="clear" w:color="auto" w:fill="auto"/>
            <w:vAlign w:val="center"/>
            <w:hideMark/>
          </w:tcPr>
          <w:p w14:paraId="612699A7" w14:textId="77777777" w:rsidR="0087289A" w:rsidRPr="007001F1" w:rsidRDefault="0087289A" w:rsidP="0087289A">
            <w:pPr>
              <w:rPr>
                <w:ins w:id="76" w:author="Kramár Róbert" w:date="2017-05-18T15:42:00Z"/>
                <w:color w:val="000000"/>
              </w:rPr>
            </w:pPr>
            <w:ins w:id="77" w:author="Kramár Róbert" w:date="2017-05-18T15:42:00Z">
              <w:r w:rsidRPr="007001F1">
                <w:rPr>
                  <w:color w:val="000000"/>
                  <w:sz w:val="22"/>
                  <w:szCs w:val="22"/>
                </w:rPr>
                <w:t>Podlimitná zákazka bez využitia elektronického trhoviska</w:t>
              </w:r>
            </w:ins>
          </w:p>
        </w:tc>
      </w:tr>
      <w:tr w:rsidR="0087289A" w:rsidRPr="007001F1" w14:paraId="1D62E6A0" w14:textId="77777777" w:rsidTr="0087289A">
        <w:trPr>
          <w:trHeight w:val="300"/>
          <w:ins w:id="78" w:author="Kramár Róbert" w:date="2017-05-18T15:42:00Z"/>
        </w:trPr>
        <w:tc>
          <w:tcPr>
            <w:tcW w:w="3559" w:type="dxa"/>
            <w:gridSpan w:val="2"/>
            <w:shd w:val="clear" w:color="auto" w:fill="auto"/>
            <w:vAlign w:val="center"/>
            <w:hideMark/>
          </w:tcPr>
          <w:p w14:paraId="08CC9B35" w14:textId="77777777" w:rsidR="0087289A" w:rsidRPr="007001F1" w:rsidRDefault="0087289A" w:rsidP="0087289A">
            <w:pPr>
              <w:rPr>
                <w:ins w:id="79" w:author="Kramár Róbert" w:date="2017-05-18T15:42:00Z"/>
                <w:color w:val="000000"/>
              </w:rPr>
            </w:pPr>
            <w:ins w:id="80" w:author="Kramár Róbert" w:date="2017-05-18T15:42:00Z">
              <w:r w:rsidRPr="007001F1">
                <w:rPr>
                  <w:color w:val="000000"/>
                  <w:sz w:val="22"/>
                  <w:szCs w:val="22"/>
                </w:rPr>
                <w:t>Druh zákazky podľa postupu</w:t>
              </w:r>
            </w:ins>
          </w:p>
        </w:tc>
        <w:tc>
          <w:tcPr>
            <w:tcW w:w="5528" w:type="dxa"/>
            <w:gridSpan w:val="5"/>
            <w:shd w:val="clear" w:color="auto" w:fill="auto"/>
            <w:vAlign w:val="center"/>
            <w:hideMark/>
          </w:tcPr>
          <w:p w14:paraId="2C6AEF16" w14:textId="77777777" w:rsidR="0087289A" w:rsidRPr="007001F1" w:rsidRDefault="0087289A" w:rsidP="0087289A">
            <w:pPr>
              <w:rPr>
                <w:ins w:id="81" w:author="Kramár Róbert" w:date="2017-05-18T15:42:00Z"/>
                <w:color w:val="000000"/>
              </w:rPr>
            </w:pPr>
            <w:ins w:id="82" w:author="Kramár Róbert" w:date="2017-05-18T15:42:00Z">
              <w:r w:rsidRPr="007001F1">
                <w:rPr>
                  <w:color w:val="000000"/>
                  <w:sz w:val="22"/>
                  <w:szCs w:val="22"/>
                </w:rPr>
                <w:t>Podlimitná zákazka bez využitia elektronického trhoviska</w:t>
              </w:r>
            </w:ins>
          </w:p>
        </w:tc>
      </w:tr>
      <w:tr w:rsidR="0087289A" w:rsidRPr="007001F1" w14:paraId="2DA15EA4" w14:textId="77777777" w:rsidTr="0087289A">
        <w:trPr>
          <w:trHeight w:val="300"/>
          <w:ins w:id="83" w:author="Kramár Róbert" w:date="2017-05-18T15:42:00Z"/>
        </w:trPr>
        <w:tc>
          <w:tcPr>
            <w:tcW w:w="3559" w:type="dxa"/>
            <w:gridSpan w:val="2"/>
            <w:shd w:val="clear" w:color="auto" w:fill="auto"/>
            <w:vAlign w:val="center"/>
            <w:hideMark/>
          </w:tcPr>
          <w:p w14:paraId="76365479" w14:textId="77777777" w:rsidR="0087289A" w:rsidRPr="007001F1" w:rsidRDefault="0087289A" w:rsidP="0087289A">
            <w:pPr>
              <w:rPr>
                <w:ins w:id="84" w:author="Kramár Róbert" w:date="2017-05-18T15:42:00Z"/>
                <w:color w:val="000000"/>
              </w:rPr>
            </w:pPr>
            <w:ins w:id="85" w:author="Kramár Róbert" w:date="2017-05-18T15:42:00Z">
              <w:r w:rsidRPr="007001F1">
                <w:rPr>
                  <w:color w:val="000000"/>
                  <w:sz w:val="22"/>
                  <w:szCs w:val="22"/>
                </w:rPr>
                <w:t>Druh zákazky podľa predmetu obstarania</w:t>
              </w:r>
            </w:ins>
          </w:p>
        </w:tc>
        <w:tc>
          <w:tcPr>
            <w:tcW w:w="5528" w:type="dxa"/>
            <w:gridSpan w:val="5"/>
            <w:shd w:val="clear" w:color="auto" w:fill="auto"/>
            <w:vAlign w:val="center"/>
            <w:hideMark/>
          </w:tcPr>
          <w:p w14:paraId="1D53A9AF" w14:textId="77777777" w:rsidR="0087289A" w:rsidRPr="007001F1" w:rsidRDefault="0087289A" w:rsidP="0087289A">
            <w:pPr>
              <w:rPr>
                <w:ins w:id="86" w:author="Kramár Róbert" w:date="2017-05-18T15:42:00Z"/>
                <w:color w:val="000000"/>
              </w:rPr>
            </w:pPr>
          </w:p>
        </w:tc>
      </w:tr>
      <w:tr w:rsidR="0087289A" w:rsidRPr="007001F1" w14:paraId="29399FEC" w14:textId="77777777" w:rsidTr="0087289A">
        <w:trPr>
          <w:trHeight w:val="300"/>
          <w:ins w:id="87" w:author="Kramár Róbert" w:date="2017-05-18T15:42:00Z"/>
        </w:trPr>
        <w:tc>
          <w:tcPr>
            <w:tcW w:w="3559" w:type="dxa"/>
            <w:gridSpan w:val="2"/>
            <w:shd w:val="clear" w:color="auto" w:fill="auto"/>
            <w:vAlign w:val="center"/>
          </w:tcPr>
          <w:p w14:paraId="22B878AB" w14:textId="77777777" w:rsidR="0087289A" w:rsidRPr="007001F1" w:rsidRDefault="0087289A" w:rsidP="0087289A">
            <w:pPr>
              <w:rPr>
                <w:ins w:id="88" w:author="Kramár Róbert" w:date="2017-05-18T15:42:00Z"/>
                <w:color w:val="000000"/>
                <w:sz w:val="22"/>
                <w:szCs w:val="22"/>
              </w:rPr>
            </w:pPr>
            <w:ins w:id="89" w:author="Kramár Róbert" w:date="2017-05-18T15:42:00Z">
              <w:r w:rsidRPr="007001F1">
                <w:rPr>
                  <w:color w:val="000000"/>
                  <w:sz w:val="22"/>
                  <w:szCs w:val="22"/>
                </w:rPr>
                <w:t>Identifikátor zákazky v ITMS2014+</w:t>
              </w:r>
            </w:ins>
          </w:p>
        </w:tc>
        <w:tc>
          <w:tcPr>
            <w:tcW w:w="5528" w:type="dxa"/>
            <w:gridSpan w:val="5"/>
            <w:shd w:val="clear" w:color="auto" w:fill="auto"/>
            <w:vAlign w:val="center"/>
          </w:tcPr>
          <w:p w14:paraId="19FA0FB7" w14:textId="77777777" w:rsidR="0087289A" w:rsidRPr="007001F1" w:rsidRDefault="0087289A" w:rsidP="0087289A">
            <w:pPr>
              <w:rPr>
                <w:ins w:id="90" w:author="Kramár Róbert" w:date="2017-05-18T15:42:00Z"/>
                <w:color w:val="000000"/>
              </w:rPr>
            </w:pPr>
          </w:p>
        </w:tc>
      </w:tr>
      <w:tr w:rsidR="0087289A" w:rsidRPr="007001F1" w14:paraId="759DB576" w14:textId="77777777" w:rsidTr="0087289A">
        <w:trPr>
          <w:trHeight w:val="300"/>
          <w:ins w:id="91" w:author="Kramár Róbert" w:date="2017-05-18T15:42:00Z"/>
        </w:trPr>
        <w:tc>
          <w:tcPr>
            <w:tcW w:w="3559" w:type="dxa"/>
            <w:gridSpan w:val="2"/>
            <w:shd w:val="clear" w:color="auto" w:fill="auto"/>
            <w:vAlign w:val="center"/>
            <w:hideMark/>
          </w:tcPr>
          <w:p w14:paraId="22B8DC4E" w14:textId="77777777" w:rsidR="0087289A" w:rsidRPr="007001F1" w:rsidRDefault="0087289A" w:rsidP="0087289A">
            <w:pPr>
              <w:rPr>
                <w:ins w:id="92" w:author="Kramár Róbert" w:date="2017-05-18T15:42:00Z"/>
                <w:color w:val="000000"/>
              </w:rPr>
            </w:pPr>
            <w:ins w:id="93" w:author="Kramár Róbert" w:date="2017-05-18T15:42:00Z">
              <w:r w:rsidRPr="007001F1">
                <w:rPr>
                  <w:color w:val="000000"/>
                  <w:sz w:val="22"/>
                  <w:szCs w:val="22"/>
                </w:rPr>
                <w:t>Typ kontroly</w:t>
              </w:r>
            </w:ins>
          </w:p>
        </w:tc>
        <w:tc>
          <w:tcPr>
            <w:tcW w:w="5528" w:type="dxa"/>
            <w:gridSpan w:val="5"/>
            <w:shd w:val="clear" w:color="auto" w:fill="auto"/>
            <w:vAlign w:val="center"/>
            <w:hideMark/>
          </w:tcPr>
          <w:p w14:paraId="28E85F53" w14:textId="77777777" w:rsidR="0087289A" w:rsidRPr="007001F1" w:rsidRDefault="0087289A" w:rsidP="0087289A">
            <w:pPr>
              <w:rPr>
                <w:ins w:id="94" w:author="Kramár Róbert" w:date="2017-05-18T15:42:00Z"/>
                <w:color w:val="000000"/>
              </w:rPr>
            </w:pPr>
            <w:ins w:id="95" w:author="Kramár Róbert" w:date="2017-05-18T15:42:00Z">
              <w:r w:rsidRPr="007001F1">
                <w:rPr>
                  <w:color w:val="000000"/>
                  <w:sz w:val="22"/>
                  <w:szCs w:val="22"/>
                </w:rPr>
                <w:t>prvá ex-</w:t>
              </w:r>
              <w:proofErr w:type="spellStart"/>
              <w:r w:rsidRPr="007001F1">
                <w:rPr>
                  <w:color w:val="000000"/>
                  <w:sz w:val="22"/>
                  <w:szCs w:val="22"/>
                </w:rPr>
                <w:t>ante</w:t>
              </w:r>
              <w:proofErr w:type="spellEnd"/>
              <w:r w:rsidRPr="007001F1">
                <w:rPr>
                  <w:color w:val="000000"/>
                  <w:sz w:val="22"/>
                  <w:szCs w:val="22"/>
                </w:rPr>
                <w:t xml:space="preserve"> kontrola</w:t>
              </w:r>
            </w:ins>
          </w:p>
        </w:tc>
      </w:tr>
      <w:tr w:rsidR="0087289A" w:rsidRPr="007001F1" w14:paraId="3C284CE5" w14:textId="77777777" w:rsidTr="0087289A">
        <w:trPr>
          <w:trHeight w:val="300"/>
          <w:ins w:id="96" w:author="Kramár Róbert" w:date="2017-05-18T15:42:00Z"/>
        </w:trPr>
        <w:tc>
          <w:tcPr>
            <w:tcW w:w="3559" w:type="dxa"/>
            <w:gridSpan w:val="2"/>
            <w:shd w:val="clear" w:color="auto" w:fill="auto"/>
            <w:vAlign w:val="center"/>
            <w:hideMark/>
          </w:tcPr>
          <w:p w14:paraId="3E47668E" w14:textId="77777777" w:rsidR="0087289A" w:rsidRPr="007001F1" w:rsidRDefault="0087289A" w:rsidP="0087289A">
            <w:pPr>
              <w:rPr>
                <w:ins w:id="97" w:author="Kramár Róbert" w:date="2017-05-18T15:42:00Z"/>
                <w:color w:val="000000"/>
              </w:rPr>
            </w:pPr>
            <w:ins w:id="98" w:author="Kramár Róbert" w:date="2017-05-18T15:42:00Z">
              <w:r w:rsidRPr="007001F1">
                <w:rPr>
                  <w:color w:val="000000"/>
                  <w:sz w:val="22"/>
                  <w:szCs w:val="22"/>
                </w:rPr>
                <w:t>Názov zákazky</w:t>
              </w:r>
            </w:ins>
          </w:p>
        </w:tc>
        <w:tc>
          <w:tcPr>
            <w:tcW w:w="5528" w:type="dxa"/>
            <w:gridSpan w:val="5"/>
            <w:shd w:val="clear" w:color="auto" w:fill="auto"/>
            <w:vAlign w:val="center"/>
            <w:hideMark/>
          </w:tcPr>
          <w:p w14:paraId="543624A2" w14:textId="77777777" w:rsidR="0087289A" w:rsidRPr="007001F1" w:rsidRDefault="0087289A" w:rsidP="0087289A">
            <w:pPr>
              <w:rPr>
                <w:ins w:id="99" w:author="Kramár Róbert" w:date="2017-05-18T15:42:00Z"/>
                <w:color w:val="000000"/>
              </w:rPr>
            </w:pPr>
            <w:ins w:id="100" w:author="Kramár Róbert" w:date="2017-05-18T15:42:00Z">
              <w:r w:rsidRPr="007001F1">
                <w:rPr>
                  <w:color w:val="000000"/>
                  <w:sz w:val="22"/>
                  <w:szCs w:val="22"/>
                </w:rPr>
                <w:t> </w:t>
              </w:r>
            </w:ins>
          </w:p>
        </w:tc>
      </w:tr>
      <w:tr w:rsidR="0087289A" w:rsidRPr="007001F1" w14:paraId="4F4CBC8D" w14:textId="77777777" w:rsidTr="0087289A">
        <w:trPr>
          <w:trHeight w:val="300"/>
          <w:ins w:id="101" w:author="Kramár Róbert" w:date="2017-05-18T15:42:00Z"/>
        </w:trPr>
        <w:tc>
          <w:tcPr>
            <w:tcW w:w="3559" w:type="dxa"/>
            <w:gridSpan w:val="2"/>
            <w:shd w:val="clear" w:color="auto" w:fill="auto"/>
            <w:vAlign w:val="center"/>
            <w:hideMark/>
          </w:tcPr>
          <w:p w14:paraId="711AB233" w14:textId="77777777" w:rsidR="0087289A" w:rsidRPr="007001F1" w:rsidRDefault="0087289A" w:rsidP="0087289A">
            <w:pPr>
              <w:rPr>
                <w:ins w:id="102" w:author="Kramár Róbert" w:date="2017-05-18T15:42:00Z"/>
                <w:color w:val="000000"/>
              </w:rPr>
            </w:pPr>
            <w:ins w:id="103" w:author="Kramár Róbert" w:date="2017-05-18T15:42:00Z">
              <w:r w:rsidRPr="007001F1">
                <w:rPr>
                  <w:color w:val="000000"/>
                  <w:sz w:val="22"/>
                  <w:szCs w:val="22"/>
                </w:rPr>
                <w:t>Elektronická aukcia áno/nie</w:t>
              </w:r>
            </w:ins>
          </w:p>
        </w:tc>
        <w:tc>
          <w:tcPr>
            <w:tcW w:w="5528" w:type="dxa"/>
            <w:gridSpan w:val="5"/>
            <w:shd w:val="clear" w:color="auto" w:fill="auto"/>
            <w:vAlign w:val="center"/>
            <w:hideMark/>
          </w:tcPr>
          <w:p w14:paraId="28333388" w14:textId="77777777" w:rsidR="0087289A" w:rsidRPr="007001F1" w:rsidRDefault="0087289A" w:rsidP="0087289A">
            <w:pPr>
              <w:rPr>
                <w:ins w:id="104" w:author="Kramár Róbert" w:date="2017-05-18T15:42:00Z"/>
                <w:color w:val="000000"/>
              </w:rPr>
            </w:pPr>
            <w:ins w:id="105" w:author="Kramár Róbert" w:date="2017-05-18T15:42:00Z">
              <w:r w:rsidRPr="007001F1">
                <w:rPr>
                  <w:color w:val="000000"/>
                  <w:sz w:val="22"/>
                  <w:szCs w:val="22"/>
                </w:rPr>
                <w:t> </w:t>
              </w:r>
            </w:ins>
          </w:p>
        </w:tc>
      </w:tr>
      <w:tr w:rsidR="0087289A" w:rsidRPr="007001F1" w14:paraId="6DB36F6B" w14:textId="77777777" w:rsidTr="0087289A">
        <w:trPr>
          <w:trHeight w:val="300"/>
          <w:ins w:id="106" w:author="Kramár Róbert" w:date="2017-05-18T15:42:00Z"/>
        </w:trPr>
        <w:tc>
          <w:tcPr>
            <w:tcW w:w="3559" w:type="dxa"/>
            <w:gridSpan w:val="2"/>
            <w:shd w:val="clear" w:color="auto" w:fill="auto"/>
            <w:vAlign w:val="center"/>
            <w:hideMark/>
          </w:tcPr>
          <w:p w14:paraId="4DEA4663" w14:textId="77777777" w:rsidR="0087289A" w:rsidRPr="007001F1" w:rsidRDefault="0087289A" w:rsidP="0087289A">
            <w:pPr>
              <w:rPr>
                <w:ins w:id="107" w:author="Kramár Róbert" w:date="2017-05-18T15:42:00Z"/>
                <w:color w:val="000000"/>
              </w:rPr>
            </w:pPr>
            <w:ins w:id="108" w:author="Kramár Róbert" w:date="2017-05-18T15:42:00Z">
              <w:r w:rsidRPr="007001F1">
                <w:rPr>
                  <w:color w:val="000000"/>
                  <w:sz w:val="22"/>
                  <w:szCs w:val="22"/>
                </w:rPr>
                <w:t>Predpokladaná hodnota zákazky</w:t>
              </w:r>
            </w:ins>
          </w:p>
        </w:tc>
        <w:tc>
          <w:tcPr>
            <w:tcW w:w="5528" w:type="dxa"/>
            <w:gridSpan w:val="5"/>
            <w:shd w:val="clear" w:color="auto" w:fill="auto"/>
            <w:vAlign w:val="center"/>
            <w:hideMark/>
          </w:tcPr>
          <w:p w14:paraId="2F9B23A6" w14:textId="77777777" w:rsidR="0087289A" w:rsidRPr="007001F1" w:rsidRDefault="0087289A" w:rsidP="0087289A">
            <w:pPr>
              <w:rPr>
                <w:ins w:id="109" w:author="Kramár Róbert" w:date="2017-05-18T15:42:00Z"/>
                <w:color w:val="000000"/>
              </w:rPr>
            </w:pPr>
            <w:ins w:id="110" w:author="Kramár Róbert" w:date="2017-05-18T15:42:00Z">
              <w:r w:rsidRPr="007001F1">
                <w:rPr>
                  <w:color w:val="000000"/>
                  <w:sz w:val="22"/>
                  <w:szCs w:val="22"/>
                </w:rPr>
                <w:t> </w:t>
              </w:r>
            </w:ins>
          </w:p>
        </w:tc>
      </w:tr>
      <w:tr w:rsidR="0087289A" w:rsidRPr="007001F1" w14:paraId="21CBB52E" w14:textId="77777777" w:rsidTr="0087289A">
        <w:trPr>
          <w:trHeight w:val="315"/>
          <w:ins w:id="111" w:author="Kramár Róbert" w:date="2017-05-18T15:42:00Z"/>
        </w:trPr>
        <w:tc>
          <w:tcPr>
            <w:tcW w:w="582" w:type="dxa"/>
            <w:shd w:val="clear" w:color="000000" w:fill="60497A"/>
            <w:vAlign w:val="center"/>
            <w:hideMark/>
          </w:tcPr>
          <w:p w14:paraId="674CA14E" w14:textId="77777777" w:rsidR="0087289A" w:rsidRPr="007001F1" w:rsidRDefault="0087289A" w:rsidP="0087289A">
            <w:pPr>
              <w:jc w:val="center"/>
              <w:rPr>
                <w:ins w:id="112" w:author="Kramár Róbert" w:date="2017-05-18T15:42:00Z"/>
                <w:b/>
                <w:bCs/>
                <w:color w:val="FFFFFF"/>
              </w:rPr>
            </w:pPr>
            <w:ins w:id="113" w:author="Kramár Róbert" w:date="2017-05-18T15:42:00Z">
              <w:r w:rsidRPr="007001F1">
                <w:rPr>
                  <w:b/>
                  <w:bCs/>
                  <w:color w:val="FFFFFF"/>
                  <w:sz w:val="22"/>
                  <w:szCs w:val="22"/>
                </w:rPr>
                <w:t>P. č.</w:t>
              </w:r>
            </w:ins>
          </w:p>
        </w:tc>
        <w:tc>
          <w:tcPr>
            <w:tcW w:w="4820" w:type="dxa"/>
            <w:gridSpan w:val="2"/>
            <w:shd w:val="clear" w:color="000000" w:fill="60497A"/>
            <w:vAlign w:val="center"/>
            <w:hideMark/>
          </w:tcPr>
          <w:p w14:paraId="01D52D9E" w14:textId="77777777" w:rsidR="0087289A" w:rsidRPr="007001F1" w:rsidRDefault="0087289A" w:rsidP="0087289A">
            <w:pPr>
              <w:jc w:val="center"/>
              <w:rPr>
                <w:ins w:id="114" w:author="Kramár Róbert" w:date="2017-05-18T15:42:00Z"/>
                <w:b/>
                <w:bCs/>
                <w:color w:val="FFFFFF"/>
              </w:rPr>
            </w:pPr>
            <w:ins w:id="115" w:author="Kramár Róbert" w:date="2017-05-18T15:42:00Z">
              <w:r w:rsidRPr="007001F1">
                <w:rPr>
                  <w:b/>
                  <w:bCs/>
                  <w:color w:val="FFFFFF"/>
                  <w:sz w:val="22"/>
                  <w:szCs w:val="22"/>
                </w:rPr>
                <w:t>Kontrolné otázky</w:t>
              </w:r>
            </w:ins>
          </w:p>
        </w:tc>
        <w:tc>
          <w:tcPr>
            <w:tcW w:w="567" w:type="dxa"/>
            <w:shd w:val="clear" w:color="000000" w:fill="60497A"/>
            <w:vAlign w:val="center"/>
            <w:hideMark/>
          </w:tcPr>
          <w:p w14:paraId="6A43B8AC" w14:textId="77777777" w:rsidR="0087289A" w:rsidRPr="007001F1" w:rsidRDefault="0087289A" w:rsidP="0087289A">
            <w:pPr>
              <w:jc w:val="center"/>
              <w:rPr>
                <w:ins w:id="116" w:author="Kramár Róbert" w:date="2017-05-18T15:42:00Z"/>
                <w:b/>
                <w:bCs/>
                <w:color w:val="FFFFFF"/>
              </w:rPr>
            </w:pPr>
            <w:ins w:id="117" w:author="Kramár Róbert" w:date="2017-05-18T15:42:00Z">
              <w:r w:rsidRPr="007001F1">
                <w:rPr>
                  <w:b/>
                  <w:bCs/>
                  <w:color w:val="FFFFFF"/>
                  <w:sz w:val="22"/>
                  <w:szCs w:val="22"/>
                </w:rPr>
                <w:t>áno</w:t>
              </w:r>
            </w:ins>
          </w:p>
        </w:tc>
        <w:tc>
          <w:tcPr>
            <w:tcW w:w="567" w:type="dxa"/>
            <w:shd w:val="clear" w:color="000000" w:fill="60497A"/>
            <w:vAlign w:val="center"/>
            <w:hideMark/>
          </w:tcPr>
          <w:p w14:paraId="43109A1E" w14:textId="77777777" w:rsidR="0087289A" w:rsidRPr="007001F1" w:rsidRDefault="0087289A" w:rsidP="0087289A">
            <w:pPr>
              <w:jc w:val="center"/>
              <w:rPr>
                <w:ins w:id="118" w:author="Kramár Róbert" w:date="2017-05-18T15:42:00Z"/>
                <w:b/>
                <w:bCs/>
                <w:color w:val="FFFFFF"/>
              </w:rPr>
            </w:pPr>
            <w:ins w:id="119" w:author="Kramár Róbert" w:date="2017-05-18T15:42:00Z">
              <w:r w:rsidRPr="007001F1">
                <w:rPr>
                  <w:b/>
                  <w:bCs/>
                  <w:color w:val="FFFFFF"/>
                  <w:sz w:val="22"/>
                  <w:szCs w:val="22"/>
                </w:rPr>
                <w:t>nie</w:t>
              </w:r>
            </w:ins>
          </w:p>
        </w:tc>
        <w:tc>
          <w:tcPr>
            <w:tcW w:w="850" w:type="dxa"/>
            <w:shd w:val="clear" w:color="000000" w:fill="60497A"/>
            <w:vAlign w:val="center"/>
            <w:hideMark/>
          </w:tcPr>
          <w:p w14:paraId="6EF55680" w14:textId="77777777" w:rsidR="0087289A" w:rsidRPr="007001F1" w:rsidRDefault="0087289A" w:rsidP="0087289A">
            <w:pPr>
              <w:jc w:val="center"/>
              <w:rPr>
                <w:ins w:id="120" w:author="Kramár Róbert" w:date="2017-05-18T15:42:00Z"/>
                <w:b/>
                <w:bCs/>
                <w:color w:val="FFFFFF"/>
              </w:rPr>
            </w:pPr>
            <w:ins w:id="121" w:author="Kramár Róbert" w:date="2017-05-18T15:42:00Z">
              <w:r w:rsidRPr="007001F1">
                <w:rPr>
                  <w:b/>
                  <w:bCs/>
                  <w:color w:val="FFFFFF"/>
                  <w:sz w:val="22"/>
                  <w:szCs w:val="22"/>
                </w:rPr>
                <w:t>netýka sa</w:t>
              </w:r>
            </w:ins>
          </w:p>
        </w:tc>
        <w:tc>
          <w:tcPr>
            <w:tcW w:w="1701" w:type="dxa"/>
            <w:shd w:val="clear" w:color="000000" w:fill="60497A"/>
            <w:vAlign w:val="center"/>
            <w:hideMark/>
          </w:tcPr>
          <w:p w14:paraId="55045207" w14:textId="77777777" w:rsidR="0087289A" w:rsidRPr="007001F1" w:rsidRDefault="0087289A" w:rsidP="0087289A">
            <w:pPr>
              <w:jc w:val="center"/>
              <w:rPr>
                <w:ins w:id="122" w:author="Kramár Róbert" w:date="2017-05-18T15:42:00Z"/>
                <w:b/>
                <w:bCs/>
                <w:color w:val="FFFFFF"/>
              </w:rPr>
            </w:pPr>
            <w:ins w:id="123" w:author="Kramár Róbert" w:date="2017-05-18T15:42:00Z">
              <w:r w:rsidRPr="007001F1">
                <w:rPr>
                  <w:b/>
                  <w:bCs/>
                  <w:color w:val="FFFFFF"/>
                  <w:sz w:val="22"/>
                  <w:szCs w:val="22"/>
                </w:rPr>
                <w:t>Poznámka</w:t>
              </w:r>
            </w:ins>
          </w:p>
        </w:tc>
      </w:tr>
      <w:tr w:rsidR="0087289A" w:rsidRPr="007001F1" w14:paraId="1045886B" w14:textId="77777777" w:rsidTr="0087289A">
        <w:trPr>
          <w:trHeight w:val="384"/>
          <w:ins w:id="124" w:author="Kramár Róbert" w:date="2017-05-18T15:42:00Z"/>
        </w:trPr>
        <w:tc>
          <w:tcPr>
            <w:tcW w:w="582" w:type="dxa"/>
            <w:vMerge w:val="restart"/>
            <w:shd w:val="clear" w:color="auto" w:fill="auto"/>
            <w:noWrap/>
            <w:vAlign w:val="center"/>
            <w:hideMark/>
          </w:tcPr>
          <w:p w14:paraId="1EF26900" w14:textId="77777777" w:rsidR="0087289A" w:rsidRPr="007001F1" w:rsidRDefault="0087289A" w:rsidP="0087289A">
            <w:pPr>
              <w:jc w:val="center"/>
              <w:rPr>
                <w:ins w:id="125" w:author="Kramár Róbert" w:date="2017-05-18T15:42:00Z"/>
                <w:color w:val="000000"/>
              </w:rPr>
            </w:pPr>
            <w:ins w:id="126" w:author="Kramár Róbert" w:date="2017-05-18T15:42:00Z">
              <w:r w:rsidRPr="007001F1">
                <w:rPr>
                  <w:color w:val="000000"/>
                  <w:sz w:val="22"/>
                  <w:szCs w:val="22"/>
                </w:rPr>
                <w:t>1</w:t>
              </w:r>
            </w:ins>
          </w:p>
        </w:tc>
        <w:tc>
          <w:tcPr>
            <w:tcW w:w="4820" w:type="dxa"/>
            <w:gridSpan w:val="2"/>
            <w:shd w:val="clear" w:color="auto" w:fill="auto"/>
            <w:vAlign w:val="center"/>
            <w:hideMark/>
          </w:tcPr>
          <w:p w14:paraId="54B2DCD2" w14:textId="77777777" w:rsidR="0087289A" w:rsidRPr="007001F1" w:rsidRDefault="0087289A" w:rsidP="0087289A">
            <w:pPr>
              <w:jc w:val="both"/>
              <w:rPr>
                <w:ins w:id="127" w:author="Kramár Róbert" w:date="2017-05-18T15:42:00Z"/>
                <w:color w:val="000000"/>
                <w:sz w:val="22"/>
                <w:szCs w:val="22"/>
              </w:rPr>
            </w:pPr>
            <w:ins w:id="128" w:author="Kramár Róbert" w:date="2017-05-18T15:42:00Z">
              <w:r w:rsidRPr="007001F1">
                <w:rPr>
                  <w:color w:val="000000"/>
                  <w:sz w:val="22"/>
                  <w:szCs w:val="22"/>
                </w:rPr>
                <w:t>a) Je použitý postup na zadanie zákazky na dodanie tovaru/ stavebných prác/ služby v súlade so ZVO?</w:t>
              </w:r>
            </w:ins>
          </w:p>
        </w:tc>
        <w:tc>
          <w:tcPr>
            <w:tcW w:w="567" w:type="dxa"/>
            <w:shd w:val="clear" w:color="auto" w:fill="auto"/>
            <w:vAlign w:val="center"/>
            <w:hideMark/>
          </w:tcPr>
          <w:p w14:paraId="6CCE4A7D" w14:textId="7AAB7886" w:rsidR="0087289A" w:rsidRPr="007001F1" w:rsidRDefault="0087289A" w:rsidP="0087289A">
            <w:pPr>
              <w:jc w:val="center"/>
              <w:rPr>
                <w:ins w:id="129" w:author="Kramár Róbert" w:date="2017-05-18T15:42:00Z"/>
                <w:b/>
                <w:bCs/>
                <w:color w:val="000000"/>
                <w:sz w:val="22"/>
                <w:szCs w:val="22"/>
              </w:rPr>
            </w:pPr>
          </w:p>
        </w:tc>
        <w:tc>
          <w:tcPr>
            <w:tcW w:w="567" w:type="dxa"/>
            <w:shd w:val="clear" w:color="auto" w:fill="auto"/>
            <w:vAlign w:val="center"/>
            <w:hideMark/>
          </w:tcPr>
          <w:p w14:paraId="410C9452" w14:textId="1F3BB726" w:rsidR="0087289A" w:rsidRPr="007001F1" w:rsidRDefault="0087289A" w:rsidP="0087289A">
            <w:pPr>
              <w:jc w:val="center"/>
              <w:rPr>
                <w:ins w:id="130" w:author="Kramár Róbert" w:date="2017-05-18T15:42:00Z"/>
                <w:b/>
                <w:bCs/>
                <w:color w:val="000000"/>
                <w:sz w:val="22"/>
                <w:szCs w:val="22"/>
              </w:rPr>
            </w:pPr>
          </w:p>
        </w:tc>
        <w:tc>
          <w:tcPr>
            <w:tcW w:w="850" w:type="dxa"/>
            <w:shd w:val="clear" w:color="auto" w:fill="auto"/>
            <w:vAlign w:val="center"/>
            <w:hideMark/>
          </w:tcPr>
          <w:p w14:paraId="1AA2F1D2" w14:textId="50EDFA0E" w:rsidR="0087289A" w:rsidRPr="007001F1" w:rsidRDefault="0087289A" w:rsidP="0087289A">
            <w:pPr>
              <w:jc w:val="center"/>
              <w:rPr>
                <w:ins w:id="131" w:author="Kramár Róbert" w:date="2017-05-18T15:42:00Z"/>
                <w:b/>
                <w:bCs/>
                <w:color w:val="000000"/>
                <w:sz w:val="22"/>
                <w:szCs w:val="22"/>
              </w:rPr>
            </w:pPr>
          </w:p>
        </w:tc>
        <w:tc>
          <w:tcPr>
            <w:tcW w:w="1701" w:type="dxa"/>
            <w:shd w:val="clear" w:color="auto" w:fill="auto"/>
            <w:vAlign w:val="center"/>
            <w:hideMark/>
          </w:tcPr>
          <w:p w14:paraId="7823CB92" w14:textId="77777777" w:rsidR="0087289A" w:rsidRPr="007001F1" w:rsidRDefault="0087289A" w:rsidP="0087289A">
            <w:pPr>
              <w:jc w:val="center"/>
              <w:rPr>
                <w:ins w:id="132" w:author="Kramár Róbert" w:date="2017-05-18T15:42:00Z"/>
                <w:b/>
                <w:bCs/>
                <w:color w:val="000000"/>
                <w:sz w:val="22"/>
                <w:szCs w:val="22"/>
              </w:rPr>
            </w:pPr>
          </w:p>
        </w:tc>
      </w:tr>
      <w:tr w:rsidR="0087289A" w:rsidRPr="007001F1" w14:paraId="76B56719" w14:textId="77777777" w:rsidTr="0087289A">
        <w:trPr>
          <w:trHeight w:val="859"/>
          <w:ins w:id="133" w:author="Kramár Róbert" w:date="2017-05-18T15:42:00Z"/>
        </w:trPr>
        <w:tc>
          <w:tcPr>
            <w:tcW w:w="582" w:type="dxa"/>
            <w:vMerge/>
            <w:shd w:val="clear" w:color="auto" w:fill="auto"/>
            <w:noWrap/>
            <w:vAlign w:val="center"/>
          </w:tcPr>
          <w:p w14:paraId="568F2565" w14:textId="77777777" w:rsidR="0087289A" w:rsidRPr="007001F1" w:rsidRDefault="0087289A" w:rsidP="0087289A">
            <w:pPr>
              <w:jc w:val="center"/>
              <w:rPr>
                <w:ins w:id="134" w:author="Kramár Róbert" w:date="2017-05-18T15:42:00Z"/>
                <w:color w:val="000000"/>
                <w:sz w:val="22"/>
                <w:szCs w:val="22"/>
              </w:rPr>
            </w:pPr>
          </w:p>
        </w:tc>
        <w:tc>
          <w:tcPr>
            <w:tcW w:w="4820" w:type="dxa"/>
            <w:gridSpan w:val="2"/>
            <w:shd w:val="clear" w:color="auto" w:fill="auto"/>
            <w:vAlign w:val="center"/>
          </w:tcPr>
          <w:p w14:paraId="4C9A7A31" w14:textId="77777777" w:rsidR="0087289A" w:rsidRPr="007001F1" w:rsidRDefault="0087289A" w:rsidP="0087289A">
            <w:pPr>
              <w:jc w:val="both"/>
              <w:rPr>
                <w:ins w:id="135" w:author="Kramár Róbert" w:date="2017-05-18T15:42:00Z"/>
                <w:color w:val="000000"/>
                <w:sz w:val="22"/>
                <w:szCs w:val="22"/>
              </w:rPr>
            </w:pPr>
            <w:ins w:id="136" w:author="Kramár Róbert" w:date="2017-05-18T15:42:00Z">
              <w:r w:rsidRPr="007001F1">
                <w:rPr>
                  <w:color w:val="000000"/>
                  <w:sz w:val="22"/>
                  <w:szCs w:val="22"/>
                </w:rPr>
                <w:t>b) S ohľadom na predmet zákazky a definíciu bežnej dostupnosti na trhu bol pre verejné obstarávanie zvolený správny postup bez využitia elektronického trhoviska?</w:t>
              </w:r>
            </w:ins>
          </w:p>
        </w:tc>
        <w:tc>
          <w:tcPr>
            <w:tcW w:w="567" w:type="dxa"/>
            <w:shd w:val="clear" w:color="auto" w:fill="auto"/>
            <w:vAlign w:val="center"/>
          </w:tcPr>
          <w:p w14:paraId="5D4E9638" w14:textId="77777777" w:rsidR="0087289A" w:rsidRPr="007001F1" w:rsidRDefault="0087289A" w:rsidP="0087289A">
            <w:pPr>
              <w:jc w:val="center"/>
              <w:rPr>
                <w:ins w:id="137" w:author="Kramár Róbert" w:date="2017-05-18T15:42:00Z"/>
                <w:b/>
                <w:bCs/>
                <w:color w:val="000000"/>
                <w:sz w:val="22"/>
                <w:szCs w:val="22"/>
              </w:rPr>
            </w:pPr>
          </w:p>
        </w:tc>
        <w:tc>
          <w:tcPr>
            <w:tcW w:w="567" w:type="dxa"/>
            <w:shd w:val="clear" w:color="auto" w:fill="auto"/>
            <w:vAlign w:val="center"/>
          </w:tcPr>
          <w:p w14:paraId="2AE5DC2E" w14:textId="77777777" w:rsidR="0087289A" w:rsidRPr="007001F1" w:rsidRDefault="0087289A" w:rsidP="0087289A">
            <w:pPr>
              <w:jc w:val="center"/>
              <w:rPr>
                <w:ins w:id="138" w:author="Kramár Róbert" w:date="2017-05-18T15:42:00Z"/>
                <w:b/>
                <w:bCs/>
                <w:color w:val="000000"/>
                <w:sz w:val="22"/>
                <w:szCs w:val="22"/>
              </w:rPr>
            </w:pPr>
          </w:p>
        </w:tc>
        <w:tc>
          <w:tcPr>
            <w:tcW w:w="850" w:type="dxa"/>
            <w:shd w:val="clear" w:color="auto" w:fill="auto"/>
            <w:vAlign w:val="center"/>
          </w:tcPr>
          <w:p w14:paraId="4F3C9186" w14:textId="77777777" w:rsidR="0087289A" w:rsidRPr="007001F1" w:rsidRDefault="0087289A" w:rsidP="0087289A">
            <w:pPr>
              <w:jc w:val="center"/>
              <w:rPr>
                <w:ins w:id="139" w:author="Kramár Róbert" w:date="2017-05-18T15:42:00Z"/>
                <w:b/>
                <w:bCs/>
                <w:color w:val="000000"/>
                <w:sz w:val="22"/>
                <w:szCs w:val="22"/>
              </w:rPr>
            </w:pPr>
          </w:p>
        </w:tc>
        <w:tc>
          <w:tcPr>
            <w:tcW w:w="1701" w:type="dxa"/>
            <w:shd w:val="clear" w:color="auto" w:fill="auto"/>
            <w:vAlign w:val="center"/>
          </w:tcPr>
          <w:p w14:paraId="61A7A016" w14:textId="77777777" w:rsidR="0087289A" w:rsidRPr="007001F1" w:rsidRDefault="0087289A" w:rsidP="0087289A">
            <w:pPr>
              <w:jc w:val="center"/>
              <w:rPr>
                <w:ins w:id="140" w:author="Kramár Róbert" w:date="2017-05-18T15:42:00Z"/>
                <w:b/>
                <w:bCs/>
                <w:color w:val="000000"/>
                <w:sz w:val="22"/>
                <w:szCs w:val="22"/>
              </w:rPr>
            </w:pPr>
          </w:p>
        </w:tc>
      </w:tr>
      <w:tr w:rsidR="0087289A" w:rsidRPr="007001F1" w14:paraId="14E89541" w14:textId="77777777" w:rsidTr="0087289A">
        <w:trPr>
          <w:trHeight w:val="288"/>
          <w:ins w:id="141" w:author="Kramár Róbert" w:date="2017-05-18T15:42:00Z"/>
        </w:trPr>
        <w:tc>
          <w:tcPr>
            <w:tcW w:w="582" w:type="dxa"/>
            <w:vMerge w:val="restart"/>
            <w:shd w:val="clear" w:color="auto" w:fill="auto"/>
            <w:noWrap/>
            <w:hideMark/>
          </w:tcPr>
          <w:p w14:paraId="524C75ED" w14:textId="77777777" w:rsidR="0087289A" w:rsidRPr="007001F1" w:rsidRDefault="0087289A" w:rsidP="0087289A">
            <w:pPr>
              <w:jc w:val="center"/>
              <w:rPr>
                <w:ins w:id="142" w:author="Kramár Róbert" w:date="2017-05-18T15:42:00Z"/>
                <w:color w:val="000000"/>
                <w:sz w:val="22"/>
                <w:szCs w:val="22"/>
              </w:rPr>
            </w:pPr>
          </w:p>
          <w:p w14:paraId="5A54E29B" w14:textId="77777777" w:rsidR="0087289A" w:rsidRPr="007001F1" w:rsidRDefault="0087289A" w:rsidP="0087289A">
            <w:pPr>
              <w:jc w:val="center"/>
              <w:rPr>
                <w:ins w:id="143" w:author="Kramár Róbert" w:date="2017-05-18T15:42:00Z"/>
                <w:color w:val="000000"/>
              </w:rPr>
            </w:pPr>
            <w:ins w:id="144" w:author="Kramár Róbert" w:date="2017-05-18T15:42:00Z">
              <w:r w:rsidRPr="007001F1">
                <w:rPr>
                  <w:color w:val="000000"/>
                  <w:sz w:val="22"/>
                  <w:szCs w:val="22"/>
                </w:rPr>
                <w:t>2</w:t>
              </w:r>
            </w:ins>
          </w:p>
        </w:tc>
        <w:tc>
          <w:tcPr>
            <w:tcW w:w="4820" w:type="dxa"/>
            <w:gridSpan w:val="2"/>
            <w:shd w:val="clear" w:color="auto" w:fill="auto"/>
            <w:vAlign w:val="center"/>
            <w:hideMark/>
          </w:tcPr>
          <w:p w14:paraId="05864887" w14:textId="77777777" w:rsidR="0087289A" w:rsidRPr="007001F1" w:rsidRDefault="0087289A" w:rsidP="0087289A">
            <w:pPr>
              <w:jc w:val="both"/>
              <w:rPr>
                <w:ins w:id="145" w:author="Kramár Róbert" w:date="2017-05-18T15:42:00Z"/>
                <w:color w:val="000000"/>
                <w:sz w:val="22"/>
                <w:szCs w:val="22"/>
              </w:rPr>
            </w:pPr>
            <w:ins w:id="146" w:author="Kramár Róbert" w:date="2017-05-18T15:42:00Z">
              <w:r w:rsidRPr="007001F1">
                <w:rPr>
                  <w:color w:val="000000"/>
                  <w:sz w:val="22"/>
                  <w:szCs w:val="22"/>
                </w:rPr>
                <w:t>a) Bola PHZ určená ako cena bez DPH?</w:t>
              </w:r>
            </w:ins>
          </w:p>
        </w:tc>
        <w:tc>
          <w:tcPr>
            <w:tcW w:w="567" w:type="dxa"/>
            <w:shd w:val="clear" w:color="auto" w:fill="auto"/>
            <w:vAlign w:val="center"/>
            <w:hideMark/>
          </w:tcPr>
          <w:p w14:paraId="0B990BF5" w14:textId="549ECF57" w:rsidR="0087289A" w:rsidRPr="007001F1" w:rsidRDefault="0087289A" w:rsidP="0087289A">
            <w:pPr>
              <w:jc w:val="center"/>
              <w:rPr>
                <w:ins w:id="147" w:author="Kramár Róbert" w:date="2017-05-18T15:42:00Z"/>
                <w:b/>
                <w:bCs/>
                <w:color w:val="000000"/>
              </w:rPr>
            </w:pPr>
          </w:p>
        </w:tc>
        <w:tc>
          <w:tcPr>
            <w:tcW w:w="567" w:type="dxa"/>
            <w:shd w:val="clear" w:color="auto" w:fill="auto"/>
            <w:vAlign w:val="center"/>
          </w:tcPr>
          <w:p w14:paraId="096C703A" w14:textId="6B8517CA" w:rsidR="0087289A" w:rsidRPr="007001F1" w:rsidRDefault="0087289A" w:rsidP="0087289A">
            <w:pPr>
              <w:jc w:val="center"/>
              <w:rPr>
                <w:ins w:id="148" w:author="Kramár Róbert" w:date="2017-05-18T15:42:00Z"/>
                <w:b/>
                <w:bCs/>
                <w:color w:val="000000"/>
              </w:rPr>
            </w:pPr>
          </w:p>
        </w:tc>
        <w:tc>
          <w:tcPr>
            <w:tcW w:w="850" w:type="dxa"/>
            <w:shd w:val="clear" w:color="auto" w:fill="auto"/>
            <w:vAlign w:val="center"/>
          </w:tcPr>
          <w:p w14:paraId="201A19B8" w14:textId="6BEEA2C1" w:rsidR="0087289A" w:rsidRPr="007001F1" w:rsidRDefault="0087289A" w:rsidP="0087289A">
            <w:pPr>
              <w:jc w:val="center"/>
              <w:rPr>
                <w:ins w:id="149" w:author="Kramár Róbert" w:date="2017-05-18T15:42:00Z"/>
                <w:b/>
                <w:bCs/>
                <w:color w:val="000000"/>
              </w:rPr>
            </w:pPr>
          </w:p>
        </w:tc>
        <w:tc>
          <w:tcPr>
            <w:tcW w:w="1701" w:type="dxa"/>
            <w:shd w:val="clear" w:color="auto" w:fill="auto"/>
            <w:vAlign w:val="center"/>
          </w:tcPr>
          <w:p w14:paraId="2459679C" w14:textId="3CE6C86A" w:rsidR="0087289A" w:rsidRPr="007001F1" w:rsidRDefault="0087289A" w:rsidP="0087289A">
            <w:pPr>
              <w:jc w:val="center"/>
              <w:rPr>
                <w:ins w:id="150" w:author="Kramár Róbert" w:date="2017-05-18T15:42:00Z"/>
                <w:b/>
                <w:bCs/>
                <w:color w:val="000000"/>
              </w:rPr>
            </w:pPr>
          </w:p>
        </w:tc>
      </w:tr>
      <w:tr w:rsidR="0087289A" w:rsidRPr="007001F1" w14:paraId="784F99D6" w14:textId="77777777" w:rsidTr="0087289A">
        <w:trPr>
          <w:trHeight w:val="406"/>
          <w:ins w:id="151" w:author="Kramár Róbert" w:date="2017-05-18T15:42:00Z"/>
        </w:trPr>
        <w:tc>
          <w:tcPr>
            <w:tcW w:w="582" w:type="dxa"/>
            <w:vMerge/>
            <w:shd w:val="clear" w:color="auto" w:fill="auto"/>
            <w:noWrap/>
            <w:vAlign w:val="center"/>
          </w:tcPr>
          <w:p w14:paraId="39B2A053" w14:textId="77777777" w:rsidR="0087289A" w:rsidRPr="007001F1" w:rsidRDefault="0087289A" w:rsidP="0087289A">
            <w:pPr>
              <w:jc w:val="center"/>
              <w:rPr>
                <w:ins w:id="152" w:author="Kramár Róbert" w:date="2017-05-18T15:42:00Z"/>
                <w:color w:val="000000"/>
                <w:sz w:val="22"/>
                <w:szCs w:val="22"/>
              </w:rPr>
            </w:pPr>
          </w:p>
        </w:tc>
        <w:tc>
          <w:tcPr>
            <w:tcW w:w="4820" w:type="dxa"/>
            <w:gridSpan w:val="2"/>
            <w:shd w:val="clear" w:color="auto" w:fill="auto"/>
            <w:vAlign w:val="center"/>
          </w:tcPr>
          <w:p w14:paraId="14BD7575" w14:textId="07DC0DAD" w:rsidR="0087289A" w:rsidRPr="007001F1" w:rsidRDefault="0087289A" w:rsidP="000E236A">
            <w:pPr>
              <w:jc w:val="both"/>
              <w:rPr>
                <w:ins w:id="153" w:author="Kramár Róbert" w:date="2017-05-18T15:42:00Z"/>
                <w:color w:val="000000"/>
                <w:sz w:val="22"/>
                <w:szCs w:val="22"/>
              </w:rPr>
            </w:pPr>
            <w:ins w:id="154" w:author="Kramár Róbert" w:date="2017-05-18T15:42:00Z">
              <w:r w:rsidRPr="007001F1">
                <w:rPr>
                  <w:color w:val="000000"/>
                  <w:sz w:val="22"/>
                  <w:szCs w:val="22"/>
                </w:rPr>
                <w:t>b) Bola PHZ</w:t>
              </w:r>
            </w:ins>
            <w:ins w:id="155" w:author="Hudec Branislav" w:date="2018-02-20T10:14:00Z">
              <w:r w:rsidR="003E0119">
                <w:rPr>
                  <w:color w:val="000000"/>
                  <w:sz w:val="22"/>
                  <w:szCs w:val="22"/>
                </w:rPr>
                <w:t xml:space="preserve"> </w:t>
              </w:r>
              <w:del w:id="156" w:author="Kramár Róbert" w:date="2018-04-27T17:14:00Z">
                <w:r w:rsidR="003E0119" w:rsidDel="000E236A">
                  <w:rPr>
                    <w:color w:val="000000"/>
                    <w:sz w:val="22"/>
                    <w:szCs w:val="22"/>
                  </w:rPr>
                  <w:delText>určená podľa aktuálnych</w:delText>
                </w:r>
              </w:del>
            </w:ins>
            <w:ins w:id="157" w:author="Kramár Róbert" w:date="2017-05-18T15:42:00Z">
              <w:r w:rsidRPr="007001F1">
                <w:rPr>
                  <w:color w:val="000000"/>
                  <w:sz w:val="22"/>
                  <w:szCs w:val="22"/>
                </w:rPr>
                <w:t>podmienok</w:t>
              </w:r>
            </w:ins>
            <w:ins w:id="158" w:author="Kramár Róbert" w:date="2018-04-27T17:14:00Z">
              <w:r w:rsidR="000E236A">
                <w:rPr>
                  <w:color w:val="000000"/>
                  <w:sz w:val="22"/>
                  <w:szCs w:val="22"/>
                </w:rPr>
                <w:t xml:space="preserve"> </w:t>
              </w:r>
              <w:r w:rsidR="000E236A" w:rsidRPr="000E236A">
                <w:rPr>
                  <w:color w:val="000000"/>
                  <w:sz w:val="22"/>
                  <w:szCs w:val="22"/>
                </w:rPr>
                <w:t>platných v čase zadávania zákazky</w:t>
              </w:r>
            </w:ins>
            <w:ins w:id="159" w:author="Kramár Róbert" w:date="2017-05-18T15:42:00Z">
              <w:r w:rsidRPr="007001F1">
                <w:rPr>
                  <w:color w:val="000000"/>
                  <w:sz w:val="22"/>
                  <w:szCs w:val="22"/>
                </w:rPr>
                <w:t>?</w:t>
              </w:r>
            </w:ins>
          </w:p>
        </w:tc>
        <w:tc>
          <w:tcPr>
            <w:tcW w:w="567" w:type="dxa"/>
            <w:shd w:val="clear" w:color="auto" w:fill="auto"/>
            <w:vAlign w:val="center"/>
          </w:tcPr>
          <w:p w14:paraId="434FD329" w14:textId="77777777" w:rsidR="0087289A" w:rsidRPr="007001F1" w:rsidRDefault="0087289A" w:rsidP="0087289A">
            <w:pPr>
              <w:jc w:val="center"/>
              <w:rPr>
                <w:ins w:id="160" w:author="Kramár Róbert" w:date="2017-05-18T15:42:00Z"/>
                <w:b/>
                <w:bCs/>
                <w:color w:val="000000"/>
                <w:sz w:val="22"/>
                <w:szCs w:val="22"/>
              </w:rPr>
            </w:pPr>
          </w:p>
        </w:tc>
        <w:tc>
          <w:tcPr>
            <w:tcW w:w="567" w:type="dxa"/>
            <w:shd w:val="clear" w:color="auto" w:fill="auto"/>
            <w:vAlign w:val="center"/>
          </w:tcPr>
          <w:p w14:paraId="68649493" w14:textId="77777777" w:rsidR="0087289A" w:rsidRPr="007001F1" w:rsidRDefault="0087289A" w:rsidP="0087289A">
            <w:pPr>
              <w:jc w:val="center"/>
              <w:rPr>
                <w:ins w:id="161" w:author="Kramár Róbert" w:date="2017-05-18T15:42:00Z"/>
                <w:b/>
                <w:bCs/>
                <w:color w:val="000000"/>
                <w:sz w:val="22"/>
                <w:szCs w:val="22"/>
              </w:rPr>
            </w:pPr>
          </w:p>
        </w:tc>
        <w:tc>
          <w:tcPr>
            <w:tcW w:w="850" w:type="dxa"/>
            <w:shd w:val="clear" w:color="auto" w:fill="auto"/>
            <w:vAlign w:val="center"/>
          </w:tcPr>
          <w:p w14:paraId="75A4AC95" w14:textId="77777777" w:rsidR="0087289A" w:rsidRPr="007001F1" w:rsidRDefault="0087289A" w:rsidP="0087289A">
            <w:pPr>
              <w:jc w:val="center"/>
              <w:rPr>
                <w:ins w:id="162" w:author="Kramár Róbert" w:date="2017-05-18T15:42:00Z"/>
                <w:b/>
                <w:bCs/>
                <w:color w:val="000000"/>
                <w:sz w:val="22"/>
                <w:szCs w:val="22"/>
              </w:rPr>
            </w:pPr>
          </w:p>
        </w:tc>
        <w:tc>
          <w:tcPr>
            <w:tcW w:w="1701" w:type="dxa"/>
            <w:shd w:val="clear" w:color="auto" w:fill="auto"/>
            <w:vAlign w:val="center"/>
          </w:tcPr>
          <w:p w14:paraId="497DC085" w14:textId="77777777" w:rsidR="0087289A" w:rsidRPr="007001F1" w:rsidRDefault="0087289A" w:rsidP="0087289A">
            <w:pPr>
              <w:jc w:val="center"/>
              <w:rPr>
                <w:ins w:id="163" w:author="Kramár Róbert" w:date="2017-05-18T15:42:00Z"/>
                <w:b/>
                <w:bCs/>
                <w:color w:val="000000"/>
                <w:sz w:val="22"/>
                <w:szCs w:val="22"/>
              </w:rPr>
            </w:pPr>
          </w:p>
        </w:tc>
      </w:tr>
      <w:tr w:rsidR="0087289A" w:rsidRPr="007001F1" w14:paraId="71010A3E" w14:textId="77777777" w:rsidTr="0087289A">
        <w:trPr>
          <w:trHeight w:val="740"/>
          <w:ins w:id="164" w:author="Kramár Róbert" w:date="2017-05-18T15:42:00Z"/>
        </w:trPr>
        <w:tc>
          <w:tcPr>
            <w:tcW w:w="582" w:type="dxa"/>
            <w:vMerge/>
            <w:shd w:val="clear" w:color="auto" w:fill="auto"/>
            <w:noWrap/>
            <w:vAlign w:val="center"/>
          </w:tcPr>
          <w:p w14:paraId="20CD99AF" w14:textId="77777777" w:rsidR="0087289A" w:rsidRPr="007001F1" w:rsidRDefault="0087289A" w:rsidP="0087289A">
            <w:pPr>
              <w:jc w:val="center"/>
              <w:rPr>
                <w:ins w:id="165" w:author="Kramár Róbert" w:date="2017-05-18T15:42:00Z"/>
                <w:color w:val="000000"/>
                <w:sz w:val="22"/>
                <w:szCs w:val="22"/>
              </w:rPr>
            </w:pPr>
          </w:p>
        </w:tc>
        <w:tc>
          <w:tcPr>
            <w:tcW w:w="4820" w:type="dxa"/>
            <w:gridSpan w:val="2"/>
            <w:shd w:val="clear" w:color="auto" w:fill="auto"/>
            <w:vAlign w:val="center"/>
          </w:tcPr>
          <w:p w14:paraId="0A8D9AA1" w14:textId="77777777" w:rsidR="0087289A" w:rsidRPr="007001F1" w:rsidRDefault="0087289A" w:rsidP="0087289A">
            <w:pPr>
              <w:jc w:val="both"/>
              <w:rPr>
                <w:ins w:id="166" w:author="Kramár Róbert" w:date="2017-05-18T15:42:00Z"/>
                <w:color w:val="000000"/>
                <w:sz w:val="22"/>
                <w:szCs w:val="22"/>
              </w:rPr>
            </w:pPr>
            <w:ins w:id="167" w:author="Kramár Róbert" w:date="2017-05-18T15:42:00Z">
              <w:r w:rsidRPr="007001F1">
                <w:rPr>
                  <w:color w:val="000000"/>
                  <w:sz w:val="22"/>
                  <w:szCs w:val="22"/>
                </w:rPr>
                <w:t>c) Bola PHZ určená tak, že zahŕňa PHZ všetkých častí zákazky, vrátane opakovaných plnení, odmien a opcií?</w:t>
              </w:r>
            </w:ins>
          </w:p>
        </w:tc>
        <w:tc>
          <w:tcPr>
            <w:tcW w:w="567" w:type="dxa"/>
            <w:shd w:val="clear" w:color="auto" w:fill="auto"/>
            <w:vAlign w:val="center"/>
          </w:tcPr>
          <w:p w14:paraId="7571D3F9" w14:textId="77777777" w:rsidR="0087289A" w:rsidRPr="007001F1" w:rsidRDefault="0087289A" w:rsidP="0087289A">
            <w:pPr>
              <w:jc w:val="center"/>
              <w:rPr>
                <w:ins w:id="168" w:author="Kramár Róbert" w:date="2017-05-18T15:42:00Z"/>
                <w:b/>
                <w:bCs/>
                <w:color w:val="000000"/>
                <w:sz w:val="22"/>
                <w:szCs w:val="22"/>
              </w:rPr>
            </w:pPr>
          </w:p>
        </w:tc>
        <w:tc>
          <w:tcPr>
            <w:tcW w:w="567" w:type="dxa"/>
            <w:shd w:val="clear" w:color="auto" w:fill="auto"/>
            <w:vAlign w:val="center"/>
          </w:tcPr>
          <w:p w14:paraId="2ADDEE38" w14:textId="77777777" w:rsidR="0087289A" w:rsidRPr="007001F1" w:rsidRDefault="0087289A" w:rsidP="0087289A">
            <w:pPr>
              <w:jc w:val="center"/>
              <w:rPr>
                <w:ins w:id="169" w:author="Kramár Róbert" w:date="2017-05-18T15:42:00Z"/>
                <w:b/>
                <w:bCs/>
                <w:color w:val="000000"/>
                <w:sz w:val="22"/>
                <w:szCs w:val="22"/>
              </w:rPr>
            </w:pPr>
          </w:p>
        </w:tc>
        <w:tc>
          <w:tcPr>
            <w:tcW w:w="850" w:type="dxa"/>
            <w:shd w:val="clear" w:color="auto" w:fill="auto"/>
            <w:vAlign w:val="center"/>
          </w:tcPr>
          <w:p w14:paraId="1F08B070" w14:textId="77777777" w:rsidR="0087289A" w:rsidRPr="007001F1" w:rsidRDefault="0087289A" w:rsidP="0087289A">
            <w:pPr>
              <w:jc w:val="center"/>
              <w:rPr>
                <w:ins w:id="170" w:author="Kramár Róbert" w:date="2017-05-18T15:42:00Z"/>
                <w:b/>
                <w:bCs/>
                <w:color w:val="000000"/>
                <w:sz w:val="22"/>
                <w:szCs w:val="22"/>
              </w:rPr>
            </w:pPr>
          </w:p>
        </w:tc>
        <w:tc>
          <w:tcPr>
            <w:tcW w:w="1701" w:type="dxa"/>
            <w:shd w:val="clear" w:color="auto" w:fill="auto"/>
            <w:vAlign w:val="center"/>
          </w:tcPr>
          <w:p w14:paraId="2B658737" w14:textId="77777777" w:rsidR="0087289A" w:rsidRPr="007001F1" w:rsidRDefault="0087289A" w:rsidP="0087289A">
            <w:pPr>
              <w:jc w:val="center"/>
              <w:rPr>
                <w:ins w:id="171" w:author="Kramár Róbert" w:date="2017-05-18T15:42:00Z"/>
                <w:b/>
                <w:bCs/>
                <w:color w:val="000000"/>
                <w:sz w:val="22"/>
                <w:szCs w:val="22"/>
              </w:rPr>
            </w:pPr>
          </w:p>
        </w:tc>
      </w:tr>
      <w:tr w:rsidR="0087289A" w:rsidRPr="007001F1" w14:paraId="687DCDAA" w14:textId="77777777" w:rsidTr="0087289A">
        <w:trPr>
          <w:trHeight w:val="1157"/>
          <w:ins w:id="172" w:author="Kramár Róbert" w:date="2017-05-18T15:42:00Z"/>
        </w:trPr>
        <w:tc>
          <w:tcPr>
            <w:tcW w:w="582" w:type="dxa"/>
            <w:vMerge/>
            <w:shd w:val="clear" w:color="auto" w:fill="auto"/>
            <w:noWrap/>
            <w:vAlign w:val="center"/>
          </w:tcPr>
          <w:p w14:paraId="4FF2CE61" w14:textId="77777777" w:rsidR="0087289A" w:rsidRPr="007001F1" w:rsidRDefault="0087289A" w:rsidP="0087289A">
            <w:pPr>
              <w:jc w:val="center"/>
              <w:rPr>
                <w:ins w:id="173" w:author="Kramár Róbert" w:date="2017-05-18T15:42:00Z"/>
                <w:color w:val="000000"/>
                <w:sz w:val="22"/>
                <w:szCs w:val="22"/>
              </w:rPr>
            </w:pPr>
          </w:p>
        </w:tc>
        <w:tc>
          <w:tcPr>
            <w:tcW w:w="4820" w:type="dxa"/>
            <w:gridSpan w:val="2"/>
            <w:shd w:val="clear" w:color="auto" w:fill="auto"/>
            <w:vAlign w:val="center"/>
          </w:tcPr>
          <w:p w14:paraId="30E441C5" w14:textId="77777777" w:rsidR="0087289A" w:rsidRPr="007001F1" w:rsidRDefault="0087289A" w:rsidP="0087289A">
            <w:pPr>
              <w:jc w:val="both"/>
              <w:rPr>
                <w:ins w:id="174" w:author="Kramár Róbert" w:date="2017-05-18T15:42:00Z"/>
                <w:sz w:val="22"/>
                <w:szCs w:val="22"/>
              </w:rPr>
            </w:pPr>
            <w:ins w:id="175" w:author="Kramár Róbert" w:date="2017-05-18T15:42:00Z">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ins>
          </w:p>
        </w:tc>
        <w:tc>
          <w:tcPr>
            <w:tcW w:w="567" w:type="dxa"/>
            <w:shd w:val="clear" w:color="auto" w:fill="auto"/>
            <w:vAlign w:val="center"/>
          </w:tcPr>
          <w:p w14:paraId="3FBBF6F0" w14:textId="77777777" w:rsidR="0087289A" w:rsidRPr="007001F1" w:rsidRDefault="0087289A" w:rsidP="0087289A">
            <w:pPr>
              <w:jc w:val="center"/>
              <w:rPr>
                <w:ins w:id="176" w:author="Kramár Róbert" w:date="2017-05-18T15:42:00Z"/>
                <w:b/>
                <w:bCs/>
                <w:color w:val="000000"/>
                <w:sz w:val="22"/>
                <w:szCs w:val="22"/>
              </w:rPr>
            </w:pPr>
          </w:p>
        </w:tc>
        <w:tc>
          <w:tcPr>
            <w:tcW w:w="567" w:type="dxa"/>
            <w:shd w:val="clear" w:color="auto" w:fill="auto"/>
            <w:vAlign w:val="center"/>
          </w:tcPr>
          <w:p w14:paraId="28FD1CE5" w14:textId="77777777" w:rsidR="0087289A" w:rsidRPr="007001F1" w:rsidRDefault="0087289A" w:rsidP="0087289A">
            <w:pPr>
              <w:jc w:val="center"/>
              <w:rPr>
                <w:ins w:id="177" w:author="Kramár Róbert" w:date="2017-05-18T15:42:00Z"/>
                <w:b/>
                <w:bCs/>
                <w:color w:val="000000"/>
                <w:sz w:val="22"/>
                <w:szCs w:val="22"/>
              </w:rPr>
            </w:pPr>
          </w:p>
        </w:tc>
        <w:tc>
          <w:tcPr>
            <w:tcW w:w="850" w:type="dxa"/>
            <w:shd w:val="clear" w:color="auto" w:fill="auto"/>
            <w:vAlign w:val="center"/>
          </w:tcPr>
          <w:p w14:paraId="114A5084" w14:textId="77777777" w:rsidR="0087289A" w:rsidRPr="007001F1" w:rsidRDefault="0087289A" w:rsidP="0087289A">
            <w:pPr>
              <w:jc w:val="center"/>
              <w:rPr>
                <w:ins w:id="178" w:author="Kramár Róbert" w:date="2017-05-18T15:42:00Z"/>
                <w:b/>
                <w:bCs/>
                <w:color w:val="000000"/>
                <w:sz w:val="22"/>
                <w:szCs w:val="22"/>
              </w:rPr>
            </w:pPr>
          </w:p>
        </w:tc>
        <w:tc>
          <w:tcPr>
            <w:tcW w:w="1701" w:type="dxa"/>
            <w:shd w:val="clear" w:color="auto" w:fill="auto"/>
            <w:vAlign w:val="center"/>
          </w:tcPr>
          <w:p w14:paraId="6AFF8AD4" w14:textId="77777777" w:rsidR="0087289A" w:rsidRPr="007001F1" w:rsidRDefault="0087289A" w:rsidP="0087289A">
            <w:pPr>
              <w:jc w:val="center"/>
              <w:rPr>
                <w:ins w:id="179" w:author="Kramár Róbert" w:date="2017-05-18T15:42:00Z"/>
                <w:b/>
                <w:bCs/>
                <w:color w:val="000000"/>
                <w:sz w:val="22"/>
                <w:szCs w:val="22"/>
              </w:rPr>
            </w:pPr>
          </w:p>
        </w:tc>
      </w:tr>
      <w:tr w:rsidR="0087289A" w:rsidRPr="007001F1" w14:paraId="54E69688" w14:textId="77777777" w:rsidTr="0087289A">
        <w:trPr>
          <w:trHeight w:val="541"/>
          <w:ins w:id="180" w:author="Kramár Róbert" w:date="2017-05-18T15:42:00Z"/>
        </w:trPr>
        <w:tc>
          <w:tcPr>
            <w:tcW w:w="582" w:type="dxa"/>
            <w:vMerge/>
            <w:shd w:val="clear" w:color="auto" w:fill="auto"/>
            <w:noWrap/>
            <w:vAlign w:val="center"/>
          </w:tcPr>
          <w:p w14:paraId="3D47ED44" w14:textId="77777777" w:rsidR="0087289A" w:rsidRPr="007001F1" w:rsidRDefault="0087289A" w:rsidP="0087289A">
            <w:pPr>
              <w:jc w:val="center"/>
              <w:rPr>
                <w:ins w:id="181" w:author="Kramár Róbert" w:date="2017-05-18T15:42:00Z"/>
                <w:color w:val="000000"/>
                <w:sz w:val="22"/>
                <w:szCs w:val="22"/>
              </w:rPr>
            </w:pPr>
          </w:p>
        </w:tc>
        <w:tc>
          <w:tcPr>
            <w:tcW w:w="4820" w:type="dxa"/>
            <w:gridSpan w:val="2"/>
            <w:shd w:val="clear" w:color="auto" w:fill="auto"/>
            <w:vAlign w:val="center"/>
          </w:tcPr>
          <w:p w14:paraId="0B6622DF" w14:textId="77777777" w:rsidR="0087289A" w:rsidRPr="007001F1" w:rsidRDefault="0087289A" w:rsidP="0087289A">
            <w:pPr>
              <w:jc w:val="both"/>
              <w:rPr>
                <w:ins w:id="182" w:author="Kramár Róbert" w:date="2017-05-18T15:42:00Z"/>
                <w:color w:val="000000"/>
                <w:sz w:val="22"/>
                <w:szCs w:val="22"/>
              </w:rPr>
            </w:pPr>
            <w:ins w:id="183" w:author="Kramár Róbert" w:date="2017-05-18T15:42:00Z">
              <w:r w:rsidRPr="007001F1">
                <w:rPr>
                  <w:color w:val="000000"/>
                  <w:sz w:val="22"/>
                  <w:szCs w:val="22"/>
                </w:rPr>
                <w:t>e) Nedošlo k rozdeleniu zákazky alebo nebol zvolený spôsob určenia jej PHZ s cieľom znížiť PHZ pod finančné limity podľa ZVO?</w:t>
              </w:r>
            </w:ins>
          </w:p>
        </w:tc>
        <w:tc>
          <w:tcPr>
            <w:tcW w:w="567" w:type="dxa"/>
            <w:shd w:val="clear" w:color="auto" w:fill="auto"/>
            <w:vAlign w:val="center"/>
          </w:tcPr>
          <w:p w14:paraId="68547E54" w14:textId="77777777" w:rsidR="0087289A" w:rsidRPr="007001F1" w:rsidRDefault="0087289A" w:rsidP="0087289A">
            <w:pPr>
              <w:jc w:val="center"/>
              <w:rPr>
                <w:ins w:id="184" w:author="Kramár Róbert" w:date="2017-05-18T15:42:00Z"/>
                <w:b/>
                <w:bCs/>
                <w:color w:val="000000"/>
                <w:sz w:val="22"/>
                <w:szCs w:val="22"/>
              </w:rPr>
            </w:pPr>
          </w:p>
        </w:tc>
        <w:tc>
          <w:tcPr>
            <w:tcW w:w="567" w:type="dxa"/>
            <w:shd w:val="clear" w:color="auto" w:fill="auto"/>
            <w:vAlign w:val="center"/>
          </w:tcPr>
          <w:p w14:paraId="0C7F5B00" w14:textId="77777777" w:rsidR="0087289A" w:rsidRPr="007001F1" w:rsidRDefault="0087289A" w:rsidP="0087289A">
            <w:pPr>
              <w:jc w:val="center"/>
              <w:rPr>
                <w:ins w:id="185" w:author="Kramár Róbert" w:date="2017-05-18T15:42:00Z"/>
                <w:b/>
                <w:bCs/>
                <w:color w:val="000000"/>
                <w:sz w:val="22"/>
                <w:szCs w:val="22"/>
              </w:rPr>
            </w:pPr>
          </w:p>
        </w:tc>
        <w:tc>
          <w:tcPr>
            <w:tcW w:w="850" w:type="dxa"/>
            <w:shd w:val="clear" w:color="auto" w:fill="auto"/>
            <w:vAlign w:val="center"/>
          </w:tcPr>
          <w:p w14:paraId="0CD2B37E" w14:textId="77777777" w:rsidR="0087289A" w:rsidRPr="007001F1" w:rsidRDefault="0087289A" w:rsidP="0087289A">
            <w:pPr>
              <w:jc w:val="center"/>
              <w:rPr>
                <w:ins w:id="186" w:author="Kramár Róbert" w:date="2017-05-18T15:42:00Z"/>
                <w:b/>
                <w:bCs/>
                <w:color w:val="000000"/>
                <w:sz w:val="22"/>
                <w:szCs w:val="22"/>
              </w:rPr>
            </w:pPr>
          </w:p>
        </w:tc>
        <w:tc>
          <w:tcPr>
            <w:tcW w:w="1701" w:type="dxa"/>
            <w:shd w:val="clear" w:color="auto" w:fill="auto"/>
            <w:vAlign w:val="center"/>
          </w:tcPr>
          <w:p w14:paraId="0A3CADDC" w14:textId="77777777" w:rsidR="0087289A" w:rsidRPr="007001F1" w:rsidRDefault="0087289A" w:rsidP="0087289A">
            <w:pPr>
              <w:jc w:val="center"/>
              <w:rPr>
                <w:ins w:id="187" w:author="Kramár Róbert" w:date="2017-05-18T15:42:00Z"/>
                <w:b/>
                <w:bCs/>
                <w:color w:val="000000"/>
                <w:sz w:val="22"/>
                <w:szCs w:val="22"/>
              </w:rPr>
            </w:pPr>
          </w:p>
        </w:tc>
      </w:tr>
      <w:tr w:rsidR="0087289A" w:rsidRPr="007001F1" w14:paraId="7185FB29" w14:textId="77777777" w:rsidTr="0087289A">
        <w:trPr>
          <w:trHeight w:val="503"/>
          <w:ins w:id="188" w:author="Kramár Róbert" w:date="2017-05-18T15:42:00Z"/>
        </w:trPr>
        <w:tc>
          <w:tcPr>
            <w:tcW w:w="582" w:type="dxa"/>
            <w:vMerge/>
            <w:shd w:val="clear" w:color="auto" w:fill="auto"/>
            <w:noWrap/>
            <w:vAlign w:val="center"/>
          </w:tcPr>
          <w:p w14:paraId="2D29AF6E" w14:textId="77777777" w:rsidR="0087289A" w:rsidRPr="007001F1" w:rsidRDefault="0087289A" w:rsidP="0087289A">
            <w:pPr>
              <w:jc w:val="center"/>
              <w:rPr>
                <w:ins w:id="189" w:author="Kramár Róbert" w:date="2017-05-18T15:42:00Z"/>
                <w:color w:val="000000"/>
                <w:sz w:val="22"/>
                <w:szCs w:val="22"/>
              </w:rPr>
            </w:pPr>
          </w:p>
        </w:tc>
        <w:tc>
          <w:tcPr>
            <w:tcW w:w="4820" w:type="dxa"/>
            <w:gridSpan w:val="2"/>
            <w:shd w:val="clear" w:color="auto" w:fill="auto"/>
            <w:vAlign w:val="center"/>
          </w:tcPr>
          <w:p w14:paraId="333BE880" w14:textId="77777777" w:rsidR="0087289A" w:rsidRPr="007001F1" w:rsidRDefault="0087289A" w:rsidP="0087289A">
            <w:pPr>
              <w:jc w:val="both"/>
              <w:rPr>
                <w:ins w:id="190" w:author="Kramár Róbert" w:date="2017-05-18T15:42:00Z"/>
                <w:color w:val="000000"/>
                <w:sz w:val="22"/>
                <w:szCs w:val="22"/>
              </w:rPr>
            </w:pPr>
            <w:ins w:id="191" w:author="Kramár Róbert" w:date="2017-05-18T15:42:00Z">
              <w:r w:rsidRPr="007001F1">
                <w:rPr>
                  <w:color w:val="000000"/>
                  <w:sz w:val="22"/>
                  <w:szCs w:val="22"/>
                </w:rPr>
                <w:t>f) Bola PHZ určená na základe údajov a informácií o zákazkách na rovnaký alebo porovnateľný predmet zákazky?</w:t>
              </w:r>
            </w:ins>
          </w:p>
        </w:tc>
        <w:tc>
          <w:tcPr>
            <w:tcW w:w="567" w:type="dxa"/>
            <w:shd w:val="clear" w:color="auto" w:fill="auto"/>
            <w:vAlign w:val="center"/>
          </w:tcPr>
          <w:p w14:paraId="1C5352AA" w14:textId="77777777" w:rsidR="0087289A" w:rsidRPr="007001F1" w:rsidRDefault="0087289A" w:rsidP="0087289A">
            <w:pPr>
              <w:jc w:val="center"/>
              <w:rPr>
                <w:ins w:id="192" w:author="Kramár Róbert" w:date="2017-05-18T15:42:00Z"/>
                <w:b/>
                <w:bCs/>
                <w:color w:val="000000"/>
                <w:sz w:val="22"/>
                <w:szCs w:val="22"/>
              </w:rPr>
            </w:pPr>
          </w:p>
        </w:tc>
        <w:tc>
          <w:tcPr>
            <w:tcW w:w="567" w:type="dxa"/>
            <w:shd w:val="clear" w:color="auto" w:fill="auto"/>
            <w:vAlign w:val="center"/>
          </w:tcPr>
          <w:p w14:paraId="43970745" w14:textId="77777777" w:rsidR="0087289A" w:rsidRPr="007001F1" w:rsidRDefault="0087289A" w:rsidP="0087289A">
            <w:pPr>
              <w:jc w:val="center"/>
              <w:rPr>
                <w:ins w:id="193" w:author="Kramár Róbert" w:date="2017-05-18T15:42:00Z"/>
                <w:b/>
                <w:bCs/>
                <w:color w:val="000000"/>
                <w:sz w:val="22"/>
                <w:szCs w:val="22"/>
              </w:rPr>
            </w:pPr>
          </w:p>
        </w:tc>
        <w:tc>
          <w:tcPr>
            <w:tcW w:w="850" w:type="dxa"/>
            <w:shd w:val="clear" w:color="auto" w:fill="auto"/>
            <w:vAlign w:val="center"/>
          </w:tcPr>
          <w:p w14:paraId="13FEAECC" w14:textId="77777777" w:rsidR="0087289A" w:rsidRPr="007001F1" w:rsidRDefault="0087289A" w:rsidP="0087289A">
            <w:pPr>
              <w:jc w:val="center"/>
              <w:rPr>
                <w:ins w:id="194" w:author="Kramár Róbert" w:date="2017-05-18T15:42:00Z"/>
                <w:b/>
                <w:bCs/>
                <w:color w:val="000000"/>
                <w:sz w:val="22"/>
                <w:szCs w:val="22"/>
              </w:rPr>
            </w:pPr>
          </w:p>
        </w:tc>
        <w:tc>
          <w:tcPr>
            <w:tcW w:w="1701" w:type="dxa"/>
            <w:shd w:val="clear" w:color="auto" w:fill="auto"/>
            <w:vAlign w:val="center"/>
          </w:tcPr>
          <w:p w14:paraId="2C847B96" w14:textId="77777777" w:rsidR="0087289A" w:rsidRPr="007001F1" w:rsidRDefault="0087289A" w:rsidP="0087289A">
            <w:pPr>
              <w:jc w:val="center"/>
              <w:rPr>
                <w:ins w:id="195" w:author="Kramár Róbert" w:date="2017-05-18T15:42:00Z"/>
                <w:b/>
                <w:bCs/>
                <w:color w:val="000000"/>
                <w:sz w:val="22"/>
                <w:szCs w:val="22"/>
              </w:rPr>
            </w:pPr>
          </w:p>
        </w:tc>
      </w:tr>
      <w:tr w:rsidR="0087289A" w:rsidRPr="007001F1" w14:paraId="1F2F50AB" w14:textId="77777777" w:rsidTr="0087289A">
        <w:trPr>
          <w:trHeight w:val="502"/>
          <w:ins w:id="196" w:author="Kramár Róbert" w:date="2017-05-18T15:42:00Z"/>
        </w:trPr>
        <w:tc>
          <w:tcPr>
            <w:tcW w:w="582" w:type="dxa"/>
            <w:vMerge/>
            <w:shd w:val="clear" w:color="auto" w:fill="auto"/>
            <w:noWrap/>
            <w:vAlign w:val="center"/>
          </w:tcPr>
          <w:p w14:paraId="3C0153A6" w14:textId="77777777" w:rsidR="0087289A" w:rsidRPr="007001F1" w:rsidRDefault="0087289A" w:rsidP="0087289A">
            <w:pPr>
              <w:jc w:val="center"/>
              <w:rPr>
                <w:ins w:id="197" w:author="Kramár Róbert" w:date="2017-05-18T15:42:00Z"/>
                <w:color w:val="000000"/>
                <w:sz w:val="22"/>
                <w:szCs w:val="22"/>
              </w:rPr>
            </w:pPr>
          </w:p>
        </w:tc>
        <w:tc>
          <w:tcPr>
            <w:tcW w:w="4820" w:type="dxa"/>
            <w:gridSpan w:val="2"/>
            <w:shd w:val="clear" w:color="auto" w:fill="auto"/>
            <w:vAlign w:val="center"/>
          </w:tcPr>
          <w:p w14:paraId="19F2D59B" w14:textId="77777777" w:rsidR="0087289A" w:rsidRPr="007001F1" w:rsidRDefault="0087289A" w:rsidP="0087289A">
            <w:pPr>
              <w:rPr>
                <w:ins w:id="198" w:author="Kramár Róbert" w:date="2017-05-18T15:42:00Z"/>
                <w:color w:val="000000"/>
                <w:sz w:val="22"/>
                <w:szCs w:val="22"/>
              </w:rPr>
            </w:pPr>
            <w:ins w:id="199" w:author="Kramár Róbert" w:date="2017-05-18T15:42:00Z">
              <w:r w:rsidRPr="007001F1">
                <w:rPr>
                  <w:color w:val="000000"/>
                  <w:sz w:val="22"/>
                  <w:szCs w:val="22"/>
                </w:rPr>
                <w:t>g) Boli v dokumentácii k verejnému obstarávaniu aj informácie a podklady, na základe ktorých bola určená PHZ a to najmä záznam z prieskumu trhu (ak nebola PHZ určená v zmysle písm. f) tohto bodu) aktualizovaný rozpočet zo žiadosti o NFP, štátna cenová expertíza a pod.?</w:t>
              </w:r>
            </w:ins>
          </w:p>
        </w:tc>
        <w:tc>
          <w:tcPr>
            <w:tcW w:w="567" w:type="dxa"/>
            <w:shd w:val="clear" w:color="auto" w:fill="auto"/>
            <w:vAlign w:val="center"/>
          </w:tcPr>
          <w:p w14:paraId="13F96E08" w14:textId="77777777" w:rsidR="0087289A" w:rsidRPr="007001F1" w:rsidRDefault="0087289A" w:rsidP="0087289A">
            <w:pPr>
              <w:jc w:val="center"/>
              <w:rPr>
                <w:ins w:id="200" w:author="Kramár Róbert" w:date="2017-05-18T15:42:00Z"/>
                <w:b/>
                <w:bCs/>
                <w:color w:val="000000"/>
                <w:sz w:val="22"/>
                <w:szCs w:val="22"/>
              </w:rPr>
            </w:pPr>
          </w:p>
        </w:tc>
        <w:tc>
          <w:tcPr>
            <w:tcW w:w="567" w:type="dxa"/>
            <w:shd w:val="clear" w:color="auto" w:fill="auto"/>
            <w:vAlign w:val="center"/>
          </w:tcPr>
          <w:p w14:paraId="62FEF0C3" w14:textId="77777777" w:rsidR="0087289A" w:rsidRPr="007001F1" w:rsidRDefault="0087289A" w:rsidP="0087289A">
            <w:pPr>
              <w:jc w:val="center"/>
              <w:rPr>
                <w:ins w:id="201" w:author="Kramár Róbert" w:date="2017-05-18T15:42:00Z"/>
                <w:b/>
                <w:bCs/>
                <w:color w:val="000000"/>
                <w:sz w:val="22"/>
                <w:szCs w:val="22"/>
              </w:rPr>
            </w:pPr>
          </w:p>
        </w:tc>
        <w:tc>
          <w:tcPr>
            <w:tcW w:w="850" w:type="dxa"/>
            <w:shd w:val="clear" w:color="auto" w:fill="auto"/>
            <w:vAlign w:val="center"/>
          </w:tcPr>
          <w:p w14:paraId="69674A18" w14:textId="77777777" w:rsidR="0087289A" w:rsidRPr="007001F1" w:rsidRDefault="0087289A" w:rsidP="0087289A">
            <w:pPr>
              <w:jc w:val="center"/>
              <w:rPr>
                <w:ins w:id="202" w:author="Kramár Róbert" w:date="2017-05-18T15:42:00Z"/>
                <w:b/>
                <w:bCs/>
                <w:color w:val="000000"/>
                <w:sz w:val="22"/>
                <w:szCs w:val="22"/>
              </w:rPr>
            </w:pPr>
          </w:p>
        </w:tc>
        <w:tc>
          <w:tcPr>
            <w:tcW w:w="1701" w:type="dxa"/>
            <w:shd w:val="clear" w:color="auto" w:fill="auto"/>
            <w:vAlign w:val="center"/>
          </w:tcPr>
          <w:p w14:paraId="3A927215" w14:textId="77777777" w:rsidR="0087289A" w:rsidRPr="007001F1" w:rsidRDefault="0087289A" w:rsidP="0087289A">
            <w:pPr>
              <w:jc w:val="center"/>
              <w:rPr>
                <w:ins w:id="203" w:author="Kramár Róbert" w:date="2017-05-18T15:42:00Z"/>
                <w:b/>
                <w:bCs/>
                <w:color w:val="000000"/>
                <w:sz w:val="22"/>
                <w:szCs w:val="22"/>
              </w:rPr>
            </w:pPr>
          </w:p>
        </w:tc>
      </w:tr>
      <w:tr w:rsidR="0087289A" w:rsidRPr="007001F1" w14:paraId="7E5CF570" w14:textId="77777777" w:rsidTr="0087289A">
        <w:trPr>
          <w:trHeight w:val="577"/>
          <w:ins w:id="204" w:author="Kramár Róbert" w:date="2017-05-18T15:42:00Z"/>
        </w:trPr>
        <w:tc>
          <w:tcPr>
            <w:tcW w:w="582" w:type="dxa"/>
            <w:vMerge/>
            <w:shd w:val="clear" w:color="auto" w:fill="auto"/>
            <w:noWrap/>
            <w:vAlign w:val="center"/>
          </w:tcPr>
          <w:p w14:paraId="75367D12" w14:textId="77777777" w:rsidR="0087289A" w:rsidRPr="007001F1" w:rsidRDefault="0087289A" w:rsidP="0087289A">
            <w:pPr>
              <w:jc w:val="center"/>
              <w:rPr>
                <w:ins w:id="205" w:author="Kramár Róbert" w:date="2017-05-18T15:42:00Z"/>
                <w:color w:val="000000"/>
                <w:sz w:val="22"/>
                <w:szCs w:val="22"/>
              </w:rPr>
            </w:pPr>
          </w:p>
        </w:tc>
        <w:tc>
          <w:tcPr>
            <w:tcW w:w="4820" w:type="dxa"/>
            <w:gridSpan w:val="2"/>
            <w:shd w:val="clear" w:color="auto" w:fill="auto"/>
            <w:vAlign w:val="center"/>
          </w:tcPr>
          <w:p w14:paraId="46690A48" w14:textId="507AFC8F" w:rsidR="0087289A" w:rsidRPr="007001F1" w:rsidRDefault="0087289A" w:rsidP="0087289A">
            <w:pPr>
              <w:jc w:val="both"/>
              <w:rPr>
                <w:ins w:id="206" w:author="Kramár Róbert" w:date="2017-05-18T15:42:00Z"/>
                <w:color w:val="000000"/>
                <w:sz w:val="22"/>
                <w:szCs w:val="22"/>
              </w:rPr>
            </w:pPr>
            <w:ins w:id="207" w:author="Kramár Róbert" w:date="2017-05-18T15:42:00Z">
              <w:r w:rsidRPr="007001F1">
                <w:rPr>
                  <w:sz w:val="22"/>
                  <w:szCs w:val="22"/>
                </w:rPr>
                <w:t>h) Stanovil verejný obstarávateľ PHZ v zmysle  ostatných ustanovení §</w:t>
              </w:r>
            </w:ins>
            <w:ins w:id="208" w:author="Kramár Róbert" w:date="2017-07-26T17:52:00Z">
              <w:r w:rsidR="00A04031">
                <w:rPr>
                  <w:sz w:val="22"/>
                  <w:szCs w:val="22"/>
                </w:rPr>
                <w:t xml:space="preserve"> </w:t>
              </w:r>
            </w:ins>
            <w:ins w:id="209" w:author="Kramár Róbert" w:date="2017-05-18T15:42:00Z">
              <w:r w:rsidRPr="007001F1">
                <w:rPr>
                  <w:sz w:val="22"/>
                  <w:szCs w:val="22"/>
                </w:rPr>
                <w:t>6 ZVO?</w:t>
              </w:r>
            </w:ins>
          </w:p>
        </w:tc>
        <w:tc>
          <w:tcPr>
            <w:tcW w:w="567" w:type="dxa"/>
            <w:shd w:val="clear" w:color="auto" w:fill="auto"/>
            <w:vAlign w:val="center"/>
          </w:tcPr>
          <w:p w14:paraId="46BC57FA" w14:textId="77777777" w:rsidR="0087289A" w:rsidRPr="007001F1" w:rsidRDefault="0087289A" w:rsidP="0087289A">
            <w:pPr>
              <w:jc w:val="center"/>
              <w:rPr>
                <w:ins w:id="210" w:author="Kramár Róbert" w:date="2017-05-18T15:42:00Z"/>
                <w:b/>
                <w:bCs/>
                <w:color w:val="000000"/>
                <w:sz w:val="22"/>
                <w:szCs w:val="22"/>
              </w:rPr>
            </w:pPr>
          </w:p>
        </w:tc>
        <w:tc>
          <w:tcPr>
            <w:tcW w:w="567" w:type="dxa"/>
            <w:shd w:val="clear" w:color="auto" w:fill="auto"/>
            <w:vAlign w:val="center"/>
          </w:tcPr>
          <w:p w14:paraId="4287FA45" w14:textId="77777777" w:rsidR="0087289A" w:rsidRPr="007001F1" w:rsidRDefault="0087289A" w:rsidP="0087289A">
            <w:pPr>
              <w:jc w:val="center"/>
              <w:rPr>
                <w:ins w:id="211" w:author="Kramár Róbert" w:date="2017-05-18T15:42:00Z"/>
                <w:b/>
                <w:bCs/>
                <w:color w:val="000000"/>
                <w:sz w:val="22"/>
                <w:szCs w:val="22"/>
              </w:rPr>
            </w:pPr>
          </w:p>
        </w:tc>
        <w:tc>
          <w:tcPr>
            <w:tcW w:w="850" w:type="dxa"/>
            <w:shd w:val="clear" w:color="auto" w:fill="auto"/>
            <w:vAlign w:val="center"/>
          </w:tcPr>
          <w:p w14:paraId="75990AD8" w14:textId="77777777" w:rsidR="0087289A" w:rsidRPr="007001F1" w:rsidRDefault="0087289A" w:rsidP="0087289A">
            <w:pPr>
              <w:jc w:val="center"/>
              <w:rPr>
                <w:ins w:id="212" w:author="Kramár Róbert" w:date="2017-05-18T15:42:00Z"/>
                <w:b/>
                <w:bCs/>
                <w:color w:val="000000"/>
                <w:sz w:val="22"/>
                <w:szCs w:val="22"/>
              </w:rPr>
            </w:pPr>
          </w:p>
        </w:tc>
        <w:tc>
          <w:tcPr>
            <w:tcW w:w="1701" w:type="dxa"/>
            <w:shd w:val="clear" w:color="auto" w:fill="auto"/>
            <w:vAlign w:val="center"/>
          </w:tcPr>
          <w:p w14:paraId="0B420240" w14:textId="77777777" w:rsidR="0087289A" w:rsidRPr="007001F1" w:rsidRDefault="0087289A" w:rsidP="0087289A">
            <w:pPr>
              <w:jc w:val="center"/>
              <w:rPr>
                <w:ins w:id="213" w:author="Kramár Róbert" w:date="2017-05-18T15:42:00Z"/>
                <w:b/>
                <w:bCs/>
                <w:color w:val="000000"/>
                <w:sz w:val="22"/>
                <w:szCs w:val="22"/>
              </w:rPr>
            </w:pPr>
          </w:p>
        </w:tc>
      </w:tr>
      <w:tr w:rsidR="0087289A" w:rsidRPr="007001F1" w:rsidDel="003E0119" w14:paraId="0DDDFCF2" w14:textId="053F3928" w:rsidTr="0087289A">
        <w:trPr>
          <w:trHeight w:val="758"/>
          <w:ins w:id="214" w:author="Kramár Róbert" w:date="2017-05-18T15:42:00Z"/>
          <w:del w:id="215" w:author="Hudec Branislav" w:date="2018-02-20T10:16:00Z"/>
        </w:trPr>
        <w:tc>
          <w:tcPr>
            <w:tcW w:w="582" w:type="dxa"/>
            <w:shd w:val="clear" w:color="auto" w:fill="auto"/>
            <w:noWrap/>
            <w:vAlign w:val="center"/>
          </w:tcPr>
          <w:p w14:paraId="4F40BFA0" w14:textId="0CEAB712" w:rsidR="0087289A" w:rsidRPr="007001F1" w:rsidDel="003E0119" w:rsidRDefault="0087289A" w:rsidP="0087289A">
            <w:pPr>
              <w:jc w:val="center"/>
              <w:rPr>
                <w:ins w:id="216" w:author="Kramár Róbert" w:date="2017-05-18T15:42:00Z"/>
                <w:del w:id="217" w:author="Hudec Branislav" w:date="2018-02-20T10:16:00Z"/>
                <w:color w:val="000000"/>
                <w:sz w:val="22"/>
                <w:szCs w:val="22"/>
              </w:rPr>
            </w:pPr>
            <w:ins w:id="218" w:author="Kramár Róbert" w:date="2017-05-18T15:42:00Z">
              <w:del w:id="219" w:author="Hudec Branislav" w:date="2018-02-20T10:16:00Z">
                <w:r w:rsidRPr="007001F1" w:rsidDel="003E0119">
                  <w:rPr>
                    <w:color w:val="000000"/>
                    <w:sz w:val="22"/>
                    <w:szCs w:val="22"/>
                  </w:rPr>
                  <w:delText>3</w:delText>
                </w:r>
              </w:del>
            </w:ins>
          </w:p>
          <w:p w14:paraId="0204335F" w14:textId="237DEA15" w:rsidR="0087289A" w:rsidRPr="007001F1" w:rsidDel="003E0119" w:rsidRDefault="0087289A" w:rsidP="0087289A">
            <w:pPr>
              <w:rPr>
                <w:ins w:id="220" w:author="Kramár Róbert" w:date="2017-05-18T15:42:00Z"/>
                <w:del w:id="221" w:author="Hudec Branislav" w:date="2018-02-20T10:16:00Z"/>
                <w:color w:val="000000"/>
                <w:sz w:val="22"/>
                <w:szCs w:val="22"/>
              </w:rPr>
            </w:pPr>
          </w:p>
        </w:tc>
        <w:tc>
          <w:tcPr>
            <w:tcW w:w="4820" w:type="dxa"/>
            <w:gridSpan w:val="2"/>
            <w:shd w:val="clear" w:color="auto" w:fill="auto"/>
            <w:vAlign w:val="center"/>
          </w:tcPr>
          <w:p w14:paraId="7633799B" w14:textId="64276A9C" w:rsidR="0087289A" w:rsidRPr="007001F1" w:rsidDel="003E0119" w:rsidRDefault="0087289A" w:rsidP="0087289A">
            <w:pPr>
              <w:jc w:val="both"/>
              <w:rPr>
                <w:ins w:id="222" w:author="Kramár Róbert" w:date="2017-05-18T15:42:00Z"/>
                <w:del w:id="223" w:author="Hudec Branislav" w:date="2018-02-20T10:16:00Z"/>
                <w:color w:val="000000"/>
                <w:sz w:val="22"/>
                <w:szCs w:val="22"/>
              </w:rPr>
            </w:pPr>
            <w:ins w:id="224" w:author="Kramár Róbert" w:date="2017-05-18T15:42:00Z">
              <w:del w:id="225" w:author="Hudec Branislav" w:date="2018-02-20T10:16:00Z">
                <w:r w:rsidRPr="007001F1" w:rsidDel="003E0119">
                  <w:rPr>
                    <w:color w:val="000000"/>
                    <w:sz w:val="22"/>
                    <w:szCs w:val="22"/>
                  </w:rPr>
                  <w:delText>a) V prípade, ak rozdelil verejný obstarávateľ zákazku na samostatné časti, dodržal všetky ustanovenia §</w:delText>
                </w:r>
              </w:del>
            </w:ins>
            <w:ins w:id="226" w:author="Kramár Róbert" w:date="2017-07-26T17:52:00Z">
              <w:del w:id="227" w:author="Hudec Branislav" w:date="2018-02-20T10:16:00Z">
                <w:r w:rsidR="00A04031" w:rsidDel="003E0119">
                  <w:rPr>
                    <w:color w:val="000000"/>
                    <w:sz w:val="22"/>
                    <w:szCs w:val="22"/>
                  </w:rPr>
                  <w:delText xml:space="preserve"> </w:delText>
                </w:r>
              </w:del>
            </w:ins>
            <w:ins w:id="228" w:author="Kramár Róbert" w:date="2017-05-18T15:42:00Z">
              <w:del w:id="229" w:author="Hudec Branislav" w:date="2018-02-20T10:16:00Z">
                <w:r w:rsidRPr="007001F1" w:rsidDel="003E0119">
                  <w:rPr>
                    <w:color w:val="000000"/>
                    <w:sz w:val="22"/>
                    <w:szCs w:val="22"/>
                  </w:rPr>
                  <w:delText>28 ZVO?</w:delText>
                </w:r>
              </w:del>
            </w:ins>
          </w:p>
        </w:tc>
        <w:tc>
          <w:tcPr>
            <w:tcW w:w="567" w:type="dxa"/>
            <w:shd w:val="clear" w:color="auto" w:fill="auto"/>
            <w:vAlign w:val="center"/>
          </w:tcPr>
          <w:p w14:paraId="2FCD350F" w14:textId="5731D563" w:rsidR="0087289A" w:rsidRPr="007001F1" w:rsidDel="003E0119" w:rsidRDefault="0087289A" w:rsidP="0087289A">
            <w:pPr>
              <w:jc w:val="center"/>
              <w:rPr>
                <w:ins w:id="230" w:author="Kramár Róbert" w:date="2017-05-18T15:42:00Z"/>
                <w:del w:id="231" w:author="Hudec Branislav" w:date="2018-02-20T10:16:00Z"/>
                <w:b/>
                <w:bCs/>
                <w:color w:val="000000"/>
                <w:sz w:val="22"/>
                <w:szCs w:val="22"/>
              </w:rPr>
            </w:pPr>
          </w:p>
        </w:tc>
        <w:tc>
          <w:tcPr>
            <w:tcW w:w="567" w:type="dxa"/>
            <w:shd w:val="clear" w:color="auto" w:fill="auto"/>
            <w:vAlign w:val="center"/>
          </w:tcPr>
          <w:p w14:paraId="6E7953B1" w14:textId="2DD41454" w:rsidR="0087289A" w:rsidRPr="007001F1" w:rsidDel="003E0119" w:rsidRDefault="0087289A" w:rsidP="0087289A">
            <w:pPr>
              <w:jc w:val="center"/>
              <w:rPr>
                <w:ins w:id="232" w:author="Kramár Róbert" w:date="2017-05-18T15:42:00Z"/>
                <w:del w:id="233" w:author="Hudec Branislav" w:date="2018-02-20T10:16:00Z"/>
                <w:b/>
                <w:bCs/>
                <w:color w:val="000000"/>
                <w:sz w:val="22"/>
                <w:szCs w:val="22"/>
              </w:rPr>
            </w:pPr>
          </w:p>
        </w:tc>
        <w:tc>
          <w:tcPr>
            <w:tcW w:w="850" w:type="dxa"/>
            <w:shd w:val="clear" w:color="auto" w:fill="auto"/>
            <w:vAlign w:val="center"/>
          </w:tcPr>
          <w:p w14:paraId="3F8CA5F0" w14:textId="3C1C9A6E" w:rsidR="0087289A" w:rsidRPr="007001F1" w:rsidDel="003E0119" w:rsidRDefault="0087289A" w:rsidP="0087289A">
            <w:pPr>
              <w:jc w:val="center"/>
              <w:rPr>
                <w:ins w:id="234" w:author="Kramár Róbert" w:date="2017-05-18T15:42:00Z"/>
                <w:del w:id="235" w:author="Hudec Branislav" w:date="2018-02-20T10:16:00Z"/>
                <w:b/>
                <w:bCs/>
                <w:color w:val="000000"/>
                <w:sz w:val="22"/>
                <w:szCs w:val="22"/>
              </w:rPr>
            </w:pPr>
          </w:p>
        </w:tc>
        <w:tc>
          <w:tcPr>
            <w:tcW w:w="1701" w:type="dxa"/>
            <w:shd w:val="clear" w:color="auto" w:fill="auto"/>
            <w:vAlign w:val="center"/>
          </w:tcPr>
          <w:p w14:paraId="11C6ACC0" w14:textId="305D457A" w:rsidR="0087289A" w:rsidRPr="007001F1" w:rsidDel="003E0119" w:rsidRDefault="0087289A" w:rsidP="0087289A">
            <w:pPr>
              <w:jc w:val="center"/>
              <w:rPr>
                <w:ins w:id="236" w:author="Kramár Róbert" w:date="2017-05-18T15:42:00Z"/>
                <w:del w:id="237" w:author="Hudec Branislav" w:date="2018-02-20T10:16:00Z"/>
                <w:b/>
                <w:bCs/>
                <w:color w:val="000000"/>
                <w:sz w:val="22"/>
                <w:szCs w:val="22"/>
              </w:rPr>
            </w:pPr>
          </w:p>
        </w:tc>
      </w:tr>
      <w:tr w:rsidR="0087289A" w:rsidRPr="007001F1" w14:paraId="1620C43F" w14:textId="77777777" w:rsidTr="0087289A">
        <w:trPr>
          <w:trHeight w:val="462"/>
          <w:ins w:id="238" w:author="Kramár Róbert" w:date="2017-05-18T15:42:00Z"/>
        </w:trPr>
        <w:tc>
          <w:tcPr>
            <w:tcW w:w="582" w:type="dxa"/>
            <w:vMerge w:val="restart"/>
            <w:shd w:val="clear" w:color="auto" w:fill="auto"/>
            <w:noWrap/>
            <w:vAlign w:val="center"/>
            <w:hideMark/>
          </w:tcPr>
          <w:p w14:paraId="183D966D" w14:textId="36B756DB" w:rsidR="0087289A" w:rsidRPr="007001F1" w:rsidRDefault="003E0119" w:rsidP="0087289A">
            <w:pPr>
              <w:jc w:val="center"/>
              <w:rPr>
                <w:ins w:id="239" w:author="Kramár Róbert" w:date="2017-05-18T15:42:00Z"/>
                <w:color w:val="000000"/>
              </w:rPr>
            </w:pPr>
            <w:ins w:id="240" w:author="Hudec Branislav" w:date="2018-02-20T10:16:00Z">
              <w:r>
                <w:rPr>
                  <w:color w:val="000000"/>
                  <w:sz w:val="22"/>
                  <w:szCs w:val="22"/>
                </w:rPr>
                <w:t>3</w:t>
              </w:r>
            </w:ins>
          </w:p>
        </w:tc>
        <w:tc>
          <w:tcPr>
            <w:tcW w:w="4820" w:type="dxa"/>
            <w:gridSpan w:val="2"/>
            <w:shd w:val="clear" w:color="auto" w:fill="auto"/>
            <w:vAlign w:val="center"/>
            <w:hideMark/>
          </w:tcPr>
          <w:p w14:paraId="0DC08428" w14:textId="77777777" w:rsidR="0087289A" w:rsidRPr="007001F1" w:rsidRDefault="0087289A" w:rsidP="0087289A">
            <w:pPr>
              <w:jc w:val="both"/>
              <w:rPr>
                <w:ins w:id="241" w:author="Kramár Róbert" w:date="2017-05-18T15:42:00Z"/>
                <w:sz w:val="22"/>
                <w:szCs w:val="22"/>
              </w:rPr>
            </w:pPr>
            <w:ins w:id="242" w:author="Kramár Róbert" w:date="2017-05-18T15:42:00Z">
              <w:r w:rsidRPr="007001F1">
                <w:rPr>
                  <w:sz w:val="22"/>
                  <w:szCs w:val="22"/>
                </w:rPr>
                <w:t>a) Nebol pri príprave zákazky identifikovaný konflikt záujmov podľa § 23 ZVO?</w:t>
              </w:r>
            </w:ins>
          </w:p>
        </w:tc>
        <w:tc>
          <w:tcPr>
            <w:tcW w:w="567" w:type="dxa"/>
            <w:shd w:val="clear" w:color="auto" w:fill="auto"/>
            <w:vAlign w:val="center"/>
            <w:hideMark/>
          </w:tcPr>
          <w:p w14:paraId="2D9A9A9F" w14:textId="1772C503" w:rsidR="0087289A" w:rsidRPr="007001F1" w:rsidRDefault="0087289A" w:rsidP="0087289A">
            <w:pPr>
              <w:jc w:val="center"/>
              <w:rPr>
                <w:ins w:id="243" w:author="Kramár Róbert" w:date="2017-05-18T15:42:00Z"/>
                <w:b/>
                <w:bCs/>
                <w:color w:val="000000"/>
              </w:rPr>
            </w:pPr>
          </w:p>
        </w:tc>
        <w:tc>
          <w:tcPr>
            <w:tcW w:w="567" w:type="dxa"/>
            <w:shd w:val="clear" w:color="auto" w:fill="auto"/>
            <w:vAlign w:val="center"/>
            <w:hideMark/>
          </w:tcPr>
          <w:p w14:paraId="1F2A800F" w14:textId="28FCC68E" w:rsidR="0087289A" w:rsidRPr="007001F1" w:rsidRDefault="0087289A" w:rsidP="0087289A">
            <w:pPr>
              <w:jc w:val="center"/>
              <w:rPr>
                <w:ins w:id="244" w:author="Kramár Róbert" w:date="2017-05-18T15:42:00Z"/>
                <w:b/>
                <w:bCs/>
                <w:color w:val="000000"/>
              </w:rPr>
            </w:pPr>
          </w:p>
        </w:tc>
        <w:tc>
          <w:tcPr>
            <w:tcW w:w="850" w:type="dxa"/>
            <w:shd w:val="clear" w:color="auto" w:fill="auto"/>
            <w:vAlign w:val="center"/>
            <w:hideMark/>
          </w:tcPr>
          <w:p w14:paraId="3C7F7F10" w14:textId="0459ED7D" w:rsidR="0087289A" w:rsidRPr="007001F1" w:rsidRDefault="0087289A" w:rsidP="0087289A">
            <w:pPr>
              <w:jc w:val="center"/>
              <w:rPr>
                <w:ins w:id="245" w:author="Kramár Róbert" w:date="2017-05-18T15:42:00Z"/>
                <w:b/>
                <w:bCs/>
                <w:color w:val="000000"/>
              </w:rPr>
            </w:pPr>
          </w:p>
        </w:tc>
        <w:tc>
          <w:tcPr>
            <w:tcW w:w="1701" w:type="dxa"/>
            <w:shd w:val="clear" w:color="auto" w:fill="auto"/>
            <w:vAlign w:val="center"/>
            <w:hideMark/>
          </w:tcPr>
          <w:p w14:paraId="023A6AD3" w14:textId="08F874DC" w:rsidR="0087289A" w:rsidRPr="007001F1" w:rsidRDefault="0087289A" w:rsidP="0087289A">
            <w:pPr>
              <w:jc w:val="center"/>
              <w:rPr>
                <w:ins w:id="246" w:author="Kramár Róbert" w:date="2017-05-18T15:42:00Z"/>
                <w:b/>
                <w:bCs/>
                <w:color w:val="000000"/>
              </w:rPr>
            </w:pPr>
          </w:p>
        </w:tc>
      </w:tr>
      <w:tr w:rsidR="0087289A" w:rsidRPr="007001F1" w14:paraId="0123AD18" w14:textId="77777777" w:rsidTr="0087289A">
        <w:trPr>
          <w:trHeight w:val="512"/>
          <w:ins w:id="247" w:author="Kramár Róbert" w:date="2017-05-18T15:42:00Z"/>
        </w:trPr>
        <w:tc>
          <w:tcPr>
            <w:tcW w:w="582" w:type="dxa"/>
            <w:vMerge/>
            <w:shd w:val="clear" w:color="auto" w:fill="auto"/>
            <w:noWrap/>
            <w:vAlign w:val="center"/>
          </w:tcPr>
          <w:p w14:paraId="02156315" w14:textId="77777777" w:rsidR="0087289A" w:rsidRPr="007001F1" w:rsidRDefault="0087289A" w:rsidP="0087289A">
            <w:pPr>
              <w:jc w:val="center"/>
              <w:rPr>
                <w:ins w:id="248" w:author="Kramár Róbert" w:date="2017-05-18T15:42:00Z"/>
                <w:color w:val="000000"/>
                <w:sz w:val="22"/>
                <w:szCs w:val="22"/>
              </w:rPr>
            </w:pPr>
          </w:p>
        </w:tc>
        <w:tc>
          <w:tcPr>
            <w:tcW w:w="4820" w:type="dxa"/>
            <w:gridSpan w:val="2"/>
            <w:shd w:val="clear" w:color="auto" w:fill="auto"/>
            <w:vAlign w:val="center"/>
          </w:tcPr>
          <w:p w14:paraId="0986DDF8" w14:textId="328BD7CA" w:rsidR="0087289A" w:rsidRPr="007001F1" w:rsidRDefault="0087289A" w:rsidP="0087289A">
            <w:pPr>
              <w:jc w:val="both"/>
              <w:rPr>
                <w:ins w:id="249" w:author="Kramár Róbert" w:date="2017-05-18T15:42:00Z"/>
                <w:sz w:val="22"/>
                <w:szCs w:val="22"/>
              </w:rPr>
            </w:pPr>
            <w:ins w:id="250" w:author="Kramár Róbert" w:date="2017-05-18T15:42:00Z">
              <w:r w:rsidRPr="007001F1">
                <w:rPr>
                  <w:sz w:val="22"/>
                  <w:szCs w:val="22"/>
                </w:rPr>
                <w:t xml:space="preserve">b) Boli v prípade konfliktu záujmov prijaté primerané opatrenia a vykonaná nápravu v zmysle </w:t>
              </w:r>
            </w:ins>
            <w:ins w:id="251" w:author="Hudec Branislav" w:date="2018-02-20T10:18:00Z">
              <w:r w:rsidR="003E0119">
                <w:rPr>
                  <w:sz w:val="22"/>
                  <w:szCs w:val="22"/>
                </w:rPr>
                <w:t xml:space="preserve">         </w:t>
              </w:r>
            </w:ins>
            <w:ins w:id="252" w:author="Kramár Róbert" w:date="2017-05-18T15:42:00Z">
              <w:r w:rsidRPr="007001F1">
                <w:rPr>
                  <w:sz w:val="22"/>
                  <w:szCs w:val="22"/>
                </w:rPr>
                <w:t>§ 23 ods. 5 ZVO?</w:t>
              </w:r>
            </w:ins>
          </w:p>
        </w:tc>
        <w:tc>
          <w:tcPr>
            <w:tcW w:w="567" w:type="dxa"/>
            <w:shd w:val="clear" w:color="auto" w:fill="auto"/>
            <w:vAlign w:val="center"/>
          </w:tcPr>
          <w:p w14:paraId="15FE358F" w14:textId="77777777" w:rsidR="0087289A" w:rsidRPr="007001F1" w:rsidRDefault="0087289A" w:rsidP="0087289A">
            <w:pPr>
              <w:jc w:val="center"/>
              <w:rPr>
                <w:ins w:id="253" w:author="Kramár Róbert" w:date="2017-05-18T15:42:00Z"/>
                <w:b/>
                <w:bCs/>
                <w:color w:val="000000"/>
                <w:sz w:val="22"/>
                <w:szCs w:val="22"/>
              </w:rPr>
            </w:pPr>
          </w:p>
        </w:tc>
        <w:tc>
          <w:tcPr>
            <w:tcW w:w="567" w:type="dxa"/>
            <w:shd w:val="clear" w:color="auto" w:fill="auto"/>
            <w:vAlign w:val="center"/>
          </w:tcPr>
          <w:p w14:paraId="54597DD7" w14:textId="77777777" w:rsidR="0087289A" w:rsidRPr="007001F1" w:rsidRDefault="0087289A" w:rsidP="0087289A">
            <w:pPr>
              <w:jc w:val="center"/>
              <w:rPr>
                <w:ins w:id="254" w:author="Kramár Róbert" w:date="2017-05-18T15:42:00Z"/>
                <w:b/>
                <w:bCs/>
                <w:color w:val="000000"/>
                <w:sz w:val="22"/>
                <w:szCs w:val="22"/>
              </w:rPr>
            </w:pPr>
          </w:p>
        </w:tc>
        <w:tc>
          <w:tcPr>
            <w:tcW w:w="850" w:type="dxa"/>
            <w:shd w:val="clear" w:color="auto" w:fill="auto"/>
            <w:vAlign w:val="center"/>
          </w:tcPr>
          <w:p w14:paraId="083D75F7" w14:textId="77777777" w:rsidR="0087289A" w:rsidRPr="007001F1" w:rsidRDefault="0087289A" w:rsidP="0087289A">
            <w:pPr>
              <w:jc w:val="center"/>
              <w:rPr>
                <w:ins w:id="255" w:author="Kramár Róbert" w:date="2017-05-18T15:42:00Z"/>
                <w:b/>
                <w:bCs/>
                <w:color w:val="000000"/>
                <w:sz w:val="22"/>
                <w:szCs w:val="22"/>
              </w:rPr>
            </w:pPr>
          </w:p>
        </w:tc>
        <w:tc>
          <w:tcPr>
            <w:tcW w:w="1701" w:type="dxa"/>
            <w:shd w:val="clear" w:color="auto" w:fill="auto"/>
            <w:vAlign w:val="center"/>
          </w:tcPr>
          <w:p w14:paraId="38E34039" w14:textId="77777777" w:rsidR="0087289A" w:rsidRPr="007001F1" w:rsidRDefault="0087289A" w:rsidP="0087289A">
            <w:pPr>
              <w:jc w:val="center"/>
              <w:rPr>
                <w:ins w:id="256" w:author="Kramár Róbert" w:date="2017-05-18T15:42:00Z"/>
                <w:b/>
                <w:bCs/>
                <w:color w:val="000000"/>
                <w:sz w:val="22"/>
                <w:szCs w:val="22"/>
              </w:rPr>
            </w:pPr>
          </w:p>
        </w:tc>
      </w:tr>
      <w:tr w:rsidR="0087289A" w:rsidRPr="007001F1" w14:paraId="06BF9996" w14:textId="77777777" w:rsidTr="0087289A">
        <w:trPr>
          <w:trHeight w:val="392"/>
          <w:ins w:id="257" w:author="Kramár Róbert" w:date="2017-05-18T15:42:00Z"/>
        </w:trPr>
        <w:tc>
          <w:tcPr>
            <w:tcW w:w="582" w:type="dxa"/>
            <w:vMerge w:val="restart"/>
            <w:shd w:val="clear" w:color="auto" w:fill="auto"/>
            <w:noWrap/>
            <w:vAlign w:val="center"/>
            <w:hideMark/>
          </w:tcPr>
          <w:p w14:paraId="50B411CA" w14:textId="591013EB" w:rsidR="0087289A" w:rsidRPr="007001F1" w:rsidRDefault="003E0119" w:rsidP="0087289A">
            <w:pPr>
              <w:jc w:val="center"/>
              <w:rPr>
                <w:ins w:id="258" w:author="Kramár Róbert" w:date="2017-05-18T15:42:00Z"/>
                <w:color w:val="000000"/>
              </w:rPr>
            </w:pPr>
            <w:ins w:id="259" w:author="Hudec Branislav" w:date="2018-02-20T10:18:00Z">
              <w:r>
                <w:rPr>
                  <w:color w:val="000000"/>
                  <w:sz w:val="22"/>
                  <w:szCs w:val="22"/>
                </w:rPr>
                <w:t>4</w:t>
              </w:r>
            </w:ins>
          </w:p>
        </w:tc>
        <w:tc>
          <w:tcPr>
            <w:tcW w:w="4820" w:type="dxa"/>
            <w:gridSpan w:val="2"/>
            <w:shd w:val="clear" w:color="auto" w:fill="auto"/>
            <w:vAlign w:val="center"/>
            <w:hideMark/>
          </w:tcPr>
          <w:p w14:paraId="271B4256" w14:textId="77777777" w:rsidR="0087289A" w:rsidRPr="007001F1" w:rsidRDefault="0087289A" w:rsidP="0087289A">
            <w:pPr>
              <w:jc w:val="both"/>
              <w:rPr>
                <w:ins w:id="260" w:author="Kramár Róbert" w:date="2017-05-18T15:42:00Z"/>
                <w:sz w:val="22"/>
              </w:rPr>
            </w:pPr>
            <w:ins w:id="261" w:author="Kramár Róbert" w:date="2017-05-18T15:42:00Z">
              <w:r w:rsidRPr="007001F1">
                <w:rPr>
                  <w:sz w:val="22"/>
                </w:rPr>
                <w:t>a) Sú podmienky účasti stanovené v súlade s § 114 ods. 2 ZVO?</w:t>
              </w:r>
            </w:ins>
          </w:p>
        </w:tc>
        <w:tc>
          <w:tcPr>
            <w:tcW w:w="567" w:type="dxa"/>
            <w:shd w:val="clear" w:color="auto" w:fill="auto"/>
            <w:vAlign w:val="center"/>
            <w:hideMark/>
          </w:tcPr>
          <w:p w14:paraId="5BCC94EA" w14:textId="3EA7C1FC" w:rsidR="0087289A" w:rsidRPr="007001F1" w:rsidRDefault="0087289A" w:rsidP="0087289A">
            <w:pPr>
              <w:jc w:val="center"/>
              <w:rPr>
                <w:ins w:id="262" w:author="Kramár Róbert" w:date="2017-05-18T15:42:00Z"/>
                <w:b/>
                <w:bCs/>
                <w:color w:val="000000"/>
              </w:rPr>
            </w:pPr>
          </w:p>
        </w:tc>
        <w:tc>
          <w:tcPr>
            <w:tcW w:w="567" w:type="dxa"/>
            <w:shd w:val="clear" w:color="auto" w:fill="auto"/>
            <w:vAlign w:val="center"/>
            <w:hideMark/>
          </w:tcPr>
          <w:p w14:paraId="5279AD46" w14:textId="44C9C4E0" w:rsidR="0087289A" w:rsidRPr="007001F1" w:rsidRDefault="0087289A" w:rsidP="0087289A">
            <w:pPr>
              <w:jc w:val="center"/>
              <w:rPr>
                <w:ins w:id="263" w:author="Kramár Róbert" w:date="2017-05-18T15:42:00Z"/>
                <w:b/>
                <w:bCs/>
                <w:color w:val="000000"/>
              </w:rPr>
            </w:pPr>
          </w:p>
        </w:tc>
        <w:tc>
          <w:tcPr>
            <w:tcW w:w="850" w:type="dxa"/>
            <w:shd w:val="clear" w:color="auto" w:fill="auto"/>
            <w:vAlign w:val="center"/>
            <w:hideMark/>
          </w:tcPr>
          <w:p w14:paraId="20F92F39" w14:textId="0B92A789" w:rsidR="0087289A" w:rsidRPr="007001F1" w:rsidRDefault="0087289A" w:rsidP="0087289A">
            <w:pPr>
              <w:jc w:val="center"/>
              <w:rPr>
                <w:ins w:id="264" w:author="Kramár Róbert" w:date="2017-05-18T15:42:00Z"/>
                <w:b/>
                <w:bCs/>
                <w:color w:val="000000"/>
              </w:rPr>
            </w:pPr>
          </w:p>
        </w:tc>
        <w:tc>
          <w:tcPr>
            <w:tcW w:w="1701" w:type="dxa"/>
            <w:shd w:val="clear" w:color="auto" w:fill="auto"/>
            <w:vAlign w:val="center"/>
            <w:hideMark/>
          </w:tcPr>
          <w:p w14:paraId="12955A8D" w14:textId="1431E44D" w:rsidR="0087289A" w:rsidRPr="007001F1" w:rsidRDefault="0087289A" w:rsidP="0087289A">
            <w:pPr>
              <w:jc w:val="center"/>
              <w:rPr>
                <w:ins w:id="265" w:author="Kramár Róbert" w:date="2017-05-18T15:42:00Z"/>
                <w:b/>
                <w:bCs/>
                <w:color w:val="000000"/>
              </w:rPr>
            </w:pPr>
          </w:p>
        </w:tc>
      </w:tr>
      <w:tr w:rsidR="0087289A" w:rsidRPr="007001F1" w14:paraId="70C6873A" w14:textId="77777777" w:rsidTr="0087289A">
        <w:trPr>
          <w:trHeight w:val="821"/>
          <w:ins w:id="266" w:author="Kramár Róbert" w:date="2017-05-18T15:42:00Z"/>
        </w:trPr>
        <w:tc>
          <w:tcPr>
            <w:tcW w:w="582" w:type="dxa"/>
            <w:vMerge/>
            <w:shd w:val="clear" w:color="auto" w:fill="auto"/>
            <w:noWrap/>
            <w:vAlign w:val="center"/>
          </w:tcPr>
          <w:p w14:paraId="7F73B21B" w14:textId="77777777" w:rsidR="0087289A" w:rsidRPr="007001F1" w:rsidRDefault="0087289A" w:rsidP="0087289A">
            <w:pPr>
              <w:jc w:val="center"/>
              <w:rPr>
                <w:ins w:id="267" w:author="Kramár Róbert" w:date="2017-05-18T15:42:00Z"/>
                <w:color w:val="000000"/>
                <w:sz w:val="22"/>
                <w:szCs w:val="22"/>
              </w:rPr>
            </w:pPr>
          </w:p>
        </w:tc>
        <w:tc>
          <w:tcPr>
            <w:tcW w:w="4820" w:type="dxa"/>
            <w:gridSpan w:val="2"/>
            <w:shd w:val="clear" w:color="auto" w:fill="auto"/>
            <w:vAlign w:val="center"/>
          </w:tcPr>
          <w:p w14:paraId="1484B2DE" w14:textId="3E776D6E" w:rsidR="0087289A" w:rsidRPr="007001F1" w:rsidRDefault="0087289A" w:rsidP="0087289A">
            <w:pPr>
              <w:jc w:val="both"/>
              <w:rPr>
                <w:ins w:id="268" w:author="Kramár Róbert" w:date="2017-05-18T15:42:00Z"/>
                <w:sz w:val="22"/>
              </w:rPr>
            </w:pPr>
            <w:ins w:id="269" w:author="Kramár Róbert" w:date="2017-05-18T15:42:00Z">
              <w:r w:rsidRPr="007001F1">
                <w:rPr>
                  <w:sz w:val="22"/>
                </w:rPr>
                <w:t>b) Sú podmienky účasti  uvedené v</w:t>
              </w:r>
            </w:ins>
            <w:ins w:id="270" w:author="Kramár Róbert" w:date="2018-04-27T17:42:00Z">
              <w:r w:rsidR="00695091">
                <w:rPr>
                  <w:sz w:val="22"/>
                </w:rPr>
                <w:t xml:space="preserve"> návrhu </w:t>
              </w:r>
            </w:ins>
            <w:ins w:id="271" w:author="Kramár Róbert" w:date="2017-05-18T15:42:00Z">
              <w:r w:rsidRPr="007001F1">
                <w:rPr>
                  <w:sz w:val="22"/>
                </w:rPr>
                <w:t>súťažných podkladoch v súlade s</w:t>
              </w:r>
            </w:ins>
            <w:ins w:id="272" w:author="Kramár Róbert" w:date="2018-04-27T17:42:00Z">
              <w:r w:rsidR="00695091">
                <w:rPr>
                  <w:sz w:val="22"/>
                </w:rPr>
                <w:t xml:space="preserve"> návrhom </w:t>
              </w:r>
            </w:ins>
            <w:ins w:id="273" w:author="Kramár Róbert" w:date="2017-05-18T15:42:00Z">
              <w:r w:rsidR="00695091">
                <w:rPr>
                  <w:sz w:val="22"/>
                </w:rPr>
                <w:t>výzv</w:t>
              </w:r>
            </w:ins>
            <w:ins w:id="274" w:author="Kramár Róbert" w:date="2018-04-27T17:42:00Z">
              <w:r w:rsidR="00695091">
                <w:rPr>
                  <w:sz w:val="22"/>
                </w:rPr>
                <w:t>y</w:t>
              </w:r>
            </w:ins>
            <w:ins w:id="275" w:author="Kramár Róbert" w:date="2017-05-18T15:42:00Z">
              <w:r w:rsidRPr="007001F1">
                <w:rPr>
                  <w:sz w:val="22"/>
                </w:rPr>
                <w:t xml:space="preserve"> na predkladanie ponúk?</w:t>
              </w:r>
            </w:ins>
          </w:p>
        </w:tc>
        <w:tc>
          <w:tcPr>
            <w:tcW w:w="567" w:type="dxa"/>
            <w:shd w:val="clear" w:color="auto" w:fill="auto"/>
            <w:vAlign w:val="center"/>
          </w:tcPr>
          <w:p w14:paraId="41CEA845" w14:textId="77777777" w:rsidR="0087289A" w:rsidRPr="007001F1" w:rsidRDefault="0087289A" w:rsidP="0087289A">
            <w:pPr>
              <w:jc w:val="center"/>
              <w:rPr>
                <w:ins w:id="276" w:author="Kramár Róbert" w:date="2017-05-18T15:42:00Z"/>
                <w:b/>
                <w:bCs/>
                <w:color w:val="000000"/>
                <w:sz w:val="22"/>
                <w:szCs w:val="22"/>
              </w:rPr>
            </w:pPr>
          </w:p>
        </w:tc>
        <w:tc>
          <w:tcPr>
            <w:tcW w:w="567" w:type="dxa"/>
            <w:shd w:val="clear" w:color="auto" w:fill="auto"/>
            <w:vAlign w:val="center"/>
          </w:tcPr>
          <w:p w14:paraId="301A2CB2" w14:textId="77777777" w:rsidR="0087289A" w:rsidRPr="007001F1" w:rsidRDefault="0087289A" w:rsidP="0087289A">
            <w:pPr>
              <w:jc w:val="center"/>
              <w:rPr>
                <w:ins w:id="277" w:author="Kramár Róbert" w:date="2017-05-18T15:42:00Z"/>
                <w:b/>
                <w:bCs/>
                <w:color w:val="000000"/>
                <w:sz w:val="22"/>
                <w:szCs w:val="22"/>
              </w:rPr>
            </w:pPr>
          </w:p>
        </w:tc>
        <w:tc>
          <w:tcPr>
            <w:tcW w:w="850" w:type="dxa"/>
            <w:shd w:val="clear" w:color="auto" w:fill="auto"/>
            <w:vAlign w:val="center"/>
          </w:tcPr>
          <w:p w14:paraId="77316308" w14:textId="77777777" w:rsidR="0087289A" w:rsidRPr="007001F1" w:rsidRDefault="0087289A" w:rsidP="0087289A">
            <w:pPr>
              <w:jc w:val="center"/>
              <w:rPr>
                <w:ins w:id="278" w:author="Kramár Róbert" w:date="2017-05-18T15:42:00Z"/>
                <w:b/>
                <w:bCs/>
                <w:color w:val="000000"/>
                <w:sz w:val="22"/>
                <w:szCs w:val="22"/>
              </w:rPr>
            </w:pPr>
          </w:p>
        </w:tc>
        <w:tc>
          <w:tcPr>
            <w:tcW w:w="1701" w:type="dxa"/>
            <w:shd w:val="clear" w:color="auto" w:fill="auto"/>
            <w:vAlign w:val="center"/>
          </w:tcPr>
          <w:p w14:paraId="3CB116DA" w14:textId="77777777" w:rsidR="0087289A" w:rsidRPr="007001F1" w:rsidRDefault="0087289A" w:rsidP="0087289A">
            <w:pPr>
              <w:jc w:val="center"/>
              <w:rPr>
                <w:ins w:id="279" w:author="Kramár Róbert" w:date="2017-05-18T15:42:00Z"/>
                <w:b/>
                <w:bCs/>
                <w:color w:val="000000"/>
                <w:sz w:val="22"/>
                <w:szCs w:val="22"/>
              </w:rPr>
            </w:pPr>
          </w:p>
        </w:tc>
      </w:tr>
      <w:tr w:rsidR="0087289A" w:rsidRPr="007001F1" w14:paraId="367856EC" w14:textId="77777777" w:rsidTr="0087289A">
        <w:trPr>
          <w:trHeight w:val="821"/>
          <w:ins w:id="280" w:author="Kramár Róbert" w:date="2017-05-18T15:42:00Z"/>
        </w:trPr>
        <w:tc>
          <w:tcPr>
            <w:tcW w:w="582" w:type="dxa"/>
            <w:vMerge/>
            <w:shd w:val="clear" w:color="auto" w:fill="auto"/>
            <w:noWrap/>
            <w:vAlign w:val="center"/>
          </w:tcPr>
          <w:p w14:paraId="0B3EBAB4" w14:textId="77777777" w:rsidR="0087289A" w:rsidRPr="007001F1" w:rsidRDefault="0087289A" w:rsidP="0087289A">
            <w:pPr>
              <w:jc w:val="center"/>
              <w:rPr>
                <w:ins w:id="281" w:author="Kramár Róbert" w:date="2017-05-18T15:42:00Z"/>
                <w:color w:val="000000"/>
                <w:sz w:val="22"/>
                <w:szCs w:val="22"/>
              </w:rPr>
            </w:pPr>
          </w:p>
        </w:tc>
        <w:tc>
          <w:tcPr>
            <w:tcW w:w="4820" w:type="dxa"/>
            <w:gridSpan w:val="2"/>
            <w:shd w:val="clear" w:color="auto" w:fill="auto"/>
            <w:vAlign w:val="center"/>
          </w:tcPr>
          <w:p w14:paraId="008D3DF9" w14:textId="77777777" w:rsidR="0087289A" w:rsidRPr="007001F1" w:rsidRDefault="0087289A" w:rsidP="0087289A">
            <w:pPr>
              <w:jc w:val="both"/>
              <w:rPr>
                <w:ins w:id="282" w:author="Kramár Róbert" w:date="2017-05-18T15:42:00Z"/>
                <w:sz w:val="22"/>
                <w:szCs w:val="22"/>
              </w:rPr>
            </w:pPr>
            <w:ins w:id="283" w:author="Kramár Róbert" w:date="2017-05-18T15:42:00Z">
              <w:r w:rsidRPr="007001F1">
                <w:rPr>
                  <w:sz w:val="22"/>
                  <w:szCs w:val="22"/>
                </w:rPr>
                <w:t>c) Ak  sú vyžadované doklady, ktorými sa preukazuje finančné a ekonomické postavenie a technická alebo odborná spôsobilosť podľa § 33             až § 36 ZVO, je požiadavka na ich predloženie            v súlade s § 38 a § 39 ods. 1 ZVO?</w:t>
              </w:r>
            </w:ins>
          </w:p>
        </w:tc>
        <w:tc>
          <w:tcPr>
            <w:tcW w:w="567" w:type="dxa"/>
            <w:shd w:val="clear" w:color="auto" w:fill="auto"/>
            <w:vAlign w:val="center"/>
          </w:tcPr>
          <w:p w14:paraId="458F1DDF" w14:textId="77777777" w:rsidR="0087289A" w:rsidRPr="007001F1" w:rsidRDefault="0087289A" w:rsidP="0087289A">
            <w:pPr>
              <w:jc w:val="center"/>
              <w:rPr>
                <w:ins w:id="284" w:author="Kramár Róbert" w:date="2017-05-18T15:42:00Z"/>
                <w:b/>
                <w:bCs/>
                <w:color w:val="000000"/>
                <w:sz w:val="22"/>
                <w:szCs w:val="22"/>
              </w:rPr>
            </w:pPr>
          </w:p>
        </w:tc>
        <w:tc>
          <w:tcPr>
            <w:tcW w:w="567" w:type="dxa"/>
            <w:shd w:val="clear" w:color="auto" w:fill="auto"/>
            <w:vAlign w:val="center"/>
          </w:tcPr>
          <w:p w14:paraId="1E79D87E" w14:textId="77777777" w:rsidR="0087289A" w:rsidRPr="007001F1" w:rsidRDefault="0087289A" w:rsidP="0087289A">
            <w:pPr>
              <w:jc w:val="center"/>
              <w:rPr>
                <w:ins w:id="285" w:author="Kramár Róbert" w:date="2017-05-18T15:42:00Z"/>
                <w:b/>
                <w:bCs/>
                <w:color w:val="000000"/>
                <w:sz w:val="22"/>
                <w:szCs w:val="22"/>
              </w:rPr>
            </w:pPr>
          </w:p>
        </w:tc>
        <w:tc>
          <w:tcPr>
            <w:tcW w:w="850" w:type="dxa"/>
            <w:shd w:val="clear" w:color="auto" w:fill="auto"/>
            <w:vAlign w:val="center"/>
          </w:tcPr>
          <w:p w14:paraId="43732EF8" w14:textId="77777777" w:rsidR="0087289A" w:rsidRPr="007001F1" w:rsidRDefault="0087289A" w:rsidP="0087289A">
            <w:pPr>
              <w:jc w:val="center"/>
              <w:rPr>
                <w:ins w:id="286" w:author="Kramár Róbert" w:date="2017-05-18T15:42:00Z"/>
                <w:b/>
                <w:bCs/>
                <w:color w:val="000000"/>
                <w:sz w:val="22"/>
                <w:szCs w:val="22"/>
              </w:rPr>
            </w:pPr>
          </w:p>
        </w:tc>
        <w:tc>
          <w:tcPr>
            <w:tcW w:w="1701" w:type="dxa"/>
            <w:shd w:val="clear" w:color="auto" w:fill="auto"/>
            <w:vAlign w:val="center"/>
          </w:tcPr>
          <w:p w14:paraId="34DDA7BA" w14:textId="77777777" w:rsidR="0087289A" w:rsidRPr="007001F1" w:rsidRDefault="0087289A" w:rsidP="0087289A">
            <w:pPr>
              <w:jc w:val="center"/>
              <w:rPr>
                <w:ins w:id="287" w:author="Kramár Róbert" w:date="2017-05-18T15:42:00Z"/>
                <w:b/>
                <w:bCs/>
                <w:color w:val="000000"/>
                <w:sz w:val="22"/>
                <w:szCs w:val="22"/>
              </w:rPr>
            </w:pPr>
          </w:p>
        </w:tc>
      </w:tr>
      <w:tr w:rsidR="0087289A" w:rsidRPr="007001F1" w14:paraId="374CFA9A" w14:textId="77777777" w:rsidTr="0087289A">
        <w:trPr>
          <w:trHeight w:val="821"/>
          <w:ins w:id="288" w:author="Kramár Róbert" w:date="2017-05-18T15:42:00Z"/>
        </w:trPr>
        <w:tc>
          <w:tcPr>
            <w:tcW w:w="582" w:type="dxa"/>
            <w:vMerge/>
            <w:shd w:val="clear" w:color="auto" w:fill="auto"/>
            <w:noWrap/>
            <w:vAlign w:val="center"/>
          </w:tcPr>
          <w:p w14:paraId="41AB7918" w14:textId="77777777" w:rsidR="0087289A" w:rsidRPr="007001F1" w:rsidRDefault="0087289A" w:rsidP="0087289A">
            <w:pPr>
              <w:jc w:val="center"/>
              <w:rPr>
                <w:ins w:id="289" w:author="Kramár Róbert" w:date="2017-05-18T15:42:00Z"/>
                <w:color w:val="000000"/>
                <w:sz w:val="22"/>
                <w:szCs w:val="22"/>
              </w:rPr>
            </w:pPr>
          </w:p>
        </w:tc>
        <w:tc>
          <w:tcPr>
            <w:tcW w:w="4820" w:type="dxa"/>
            <w:gridSpan w:val="2"/>
            <w:shd w:val="clear" w:color="auto" w:fill="auto"/>
            <w:vAlign w:val="center"/>
          </w:tcPr>
          <w:p w14:paraId="6A5173FE" w14:textId="1E6E48E0" w:rsidR="0087289A" w:rsidRPr="007001F1" w:rsidRDefault="0087289A" w:rsidP="0087289A">
            <w:pPr>
              <w:jc w:val="both"/>
              <w:rPr>
                <w:ins w:id="290" w:author="Kramár Róbert" w:date="2017-05-18T15:42:00Z"/>
                <w:sz w:val="22"/>
              </w:rPr>
            </w:pPr>
            <w:ins w:id="291" w:author="Kramár Róbert" w:date="2017-05-18T15:42:00Z">
              <w:r w:rsidRPr="007001F1">
                <w:rPr>
                  <w:sz w:val="22"/>
                </w:rPr>
                <w:t xml:space="preserve">d) Ak sa určujú podmienky účasti alebo sa </w:t>
              </w:r>
              <w:r w:rsidR="00695091">
                <w:rPr>
                  <w:sz w:val="22"/>
                </w:rPr>
                <w:t>vyžaduje zábezpeka, je určená v</w:t>
              </w:r>
            </w:ins>
            <w:ins w:id="292" w:author="Kramár Róbert" w:date="2018-04-27T17:43:00Z">
              <w:r w:rsidR="00695091">
                <w:rPr>
                  <w:sz w:val="22"/>
                </w:rPr>
                <w:t xml:space="preserve"> návrhu</w:t>
              </w:r>
            </w:ins>
            <w:ins w:id="293" w:author="Kramár Róbert" w:date="2017-05-18T15:42:00Z">
              <w:r w:rsidR="00695091">
                <w:rPr>
                  <w:sz w:val="22"/>
                </w:rPr>
                <w:t xml:space="preserve"> výzv</w:t>
              </w:r>
            </w:ins>
            <w:ins w:id="294" w:author="Kramár Róbert" w:date="2018-04-27T17:43:00Z">
              <w:r w:rsidR="00695091">
                <w:rPr>
                  <w:sz w:val="22"/>
                </w:rPr>
                <w:t>y</w:t>
              </w:r>
            </w:ins>
            <w:ins w:id="295" w:author="Kramár Róbert" w:date="2017-05-18T15:42:00Z">
              <w:r w:rsidRPr="007001F1">
                <w:rPr>
                  <w:sz w:val="22"/>
                </w:rPr>
                <w:t xml:space="preserve"> na predkladanie ponúk predpokladaná hodnota zákazky?</w:t>
              </w:r>
            </w:ins>
          </w:p>
        </w:tc>
        <w:tc>
          <w:tcPr>
            <w:tcW w:w="567" w:type="dxa"/>
            <w:shd w:val="clear" w:color="auto" w:fill="auto"/>
            <w:vAlign w:val="center"/>
          </w:tcPr>
          <w:p w14:paraId="51DBD527" w14:textId="77777777" w:rsidR="0087289A" w:rsidRPr="007001F1" w:rsidRDefault="0087289A" w:rsidP="0087289A">
            <w:pPr>
              <w:jc w:val="center"/>
              <w:rPr>
                <w:ins w:id="296" w:author="Kramár Róbert" w:date="2017-05-18T15:42:00Z"/>
                <w:b/>
                <w:bCs/>
                <w:color w:val="000000"/>
                <w:sz w:val="22"/>
                <w:szCs w:val="22"/>
              </w:rPr>
            </w:pPr>
          </w:p>
        </w:tc>
        <w:tc>
          <w:tcPr>
            <w:tcW w:w="567" w:type="dxa"/>
            <w:shd w:val="clear" w:color="auto" w:fill="auto"/>
            <w:vAlign w:val="center"/>
          </w:tcPr>
          <w:p w14:paraId="798D1900" w14:textId="77777777" w:rsidR="0087289A" w:rsidRPr="007001F1" w:rsidRDefault="0087289A" w:rsidP="0087289A">
            <w:pPr>
              <w:jc w:val="center"/>
              <w:rPr>
                <w:ins w:id="297" w:author="Kramár Róbert" w:date="2017-05-18T15:42:00Z"/>
                <w:b/>
                <w:bCs/>
                <w:color w:val="000000"/>
                <w:sz w:val="22"/>
                <w:szCs w:val="22"/>
              </w:rPr>
            </w:pPr>
          </w:p>
        </w:tc>
        <w:tc>
          <w:tcPr>
            <w:tcW w:w="850" w:type="dxa"/>
            <w:shd w:val="clear" w:color="auto" w:fill="auto"/>
            <w:vAlign w:val="center"/>
          </w:tcPr>
          <w:p w14:paraId="3504FB0E" w14:textId="77777777" w:rsidR="0087289A" w:rsidRPr="007001F1" w:rsidRDefault="0087289A" w:rsidP="0087289A">
            <w:pPr>
              <w:jc w:val="center"/>
              <w:rPr>
                <w:ins w:id="298" w:author="Kramár Róbert" w:date="2017-05-18T15:42:00Z"/>
                <w:b/>
                <w:bCs/>
                <w:color w:val="000000"/>
                <w:sz w:val="22"/>
                <w:szCs w:val="22"/>
              </w:rPr>
            </w:pPr>
          </w:p>
        </w:tc>
        <w:tc>
          <w:tcPr>
            <w:tcW w:w="1701" w:type="dxa"/>
            <w:shd w:val="clear" w:color="auto" w:fill="auto"/>
            <w:vAlign w:val="center"/>
          </w:tcPr>
          <w:p w14:paraId="1B200ADA" w14:textId="77777777" w:rsidR="0087289A" w:rsidRPr="007001F1" w:rsidRDefault="0087289A" w:rsidP="0087289A">
            <w:pPr>
              <w:jc w:val="center"/>
              <w:rPr>
                <w:ins w:id="299" w:author="Kramár Róbert" w:date="2017-05-18T15:42:00Z"/>
                <w:b/>
                <w:bCs/>
                <w:color w:val="000000"/>
                <w:sz w:val="22"/>
                <w:szCs w:val="22"/>
              </w:rPr>
            </w:pPr>
          </w:p>
        </w:tc>
      </w:tr>
      <w:tr w:rsidR="0096219B" w:rsidRPr="007001F1" w14:paraId="3D1EF116" w14:textId="77777777" w:rsidTr="0087289A">
        <w:trPr>
          <w:trHeight w:val="845"/>
          <w:ins w:id="300" w:author="Hudec Branislav" w:date="2018-02-20T11:28:00Z"/>
        </w:trPr>
        <w:tc>
          <w:tcPr>
            <w:tcW w:w="582" w:type="dxa"/>
            <w:shd w:val="clear" w:color="auto" w:fill="auto"/>
            <w:noWrap/>
            <w:vAlign w:val="center"/>
          </w:tcPr>
          <w:p w14:paraId="5B15404D" w14:textId="59136A38" w:rsidR="0096219B" w:rsidRDefault="0096219B" w:rsidP="0087289A">
            <w:pPr>
              <w:jc w:val="center"/>
              <w:rPr>
                <w:ins w:id="301" w:author="Hudec Branislav" w:date="2018-02-20T11:28:00Z"/>
                <w:color w:val="000000"/>
                <w:sz w:val="22"/>
                <w:szCs w:val="22"/>
              </w:rPr>
            </w:pPr>
            <w:ins w:id="302" w:author="Hudec Branislav" w:date="2018-02-20T11:29:00Z">
              <w:r>
                <w:rPr>
                  <w:color w:val="000000"/>
                  <w:sz w:val="22"/>
                  <w:szCs w:val="22"/>
                </w:rPr>
                <w:t>5</w:t>
              </w:r>
            </w:ins>
          </w:p>
        </w:tc>
        <w:tc>
          <w:tcPr>
            <w:tcW w:w="4820" w:type="dxa"/>
            <w:gridSpan w:val="2"/>
            <w:shd w:val="clear" w:color="auto" w:fill="auto"/>
            <w:vAlign w:val="center"/>
          </w:tcPr>
          <w:p w14:paraId="59509F64" w14:textId="79675709" w:rsidR="0096219B" w:rsidRPr="007001F1" w:rsidRDefault="0096219B" w:rsidP="0087289A">
            <w:pPr>
              <w:jc w:val="both"/>
              <w:rPr>
                <w:ins w:id="303" w:author="Hudec Branislav" w:date="2018-02-20T11:28:00Z"/>
                <w:sz w:val="22"/>
              </w:rPr>
            </w:pPr>
            <w:ins w:id="304" w:author="Hudec Branislav" w:date="2018-02-20T11:29:00Z">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1 </w:t>
              </w:r>
              <w:r w:rsidRPr="00A04031">
                <w:rPr>
                  <w:color w:val="000000"/>
                  <w:sz w:val="22"/>
                  <w:szCs w:val="22"/>
                </w:rPr>
                <w:t>ZVO?</w:t>
              </w:r>
            </w:ins>
          </w:p>
        </w:tc>
        <w:tc>
          <w:tcPr>
            <w:tcW w:w="567" w:type="dxa"/>
            <w:shd w:val="clear" w:color="auto" w:fill="auto"/>
            <w:vAlign w:val="center"/>
          </w:tcPr>
          <w:p w14:paraId="04FF9BDE" w14:textId="77777777" w:rsidR="0096219B" w:rsidRPr="007001F1" w:rsidRDefault="0096219B" w:rsidP="0087289A">
            <w:pPr>
              <w:jc w:val="center"/>
              <w:rPr>
                <w:ins w:id="305" w:author="Hudec Branislav" w:date="2018-02-20T11:28:00Z"/>
                <w:b/>
                <w:bCs/>
                <w:color w:val="000000"/>
              </w:rPr>
            </w:pPr>
          </w:p>
        </w:tc>
        <w:tc>
          <w:tcPr>
            <w:tcW w:w="567" w:type="dxa"/>
            <w:shd w:val="clear" w:color="auto" w:fill="auto"/>
            <w:vAlign w:val="center"/>
          </w:tcPr>
          <w:p w14:paraId="5D0B53A3" w14:textId="77777777" w:rsidR="0096219B" w:rsidRPr="007001F1" w:rsidRDefault="0096219B" w:rsidP="0087289A">
            <w:pPr>
              <w:jc w:val="center"/>
              <w:rPr>
                <w:ins w:id="306" w:author="Hudec Branislav" w:date="2018-02-20T11:28:00Z"/>
                <w:b/>
                <w:bCs/>
                <w:color w:val="000000"/>
              </w:rPr>
            </w:pPr>
          </w:p>
        </w:tc>
        <w:tc>
          <w:tcPr>
            <w:tcW w:w="850" w:type="dxa"/>
            <w:shd w:val="clear" w:color="auto" w:fill="auto"/>
            <w:vAlign w:val="center"/>
          </w:tcPr>
          <w:p w14:paraId="169472B4" w14:textId="77777777" w:rsidR="0096219B" w:rsidRPr="007001F1" w:rsidRDefault="0096219B" w:rsidP="0087289A">
            <w:pPr>
              <w:jc w:val="center"/>
              <w:rPr>
                <w:ins w:id="307" w:author="Hudec Branislav" w:date="2018-02-20T11:28:00Z"/>
                <w:b/>
                <w:bCs/>
                <w:color w:val="000000"/>
              </w:rPr>
            </w:pPr>
          </w:p>
        </w:tc>
        <w:tc>
          <w:tcPr>
            <w:tcW w:w="1701" w:type="dxa"/>
            <w:shd w:val="clear" w:color="auto" w:fill="auto"/>
            <w:vAlign w:val="center"/>
          </w:tcPr>
          <w:p w14:paraId="580118BD" w14:textId="77777777" w:rsidR="0096219B" w:rsidRPr="007001F1" w:rsidRDefault="0096219B" w:rsidP="0087289A">
            <w:pPr>
              <w:jc w:val="center"/>
              <w:rPr>
                <w:ins w:id="308" w:author="Hudec Branislav" w:date="2018-02-20T11:28:00Z"/>
                <w:b/>
                <w:bCs/>
                <w:color w:val="000000"/>
              </w:rPr>
            </w:pPr>
          </w:p>
        </w:tc>
      </w:tr>
      <w:tr w:rsidR="0087289A" w:rsidRPr="007001F1" w14:paraId="488098BE" w14:textId="77777777" w:rsidTr="0087289A">
        <w:trPr>
          <w:trHeight w:val="845"/>
          <w:ins w:id="309" w:author="Kramár Róbert" w:date="2017-05-18T15:42:00Z"/>
        </w:trPr>
        <w:tc>
          <w:tcPr>
            <w:tcW w:w="582" w:type="dxa"/>
            <w:vMerge w:val="restart"/>
            <w:shd w:val="clear" w:color="auto" w:fill="auto"/>
            <w:noWrap/>
            <w:vAlign w:val="center"/>
            <w:hideMark/>
          </w:tcPr>
          <w:p w14:paraId="1F36C2A2" w14:textId="05E480F0" w:rsidR="0087289A" w:rsidRPr="007001F1" w:rsidRDefault="0096219B" w:rsidP="0087289A">
            <w:pPr>
              <w:jc w:val="center"/>
              <w:rPr>
                <w:ins w:id="310" w:author="Kramár Róbert" w:date="2017-05-18T15:42:00Z"/>
                <w:color w:val="000000"/>
              </w:rPr>
            </w:pPr>
            <w:ins w:id="311" w:author="Hudec Branislav" w:date="2018-02-20T11:29:00Z">
              <w:r>
                <w:rPr>
                  <w:color w:val="000000"/>
                  <w:sz w:val="22"/>
                  <w:szCs w:val="22"/>
                </w:rPr>
                <w:t>6</w:t>
              </w:r>
            </w:ins>
          </w:p>
        </w:tc>
        <w:tc>
          <w:tcPr>
            <w:tcW w:w="4820" w:type="dxa"/>
            <w:gridSpan w:val="2"/>
            <w:shd w:val="clear" w:color="auto" w:fill="auto"/>
            <w:vAlign w:val="center"/>
            <w:hideMark/>
          </w:tcPr>
          <w:p w14:paraId="12D58EC8" w14:textId="77777777" w:rsidR="0087289A" w:rsidRPr="007001F1" w:rsidRDefault="0087289A" w:rsidP="0087289A">
            <w:pPr>
              <w:jc w:val="both"/>
              <w:rPr>
                <w:ins w:id="312" w:author="Kramár Róbert" w:date="2017-05-18T15:42:00Z"/>
                <w:sz w:val="22"/>
              </w:rPr>
            </w:pPr>
            <w:ins w:id="313" w:author="Kramár Róbert" w:date="2017-05-18T15:42:00Z">
              <w:r w:rsidRPr="007001F1">
                <w:rPr>
                  <w:sz w:val="22"/>
                </w:rPr>
                <w:t>a) V prípade, ak verejný obstarávateľ požaduje zábezpeku, bola táto určená v súlade s § 46 ods. 1 písm. b) ZVO?</w:t>
              </w:r>
            </w:ins>
          </w:p>
        </w:tc>
        <w:tc>
          <w:tcPr>
            <w:tcW w:w="567" w:type="dxa"/>
            <w:shd w:val="clear" w:color="auto" w:fill="auto"/>
            <w:vAlign w:val="center"/>
            <w:hideMark/>
          </w:tcPr>
          <w:p w14:paraId="25D33E8A" w14:textId="58D9162E" w:rsidR="0087289A" w:rsidRPr="007001F1" w:rsidRDefault="0087289A" w:rsidP="0087289A">
            <w:pPr>
              <w:jc w:val="center"/>
              <w:rPr>
                <w:ins w:id="314" w:author="Kramár Róbert" w:date="2017-05-18T15:42:00Z"/>
                <w:b/>
                <w:bCs/>
                <w:color w:val="000000"/>
              </w:rPr>
            </w:pPr>
          </w:p>
        </w:tc>
        <w:tc>
          <w:tcPr>
            <w:tcW w:w="567" w:type="dxa"/>
            <w:shd w:val="clear" w:color="auto" w:fill="auto"/>
            <w:vAlign w:val="center"/>
            <w:hideMark/>
          </w:tcPr>
          <w:p w14:paraId="3412EA3B" w14:textId="1B34CD90" w:rsidR="0087289A" w:rsidRPr="007001F1" w:rsidRDefault="0087289A" w:rsidP="0087289A">
            <w:pPr>
              <w:jc w:val="center"/>
              <w:rPr>
                <w:ins w:id="315" w:author="Kramár Róbert" w:date="2017-05-18T15:42:00Z"/>
                <w:b/>
                <w:bCs/>
                <w:color w:val="000000"/>
              </w:rPr>
            </w:pPr>
          </w:p>
        </w:tc>
        <w:tc>
          <w:tcPr>
            <w:tcW w:w="850" w:type="dxa"/>
            <w:shd w:val="clear" w:color="auto" w:fill="auto"/>
            <w:vAlign w:val="center"/>
            <w:hideMark/>
          </w:tcPr>
          <w:p w14:paraId="54B0B8D1" w14:textId="53BEC189" w:rsidR="0087289A" w:rsidRPr="007001F1" w:rsidRDefault="0087289A" w:rsidP="0087289A">
            <w:pPr>
              <w:jc w:val="center"/>
              <w:rPr>
                <w:ins w:id="316" w:author="Kramár Róbert" w:date="2017-05-18T15:42:00Z"/>
                <w:b/>
                <w:bCs/>
                <w:color w:val="000000"/>
              </w:rPr>
            </w:pPr>
          </w:p>
        </w:tc>
        <w:tc>
          <w:tcPr>
            <w:tcW w:w="1701" w:type="dxa"/>
            <w:shd w:val="clear" w:color="auto" w:fill="auto"/>
            <w:vAlign w:val="center"/>
            <w:hideMark/>
          </w:tcPr>
          <w:p w14:paraId="1AAF0C89" w14:textId="581395C3" w:rsidR="0087289A" w:rsidRPr="007001F1" w:rsidRDefault="0087289A" w:rsidP="0087289A">
            <w:pPr>
              <w:jc w:val="center"/>
              <w:rPr>
                <w:ins w:id="317" w:author="Kramár Róbert" w:date="2017-05-18T15:42:00Z"/>
                <w:b/>
                <w:bCs/>
                <w:color w:val="000000"/>
              </w:rPr>
            </w:pPr>
          </w:p>
        </w:tc>
      </w:tr>
      <w:tr w:rsidR="0087289A" w:rsidRPr="007001F1" w14:paraId="0EE2A00B" w14:textId="77777777" w:rsidTr="0087289A">
        <w:trPr>
          <w:trHeight w:val="845"/>
          <w:ins w:id="318" w:author="Kramár Róbert" w:date="2017-05-18T15:42:00Z"/>
        </w:trPr>
        <w:tc>
          <w:tcPr>
            <w:tcW w:w="582" w:type="dxa"/>
            <w:vMerge/>
            <w:shd w:val="clear" w:color="auto" w:fill="auto"/>
            <w:noWrap/>
            <w:vAlign w:val="center"/>
          </w:tcPr>
          <w:p w14:paraId="08709AFA" w14:textId="77777777" w:rsidR="0087289A" w:rsidRPr="007001F1" w:rsidRDefault="0087289A" w:rsidP="0087289A">
            <w:pPr>
              <w:jc w:val="center"/>
              <w:rPr>
                <w:ins w:id="319" w:author="Kramár Róbert" w:date="2017-05-18T15:42:00Z"/>
                <w:color w:val="000000"/>
                <w:sz w:val="22"/>
                <w:szCs w:val="22"/>
              </w:rPr>
            </w:pPr>
          </w:p>
        </w:tc>
        <w:tc>
          <w:tcPr>
            <w:tcW w:w="4820" w:type="dxa"/>
            <w:gridSpan w:val="2"/>
            <w:shd w:val="clear" w:color="auto" w:fill="auto"/>
            <w:vAlign w:val="center"/>
          </w:tcPr>
          <w:p w14:paraId="62F61626" w14:textId="2CB2E99D" w:rsidR="0087289A" w:rsidRPr="007001F1" w:rsidRDefault="0087289A" w:rsidP="0087289A">
            <w:pPr>
              <w:jc w:val="both"/>
              <w:rPr>
                <w:ins w:id="320" w:author="Kramár Róbert" w:date="2017-05-18T15:42:00Z"/>
                <w:sz w:val="22"/>
              </w:rPr>
            </w:pPr>
            <w:ins w:id="321" w:author="Kramár Róbert" w:date="2017-05-18T15:42:00Z">
              <w:r w:rsidRPr="007001F1">
                <w:rPr>
                  <w:sz w:val="22"/>
                </w:rPr>
                <w:t>b) V prípade, ak verejný obstar</w:t>
              </w:r>
              <w:r w:rsidR="00695091">
                <w:rPr>
                  <w:sz w:val="22"/>
                </w:rPr>
                <w:t>ávateľ požaduje zábezpeku, je v</w:t>
              </w:r>
            </w:ins>
            <w:ins w:id="322" w:author="Kramár Róbert" w:date="2018-04-27T17:43:00Z">
              <w:r w:rsidR="00695091">
                <w:rPr>
                  <w:sz w:val="22"/>
                </w:rPr>
                <w:t xml:space="preserve"> návrhu</w:t>
              </w:r>
            </w:ins>
            <w:ins w:id="323" w:author="Kramár Róbert" w:date="2017-05-18T15:42:00Z">
              <w:r w:rsidR="00695091">
                <w:rPr>
                  <w:sz w:val="22"/>
                </w:rPr>
                <w:t xml:space="preserve"> výzv</w:t>
              </w:r>
            </w:ins>
            <w:ins w:id="324" w:author="Kramár Róbert" w:date="2018-04-27T17:43:00Z">
              <w:r w:rsidR="00695091">
                <w:rPr>
                  <w:sz w:val="22"/>
                </w:rPr>
                <w:t>y</w:t>
              </w:r>
            </w:ins>
            <w:ins w:id="325" w:author="Kramár Róbert" w:date="2017-05-18T15:42:00Z">
              <w:r w:rsidRPr="007001F1">
                <w:rPr>
                  <w:sz w:val="22"/>
                </w:rPr>
                <w:t xml:space="preserve"> na súťaž určená jej výška a súťažných podkladoch podmienky jej zloženia a podmienky jej uvoľnenia alebo vrátenia? </w:t>
              </w:r>
            </w:ins>
          </w:p>
        </w:tc>
        <w:tc>
          <w:tcPr>
            <w:tcW w:w="567" w:type="dxa"/>
            <w:shd w:val="clear" w:color="auto" w:fill="auto"/>
            <w:vAlign w:val="center"/>
          </w:tcPr>
          <w:p w14:paraId="15BCABE4" w14:textId="77777777" w:rsidR="0087289A" w:rsidRPr="007001F1" w:rsidRDefault="0087289A" w:rsidP="0087289A">
            <w:pPr>
              <w:jc w:val="center"/>
              <w:rPr>
                <w:ins w:id="326" w:author="Kramár Róbert" w:date="2017-05-18T15:42:00Z"/>
                <w:b/>
                <w:bCs/>
                <w:color w:val="000000"/>
                <w:sz w:val="22"/>
                <w:szCs w:val="22"/>
              </w:rPr>
            </w:pPr>
          </w:p>
        </w:tc>
        <w:tc>
          <w:tcPr>
            <w:tcW w:w="567" w:type="dxa"/>
            <w:shd w:val="clear" w:color="auto" w:fill="auto"/>
            <w:vAlign w:val="center"/>
          </w:tcPr>
          <w:p w14:paraId="021AF584" w14:textId="77777777" w:rsidR="0087289A" w:rsidRPr="007001F1" w:rsidRDefault="0087289A" w:rsidP="0087289A">
            <w:pPr>
              <w:jc w:val="center"/>
              <w:rPr>
                <w:ins w:id="327" w:author="Kramár Róbert" w:date="2017-05-18T15:42:00Z"/>
                <w:b/>
                <w:bCs/>
                <w:color w:val="000000"/>
                <w:sz w:val="22"/>
                <w:szCs w:val="22"/>
              </w:rPr>
            </w:pPr>
          </w:p>
        </w:tc>
        <w:tc>
          <w:tcPr>
            <w:tcW w:w="850" w:type="dxa"/>
            <w:shd w:val="clear" w:color="auto" w:fill="auto"/>
            <w:vAlign w:val="center"/>
          </w:tcPr>
          <w:p w14:paraId="5F497875" w14:textId="77777777" w:rsidR="0087289A" w:rsidRPr="007001F1" w:rsidRDefault="0087289A" w:rsidP="0087289A">
            <w:pPr>
              <w:jc w:val="center"/>
              <w:rPr>
                <w:ins w:id="328" w:author="Kramár Róbert" w:date="2017-05-18T15:42:00Z"/>
                <w:b/>
                <w:bCs/>
                <w:color w:val="000000"/>
                <w:sz w:val="22"/>
                <w:szCs w:val="22"/>
              </w:rPr>
            </w:pPr>
          </w:p>
        </w:tc>
        <w:tc>
          <w:tcPr>
            <w:tcW w:w="1701" w:type="dxa"/>
            <w:shd w:val="clear" w:color="auto" w:fill="auto"/>
            <w:vAlign w:val="center"/>
          </w:tcPr>
          <w:p w14:paraId="209F007E" w14:textId="77777777" w:rsidR="0087289A" w:rsidRPr="007001F1" w:rsidRDefault="0087289A" w:rsidP="0087289A">
            <w:pPr>
              <w:jc w:val="center"/>
              <w:rPr>
                <w:ins w:id="329" w:author="Kramár Róbert" w:date="2017-05-18T15:42:00Z"/>
                <w:b/>
                <w:bCs/>
                <w:color w:val="000000"/>
                <w:sz w:val="22"/>
                <w:szCs w:val="22"/>
              </w:rPr>
            </w:pPr>
          </w:p>
        </w:tc>
      </w:tr>
      <w:tr w:rsidR="0087289A" w:rsidRPr="007001F1" w14:paraId="176C3067" w14:textId="77777777" w:rsidTr="0087289A">
        <w:trPr>
          <w:trHeight w:val="845"/>
          <w:ins w:id="330" w:author="Kramár Róbert" w:date="2017-05-18T15:42:00Z"/>
        </w:trPr>
        <w:tc>
          <w:tcPr>
            <w:tcW w:w="582" w:type="dxa"/>
            <w:vMerge/>
            <w:shd w:val="clear" w:color="auto" w:fill="auto"/>
            <w:noWrap/>
            <w:vAlign w:val="center"/>
          </w:tcPr>
          <w:p w14:paraId="2722774D" w14:textId="77777777" w:rsidR="0087289A" w:rsidRPr="007001F1" w:rsidRDefault="0087289A" w:rsidP="0087289A">
            <w:pPr>
              <w:jc w:val="center"/>
              <w:rPr>
                <w:ins w:id="331" w:author="Kramár Róbert" w:date="2017-05-18T15:42:00Z"/>
                <w:color w:val="000000"/>
                <w:sz w:val="22"/>
                <w:szCs w:val="22"/>
              </w:rPr>
            </w:pPr>
          </w:p>
        </w:tc>
        <w:tc>
          <w:tcPr>
            <w:tcW w:w="4820" w:type="dxa"/>
            <w:gridSpan w:val="2"/>
            <w:shd w:val="clear" w:color="auto" w:fill="auto"/>
            <w:vAlign w:val="center"/>
          </w:tcPr>
          <w:p w14:paraId="70478C60" w14:textId="77777777" w:rsidR="0087289A" w:rsidRPr="007001F1" w:rsidRDefault="0087289A" w:rsidP="0087289A">
            <w:pPr>
              <w:jc w:val="both"/>
              <w:rPr>
                <w:ins w:id="332" w:author="Kramár Róbert" w:date="2017-05-18T15:42:00Z"/>
                <w:sz w:val="22"/>
              </w:rPr>
            </w:pPr>
            <w:ins w:id="333" w:author="Kramár Róbert" w:date="2017-05-18T15:42:00Z">
              <w:r w:rsidRPr="007001F1">
                <w:rPr>
                  <w:sz w:val="22"/>
                </w:rPr>
                <w:t>c) Sú podmienky zloženia zábezpeky určené tak, aby si spôsob zloženia zábezpeky mohol vybrať uchádzač?</w:t>
              </w:r>
            </w:ins>
          </w:p>
        </w:tc>
        <w:tc>
          <w:tcPr>
            <w:tcW w:w="567" w:type="dxa"/>
            <w:shd w:val="clear" w:color="auto" w:fill="auto"/>
            <w:vAlign w:val="center"/>
          </w:tcPr>
          <w:p w14:paraId="03E1430D" w14:textId="77777777" w:rsidR="0087289A" w:rsidRPr="007001F1" w:rsidRDefault="0087289A" w:rsidP="0087289A">
            <w:pPr>
              <w:jc w:val="center"/>
              <w:rPr>
                <w:ins w:id="334" w:author="Kramár Róbert" w:date="2017-05-18T15:42:00Z"/>
                <w:b/>
                <w:bCs/>
                <w:color w:val="000000"/>
                <w:sz w:val="22"/>
                <w:szCs w:val="22"/>
              </w:rPr>
            </w:pPr>
          </w:p>
        </w:tc>
        <w:tc>
          <w:tcPr>
            <w:tcW w:w="567" w:type="dxa"/>
            <w:shd w:val="clear" w:color="auto" w:fill="auto"/>
            <w:vAlign w:val="center"/>
          </w:tcPr>
          <w:p w14:paraId="73D60D15" w14:textId="77777777" w:rsidR="0087289A" w:rsidRPr="007001F1" w:rsidRDefault="0087289A" w:rsidP="0087289A">
            <w:pPr>
              <w:jc w:val="center"/>
              <w:rPr>
                <w:ins w:id="335" w:author="Kramár Róbert" w:date="2017-05-18T15:42:00Z"/>
                <w:b/>
                <w:bCs/>
                <w:color w:val="000000"/>
                <w:sz w:val="22"/>
                <w:szCs w:val="22"/>
              </w:rPr>
            </w:pPr>
          </w:p>
        </w:tc>
        <w:tc>
          <w:tcPr>
            <w:tcW w:w="850" w:type="dxa"/>
            <w:shd w:val="clear" w:color="auto" w:fill="auto"/>
            <w:vAlign w:val="center"/>
          </w:tcPr>
          <w:p w14:paraId="75C0C3C7" w14:textId="77777777" w:rsidR="0087289A" w:rsidRPr="007001F1" w:rsidRDefault="0087289A" w:rsidP="0087289A">
            <w:pPr>
              <w:jc w:val="center"/>
              <w:rPr>
                <w:ins w:id="336" w:author="Kramár Róbert" w:date="2017-05-18T15:42:00Z"/>
                <w:b/>
                <w:bCs/>
                <w:color w:val="000000"/>
                <w:sz w:val="22"/>
                <w:szCs w:val="22"/>
              </w:rPr>
            </w:pPr>
          </w:p>
        </w:tc>
        <w:tc>
          <w:tcPr>
            <w:tcW w:w="1701" w:type="dxa"/>
            <w:shd w:val="clear" w:color="auto" w:fill="auto"/>
            <w:vAlign w:val="center"/>
          </w:tcPr>
          <w:p w14:paraId="7F23B1E2" w14:textId="77777777" w:rsidR="0087289A" w:rsidRPr="007001F1" w:rsidRDefault="0087289A" w:rsidP="0087289A">
            <w:pPr>
              <w:jc w:val="center"/>
              <w:rPr>
                <w:ins w:id="337" w:author="Kramár Róbert" w:date="2017-05-18T15:42:00Z"/>
                <w:b/>
                <w:bCs/>
                <w:color w:val="000000"/>
                <w:sz w:val="22"/>
                <w:szCs w:val="22"/>
              </w:rPr>
            </w:pPr>
          </w:p>
        </w:tc>
      </w:tr>
      <w:tr w:rsidR="0087289A" w:rsidRPr="007001F1" w14:paraId="376E5BAD" w14:textId="77777777" w:rsidTr="0087289A">
        <w:trPr>
          <w:trHeight w:val="590"/>
          <w:ins w:id="338" w:author="Kramár Róbert" w:date="2017-05-18T15:42:00Z"/>
        </w:trPr>
        <w:tc>
          <w:tcPr>
            <w:tcW w:w="582" w:type="dxa"/>
            <w:vMerge w:val="restart"/>
            <w:shd w:val="clear" w:color="auto" w:fill="auto"/>
            <w:noWrap/>
            <w:vAlign w:val="center"/>
            <w:hideMark/>
          </w:tcPr>
          <w:p w14:paraId="2C89984A" w14:textId="0AA78E86" w:rsidR="0087289A" w:rsidRPr="007001F1" w:rsidRDefault="0096219B" w:rsidP="0087289A">
            <w:pPr>
              <w:jc w:val="center"/>
              <w:rPr>
                <w:ins w:id="339" w:author="Kramár Róbert" w:date="2017-05-18T15:42:00Z"/>
                <w:color w:val="000000"/>
              </w:rPr>
            </w:pPr>
            <w:ins w:id="340" w:author="Hudec Branislav" w:date="2018-02-20T11:29:00Z">
              <w:r>
                <w:rPr>
                  <w:color w:val="000000"/>
                  <w:sz w:val="22"/>
                  <w:szCs w:val="22"/>
                </w:rPr>
                <w:t>7</w:t>
              </w:r>
            </w:ins>
          </w:p>
        </w:tc>
        <w:tc>
          <w:tcPr>
            <w:tcW w:w="4820" w:type="dxa"/>
            <w:gridSpan w:val="2"/>
            <w:shd w:val="clear" w:color="auto" w:fill="auto"/>
            <w:vAlign w:val="center"/>
            <w:hideMark/>
          </w:tcPr>
          <w:p w14:paraId="35A4238E" w14:textId="45A6106D" w:rsidR="0087289A" w:rsidRPr="007001F1" w:rsidRDefault="00695091" w:rsidP="0087289A">
            <w:pPr>
              <w:jc w:val="both"/>
              <w:rPr>
                <w:ins w:id="341" w:author="Kramár Róbert" w:date="2017-05-18T15:42:00Z"/>
                <w:sz w:val="22"/>
              </w:rPr>
            </w:pPr>
            <w:ins w:id="342" w:author="Kramár Róbert" w:date="2017-05-18T15:42:00Z">
              <w:r>
                <w:rPr>
                  <w:sz w:val="22"/>
                </w:rPr>
                <w:t>a) Bol</w:t>
              </w:r>
            </w:ins>
            <w:ins w:id="343" w:author="Kramár Róbert" w:date="2018-04-27T17:43:00Z">
              <w:r>
                <w:rPr>
                  <w:sz w:val="22"/>
                </w:rPr>
                <w:t xml:space="preserve"> návrh</w:t>
              </w:r>
            </w:ins>
            <w:ins w:id="344" w:author="Kramár Róbert" w:date="2017-05-18T15:42:00Z">
              <w:r>
                <w:rPr>
                  <w:sz w:val="22"/>
                </w:rPr>
                <w:t xml:space="preserve"> súťažn</w:t>
              </w:r>
            </w:ins>
            <w:ins w:id="345" w:author="Kramár Róbert" w:date="2018-04-27T17:43:00Z">
              <w:r>
                <w:rPr>
                  <w:sz w:val="22"/>
                </w:rPr>
                <w:t>ých</w:t>
              </w:r>
            </w:ins>
            <w:ins w:id="346" w:author="Kramár Róbert" w:date="2017-05-18T15:42:00Z">
              <w:r>
                <w:rPr>
                  <w:sz w:val="22"/>
                </w:rPr>
                <w:t xml:space="preserve"> podklad</w:t>
              </w:r>
            </w:ins>
            <w:ins w:id="347" w:author="Kramár Róbert" w:date="2018-04-27T17:43:00Z">
              <w:r>
                <w:rPr>
                  <w:sz w:val="22"/>
                </w:rPr>
                <w:t>ov</w:t>
              </w:r>
            </w:ins>
            <w:ins w:id="348" w:author="Kramár Róbert" w:date="2017-05-18T15:42:00Z">
              <w:r w:rsidR="0087289A" w:rsidRPr="007001F1">
                <w:rPr>
                  <w:sz w:val="22"/>
                </w:rPr>
                <w:t xml:space="preserve"> vypracované v súlade                   s § 42 ZVO?</w:t>
              </w:r>
            </w:ins>
          </w:p>
        </w:tc>
        <w:tc>
          <w:tcPr>
            <w:tcW w:w="567" w:type="dxa"/>
            <w:shd w:val="clear" w:color="auto" w:fill="auto"/>
            <w:vAlign w:val="center"/>
            <w:hideMark/>
          </w:tcPr>
          <w:p w14:paraId="74F4BBCD" w14:textId="7EFDF192" w:rsidR="0087289A" w:rsidRPr="007001F1" w:rsidRDefault="0087289A" w:rsidP="0087289A">
            <w:pPr>
              <w:jc w:val="center"/>
              <w:rPr>
                <w:ins w:id="349" w:author="Kramár Róbert" w:date="2017-05-18T15:42:00Z"/>
                <w:b/>
                <w:bCs/>
                <w:color w:val="000000"/>
              </w:rPr>
            </w:pPr>
          </w:p>
        </w:tc>
        <w:tc>
          <w:tcPr>
            <w:tcW w:w="567" w:type="dxa"/>
            <w:shd w:val="clear" w:color="auto" w:fill="auto"/>
            <w:vAlign w:val="center"/>
            <w:hideMark/>
          </w:tcPr>
          <w:p w14:paraId="6BD590AB" w14:textId="7A0276E9" w:rsidR="0087289A" w:rsidRPr="007001F1" w:rsidRDefault="0087289A" w:rsidP="0087289A">
            <w:pPr>
              <w:jc w:val="center"/>
              <w:rPr>
                <w:ins w:id="350" w:author="Kramár Róbert" w:date="2017-05-18T15:42:00Z"/>
                <w:b/>
                <w:bCs/>
                <w:color w:val="000000"/>
              </w:rPr>
            </w:pPr>
          </w:p>
        </w:tc>
        <w:tc>
          <w:tcPr>
            <w:tcW w:w="850" w:type="dxa"/>
            <w:shd w:val="clear" w:color="auto" w:fill="auto"/>
            <w:vAlign w:val="center"/>
            <w:hideMark/>
          </w:tcPr>
          <w:p w14:paraId="7B1BF138" w14:textId="6525E657" w:rsidR="0087289A" w:rsidRPr="007001F1" w:rsidRDefault="0087289A" w:rsidP="0087289A">
            <w:pPr>
              <w:jc w:val="center"/>
              <w:rPr>
                <w:ins w:id="351" w:author="Kramár Róbert" w:date="2017-05-18T15:42:00Z"/>
                <w:b/>
                <w:bCs/>
                <w:color w:val="000000"/>
              </w:rPr>
            </w:pPr>
          </w:p>
        </w:tc>
        <w:tc>
          <w:tcPr>
            <w:tcW w:w="1701" w:type="dxa"/>
            <w:shd w:val="clear" w:color="auto" w:fill="auto"/>
            <w:vAlign w:val="center"/>
            <w:hideMark/>
          </w:tcPr>
          <w:p w14:paraId="7A01F058" w14:textId="0614C067" w:rsidR="0087289A" w:rsidRPr="007001F1" w:rsidRDefault="0087289A" w:rsidP="0087289A">
            <w:pPr>
              <w:jc w:val="center"/>
              <w:rPr>
                <w:ins w:id="352" w:author="Kramár Róbert" w:date="2017-05-18T15:42:00Z"/>
                <w:b/>
                <w:bCs/>
                <w:color w:val="000000"/>
              </w:rPr>
            </w:pPr>
          </w:p>
        </w:tc>
      </w:tr>
      <w:tr w:rsidR="0087289A" w:rsidRPr="007001F1" w14:paraId="7B16BDA7" w14:textId="77777777" w:rsidTr="0087289A">
        <w:trPr>
          <w:trHeight w:val="590"/>
          <w:ins w:id="353" w:author="Kramár Róbert" w:date="2017-05-18T15:42:00Z"/>
        </w:trPr>
        <w:tc>
          <w:tcPr>
            <w:tcW w:w="582" w:type="dxa"/>
            <w:vMerge/>
            <w:shd w:val="clear" w:color="auto" w:fill="auto"/>
            <w:noWrap/>
            <w:vAlign w:val="center"/>
          </w:tcPr>
          <w:p w14:paraId="1FBFD17E" w14:textId="77777777" w:rsidR="0087289A" w:rsidRPr="007001F1" w:rsidRDefault="0087289A" w:rsidP="0087289A">
            <w:pPr>
              <w:jc w:val="center"/>
              <w:rPr>
                <w:ins w:id="354" w:author="Kramár Róbert" w:date="2017-05-18T15:42:00Z"/>
                <w:color w:val="000000"/>
                <w:sz w:val="22"/>
                <w:szCs w:val="22"/>
              </w:rPr>
            </w:pPr>
          </w:p>
        </w:tc>
        <w:tc>
          <w:tcPr>
            <w:tcW w:w="4820" w:type="dxa"/>
            <w:gridSpan w:val="2"/>
            <w:shd w:val="clear" w:color="auto" w:fill="auto"/>
            <w:vAlign w:val="center"/>
          </w:tcPr>
          <w:p w14:paraId="1CD499DB" w14:textId="77777777" w:rsidR="0087289A" w:rsidRPr="007001F1" w:rsidRDefault="0087289A" w:rsidP="0087289A">
            <w:pPr>
              <w:jc w:val="both"/>
              <w:rPr>
                <w:ins w:id="355" w:author="Kramár Róbert" w:date="2017-05-18T15:42:00Z"/>
              </w:rPr>
            </w:pPr>
            <w:ins w:id="356" w:author="Kramár Róbert" w:date="2017-05-18T15:42:00Z">
              <w:r w:rsidRPr="007001F1">
                <w:rPr>
                  <w:sz w:val="22"/>
                </w:rPr>
                <w:t xml:space="preserve">b) Je opis predmetu zákazky vypracovaný nediskriminačne a podporuje čestnú hospodársku súťaž? </w:t>
              </w:r>
            </w:ins>
          </w:p>
        </w:tc>
        <w:tc>
          <w:tcPr>
            <w:tcW w:w="567" w:type="dxa"/>
            <w:shd w:val="clear" w:color="auto" w:fill="auto"/>
            <w:vAlign w:val="center"/>
          </w:tcPr>
          <w:p w14:paraId="231F1A30" w14:textId="77777777" w:rsidR="0087289A" w:rsidRPr="007001F1" w:rsidRDefault="0087289A" w:rsidP="0087289A">
            <w:pPr>
              <w:jc w:val="center"/>
              <w:rPr>
                <w:ins w:id="357" w:author="Kramár Róbert" w:date="2017-05-18T15:42:00Z"/>
                <w:b/>
                <w:bCs/>
                <w:color w:val="000000"/>
                <w:sz w:val="22"/>
                <w:szCs w:val="22"/>
              </w:rPr>
            </w:pPr>
          </w:p>
        </w:tc>
        <w:tc>
          <w:tcPr>
            <w:tcW w:w="567" w:type="dxa"/>
            <w:shd w:val="clear" w:color="auto" w:fill="auto"/>
            <w:vAlign w:val="center"/>
          </w:tcPr>
          <w:p w14:paraId="7B3C5CAE" w14:textId="77777777" w:rsidR="0087289A" w:rsidRPr="007001F1" w:rsidRDefault="0087289A" w:rsidP="0087289A">
            <w:pPr>
              <w:jc w:val="center"/>
              <w:rPr>
                <w:ins w:id="358" w:author="Kramár Róbert" w:date="2017-05-18T15:42:00Z"/>
                <w:b/>
                <w:bCs/>
                <w:color w:val="000000"/>
                <w:sz w:val="22"/>
                <w:szCs w:val="22"/>
              </w:rPr>
            </w:pPr>
          </w:p>
        </w:tc>
        <w:tc>
          <w:tcPr>
            <w:tcW w:w="850" w:type="dxa"/>
            <w:shd w:val="clear" w:color="auto" w:fill="auto"/>
            <w:vAlign w:val="center"/>
          </w:tcPr>
          <w:p w14:paraId="55BC76B8" w14:textId="77777777" w:rsidR="0087289A" w:rsidRPr="007001F1" w:rsidRDefault="0087289A" w:rsidP="0087289A">
            <w:pPr>
              <w:jc w:val="center"/>
              <w:rPr>
                <w:ins w:id="359" w:author="Kramár Róbert" w:date="2017-05-18T15:42:00Z"/>
                <w:b/>
                <w:bCs/>
                <w:color w:val="000000"/>
                <w:sz w:val="22"/>
                <w:szCs w:val="22"/>
              </w:rPr>
            </w:pPr>
          </w:p>
        </w:tc>
        <w:tc>
          <w:tcPr>
            <w:tcW w:w="1701" w:type="dxa"/>
            <w:shd w:val="clear" w:color="auto" w:fill="auto"/>
            <w:vAlign w:val="center"/>
          </w:tcPr>
          <w:p w14:paraId="3A236642" w14:textId="77777777" w:rsidR="0087289A" w:rsidRPr="007001F1" w:rsidRDefault="0087289A" w:rsidP="0087289A">
            <w:pPr>
              <w:jc w:val="center"/>
              <w:rPr>
                <w:ins w:id="360" w:author="Kramár Róbert" w:date="2017-05-18T15:42:00Z"/>
                <w:b/>
                <w:bCs/>
                <w:color w:val="000000"/>
                <w:sz w:val="22"/>
                <w:szCs w:val="22"/>
              </w:rPr>
            </w:pPr>
          </w:p>
        </w:tc>
      </w:tr>
      <w:tr w:rsidR="0087289A" w:rsidRPr="007001F1" w14:paraId="3B07FCFE" w14:textId="77777777" w:rsidTr="0087289A">
        <w:trPr>
          <w:trHeight w:val="590"/>
          <w:ins w:id="361" w:author="Kramár Róbert" w:date="2017-05-18T15:42:00Z"/>
        </w:trPr>
        <w:tc>
          <w:tcPr>
            <w:tcW w:w="582" w:type="dxa"/>
            <w:vMerge/>
            <w:shd w:val="clear" w:color="auto" w:fill="auto"/>
            <w:noWrap/>
            <w:vAlign w:val="center"/>
          </w:tcPr>
          <w:p w14:paraId="32769B0B" w14:textId="77777777" w:rsidR="0087289A" w:rsidRPr="007001F1" w:rsidRDefault="0087289A" w:rsidP="0087289A">
            <w:pPr>
              <w:jc w:val="center"/>
              <w:rPr>
                <w:ins w:id="362" w:author="Kramár Róbert" w:date="2017-05-18T15:42:00Z"/>
                <w:color w:val="000000"/>
                <w:sz w:val="22"/>
                <w:szCs w:val="22"/>
              </w:rPr>
            </w:pPr>
          </w:p>
        </w:tc>
        <w:tc>
          <w:tcPr>
            <w:tcW w:w="4820" w:type="dxa"/>
            <w:gridSpan w:val="2"/>
            <w:shd w:val="clear" w:color="auto" w:fill="auto"/>
            <w:vAlign w:val="center"/>
          </w:tcPr>
          <w:p w14:paraId="0B26B3B7" w14:textId="2F266019" w:rsidR="0087289A" w:rsidRPr="007001F1" w:rsidRDefault="0087289A" w:rsidP="0087289A">
            <w:pPr>
              <w:jc w:val="both"/>
              <w:rPr>
                <w:ins w:id="363" w:author="Kramár Róbert" w:date="2017-05-18T15:42:00Z"/>
                <w:sz w:val="22"/>
              </w:rPr>
            </w:pPr>
            <w:ins w:id="364" w:author="Kramár Róbert" w:date="2017-05-18T15:42:00Z">
              <w:r w:rsidRPr="007001F1">
                <w:rPr>
                  <w:sz w:val="22"/>
                </w:rPr>
                <w:t>c) Bude prístup k súťažným podkladom ponúkaný v súlade s §</w:t>
              </w:r>
            </w:ins>
            <w:r w:rsidR="007001F1" w:rsidRPr="007001F1">
              <w:rPr>
                <w:sz w:val="22"/>
              </w:rPr>
              <w:t xml:space="preserve"> </w:t>
            </w:r>
            <w:ins w:id="365" w:author="Kramár Róbert" w:date="2017-05-18T15:42:00Z">
              <w:r w:rsidRPr="007001F1">
                <w:rPr>
                  <w:sz w:val="22"/>
                </w:rPr>
                <w:t>114 ods. 5, 6 a 7 ZVO?</w:t>
              </w:r>
            </w:ins>
          </w:p>
        </w:tc>
        <w:tc>
          <w:tcPr>
            <w:tcW w:w="567" w:type="dxa"/>
            <w:shd w:val="clear" w:color="auto" w:fill="auto"/>
            <w:vAlign w:val="center"/>
          </w:tcPr>
          <w:p w14:paraId="66C9283A" w14:textId="77777777" w:rsidR="0087289A" w:rsidRPr="007001F1" w:rsidRDefault="0087289A" w:rsidP="0087289A">
            <w:pPr>
              <w:jc w:val="center"/>
              <w:rPr>
                <w:ins w:id="366" w:author="Kramár Róbert" w:date="2017-05-18T15:42:00Z"/>
                <w:b/>
                <w:bCs/>
                <w:color w:val="000000"/>
                <w:sz w:val="22"/>
                <w:szCs w:val="22"/>
              </w:rPr>
            </w:pPr>
          </w:p>
        </w:tc>
        <w:tc>
          <w:tcPr>
            <w:tcW w:w="567" w:type="dxa"/>
            <w:shd w:val="clear" w:color="auto" w:fill="auto"/>
            <w:vAlign w:val="center"/>
          </w:tcPr>
          <w:p w14:paraId="4E19347A" w14:textId="77777777" w:rsidR="0087289A" w:rsidRPr="007001F1" w:rsidRDefault="0087289A" w:rsidP="0087289A">
            <w:pPr>
              <w:jc w:val="center"/>
              <w:rPr>
                <w:ins w:id="367" w:author="Kramár Róbert" w:date="2017-05-18T15:42:00Z"/>
                <w:b/>
                <w:bCs/>
                <w:color w:val="000000"/>
                <w:sz w:val="22"/>
                <w:szCs w:val="22"/>
              </w:rPr>
            </w:pPr>
          </w:p>
        </w:tc>
        <w:tc>
          <w:tcPr>
            <w:tcW w:w="850" w:type="dxa"/>
            <w:shd w:val="clear" w:color="auto" w:fill="auto"/>
            <w:vAlign w:val="center"/>
          </w:tcPr>
          <w:p w14:paraId="37FF0C61" w14:textId="77777777" w:rsidR="0087289A" w:rsidRPr="007001F1" w:rsidRDefault="0087289A" w:rsidP="0087289A">
            <w:pPr>
              <w:jc w:val="center"/>
              <w:rPr>
                <w:ins w:id="368" w:author="Kramár Róbert" w:date="2017-05-18T15:42:00Z"/>
                <w:b/>
                <w:bCs/>
                <w:color w:val="000000"/>
                <w:sz w:val="22"/>
                <w:szCs w:val="22"/>
              </w:rPr>
            </w:pPr>
          </w:p>
        </w:tc>
        <w:tc>
          <w:tcPr>
            <w:tcW w:w="1701" w:type="dxa"/>
            <w:shd w:val="clear" w:color="auto" w:fill="auto"/>
            <w:vAlign w:val="center"/>
          </w:tcPr>
          <w:p w14:paraId="4E8AB9D5" w14:textId="77777777" w:rsidR="0087289A" w:rsidRPr="007001F1" w:rsidRDefault="0087289A" w:rsidP="0087289A">
            <w:pPr>
              <w:jc w:val="center"/>
              <w:rPr>
                <w:ins w:id="369" w:author="Kramár Róbert" w:date="2017-05-18T15:42:00Z"/>
                <w:b/>
                <w:bCs/>
                <w:color w:val="000000"/>
                <w:sz w:val="22"/>
                <w:szCs w:val="22"/>
              </w:rPr>
            </w:pPr>
          </w:p>
        </w:tc>
      </w:tr>
      <w:tr w:rsidR="0087289A" w:rsidRPr="007001F1" w14:paraId="23E2A11B" w14:textId="77777777" w:rsidTr="0087289A">
        <w:trPr>
          <w:trHeight w:val="536"/>
          <w:ins w:id="370" w:author="Kramár Róbert" w:date="2017-05-18T15:42:00Z"/>
        </w:trPr>
        <w:tc>
          <w:tcPr>
            <w:tcW w:w="582" w:type="dxa"/>
            <w:shd w:val="clear" w:color="auto" w:fill="auto"/>
            <w:noWrap/>
            <w:vAlign w:val="center"/>
            <w:hideMark/>
          </w:tcPr>
          <w:p w14:paraId="37BF53E3" w14:textId="7225311D" w:rsidR="0087289A" w:rsidRPr="007001F1" w:rsidRDefault="0096219B" w:rsidP="0087289A">
            <w:pPr>
              <w:jc w:val="center"/>
              <w:rPr>
                <w:ins w:id="371" w:author="Kramár Róbert" w:date="2017-05-18T15:42:00Z"/>
                <w:color w:val="000000"/>
              </w:rPr>
            </w:pPr>
            <w:ins w:id="372" w:author="Hudec Branislav" w:date="2018-02-20T11:29:00Z">
              <w:del w:id="373" w:author="Kramár Róbert" w:date="2018-04-27T15:21:00Z">
                <w:r w:rsidDel="00606F32">
                  <w:rPr>
                    <w:color w:val="000000"/>
                    <w:sz w:val="22"/>
                    <w:szCs w:val="22"/>
                  </w:rPr>
                  <w:delText>8</w:delText>
                </w:r>
              </w:del>
            </w:ins>
            <w:ins w:id="374" w:author="Kramár Róbert" w:date="2018-04-27T15:21:00Z">
              <w:r w:rsidR="00606F32">
                <w:rPr>
                  <w:color w:val="000000"/>
                  <w:sz w:val="22"/>
                  <w:szCs w:val="22"/>
                </w:rPr>
                <w:t>8</w:t>
              </w:r>
            </w:ins>
            <w:ins w:id="375" w:author="Hudec Branislav" w:date="2018-02-20T11:29:00Z">
              <w:del w:id="376" w:author="Kramár Róbert" w:date="2018-04-27T15:21:00Z">
                <w:r w:rsidDel="00606F32">
                  <w:rPr>
                    <w:color w:val="000000"/>
                    <w:sz w:val="22"/>
                    <w:szCs w:val="22"/>
                  </w:rPr>
                  <w:delText>9</w:delText>
                </w:r>
              </w:del>
            </w:ins>
          </w:p>
        </w:tc>
        <w:tc>
          <w:tcPr>
            <w:tcW w:w="4820" w:type="dxa"/>
            <w:gridSpan w:val="2"/>
            <w:shd w:val="clear" w:color="auto" w:fill="auto"/>
            <w:vAlign w:val="center"/>
            <w:hideMark/>
          </w:tcPr>
          <w:p w14:paraId="4201F160" w14:textId="048AA0B8" w:rsidR="0087289A" w:rsidRPr="00A04031" w:rsidRDefault="0087289A" w:rsidP="0087289A">
            <w:pPr>
              <w:jc w:val="both"/>
              <w:rPr>
                <w:ins w:id="377" w:author="Kramár Róbert" w:date="2017-05-18T15:42:00Z"/>
                <w:color w:val="000000"/>
                <w:sz w:val="22"/>
                <w:szCs w:val="22"/>
              </w:rPr>
            </w:pPr>
            <w:ins w:id="378" w:author="Kramár Róbert" w:date="2017-05-18T15:42:00Z">
              <w:r w:rsidRPr="00A04031">
                <w:rPr>
                  <w:color w:val="000000"/>
                  <w:sz w:val="22"/>
                  <w:szCs w:val="22"/>
                </w:rPr>
                <w:t xml:space="preserve">Boli pri zadávaní zákazky dodržané princípy v zmysle § 10 ods. 2 ZVO? </w:t>
              </w:r>
            </w:ins>
            <w:ins w:id="379" w:author="Kramár Róbert" w:date="2017-07-26T17:24:00Z">
              <w:r w:rsidR="007001F1" w:rsidRPr="00081CF8">
                <w:rPr>
                  <w:color w:val="1F497D"/>
                  <w:sz w:val="22"/>
                  <w:szCs w:val="22"/>
                </w:rPr>
                <w:t>Dodržal verejný obstarávateľ pri zadávaní zákazky princíp hospodárnosti?</w:t>
              </w:r>
            </w:ins>
          </w:p>
        </w:tc>
        <w:tc>
          <w:tcPr>
            <w:tcW w:w="567" w:type="dxa"/>
            <w:shd w:val="clear" w:color="auto" w:fill="auto"/>
            <w:vAlign w:val="center"/>
            <w:hideMark/>
          </w:tcPr>
          <w:p w14:paraId="5F95B568" w14:textId="4B98CAA5" w:rsidR="0087289A" w:rsidRPr="007001F1" w:rsidRDefault="0087289A" w:rsidP="0087289A">
            <w:pPr>
              <w:jc w:val="center"/>
              <w:rPr>
                <w:ins w:id="380" w:author="Kramár Róbert" w:date="2017-05-18T15:42:00Z"/>
                <w:b/>
                <w:bCs/>
                <w:color w:val="000000"/>
              </w:rPr>
            </w:pPr>
          </w:p>
        </w:tc>
        <w:tc>
          <w:tcPr>
            <w:tcW w:w="567" w:type="dxa"/>
            <w:shd w:val="clear" w:color="auto" w:fill="auto"/>
            <w:vAlign w:val="center"/>
            <w:hideMark/>
          </w:tcPr>
          <w:p w14:paraId="0D5D4634" w14:textId="6A96417F" w:rsidR="0087289A" w:rsidRPr="007001F1" w:rsidRDefault="0087289A" w:rsidP="0087289A">
            <w:pPr>
              <w:jc w:val="center"/>
              <w:rPr>
                <w:ins w:id="381" w:author="Kramár Róbert" w:date="2017-05-18T15:42:00Z"/>
                <w:b/>
                <w:bCs/>
                <w:color w:val="000000"/>
              </w:rPr>
            </w:pPr>
          </w:p>
        </w:tc>
        <w:tc>
          <w:tcPr>
            <w:tcW w:w="850" w:type="dxa"/>
            <w:shd w:val="clear" w:color="auto" w:fill="auto"/>
            <w:vAlign w:val="center"/>
            <w:hideMark/>
          </w:tcPr>
          <w:p w14:paraId="4E5AF030" w14:textId="3FA2FB7A" w:rsidR="0087289A" w:rsidRPr="007001F1" w:rsidRDefault="0087289A" w:rsidP="0087289A">
            <w:pPr>
              <w:jc w:val="center"/>
              <w:rPr>
                <w:ins w:id="382" w:author="Kramár Róbert" w:date="2017-05-18T15:42:00Z"/>
                <w:b/>
                <w:bCs/>
                <w:color w:val="000000"/>
              </w:rPr>
            </w:pPr>
          </w:p>
        </w:tc>
        <w:tc>
          <w:tcPr>
            <w:tcW w:w="1701" w:type="dxa"/>
            <w:shd w:val="clear" w:color="auto" w:fill="auto"/>
            <w:vAlign w:val="center"/>
            <w:hideMark/>
          </w:tcPr>
          <w:p w14:paraId="11BD3D3A" w14:textId="215B9E99" w:rsidR="0087289A" w:rsidRPr="007001F1" w:rsidRDefault="0087289A" w:rsidP="0087289A">
            <w:pPr>
              <w:jc w:val="center"/>
              <w:rPr>
                <w:ins w:id="383" w:author="Kramár Róbert" w:date="2017-05-18T15:42:00Z"/>
                <w:b/>
                <w:bCs/>
                <w:color w:val="000000"/>
              </w:rPr>
            </w:pPr>
          </w:p>
        </w:tc>
      </w:tr>
      <w:tr w:rsidR="0087289A" w:rsidRPr="007001F1" w14:paraId="6E322AB0" w14:textId="77777777" w:rsidTr="0087289A">
        <w:trPr>
          <w:trHeight w:val="430"/>
          <w:ins w:id="384" w:author="Kramár Róbert" w:date="2017-05-18T15:42:00Z"/>
        </w:trPr>
        <w:tc>
          <w:tcPr>
            <w:tcW w:w="582" w:type="dxa"/>
            <w:shd w:val="clear" w:color="auto" w:fill="auto"/>
            <w:noWrap/>
            <w:vAlign w:val="center"/>
            <w:hideMark/>
          </w:tcPr>
          <w:p w14:paraId="484B43C7" w14:textId="17DA1914" w:rsidR="0087289A" w:rsidRPr="007001F1" w:rsidRDefault="00606F32" w:rsidP="0087289A">
            <w:pPr>
              <w:jc w:val="center"/>
              <w:rPr>
                <w:ins w:id="385" w:author="Kramár Róbert" w:date="2017-05-18T15:42:00Z"/>
                <w:color w:val="000000"/>
              </w:rPr>
            </w:pPr>
            <w:ins w:id="386" w:author="Kramár Róbert" w:date="2018-04-27T15:21:00Z">
              <w:r>
                <w:rPr>
                  <w:color w:val="000000"/>
                  <w:sz w:val="22"/>
                  <w:szCs w:val="22"/>
                </w:rPr>
                <w:lastRenderedPageBreak/>
                <w:t>9</w:t>
              </w:r>
            </w:ins>
            <w:ins w:id="387" w:author="Hudec Branislav" w:date="2018-02-20T11:29:00Z">
              <w:del w:id="388" w:author="Kramár Róbert" w:date="2018-04-27T15:21:00Z">
                <w:r w:rsidR="0096219B" w:rsidDel="00606F32">
                  <w:rPr>
                    <w:color w:val="000000"/>
                    <w:sz w:val="22"/>
                    <w:szCs w:val="22"/>
                  </w:rPr>
                  <w:delText>10</w:delText>
                </w:r>
              </w:del>
            </w:ins>
          </w:p>
        </w:tc>
        <w:tc>
          <w:tcPr>
            <w:tcW w:w="4820" w:type="dxa"/>
            <w:gridSpan w:val="2"/>
            <w:shd w:val="clear" w:color="auto" w:fill="auto"/>
            <w:vAlign w:val="center"/>
            <w:hideMark/>
          </w:tcPr>
          <w:p w14:paraId="0A740143" w14:textId="77777777" w:rsidR="0087289A" w:rsidRPr="007001F1" w:rsidRDefault="0087289A" w:rsidP="0087289A">
            <w:pPr>
              <w:jc w:val="both"/>
              <w:rPr>
                <w:ins w:id="389" w:author="Kramár Róbert" w:date="2017-05-18T15:42:00Z"/>
                <w:color w:val="000000"/>
              </w:rPr>
            </w:pPr>
            <w:ins w:id="390" w:author="Kramár Róbert" w:date="2017-05-18T15:42:00Z">
              <w:r w:rsidRPr="007001F1">
                <w:rPr>
                  <w:sz w:val="22"/>
                  <w:szCs w:val="22"/>
                </w:rPr>
                <w:t>Neboli identifikované iné porušenia pravidiel a postupov verejného obstarávania?</w:t>
              </w:r>
            </w:ins>
          </w:p>
        </w:tc>
        <w:tc>
          <w:tcPr>
            <w:tcW w:w="567" w:type="dxa"/>
            <w:shd w:val="clear" w:color="auto" w:fill="auto"/>
            <w:vAlign w:val="center"/>
            <w:hideMark/>
          </w:tcPr>
          <w:p w14:paraId="1F612442" w14:textId="52E017EA" w:rsidR="0087289A" w:rsidRPr="007001F1" w:rsidRDefault="0087289A" w:rsidP="0087289A">
            <w:pPr>
              <w:jc w:val="center"/>
              <w:rPr>
                <w:ins w:id="391" w:author="Kramár Róbert" w:date="2017-05-18T15:42:00Z"/>
                <w:b/>
                <w:bCs/>
                <w:color w:val="000000"/>
              </w:rPr>
            </w:pPr>
          </w:p>
        </w:tc>
        <w:tc>
          <w:tcPr>
            <w:tcW w:w="567" w:type="dxa"/>
            <w:shd w:val="clear" w:color="auto" w:fill="auto"/>
            <w:vAlign w:val="center"/>
            <w:hideMark/>
          </w:tcPr>
          <w:p w14:paraId="6CB8C54D" w14:textId="4CC8CAE4" w:rsidR="0087289A" w:rsidRPr="007001F1" w:rsidRDefault="0087289A" w:rsidP="0087289A">
            <w:pPr>
              <w:jc w:val="center"/>
              <w:rPr>
                <w:ins w:id="392" w:author="Kramár Róbert" w:date="2017-05-18T15:42:00Z"/>
                <w:b/>
                <w:bCs/>
                <w:color w:val="000000"/>
              </w:rPr>
            </w:pPr>
          </w:p>
        </w:tc>
        <w:tc>
          <w:tcPr>
            <w:tcW w:w="850" w:type="dxa"/>
            <w:shd w:val="clear" w:color="auto" w:fill="auto"/>
            <w:vAlign w:val="center"/>
            <w:hideMark/>
          </w:tcPr>
          <w:p w14:paraId="07760633" w14:textId="4E1C65C4" w:rsidR="0087289A" w:rsidRPr="007001F1" w:rsidRDefault="0087289A" w:rsidP="0087289A">
            <w:pPr>
              <w:jc w:val="center"/>
              <w:rPr>
                <w:ins w:id="393" w:author="Kramár Róbert" w:date="2017-05-18T15:42:00Z"/>
                <w:b/>
                <w:bCs/>
                <w:color w:val="000000"/>
              </w:rPr>
            </w:pPr>
          </w:p>
        </w:tc>
        <w:tc>
          <w:tcPr>
            <w:tcW w:w="1701" w:type="dxa"/>
            <w:shd w:val="clear" w:color="auto" w:fill="auto"/>
            <w:vAlign w:val="center"/>
            <w:hideMark/>
          </w:tcPr>
          <w:p w14:paraId="55D8834E" w14:textId="32790159" w:rsidR="0087289A" w:rsidRPr="007001F1" w:rsidRDefault="0087289A" w:rsidP="0087289A">
            <w:pPr>
              <w:jc w:val="center"/>
              <w:rPr>
                <w:ins w:id="394" w:author="Kramár Róbert" w:date="2017-05-18T15:42:00Z"/>
                <w:b/>
                <w:bCs/>
                <w:color w:val="000000"/>
              </w:rPr>
            </w:pPr>
          </w:p>
        </w:tc>
      </w:tr>
      <w:tr w:rsidR="0087289A" w:rsidRPr="007001F1" w14:paraId="2CFC94FB" w14:textId="77777777" w:rsidTr="0087289A">
        <w:trPr>
          <w:trHeight w:val="299"/>
          <w:ins w:id="395" w:author="Kramár Róbert" w:date="2017-05-18T15:42:00Z"/>
        </w:trPr>
        <w:tc>
          <w:tcPr>
            <w:tcW w:w="582" w:type="dxa"/>
            <w:shd w:val="clear" w:color="auto" w:fill="auto"/>
            <w:noWrap/>
            <w:vAlign w:val="center"/>
            <w:hideMark/>
          </w:tcPr>
          <w:p w14:paraId="159C9C99" w14:textId="2A858F7D" w:rsidR="0087289A" w:rsidRPr="007001F1" w:rsidRDefault="00606F32" w:rsidP="0087289A">
            <w:pPr>
              <w:jc w:val="center"/>
              <w:rPr>
                <w:ins w:id="396" w:author="Kramár Róbert" w:date="2017-05-18T15:42:00Z"/>
                <w:color w:val="000000"/>
              </w:rPr>
            </w:pPr>
            <w:ins w:id="397" w:author="Kramár Róbert" w:date="2018-04-27T15:21:00Z">
              <w:r>
                <w:rPr>
                  <w:color w:val="000000"/>
                  <w:sz w:val="22"/>
                  <w:szCs w:val="22"/>
                </w:rPr>
                <w:t>10</w:t>
              </w:r>
            </w:ins>
            <w:ins w:id="398" w:author="Hudec Branislav" w:date="2018-02-20T11:29:00Z">
              <w:del w:id="399" w:author="Kramár Róbert" w:date="2018-04-27T15:21:00Z">
                <w:r w:rsidR="0096219B" w:rsidDel="00606F32">
                  <w:rPr>
                    <w:color w:val="000000"/>
                    <w:sz w:val="22"/>
                    <w:szCs w:val="22"/>
                  </w:rPr>
                  <w:delText>1</w:delText>
                </w:r>
              </w:del>
            </w:ins>
          </w:p>
        </w:tc>
        <w:tc>
          <w:tcPr>
            <w:tcW w:w="4820" w:type="dxa"/>
            <w:gridSpan w:val="2"/>
            <w:shd w:val="clear" w:color="auto" w:fill="auto"/>
            <w:vAlign w:val="center"/>
            <w:hideMark/>
          </w:tcPr>
          <w:p w14:paraId="34305A65" w14:textId="77777777" w:rsidR="0087289A" w:rsidRPr="007001F1" w:rsidRDefault="0087289A" w:rsidP="0087289A">
            <w:pPr>
              <w:jc w:val="both"/>
              <w:rPr>
                <w:ins w:id="400" w:author="Kramár Róbert" w:date="2017-05-18T15:42:00Z"/>
              </w:rPr>
            </w:pPr>
            <w:ins w:id="401" w:author="Kramár Róbert" w:date="2017-05-18T15:42:00Z">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ins>
          </w:p>
        </w:tc>
        <w:tc>
          <w:tcPr>
            <w:tcW w:w="567" w:type="dxa"/>
            <w:shd w:val="clear" w:color="auto" w:fill="auto"/>
            <w:vAlign w:val="center"/>
            <w:hideMark/>
          </w:tcPr>
          <w:p w14:paraId="3E08B31A" w14:textId="3628D4E0" w:rsidR="0087289A" w:rsidRPr="007001F1" w:rsidRDefault="0087289A" w:rsidP="0087289A">
            <w:pPr>
              <w:jc w:val="center"/>
              <w:rPr>
                <w:ins w:id="402" w:author="Kramár Róbert" w:date="2017-05-18T15:42:00Z"/>
                <w:b/>
                <w:bCs/>
                <w:color w:val="000000"/>
              </w:rPr>
            </w:pPr>
          </w:p>
        </w:tc>
        <w:tc>
          <w:tcPr>
            <w:tcW w:w="567" w:type="dxa"/>
            <w:shd w:val="clear" w:color="auto" w:fill="auto"/>
            <w:vAlign w:val="center"/>
            <w:hideMark/>
          </w:tcPr>
          <w:p w14:paraId="6ECBC130" w14:textId="577B726F" w:rsidR="0087289A" w:rsidRPr="007001F1" w:rsidRDefault="0087289A" w:rsidP="0087289A">
            <w:pPr>
              <w:jc w:val="center"/>
              <w:rPr>
                <w:ins w:id="403" w:author="Kramár Róbert" w:date="2017-05-18T15:42:00Z"/>
                <w:b/>
                <w:bCs/>
                <w:color w:val="000000"/>
              </w:rPr>
            </w:pPr>
          </w:p>
        </w:tc>
        <w:tc>
          <w:tcPr>
            <w:tcW w:w="850" w:type="dxa"/>
            <w:shd w:val="clear" w:color="auto" w:fill="auto"/>
            <w:vAlign w:val="center"/>
            <w:hideMark/>
          </w:tcPr>
          <w:p w14:paraId="19BF38FD" w14:textId="5292492C" w:rsidR="0087289A" w:rsidRPr="007001F1" w:rsidRDefault="0087289A" w:rsidP="0087289A">
            <w:pPr>
              <w:jc w:val="center"/>
              <w:rPr>
                <w:ins w:id="404" w:author="Kramár Róbert" w:date="2017-05-18T15:42:00Z"/>
                <w:b/>
                <w:bCs/>
                <w:color w:val="000000"/>
              </w:rPr>
            </w:pPr>
          </w:p>
        </w:tc>
        <w:tc>
          <w:tcPr>
            <w:tcW w:w="1701" w:type="dxa"/>
            <w:shd w:val="clear" w:color="auto" w:fill="auto"/>
            <w:vAlign w:val="center"/>
            <w:hideMark/>
          </w:tcPr>
          <w:p w14:paraId="57FA00C6" w14:textId="3531CD00" w:rsidR="0087289A" w:rsidRPr="007001F1" w:rsidRDefault="0087289A" w:rsidP="0087289A">
            <w:pPr>
              <w:jc w:val="center"/>
              <w:rPr>
                <w:ins w:id="405" w:author="Kramár Róbert" w:date="2017-05-18T15:42:00Z"/>
                <w:b/>
                <w:bCs/>
                <w:color w:val="000000"/>
              </w:rPr>
            </w:pPr>
          </w:p>
        </w:tc>
      </w:tr>
      <w:tr w:rsidR="0087289A" w:rsidRPr="007001F1" w14:paraId="6CDD10F4" w14:textId="77777777" w:rsidTr="0087289A">
        <w:trPr>
          <w:trHeight w:val="300"/>
          <w:ins w:id="406" w:author="Kramár Róbert" w:date="2017-05-18T15:42:00Z"/>
        </w:trPr>
        <w:tc>
          <w:tcPr>
            <w:tcW w:w="582" w:type="dxa"/>
            <w:shd w:val="clear" w:color="auto" w:fill="auto"/>
            <w:noWrap/>
            <w:vAlign w:val="center"/>
            <w:hideMark/>
          </w:tcPr>
          <w:p w14:paraId="70EC2DFC" w14:textId="60DE81CE" w:rsidR="0087289A" w:rsidRPr="007001F1" w:rsidRDefault="0087289A" w:rsidP="0087289A">
            <w:pPr>
              <w:jc w:val="center"/>
              <w:rPr>
                <w:ins w:id="407" w:author="Kramár Róbert" w:date="2017-05-18T15:42:00Z"/>
                <w:color w:val="000000"/>
              </w:rPr>
            </w:pPr>
            <w:ins w:id="408" w:author="Kramár Róbert" w:date="2017-05-18T15:42:00Z">
              <w:r w:rsidRPr="007001F1">
                <w:rPr>
                  <w:color w:val="000000"/>
                  <w:sz w:val="22"/>
                  <w:szCs w:val="22"/>
                </w:rPr>
                <w:t>1</w:t>
              </w:r>
            </w:ins>
            <w:ins w:id="409" w:author="Kramár Róbert" w:date="2018-04-27T15:21:00Z">
              <w:r w:rsidR="00606F32">
                <w:rPr>
                  <w:color w:val="000000"/>
                  <w:sz w:val="22"/>
                  <w:szCs w:val="22"/>
                </w:rPr>
                <w:t>1</w:t>
              </w:r>
            </w:ins>
            <w:ins w:id="410" w:author="Hudec Branislav" w:date="2018-02-20T11:29:00Z">
              <w:del w:id="411" w:author="Kramár Róbert" w:date="2018-04-27T15:21:00Z">
                <w:r w:rsidR="0096219B" w:rsidDel="00606F32">
                  <w:rPr>
                    <w:color w:val="000000"/>
                    <w:sz w:val="22"/>
                    <w:szCs w:val="22"/>
                  </w:rPr>
                  <w:delText>2</w:delText>
                </w:r>
              </w:del>
            </w:ins>
          </w:p>
        </w:tc>
        <w:tc>
          <w:tcPr>
            <w:tcW w:w="4820" w:type="dxa"/>
            <w:gridSpan w:val="2"/>
            <w:shd w:val="clear" w:color="auto" w:fill="auto"/>
            <w:vAlign w:val="center"/>
            <w:hideMark/>
          </w:tcPr>
          <w:p w14:paraId="2FACFD5B" w14:textId="379965C2" w:rsidR="0087289A" w:rsidRPr="007001F1" w:rsidRDefault="0087289A" w:rsidP="0087289A">
            <w:pPr>
              <w:jc w:val="both"/>
              <w:rPr>
                <w:ins w:id="412" w:author="Kramár Róbert" w:date="2017-05-18T15:42:00Z"/>
              </w:rPr>
            </w:pPr>
            <w:ins w:id="413" w:author="Kramár Róbert" w:date="2017-05-18T15:42:00Z">
              <w:r w:rsidRPr="007001F1">
                <w:rPr>
                  <w:color w:val="000000"/>
                  <w:sz w:val="22"/>
                  <w:szCs w:val="22"/>
                </w:rPr>
                <w:t>Bol zamestnanec vykonávajúci kontrolu oboz</w:t>
              </w:r>
              <w:r w:rsidR="00A04031">
                <w:rPr>
                  <w:color w:val="000000"/>
                  <w:sz w:val="22"/>
                  <w:szCs w:val="22"/>
                </w:rPr>
                <w:t>námený s rizikovými indikátormi</w:t>
              </w:r>
              <w:r w:rsidRPr="007001F1">
                <w:rPr>
                  <w:color w:val="000000"/>
                  <w:sz w:val="22"/>
                  <w:szCs w:val="22"/>
                </w:rPr>
                <w:t xml:space="preserve"> podľa</w:t>
              </w:r>
            </w:ins>
            <w:ins w:id="414" w:author="Kramár Róbert" w:date="2017-07-26T17:53:00Z">
              <w:r w:rsidR="00A04031">
                <w:rPr>
                  <w:color w:val="000000"/>
                  <w:sz w:val="22"/>
                  <w:szCs w:val="22"/>
                </w:rPr>
                <w:t xml:space="preserve"> </w:t>
              </w:r>
            </w:ins>
            <w:ins w:id="415" w:author="Kramár Róbert" w:date="2017-05-18T15:42:00Z">
              <w:r w:rsidRPr="007001F1">
                <w:rPr>
                  <w:color w:val="000000"/>
                  <w:sz w:val="22"/>
                  <w:szCs w:val="22"/>
                </w:rPr>
                <w:t>Systému riadenia EŠIF, v časti kontrola verejného obstarávania - spolupráca s PMÚ a spolupráca s OČTK? Neboli identifikované rizikové indikátory, ktoré môžu iniciovať spoluprácu s PMÚ alebo OČTK?</w:t>
              </w:r>
            </w:ins>
          </w:p>
        </w:tc>
        <w:tc>
          <w:tcPr>
            <w:tcW w:w="567" w:type="dxa"/>
            <w:shd w:val="clear" w:color="auto" w:fill="auto"/>
            <w:vAlign w:val="center"/>
            <w:hideMark/>
          </w:tcPr>
          <w:p w14:paraId="1A80599D" w14:textId="510E0476" w:rsidR="0087289A" w:rsidRPr="007001F1" w:rsidRDefault="0087289A" w:rsidP="0087289A">
            <w:pPr>
              <w:jc w:val="center"/>
              <w:rPr>
                <w:ins w:id="416" w:author="Kramár Róbert" w:date="2017-05-18T15:42:00Z"/>
                <w:b/>
                <w:bCs/>
                <w:color w:val="000000"/>
              </w:rPr>
            </w:pPr>
          </w:p>
        </w:tc>
        <w:tc>
          <w:tcPr>
            <w:tcW w:w="567" w:type="dxa"/>
            <w:shd w:val="clear" w:color="auto" w:fill="auto"/>
            <w:vAlign w:val="center"/>
            <w:hideMark/>
          </w:tcPr>
          <w:p w14:paraId="48FA8F70" w14:textId="21CDF6CA" w:rsidR="0087289A" w:rsidRPr="007001F1" w:rsidRDefault="0087289A" w:rsidP="0087289A">
            <w:pPr>
              <w:jc w:val="center"/>
              <w:rPr>
                <w:ins w:id="417" w:author="Kramár Róbert" w:date="2017-05-18T15:42:00Z"/>
                <w:b/>
                <w:bCs/>
                <w:color w:val="000000"/>
              </w:rPr>
            </w:pPr>
          </w:p>
        </w:tc>
        <w:tc>
          <w:tcPr>
            <w:tcW w:w="850" w:type="dxa"/>
            <w:shd w:val="clear" w:color="auto" w:fill="auto"/>
            <w:vAlign w:val="center"/>
            <w:hideMark/>
          </w:tcPr>
          <w:p w14:paraId="4F5D8664" w14:textId="758167A4" w:rsidR="0087289A" w:rsidRPr="007001F1" w:rsidRDefault="0087289A" w:rsidP="0087289A">
            <w:pPr>
              <w:jc w:val="center"/>
              <w:rPr>
                <w:ins w:id="418" w:author="Kramár Róbert" w:date="2017-05-18T15:42:00Z"/>
                <w:b/>
                <w:bCs/>
                <w:color w:val="000000"/>
              </w:rPr>
            </w:pPr>
          </w:p>
        </w:tc>
        <w:tc>
          <w:tcPr>
            <w:tcW w:w="1701" w:type="dxa"/>
            <w:shd w:val="clear" w:color="auto" w:fill="auto"/>
            <w:vAlign w:val="center"/>
            <w:hideMark/>
          </w:tcPr>
          <w:p w14:paraId="51F987D6" w14:textId="0071EAA1" w:rsidR="0087289A" w:rsidRPr="007001F1" w:rsidRDefault="0087289A" w:rsidP="0087289A">
            <w:pPr>
              <w:jc w:val="center"/>
              <w:rPr>
                <w:ins w:id="419" w:author="Kramár Róbert" w:date="2017-05-18T15:42:00Z"/>
                <w:b/>
                <w:bCs/>
                <w:color w:val="000000"/>
              </w:rPr>
            </w:pPr>
          </w:p>
        </w:tc>
      </w:tr>
      <w:tr w:rsidR="0087289A" w:rsidRPr="007001F1" w14:paraId="5AC5922E" w14:textId="77777777" w:rsidTr="0087289A">
        <w:trPr>
          <w:trHeight w:val="300"/>
          <w:ins w:id="420" w:author="Kramár Róbert" w:date="2017-05-18T15:42:00Z"/>
        </w:trPr>
        <w:tc>
          <w:tcPr>
            <w:tcW w:w="9087" w:type="dxa"/>
            <w:gridSpan w:val="7"/>
            <w:shd w:val="clear" w:color="auto" w:fill="auto"/>
            <w:noWrap/>
            <w:vAlign w:val="center"/>
          </w:tcPr>
          <w:p w14:paraId="77E05646" w14:textId="77777777" w:rsidR="0087289A" w:rsidRPr="007001F1" w:rsidRDefault="0087289A" w:rsidP="0087289A">
            <w:pPr>
              <w:jc w:val="both"/>
              <w:rPr>
                <w:ins w:id="421" w:author="Kramár Róbert" w:date="2017-05-18T15:42:00Z"/>
                <w:b/>
                <w:sz w:val="20"/>
                <w:szCs w:val="20"/>
              </w:rPr>
            </w:pPr>
            <w:ins w:id="422" w:author="Kramár Róbert" w:date="2017-05-18T15:42:00Z">
              <w:r w:rsidRPr="007001F1">
                <w:rPr>
                  <w:b/>
                  <w:sz w:val="20"/>
                  <w:szCs w:val="20"/>
                </w:rPr>
                <w:t>VYJADRENIE</w:t>
              </w:r>
            </w:ins>
          </w:p>
          <w:p w14:paraId="745AC286" w14:textId="77777777" w:rsidR="0087289A" w:rsidRPr="007001F1" w:rsidRDefault="0087289A" w:rsidP="0087289A">
            <w:pPr>
              <w:jc w:val="both"/>
              <w:rPr>
                <w:ins w:id="423" w:author="Kramár Róbert" w:date="2017-05-18T15:42:00Z"/>
                <w:sz w:val="20"/>
                <w:szCs w:val="20"/>
              </w:rPr>
            </w:pPr>
          </w:p>
          <w:p w14:paraId="58E57BB3" w14:textId="77777777" w:rsidR="0087289A" w:rsidRPr="007001F1" w:rsidRDefault="0087289A" w:rsidP="0087289A">
            <w:pPr>
              <w:rPr>
                <w:ins w:id="424" w:author="Kramár Róbert" w:date="2017-05-18T15:42:00Z"/>
                <w:sz w:val="20"/>
                <w:szCs w:val="20"/>
              </w:rPr>
            </w:pPr>
            <w:ins w:id="425" w:author="Kramár Róbert" w:date="2017-05-18T15:42:00Z">
              <w:r w:rsidRPr="007001F1">
                <w:rPr>
                  <w:sz w:val="20"/>
                  <w:szCs w:val="20"/>
                </w:rPr>
                <w:t xml:space="preserve">Na základe overených skutočností potvrdzujem, že  </w:t>
              </w:r>
            </w:ins>
            <w:customXmlInsRangeStart w:id="426" w:author="Kramár Róbert" w:date="2017-05-18T15:42:00Z"/>
            <w:sdt>
              <w:sdtPr>
                <w:rPr>
                  <w:sz w:val="20"/>
                  <w:szCs w:val="20"/>
                </w:rPr>
                <w:id w:val="-1759671076"/>
                <w:placeholder>
                  <w:docPart w:val="AD559FB44E094A2D865FF52297C396C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customXmlInsRangeEnd w:id="426"/>
                <w:ins w:id="427" w:author="Kramár Róbert" w:date="2017-05-18T15:42:00Z">
                  <w:r w:rsidRPr="007001F1">
                    <w:rPr>
                      <w:sz w:val="20"/>
                      <w:szCs w:val="20"/>
                    </w:rPr>
                    <w:t>Vyberte položku.</w:t>
                  </w:r>
                </w:ins>
                <w:customXmlInsRangeStart w:id="428" w:author="Kramár Róbert" w:date="2017-05-18T15:42:00Z"/>
              </w:sdtContent>
            </w:sdt>
            <w:customXmlInsRangeEnd w:id="428"/>
            <w:ins w:id="429" w:author="Kramár Róbert" w:date="2017-05-18T15:42:00Z">
              <w:r w:rsidRPr="007001F1">
                <w:rPr>
                  <w:sz w:val="20"/>
                  <w:szCs w:val="20"/>
                </w:rPr>
                <w:t xml:space="preserve">   </w:t>
              </w:r>
            </w:ins>
          </w:p>
          <w:p w14:paraId="76C766F4" w14:textId="77777777" w:rsidR="0087289A" w:rsidRPr="007001F1" w:rsidRDefault="0087289A" w:rsidP="0087289A">
            <w:pPr>
              <w:rPr>
                <w:ins w:id="430" w:author="Kramár Róbert" w:date="2017-05-18T15:42:00Z"/>
                <w:b/>
                <w:bCs/>
                <w:color w:val="000000"/>
              </w:rPr>
            </w:pPr>
          </w:p>
        </w:tc>
      </w:tr>
      <w:tr w:rsidR="0087289A" w:rsidRPr="007001F1" w14:paraId="3B55F755" w14:textId="77777777" w:rsidTr="0087289A">
        <w:trPr>
          <w:trHeight w:val="300"/>
          <w:ins w:id="431" w:author="Kramár Róbert" w:date="2017-05-18T15:42:00Z"/>
        </w:trPr>
        <w:tc>
          <w:tcPr>
            <w:tcW w:w="3559" w:type="dxa"/>
            <w:gridSpan w:val="2"/>
            <w:shd w:val="clear" w:color="auto" w:fill="auto"/>
            <w:vAlign w:val="center"/>
            <w:hideMark/>
          </w:tcPr>
          <w:p w14:paraId="6885CC25" w14:textId="77777777" w:rsidR="0087289A" w:rsidRPr="007001F1" w:rsidRDefault="0087289A" w:rsidP="0087289A">
            <w:pPr>
              <w:rPr>
                <w:ins w:id="432" w:author="Kramár Róbert" w:date="2017-05-18T15:42:00Z"/>
                <w:b/>
                <w:bCs/>
              </w:rPr>
            </w:pPr>
            <w:ins w:id="433" w:author="Kramár Róbert" w:date="2017-05-18T15:42:00Z">
              <w:r w:rsidRPr="007001F1">
                <w:rPr>
                  <w:b/>
                  <w:bCs/>
                  <w:sz w:val="22"/>
                  <w:szCs w:val="22"/>
                </w:rPr>
                <w:t>Kontrolu vykonal</w:t>
              </w:r>
              <w:r w:rsidRPr="007001F1">
                <w:rPr>
                  <w:rStyle w:val="Odkaznapoznmkupodiarou"/>
                  <w:b/>
                  <w:bCs/>
                </w:rPr>
                <w:footnoteReference w:id="1"/>
              </w:r>
              <w:r w:rsidRPr="007001F1">
                <w:rPr>
                  <w:b/>
                  <w:bCs/>
                  <w:sz w:val="22"/>
                  <w:szCs w:val="22"/>
                </w:rPr>
                <w:t>:</w:t>
              </w:r>
            </w:ins>
          </w:p>
        </w:tc>
        <w:tc>
          <w:tcPr>
            <w:tcW w:w="5528" w:type="dxa"/>
            <w:gridSpan w:val="5"/>
            <w:shd w:val="clear" w:color="auto" w:fill="auto"/>
            <w:vAlign w:val="center"/>
            <w:hideMark/>
          </w:tcPr>
          <w:p w14:paraId="6FF594AF" w14:textId="77777777" w:rsidR="0087289A" w:rsidRPr="007001F1" w:rsidRDefault="0087289A" w:rsidP="0087289A">
            <w:pPr>
              <w:rPr>
                <w:ins w:id="436" w:author="Kramár Róbert" w:date="2017-05-18T15:42:00Z"/>
                <w:color w:val="000000"/>
              </w:rPr>
            </w:pPr>
            <w:ins w:id="437" w:author="Kramár Róbert" w:date="2017-05-18T15:42:00Z">
              <w:r w:rsidRPr="007001F1">
                <w:rPr>
                  <w:color w:val="000000"/>
                  <w:sz w:val="22"/>
                  <w:szCs w:val="22"/>
                </w:rPr>
                <w:t> </w:t>
              </w:r>
            </w:ins>
          </w:p>
        </w:tc>
      </w:tr>
      <w:tr w:rsidR="0087289A" w:rsidRPr="007001F1" w14:paraId="7EC720F0" w14:textId="77777777" w:rsidTr="0087289A">
        <w:trPr>
          <w:trHeight w:val="300"/>
          <w:ins w:id="438" w:author="Kramár Róbert" w:date="2017-05-18T15:42:00Z"/>
        </w:trPr>
        <w:tc>
          <w:tcPr>
            <w:tcW w:w="3559" w:type="dxa"/>
            <w:gridSpan w:val="2"/>
            <w:shd w:val="clear" w:color="auto" w:fill="auto"/>
            <w:vAlign w:val="center"/>
            <w:hideMark/>
          </w:tcPr>
          <w:p w14:paraId="6BFE5829" w14:textId="77777777" w:rsidR="0087289A" w:rsidRPr="007001F1" w:rsidRDefault="0087289A" w:rsidP="0087289A">
            <w:pPr>
              <w:rPr>
                <w:ins w:id="439" w:author="Kramár Róbert" w:date="2017-05-18T15:42:00Z"/>
                <w:b/>
                <w:bCs/>
              </w:rPr>
            </w:pPr>
            <w:ins w:id="440" w:author="Kramár Róbert" w:date="2017-05-18T15:42:00Z">
              <w:r w:rsidRPr="007001F1">
                <w:rPr>
                  <w:b/>
                  <w:bCs/>
                  <w:sz w:val="22"/>
                  <w:szCs w:val="22"/>
                </w:rPr>
                <w:t>Dátum:</w:t>
              </w:r>
            </w:ins>
          </w:p>
        </w:tc>
        <w:tc>
          <w:tcPr>
            <w:tcW w:w="5528" w:type="dxa"/>
            <w:gridSpan w:val="5"/>
            <w:shd w:val="clear" w:color="auto" w:fill="auto"/>
            <w:vAlign w:val="center"/>
            <w:hideMark/>
          </w:tcPr>
          <w:p w14:paraId="17890665" w14:textId="77777777" w:rsidR="0087289A" w:rsidRPr="007001F1" w:rsidRDefault="0087289A" w:rsidP="0087289A">
            <w:pPr>
              <w:rPr>
                <w:ins w:id="441" w:author="Kramár Róbert" w:date="2017-05-18T15:42:00Z"/>
                <w:color w:val="000000"/>
              </w:rPr>
            </w:pPr>
            <w:ins w:id="442" w:author="Kramár Róbert" w:date="2017-05-18T15:42:00Z">
              <w:r w:rsidRPr="007001F1">
                <w:rPr>
                  <w:color w:val="000000"/>
                  <w:sz w:val="22"/>
                  <w:szCs w:val="22"/>
                </w:rPr>
                <w:t> </w:t>
              </w:r>
            </w:ins>
          </w:p>
        </w:tc>
      </w:tr>
      <w:tr w:rsidR="0087289A" w:rsidRPr="007001F1" w14:paraId="3140F60B" w14:textId="77777777" w:rsidTr="0087289A">
        <w:trPr>
          <w:trHeight w:val="300"/>
          <w:ins w:id="443" w:author="Kramár Róbert" w:date="2017-05-18T15:42:00Z"/>
        </w:trPr>
        <w:tc>
          <w:tcPr>
            <w:tcW w:w="3559" w:type="dxa"/>
            <w:gridSpan w:val="2"/>
            <w:shd w:val="clear" w:color="000000" w:fill="FFFFFF"/>
            <w:vAlign w:val="center"/>
            <w:hideMark/>
          </w:tcPr>
          <w:p w14:paraId="384785A2" w14:textId="77777777" w:rsidR="0087289A" w:rsidRPr="007001F1" w:rsidRDefault="0087289A" w:rsidP="0087289A">
            <w:pPr>
              <w:rPr>
                <w:ins w:id="444" w:author="Kramár Róbert" w:date="2017-05-18T15:42:00Z"/>
                <w:b/>
                <w:bCs/>
              </w:rPr>
            </w:pPr>
            <w:ins w:id="445" w:author="Kramár Róbert" w:date="2017-05-18T15:42:00Z">
              <w:r w:rsidRPr="007001F1">
                <w:rPr>
                  <w:b/>
                  <w:bCs/>
                  <w:sz w:val="22"/>
                  <w:szCs w:val="22"/>
                </w:rPr>
                <w:t>Podpis:</w:t>
              </w:r>
            </w:ins>
          </w:p>
        </w:tc>
        <w:tc>
          <w:tcPr>
            <w:tcW w:w="5528" w:type="dxa"/>
            <w:gridSpan w:val="5"/>
            <w:shd w:val="clear" w:color="auto" w:fill="auto"/>
            <w:vAlign w:val="center"/>
            <w:hideMark/>
          </w:tcPr>
          <w:p w14:paraId="2ADE67CD" w14:textId="77777777" w:rsidR="0087289A" w:rsidRPr="007001F1" w:rsidRDefault="0087289A" w:rsidP="0087289A">
            <w:pPr>
              <w:rPr>
                <w:ins w:id="446" w:author="Kramár Róbert" w:date="2017-05-18T15:42:00Z"/>
                <w:color w:val="000000"/>
              </w:rPr>
            </w:pPr>
            <w:ins w:id="447" w:author="Kramár Róbert" w:date="2017-05-18T15:42:00Z">
              <w:r w:rsidRPr="007001F1">
                <w:rPr>
                  <w:color w:val="000000"/>
                  <w:sz w:val="22"/>
                  <w:szCs w:val="22"/>
                </w:rPr>
                <w:t> </w:t>
              </w:r>
            </w:ins>
          </w:p>
        </w:tc>
      </w:tr>
      <w:tr w:rsidR="0087289A" w:rsidRPr="007001F1" w14:paraId="42E1614B" w14:textId="77777777" w:rsidTr="0087289A">
        <w:trPr>
          <w:trHeight w:val="300"/>
          <w:ins w:id="448" w:author="Kramár Róbert" w:date="2017-05-18T15:42:00Z"/>
        </w:trPr>
        <w:tc>
          <w:tcPr>
            <w:tcW w:w="9087" w:type="dxa"/>
            <w:gridSpan w:val="7"/>
            <w:shd w:val="clear" w:color="auto" w:fill="auto"/>
            <w:noWrap/>
            <w:vAlign w:val="bottom"/>
            <w:hideMark/>
          </w:tcPr>
          <w:p w14:paraId="242BE448" w14:textId="77777777" w:rsidR="0087289A" w:rsidRPr="007001F1" w:rsidRDefault="0087289A" w:rsidP="0087289A">
            <w:pPr>
              <w:jc w:val="center"/>
              <w:rPr>
                <w:ins w:id="449" w:author="Kramár Róbert" w:date="2017-05-18T15:42:00Z"/>
                <w:color w:val="000000"/>
              </w:rPr>
            </w:pPr>
            <w:ins w:id="450" w:author="Kramár Róbert" w:date="2017-05-18T15:42:00Z">
              <w:r w:rsidRPr="007001F1">
                <w:rPr>
                  <w:color w:val="000000"/>
                  <w:sz w:val="22"/>
                  <w:szCs w:val="22"/>
                </w:rPr>
                <w:t> </w:t>
              </w:r>
            </w:ins>
          </w:p>
        </w:tc>
      </w:tr>
      <w:tr w:rsidR="0087289A" w:rsidRPr="007001F1" w14:paraId="3E2DDE25" w14:textId="77777777" w:rsidTr="0087289A">
        <w:trPr>
          <w:trHeight w:val="300"/>
          <w:ins w:id="451" w:author="Kramár Róbert" w:date="2017-05-18T15:42:00Z"/>
        </w:trPr>
        <w:tc>
          <w:tcPr>
            <w:tcW w:w="3559" w:type="dxa"/>
            <w:gridSpan w:val="2"/>
            <w:shd w:val="clear" w:color="000000" w:fill="FFFFFF"/>
            <w:vAlign w:val="center"/>
            <w:hideMark/>
          </w:tcPr>
          <w:p w14:paraId="5B5E4A7E" w14:textId="77777777" w:rsidR="0087289A" w:rsidRPr="007001F1" w:rsidRDefault="0087289A" w:rsidP="0087289A">
            <w:pPr>
              <w:rPr>
                <w:ins w:id="452" w:author="Kramár Róbert" w:date="2017-05-18T15:42:00Z"/>
                <w:b/>
                <w:bCs/>
              </w:rPr>
            </w:pPr>
            <w:ins w:id="453" w:author="Kramár Róbert" w:date="2017-05-18T15:42:00Z">
              <w:r w:rsidRPr="007001F1">
                <w:rPr>
                  <w:b/>
                  <w:bCs/>
                  <w:sz w:val="22"/>
                  <w:szCs w:val="22"/>
                </w:rPr>
                <w:t>Kontrolu vykonal</w:t>
              </w:r>
              <w:r w:rsidRPr="007001F1">
                <w:rPr>
                  <w:rStyle w:val="Odkaznapoznmkupodiarou"/>
                  <w:b/>
                  <w:bCs/>
                </w:rPr>
                <w:footnoteReference w:id="2"/>
              </w:r>
              <w:r w:rsidRPr="007001F1">
                <w:rPr>
                  <w:b/>
                  <w:bCs/>
                  <w:sz w:val="22"/>
                  <w:szCs w:val="22"/>
                </w:rPr>
                <w:t>:</w:t>
              </w:r>
            </w:ins>
          </w:p>
        </w:tc>
        <w:tc>
          <w:tcPr>
            <w:tcW w:w="5528" w:type="dxa"/>
            <w:gridSpan w:val="5"/>
            <w:shd w:val="clear" w:color="auto" w:fill="auto"/>
            <w:vAlign w:val="center"/>
            <w:hideMark/>
          </w:tcPr>
          <w:p w14:paraId="4B5CB238" w14:textId="77777777" w:rsidR="0087289A" w:rsidRPr="007001F1" w:rsidRDefault="0087289A" w:rsidP="0087289A">
            <w:pPr>
              <w:rPr>
                <w:ins w:id="456" w:author="Kramár Róbert" w:date="2017-05-18T15:42:00Z"/>
                <w:color w:val="000000"/>
              </w:rPr>
            </w:pPr>
            <w:ins w:id="457" w:author="Kramár Róbert" w:date="2017-05-18T15:42:00Z">
              <w:r w:rsidRPr="007001F1">
                <w:rPr>
                  <w:color w:val="000000"/>
                  <w:sz w:val="22"/>
                  <w:szCs w:val="22"/>
                </w:rPr>
                <w:t> </w:t>
              </w:r>
            </w:ins>
          </w:p>
        </w:tc>
      </w:tr>
      <w:tr w:rsidR="0087289A" w:rsidRPr="007001F1" w14:paraId="43428159" w14:textId="77777777" w:rsidTr="0087289A">
        <w:trPr>
          <w:trHeight w:val="300"/>
          <w:ins w:id="458" w:author="Kramár Róbert" w:date="2017-05-18T15:42:00Z"/>
        </w:trPr>
        <w:tc>
          <w:tcPr>
            <w:tcW w:w="3559" w:type="dxa"/>
            <w:gridSpan w:val="2"/>
            <w:shd w:val="clear" w:color="000000" w:fill="FFFFFF"/>
            <w:vAlign w:val="center"/>
            <w:hideMark/>
          </w:tcPr>
          <w:p w14:paraId="00AFF614" w14:textId="77777777" w:rsidR="0087289A" w:rsidRPr="007001F1" w:rsidRDefault="0087289A" w:rsidP="0087289A">
            <w:pPr>
              <w:rPr>
                <w:ins w:id="459" w:author="Kramár Róbert" w:date="2017-05-18T15:42:00Z"/>
                <w:b/>
                <w:bCs/>
              </w:rPr>
            </w:pPr>
            <w:ins w:id="460" w:author="Kramár Róbert" w:date="2017-05-18T15:42:00Z">
              <w:r w:rsidRPr="007001F1">
                <w:rPr>
                  <w:b/>
                  <w:bCs/>
                  <w:sz w:val="22"/>
                  <w:szCs w:val="22"/>
                </w:rPr>
                <w:t xml:space="preserve">Dátum: </w:t>
              </w:r>
            </w:ins>
          </w:p>
        </w:tc>
        <w:tc>
          <w:tcPr>
            <w:tcW w:w="5528" w:type="dxa"/>
            <w:gridSpan w:val="5"/>
            <w:shd w:val="clear" w:color="auto" w:fill="auto"/>
            <w:vAlign w:val="center"/>
            <w:hideMark/>
          </w:tcPr>
          <w:p w14:paraId="79801F6D" w14:textId="77777777" w:rsidR="0087289A" w:rsidRPr="007001F1" w:rsidRDefault="0087289A" w:rsidP="0087289A">
            <w:pPr>
              <w:rPr>
                <w:ins w:id="461" w:author="Kramár Róbert" w:date="2017-05-18T15:42:00Z"/>
                <w:color w:val="000000"/>
              </w:rPr>
            </w:pPr>
            <w:ins w:id="462" w:author="Kramár Róbert" w:date="2017-05-18T15:42:00Z">
              <w:r w:rsidRPr="007001F1">
                <w:rPr>
                  <w:color w:val="000000"/>
                  <w:sz w:val="22"/>
                  <w:szCs w:val="22"/>
                </w:rPr>
                <w:t> </w:t>
              </w:r>
            </w:ins>
          </w:p>
        </w:tc>
      </w:tr>
      <w:tr w:rsidR="0087289A" w:rsidRPr="007001F1" w14:paraId="08DF034E" w14:textId="77777777" w:rsidTr="0087289A">
        <w:trPr>
          <w:trHeight w:val="300"/>
          <w:ins w:id="463" w:author="Kramár Róbert" w:date="2017-05-18T15:42:00Z"/>
        </w:trPr>
        <w:tc>
          <w:tcPr>
            <w:tcW w:w="3559" w:type="dxa"/>
            <w:gridSpan w:val="2"/>
            <w:shd w:val="clear" w:color="000000" w:fill="FFFFFF"/>
            <w:vAlign w:val="center"/>
            <w:hideMark/>
          </w:tcPr>
          <w:p w14:paraId="69691629" w14:textId="77777777" w:rsidR="0087289A" w:rsidRPr="007001F1" w:rsidRDefault="0087289A" w:rsidP="0087289A">
            <w:pPr>
              <w:rPr>
                <w:ins w:id="464" w:author="Kramár Róbert" w:date="2017-05-18T15:42:00Z"/>
                <w:b/>
                <w:bCs/>
              </w:rPr>
            </w:pPr>
            <w:ins w:id="465" w:author="Kramár Róbert" w:date="2017-05-18T15:42:00Z">
              <w:r w:rsidRPr="007001F1">
                <w:rPr>
                  <w:b/>
                  <w:bCs/>
                  <w:sz w:val="22"/>
                  <w:szCs w:val="22"/>
                </w:rPr>
                <w:t>Podpis:</w:t>
              </w:r>
            </w:ins>
          </w:p>
        </w:tc>
        <w:tc>
          <w:tcPr>
            <w:tcW w:w="5528" w:type="dxa"/>
            <w:gridSpan w:val="5"/>
            <w:shd w:val="clear" w:color="auto" w:fill="auto"/>
            <w:vAlign w:val="center"/>
            <w:hideMark/>
          </w:tcPr>
          <w:p w14:paraId="7F841322" w14:textId="77777777" w:rsidR="0087289A" w:rsidRPr="007001F1" w:rsidRDefault="0087289A">
            <w:pPr>
              <w:keepNext/>
              <w:rPr>
                <w:ins w:id="466" w:author="Kramár Róbert" w:date="2017-05-18T15:42:00Z"/>
                <w:color w:val="000000"/>
              </w:rPr>
              <w:pPrChange w:id="467" w:author="Kramár Róbert" w:date="2017-05-18T15:43:00Z">
                <w:pPr/>
              </w:pPrChange>
            </w:pPr>
            <w:ins w:id="468" w:author="Kramár Róbert" w:date="2017-05-18T15:42:00Z">
              <w:r w:rsidRPr="007001F1">
                <w:rPr>
                  <w:color w:val="000000"/>
                  <w:sz w:val="22"/>
                  <w:szCs w:val="22"/>
                </w:rPr>
                <w:t> </w:t>
              </w:r>
            </w:ins>
          </w:p>
        </w:tc>
      </w:tr>
    </w:tbl>
    <w:p w14:paraId="3D81EC3B" w14:textId="463634DD" w:rsidR="0087289A" w:rsidRPr="007001F1" w:rsidRDefault="0087289A">
      <w:pPr>
        <w:pStyle w:val="Popis"/>
        <w:rPr>
          <w:ins w:id="469" w:author="Kramár Róbert" w:date="2017-05-18T15:43:00Z"/>
        </w:rPr>
      </w:pPr>
      <w:ins w:id="470" w:author="Kramár Róbert" w:date="2017-05-18T15:43:00Z">
        <w:r w:rsidRPr="007001F1">
          <w:t xml:space="preserve">KZ0 </w:t>
        </w:r>
        <w:r w:rsidRPr="007001F1">
          <w:fldChar w:fldCharType="begin"/>
        </w:r>
        <w:r w:rsidRPr="007001F1">
          <w:instrText xml:space="preserve"> SEQ KZ0 \* ARABIC </w:instrText>
        </w:r>
      </w:ins>
      <w:r w:rsidRPr="007001F1">
        <w:fldChar w:fldCharType="separate"/>
      </w:r>
      <w:ins w:id="471" w:author="Hudec Branislav" w:date="2018-02-20T09:59:00Z">
        <w:r w:rsidR="00D4792B">
          <w:rPr>
            <w:noProof/>
          </w:rPr>
          <w:t>1</w:t>
        </w:r>
      </w:ins>
      <w:ins w:id="472" w:author="Kramár Róbert" w:date="2017-05-18T15:43:00Z">
        <w:r w:rsidRPr="007001F1">
          <w:fldChar w:fldCharType="end"/>
        </w:r>
      </w:ins>
    </w:p>
    <w:p w14:paraId="5DAB1F09" w14:textId="7F223892" w:rsidR="0023087C" w:rsidRPr="007001F1" w:rsidRDefault="0023087C">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14:paraId="6DE51A85" w14:textId="77777777" w:rsidTr="00CB0C56">
        <w:trPr>
          <w:trHeight w:val="645"/>
        </w:trPr>
        <w:tc>
          <w:tcPr>
            <w:tcW w:w="9087" w:type="dxa"/>
            <w:gridSpan w:val="7"/>
            <w:shd w:val="clear" w:color="auto" w:fill="60497A"/>
            <w:vAlign w:val="center"/>
            <w:hideMark/>
          </w:tcPr>
          <w:p w14:paraId="14FD02C1" w14:textId="6BB03318" w:rsidR="00617EE4" w:rsidRPr="007001F1" w:rsidRDefault="00617EE4" w:rsidP="00617EE4">
            <w:pPr>
              <w:jc w:val="center"/>
              <w:rPr>
                <w:b/>
                <w:bCs/>
                <w:color w:val="FFFFFF"/>
              </w:rPr>
            </w:pPr>
            <w:r w:rsidRPr="007001F1">
              <w:rPr>
                <w:b/>
                <w:bCs/>
                <w:color w:val="FFFFFF"/>
              </w:rPr>
              <w:lastRenderedPageBreak/>
              <w:t>Kontrolný zoznam k finančnej kontrole VO</w:t>
            </w:r>
          </w:p>
          <w:p w14:paraId="495F73AA" w14:textId="0A31D1A2" w:rsidR="00617EE4" w:rsidRPr="007001F1" w:rsidRDefault="00617EE4" w:rsidP="00617EE4">
            <w:pPr>
              <w:jc w:val="center"/>
              <w:rPr>
                <w:b/>
                <w:bCs/>
                <w:color w:val="FFFFFF"/>
              </w:rPr>
            </w:pPr>
            <w:bookmarkStart w:id="473" w:name="KZ_1"/>
            <w:r w:rsidRPr="007001F1">
              <w:rPr>
                <w:b/>
                <w:bCs/>
                <w:color w:val="FFFFFF"/>
              </w:rPr>
              <w:t>Podlimitná zákazka podľa § 113 ZVO</w:t>
            </w:r>
            <w:bookmarkEnd w:id="473"/>
            <w:r w:rsidR="00D374FC" w:rsidRPr="007001F1">
              <w:rPr>
                <w:b/>
                <w:bCs/>
                <w:color w:val="FFFFFF"/>
              </w:rPr>
              <w:t xml:space="preserve"> - štandardná ex-post kontrola</w:t>
            </w:r>
          </w:p>
        </w:tc>
      </w:tr>
      <w:tr w:rsidR="00617EE4" w:rsidRPr="007001F1" w14:paraId="2A39FA30" w14:textId="77777777" w:rsidTr="00CB0C56">
        <w:trPr>
          <w:trHeight w:val="330"/>
        </w:trPr>
        <w:tc>
          <w:tcPr>
            <w:tcW w:w="9087" w:type="dxa"/>
            <w:gridSpan w:val="7"/>
            <w:shd w:val="clear" w:color="auto" w:fill="auto"/>
            <w:vAlign w:val="center"/>
            <w:hideMark/>
          </w:tcPr>
          <w:p w14:paraId="09375163"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01E1FDF3" w14:textId="77777777" w:rsidTr="00CB0C56">
        <w:trPr>
          <w:trHeight w:val="300"/>
        </w:trPr>
        <w:tc>
          <w:tcPr>
            <w:tcW w:w="3559" w:type="dxa"/>
            <w:gridSpan w:val="2"/>
            <w:shd w:val="clear" w:color="auto" w:fill="auto"/>
            <w:vAlign w:val="center"/>
            <w:hideMark/>
          </w:tcPr>
          <w:p w14:paraId="0D3FD842"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65582721" w14:textId="77777777" w:rsidR="00617EE4" w:rsidRPr="007001F1" w:rsidRDefault="00617EE4" w:rsidP="00617EE4">
            <w:pPr>
              <w:rPr>
                <w:color w:val="000000"/>
              </w:rPr>
            </w:pPr>
            <w:r w:rsidRPr="007001F1">
              <w:rPr>
                <w:color w:val="000000"/>
                <w:sz w:val="22"/>
                <w:szCs w:val="22"/>
              </w:rPr>
              <w:t> </w:t>
            </w:r>
          </w:p>
        </w:tc>
      </w:tr>
      <w:tr w:rsidR="00617EE4" w:rsidRPr="007001F1" w14:paraId="027A8803" w14:textId="77777777" w:rsidTr="00CB0C56">
        <w:trPr>
          <w:trHeight w:val="660"/>
        </w:trPr>
        <w:tc>
          <w:tcPr>
            <w:tcW w:w="3559" w:type="dxa"/>
            <w:gridSpan w:val="2"/>
            <w:shd w:val="clear" w:color="auto" w:fill="auto"/>
            <w:vAlign w:val="center"/>
            <w:hideMark/>
          </w:tcPr>
          <w:p w14:paraId="55D80867" w14:textId="371F28F7" w:rsidR="00617EE4" w:rsidRPr="007001F1" w:rsidRDefault="00617EE4" w:rsidP="00617EE4">
            <w:pPr>
              <w:rPr>
                <w:color w:val="000000"/>
              </w:rPr>
            </w:pPr>
            <w:r w:rsidRPr="007001F1">
              <w:rPr>
                <w:color w:val="000000"/>
                <w:sz w:val="22"/>
                <w:szCs w:val="22"/>
              </w:rPr>
              <w:t xml:space="preserve">Názov </w:t>
            </w:r>
            <w:ins w:id="474" w:author="Kramár Róbert" w:date="2018-04-27T15:08: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5BC728F1" w14:textId="77777777" w:rsidR="00617EE4" w:rsidRPr="007001F1" w:rsidRDefault="00617EE4" w:rsidP="00617EE4">
            <w:pPr>
              <w:rPr>
                <w:color w:val="000000"/>
              </w:rPr>
            </w:pPr>
            <w:r w:rsidRPr="007001F1">
              <w:rPr>
                <w:color w:val="000000"/>
                <w:sz w:val="22"/>
                <w:szCs w:val="22"/>
              </w:rPr>
              <w:t> </w:t>
            </w:r>
          </w:p>
        </w:tc>
      </w:tr>
      <w:tr w:rsidR="00617EE4" w:rsidRPr="007001F1" w14:paraId="414CF7D1" w14:textId="77777777" w:rsidTr="00CB0C56">
        <w:trPr>
          <w:trHeight w:val="330"/>
        </w:trPr>
        <w:tc>
          <w:tcPr>
            <w:tcW w:w="9087" w:type="dxa"/>
            <w:gridSpan w:val="7"/>
            <w:shd w:val="clear" w:color="auto" w:fill="auto"/>
            <w:vAlign w:val="center"/>
            <w:hideMark/>
          </w:tcPr>
          <w:p w14:paraId="31C08221"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5CAA5F41" w14:textId="77777777" w:rsidTr="00CB0C56">
        <w:trPr>
          <w:trHeight w:val="330"/>
        </w:trPr>
        <w:tc>
          <w:tcPr>
            <w:tcW w:w="3559" w:type="dxa"/>
            <w:gridSpan w:val="2"/>
            <w:shd w:val="clear" w:color="auto" w:fill="auto"/>
            <w:vAlign w:val="center"/>
            <w:hideMark/>
          </w:tcPr>
          <w:p w14:paraId="40CBF6E0" w14:textId="2BC22DA5"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BCAC311" w14:textId="77777777" w:rsidR="00617EE4" w:rsidRPr="007001F1" w:rsidRDefault="00617EE4" w:rsidP="00617EE4">
            <w:pPr>
              <w:rPr>
                <w:color w:val="000000"/>
              </w:rPr>
            </w:pPr>
            <w:r w:rsidRPr="007001F1">
              <w:rPr>
                <w:color w:val="000000"/>
                <w:sz w:val="22"/>
                <w:szCs w:val="22"/>
              </w:rPr>
              <w:t> </w:t>
            </w:r>
          </w:p>
        </w:tc>
      </w:tr>
      <w:tr w:rsidR="00617EE4" w:rsidRPr="007001F1" w14:paraId="02B2B959" w14:textId="77777777" w:rsidTr="00CB0C56">
        <w:trPr>
          <w:trHeight w:val="300"/>
        </w:trPr>
        <w:tc>
          <w:tcPr>
            <w:tcW w:w="3559" w:type="dxa"/>
            <w:gridSpan w:val="2"/>
            <w:shd w:val="clear" w:color="auto" w:fill="auto"/>
            <w:vAlign w:val="center"/>
            <w:hideMark/>
          </w:tcPr>
          <w:p w14:paraId="0F153907"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3C39710C" w14:textId="77777777" w:rsidR="00617EE4" w:rsidRPr="007001F1" w:rsidRDefault="00617EE4" w:rsidP="00617EE4">
            <w:pPr>
              <w:rPr>
                <w:color w:val="000000"/>
              </w:rPr>
            </w:pPr>
            <w:r w:rsidRPr="007001F1">
              <w:rPr>
                <w:color w:val="000000"/>
                <w:sz w:val="22"/>
                <w:szCs w:val="22"/>
              </w:rPr>
              <w:t> </w:t>
            </w:r>
          </w:p>
        </w:tc>
      </w:tr>
      <w:tr w:rsidR="00617EE4" w:rsidRPr="007001F1" w14:paraId="25255B3A" w14:textId="77777777" w:rsidTr="00CB0C56">
        <w:trPr>
          <w:trHeight w:val="300"/>
        </w:trPr>
        <w:tc>
          <w:tcPr>
            <w:tcW w:w="3559" w:type="dxa"/>
            <w:gridSpan w:val="2"/>
            <w:shd w:val="clear" w:color="auto" w:fill="auto"/>
            <w:vAlign w:val="center"/>
            <w:hideMark/>
          </w:tcPr>
          <w:p w14:paraId="1D7D3299"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70AD1F4" w14:textId="77777777" w:rsidR="00617EE4" w:rsidRPr="007001F1" w:rsidRDefault="00617EE4" w:rsidP="00617EE4">
            <w:pPr>
              <w:rPr>
                <w:color w:val="000000"/>
              </w:rPr>
            </w:pPr>
            <w:r w:rsidRPr="007001F1">
              <w:rPr>
                <w:color w:val="000000"/>
                <w:sz w:val="22"/>
                <w:szCs w:val="22"/>
              </w:rPr>
              <w:t> </w:t>
            </w:r>
          </w:p>
        </w:tc>
      </w:tr>
      <w:tr w:rsidR="00617EE4" w:rsidRPr="007001F1" w14:paraId="3F88B324" w14:textId="77777777" w:rsidTr="00CB0C56">
        <w:trPr>
          <w:trHeight w:val="300"/>
        </w:trPr>
        <w:tc>
          <w:tcPr>
            <w:tcW w:w="3559" w:type="dxa"/>
            <w:gridSpan w:val="2"/>
            <w:shd w:val="clear" w:color="auto" w:fill="auto"/>
            <w:vAlign w:val="center"/>
            <w:hideMark/>
          </w:tcPr>
          <w:p w14:paraId="252994E4"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741B9FB" w14:textId="77777777" w:rsidR="00617EE4" w:rsidRPr="007001F1" w:rsidRDefault="00617EE4" w:rsidP="00617EE4">
            <w:pPr>
              <w:rPr>
                <w:color w:val="000000"/>
              </w:rPr>
            </w:pPr>
            <w:r w:rsidRPr="007001F1">
              <w:rPr>
                <w:color w:val="000000"/>
                <w:sz w:val="22"/>
                <w:szCs w:val="22"/>
              </w:rPr>
              <w:t> </w:t>
            </w:r>
          </w:p>
        </w:tc>
      </w:tr>
      <w:tr w:rsidR="00617EE4" w:rsidRPr="007001F1" w14:paraId="01BF5734" w14:textId="77777777" w:rsidTr="00CB0C56">
        <w:trPr>
          <w:trHeight w:val="330"/>
        </w:trPr>
        <w:tc>
          <w:tcPr>
            <w:tcW w:w="9087" w:type="dxa"/>
            <w:gridSpan w:val="7"/>
            <w:shd w:val="clear" w:color="auto" w:fill="auto"/>
            <w:vAlign w:val="center"/>
            <w:hideMark/>
          </w:tcPr>
          <w:p w14:paraId="7A4D4790"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5D3E89AC" w14:textId="77777777" w:rsidTr="00CB0C56">
        <w:trPr>
          <w:trHeight w:val="300"/>
        </w:trPr>
        <w:tc>
          <w:tcPr>
            <w:tcW w:w="3559" w:type="dxa"/>
            <w:gridSpan w:val="2"/>
            <w:shd w:val="clear" w:color="auto" w:fill="auto"/>
            <w:vAlign w:val="center"/>
            <w:hideMark/>
          </w:tcPr>
          <w:p w14:paraId="24810AFB"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58F15A8" w14:textId="4D647F68" w:rsidR="00617EE4" w:rsidRPr="007001F1" w:rsidRDefault="00617EE4" w:rsidP="00617EE4">
            <w:pPr>
              <w:rPr>
                <w:color w:val="000000"/>
              </w:rPr>
            </w:pPr>
            <w:r w:rsidRPr="007001F1">
              <w:rPr>
                <w:color w:val="000000"/>
                <w:sz w:val="22"/>
                <w:szCs w:val="22"/>
              </w:rPr>
              <w:t>Podlimitná zákazka</w:t>
            </w:r>
            <w:ins w:id="475" w:author="Kramár Róbert" w:date="2017-05-18T15:37:00Z">
              <w:r w:rsidR="00DC327A" w:rsidRPr="007001F1">
                <w:rPr>
                  <w:color w:val="000000"/>
                  <w:sz w:val="22"/>
                  <w:szCs w:val="22"/>
                </w:rPr>
                <w:t xml:space="preserve"> bez využitia elektronického trhoviska</w:t>
              </w:r>
            </w:ins>
          </w:p>
        </w:tc>
      </w:tr>
      <w:tr w:rsidR="00617EE4" w:rsidRPr="007001F1" w14:paraId="3B37793E" w14:textId="77777777" w:rsidTr="00CB0C56">
        <w:trPr>
          <w:trHeight w:val="300"/>
        </w:trPr>
        <w:tc>
          <w:tcPr>
            <w:tcW w:w="3559" w:type="dxa"/>
            <w:gridSpan w:val="2"/>
            <w:shd w:val="clear" w:color="auto" w:fill="auto"/>
            <w:vAlign w:val="center"/>
            <w:hideMark/>
          </w:tcPr>
          <w:p w14:paraId="43347BCD"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F7E4C07" w14:textId="7ECFF0F5" w:rsidR="00617EE4" w:rsidRPr="007001F1" w:rsidRDefault="00617EE4" w:rsidP="00617EE4">
            <w:pPr>
              <w:rPr>
                <w:color w:val="000000"/>
              </w:rPr>
            </w:pPr>
            <w:r w:rsidRPr="007001F1">
              <w:rPr>
                <w:color w:val="000000"/>
                <w:sz w:val="22"/>
                <w:szCs w:val="22"/>
              </w:rPr>
              <w:t>Podlimitná zákazka</w:t>
            </w:r>
            <w:ins w:id="476" w:author="Kramár Róbert" w:date="2017-05-18T15:37:00Z">
              <w:r w:rsidR="00DC327A" w:rsidRPr="007001F1">
                <w:rPr>
                  <w:color w:val="000000"/>
                  <w:sz w:val="22"/>
                  <w:szCs w:val="22"/>
                </w:rPr>
                <w:t xml:space="preserve"> bez využitia elektronického trhoviska</w:t>
              </w:r>
            </w:ins>
          </w:p>
        </w:tc>
      </w:tr>
      <w:tr w:rsidR="00617EE4" w:rsidRPr="007001F1" w14:paraId="58871EC7" w14:textId="77777777" w:rsidTr="00CB0C56">
        <w:trPr>
          <w:trHeight w:val="300"/>
        </w:trPr>
        <w:tc>
          <w:tcPr>
            <w:tcW w:w="3559" w:type="dxa"/>
            <w:gridSpan w:val="2"/>
            <w:shd w:val="clear" w:color="auto" w:fill="auto"/>
            <w:vAlign w:val="center"/>
            <w:hideMark/>
          </w:tcPr>
          <w:p w14:paraId="5A330B0D"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3BCF28" w14:textId="77777777" w:rsidR="00617EE4" w:rsidRPr="007001F1" w:rsidRDefault="00617EE4" w:rsidP="00617EE4">
            <w:pPr>
              <w:rPr>
                <w:color w:val="000000"/>
              </w:rPr>
            </w:pPr>
          </w:p>
        </w:tc>
      </w:tr>
      <w:tr w:rsidR="005E4038" w:rsidRPr="007001F1" w14:paraId="1571445C" w14:textId="77777777" w:rsidTr="00CB0C56">
        <w:trPr>
          <w:trHeight w:val="300"/>
        </w:trPr>
        <w:tc>
          <w:tcPr>
            <w:tcW w:w="3559" w:type="dxa"/>
            <w:gridSpan w:val="2"/>
            <w:shd w:val="clear" w:color="auto" w:fill="auto"/>
            <w:vAlign w:val="center"/>
          </w:tcPr>
          <w:p w14:paraId="7FA7340B" w14:textId="355848F3"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C8495BD" w14:textId="77777777" w:rsidR="005E4038" w:rsidRPr="007001F1" w:rsidRDefault="005E4038" w:rsidP="00617EE4">
            <w:pPr>
              <w:rPr>
                <w:color w:val="000000"/>
              </w:rPr>
            </w:pPr>
          </w:p>
        </w:tc>
      </w:tr>
      <w:tr w:rsidR="00617EE4" w:rsidRPr="007001F1" w14:paraId="17C1A4C2" w14:textId="77777777" w:rsidTr="00CB0C56">
        <w:trPr>
          <w:trHeight w:val="300"/>
        </w:trPr>
        <w:tc>
          <w:tcPr>
            <w:tcW w:w="3559" w:type="dxa"/>
            <w:gridSpan w:val="2"/>
            <w:shd w:val="clear" w:color="auto" w:fill="auto"/>
            <w:vAlign w:val="center"/>
            <w:hideMark/>
          </w:tcPr>
          <w:p w14:paraId="52B48BD6"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73657EE2" w14:textId="77777777" w:rsidR="00617EE4" w:rsidRPr="007001F1" w:rsidRDefault="00617EE4" w:rsidP="00617EE4">
            <w:pPr>
              <w:rPr>
                <w:color w:val="000000"/>
              </w:rPr>
            </w:pPr>
            <w:r w:rsidRPr="007001F1">
              <w:rPr>
                <w:color w:val="000000"/>
                <w:sz w:val="22"/>
                <w:szCs w:val="22"/>
              </w:rPr>
              <w:t>Štandardná ex-post kontrola</w:t>
            </w:r>
          </w:p>
        </w:tc>
      </w:tr>
      <w:tr w:rsidR="00617EE4" w:rsidRPr="007001F1" w14:paraId="2BACAC3B" w14:textId="77777777" w:rsidTr="00CB0C56">
        <w:trPr>
          <w:trHeight w:val="300"/>
        </w:trPr>
        <w:tc>
          <w:tcPr>
            <w:tcW w:w="3559" w:type="dxa"/>
            <w:gridSpan w:val="2"/>
            <w:shd w:val="clear" w:color="auto" w:fill="auto"/>
            <w:vAlign w:val="center"/>
            <w:hideMark/>
          </w:tcPr>
          <w:p w14:paraId="7ADA554E"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25077F55" w14:textId="77777777" w:rsidR="00617EE4" w:rsidRPr="007001F1" w:rsidRDefault="00617EE4" w:rsidP="00617EE4">
            <w:pPr>
              <w:rPr>
                <w:color w:val="000000"/>
              </w:rPr>
            </w:pPr>
            <w:r w:rsidRPr="007001F1">
              <w:rPr>
                <w:color w:val="000000"/>
                <w:sz w:val="22"/>
                <w:szCs w:val="22"/>
              </w:rPr>
              <w:t> </w:t>
            </w:r>
          </w:p>
        </w:tc>
      </w:tr>
      <w:tr w:rsidR="00617EE4" w:rsidRPr="007001F1" w14:paraId="02A437B3" w14:textId="77777777" w:rsidTr="00CB0C56">
        <w:trPr>
          <w:trHeight w:val="300"/>
        </w:trPr>
        <w:tc>
          <w:tcPr>
            <w:tcW w:w="3559" w:type="dxa"/>
            <w:gridSpan w:val="2"/>
            <w:shd w:val="clear" w:color="auto" w:fill="auto"/>
            <w:vAlign w:val="center"/>
            <w:hideMark/>
          </w:tcPr>
          <w:p w14:paraId="1A5830CC"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454C206" w14:textId="77777777" w:rsidR="00617EE4" w:rsidRPr="007001F1" w:rsidRDefault="00617EE4" w:rsidP="00617EE4">
            <w:pPr>
              <w:rPr>
                <w:color w:val="000000"/>
              </w:rPr>
            </w:pPr>
            <w:r w:rsidRPr="007001F1">
              <w:rPr>
                <w:color w:val="000000"/>
                <w:sz w:val="22"/>
                <w:szCs w:val="22"/>
              </w:rPr>
              <w:t> </w:t>
            </w:r>
          </w:p>
        </w:tc>
      </w:tr>
      <w:tr w:rsidR="00617EE4" w:rsidRPr="007001F1" w14:paraId="5897A67D" w14:textId="77777777" w:rsidTr="00CB0C56">
        <w:trPr>
          <w:trHeight w:val="300"/>
        </w:trPr>
        <w:tc>
          <w:tcPr>
            <w:tcW w:w="3559" w:type="dxa"/>
            <w:gridSpan w:val="2"/>
            <w:shd w:val="clear" w:color="auto" w:fill="auto"/>
            <w:vAlign w:val="center"/>
            <w:hideMark/>
          </w:tcPr>
          <w:p w14:paraId="70F9877F" w14:textId="3D35EEA3"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FCFF931" w14:textId="77777777" w:rsidR="00617EE4" w:rsidRPr="007001F1" w:rsidRDefault="00617EE4" w:rsidP="00617EE4">
            <w:pPr>
              <w:rPr>
                <w:color w:val="000000"/>
              </w:rPr>
            </w:pPr>
            <w:r w:rsidRPr="007001F1">
              <w:rPr>
                <w:color w:val="000000"/>
                <w:sz w:val="22"/>
                <w:szCs w:val="22"/>
              </w:rPr>
              <w:t> </w:t>
            </w:r>
          </w:p>
        </w:tc>
      </w:tr>
      <w:tr w:rsidR="00617EE4" w:rsidRPr="007001F1" w14:paraId="0DE6FC67" w14:textId="77777777" w:rsidTr="00CB0C56">
        <w:trPr>
          <w:trHeight w:val="300"/>
        </w:trPr>
        <w:tc>
          <w:tcPr>
            <w:tcW w:w="3559" w:type="dxa"/>
            <w:gridSpan w:val="2"/>
            <w:shd w:val="clear" w:color="auto" w:fill="auto"/>
            <w:vAlign w:val="center"/>
            <w:hideMark/>
          </w:tcPr>
          <w:p w14:paraId="4CDAF382"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06BCA3DD" w14:textId="77777777" w:rsidR="00617EE4" w:rsidRPr="007001F1" w:rsidRDefault="00617EE4" w:rsidP="00617EE4">
            <w:pPr>
              <w:rPr>
                <w:color w:val="000000"/>
              </w:rPr>
            </w:pPr>
            <w:r w:rsidRPr="007001F1">
              <w:rPr>
                <w:color w:val="000000"/>
                <w:sz w:val="22"/>
                <w:szCs w:val="22"/>
              </w:rPr>
              <w:t> </w:t>
            </w:r>
          </w:p>
        </w:tc>
      </w:tr>
      <w:tr w:rsidR="00617EE4" w:rsidRPr="007001F1" w14:paraId="57120DF4" w14:textId="77777777" w:rsidTr="00CB0C56">
        <w:trPr>
          <w:trHeight w:val="300"/>
        </w:trPr>
        <w:tc>
          <w:tcPr>
            <w:tcW w:w="3559" w:type="dxa"/>
            <w:gridSpan w:val="2"/>
            <w:shd w:val="clear" w:color="auto" w:fill="auto"/>
            <w:vAlign w:val="center"/>
            <w:hideMark/>
          </w:tcPr>
          <w:p w14:paraId="716DA7D9"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16CD2506" w14:textId="77777777" w:rsidR="00617EE4" w:rsidRPr="007001F1" w:rsidRDefault="00617EE4" w:rsidP="00617EE4">
            <w:pPr>
              <w:rPr>
                <w:color w:val="000000"/>
              </w:rPr>
            </w:pPr>
            <w:r w:rsidRPr="007001F1">
              <w:rPr>
                <w:color w:val="000000"/>
                <w:sz w:val="22"/>
                <w:szCs w:val="22"/>
              </w:rPr>
              <w:t> </w:t>
            </w:r>
          </w:p>
        </w:tc>
      </w:tr>
      <w:tr w:rsidR="00617EE4" w:rsidRPr="007001F1" w14:paraId="5B7079CD" w14:textId="77777777" w:rsidTr="00CB0C56">
        <w:trPr>
          <w:trHeight w:val="300"/>
        </w:trPr>
        <w:tc>
          <w:tcPr>
            <w:tcW w:w="3559" w:type="dxa"/>
            <w:gridSpan w:val="2"/>
            <w:shd w:val="clear" w:color="auto" w:fill="auto"/>
            <w:vAlign w:val="center"/>
            <w:hideMark/>
          </w:tcPr>
          <w:p w14:paraId="6AAE1B03"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44F25F8" w14:textId="77777777" w:rsidR="00617EE4" w:rsidRPr="007001F1" w:rsidRDefault="00617EE4" w:rsidP="00617EE4">
            <w:pPr>
              <w:rPr>
                <w:color w:val="000000"/>
              </w:rPr>
            </w:pPr>
            <w:r w:rsidRPr="007001F1">
              <w:rPr>
                <w:color w:val="000000"/>
                <w:sz w:val="22"/>
                <w:szCs w:val="22"/>
              </w:rPr>
              <w:t> </w:t>
            </w:r>
          </w:p>
        </w:tc>
      </w:tr>
      <w:tr w:rsidR="00617EE4" w:rsidRPr="007001F1" w14:paraId="66179972" w14:textId="77777777" w:rsidTr="00CB0C56">
        <w:trPr>
          <w:trHeight w:val="300"/>
        </w:trPr>
        <w:tc>
          <w:tcPr>
            <w:tcW w:w="3559" w:type="dxa"/>
            <w:gridSpan w:val="2"/>
            <w:shd w:val="clear" w:color="auto" w:fill="auto"/>
            <w:vAlign w:val="center"/>
            <w:hideMark/>
          </w:tcPr>
          <w:p w14:paraId="04FD9E18"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0A6B26C" w14:textId="77777777" w:rsidR="00617EE4" w:rsidRPr="007001F1" w:rsidRDefault="00617EE4" w:rsidP="00617EE4">
            <w:pPr>
              <w:rPr>
                <w:color w:val="000000"/>
              </w:rPr>
            </w:pPr>
            <w:r w:rsidRPr="007001F1">
              <w:rPr>
                <w:color w:val="000000"/>
                <w:sz w:val="22"/>
                <w:szCs w:val="22"/>
              </w:rPr>
              <w:t> </w:t>
            </w:r>
          </w:p>
        </w:tc>
      </w:tr>
      <w:tr w:rsidR="00617EE4" w:rsidRPr="007001F1" w14:paraId="6D406D9F" w14:textId="77777777" w:rsidTr="00CB0C56">
        <w:trPr>
          <w:trHeight w:val="300"/>
        </w:trPr>
        <w:tc>
          <w:tcPr>
            <w:tcW w:w="3559" w:type="dxa"/>
            <w:gridSpan w:val="2"/>
            <w:shd w:val="clear" w:color="auto" w:fill="auto"/>
            <w:vAlign w:val="center"/>
            <w:hideMark/>
          </w:tcPr>
          <w:p w14:paraId="32669DCE"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25C0B730" w14:textId="77777777" w:rsidR="00617EE4" w:rsidRPr="007001F1" w:rsidRDefault="00617EE4" w:rsidP="00617EE4">
            <w:pPr>
              <w:rPr>
                <w:color w:val="000000"/>
              </w:rPr>
            </w:pPr>
            <w:r w:rsidRPr="007001F1">
              <w:rPr>
                <w:color w:val="000000"/>
                <w:sz w:val="22"/>
                <w:szCs w:val="22"/>
              </w:rPr>
              <w:t> </w:t>
            </w:r>
          </w:p>
        </w:tc>
      </w:tr>
      <w:tr w:rsidR="00617EE4" w:rsidRPr="007001F1" w:rsidDel="002D4145" w14:paraId="24CC2026" w14:textId="603ACBEA" w:rsidTr="00CB0C56">
        <w:trPr>
          <w:trHeight w:val="300"/>
          <w:del w:id="477" w:author="Kramár Róbert" w:date="2018-04-27T16:46:00Z"/>
        </w:trPr>
        <w:tc>
          <w:tcPr>
            <w:tcW w:w="3559" w:type="dxa"/>
            <w:gridSpan w:val="2"/>
            <w:shd w:val="clear" w:color="auto" w:fill="auto"/>
            <w:vAlign w:val="center"/>
            <w:hideMark/>
          </w:tcPr>
          <w:p w14:paraId="5BBA6E03" w14:textId="51B1990D" w:rsidR="00617EE4" w:rsidRPr="007001F1" w:rsidDel="002D4145" w:rsidRDefault="00617EE4" w:rsidP="00617EE4">
            <w:pPr>
              <w:rPr>
                <w:del w:id="478" w:author="Kramár Róbert" w:date="2018-04-27T16:46:00Z"/>
                <w:color w:val="000000"/>
              </w:rPr>
            </w:pPr>
            <w:del w:id="479" w:author="Kramár Róbert" w:date="2018-04-27T16:46: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1A1B4FAB" w14:textId="09A6D4B5" w:rsidR="00617EE4" w:rsidRPr="007001F1" w:rsidDel="002D4145" w:rsidRDefault="00617EE4" w:rsidP="00617EE4">
            <w:pPr>
              <w:rPr>
                <w:del w:id="480" w:author="Kramár Róbert" w:date="2018-04-27T16:46:00Z"/>
                <w:color w:val="000000"/>
              </w:rPr>
            </w:pPr>
            <w:del w:id="481" w:author="Kramár Róbert" w:date="2018-04-27T16:46:00Z">
              <w:r w:rsidRPr="007001F1" w:rsidDel="002D4145">
                <w:rPr>
                  <w:color w:val="000000"/>
                  <w:sz w:val="22"/>
                  <w:szCs w:val="22"/>
                </w:rPr>
                <w:delText> </w:delText>
              </w:r>
            </w:del>
          </w:p>
        </w:tc>
      </w:tr>
      <w:tr w:rsidR="00617EE4" w:rsidRPr="007001F1" w14:paraId="7412B9BB" w14:textId="77777777" w:rsidTr="00CB0C56">
        <w:trPr>
          <w:trHeight w:val="300"/>
        </w:trPr>
        <w:tc>
          <w:tcPr>
            <w:tcW w:w="3559" w:type="dxa"/>
            <w:gridSpan w:val="2"/>
            <w:shd w:val="clear" w:color="auto" w:fill="auto"/>
            <w:vAlign w:val="center"/>
            <w:hideMark/>
          </w:tcPr>
          <w:p w14:paraId="45FA2127" w14:textId="77777777"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27D6BCB8" w14:textId="77777777" w:rsidR="00617EE4" w:rsidRPr="007001F1" w:rsidRDefault="00617EE4" w:rsidP="00617EE4">
            <w:pPr>
              <w:rPr>
                <w:color w:val="000000"/>
              </w:rPr>
            </w:pPr>
            <w:r w:rsidRPr="007001F1">
              <w:rPr>
                <w:color w:val="000000"/>
                <w:sz w:val="22"/>
                <w:szCs w:val="22"/>
              </w:rPr>
              <w:t> </w:t>
            </w:r>
          </w:p>
        </w:tc>
      </w:tr>
      <w:tr w:rsidR="00617EE4" w:rsidRPr="007001F1" w14:paraId="553CF1DB" w14:textId="77777777" w:rsidTr="00CB0C56">
        <w:trPr>
          <w:trHeight w:val="300"/>
        </w:trPr>
        <w:tc>
          <w:tcPr>
            <w:tcW w:w="3559" w:type="dxa"/>
            <w:gridSpan w:val="2"/>
            <w:shd w:val="clear" w:color="auto" w:fill="auto"/>
            <w:vAlign w:val="center"/>
            <w:hideMark/>
          </w:tcPr>
          <w:p w14:paraId="0D6C2170"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84B8BC0" w14:textId="77777777" w:rsidR="00617EE4" w:rsidRPr="007001F1" w:rsidRDefault="00617EE4" w:rsidP="00617EE4">
            <w:pPr>
              <w:rPr>
                <w:color w:val="000000"/>
              </w:rPr>
            </w:pPr>
            <w:r w:rsidRPr="007001F1">
              <w:rPr>
                <w:color w:val="000000"/>
                <w:sz w:val="22"/>
                <w:szCs w:val="22"/>
              </w:rPr>
              <w:t> </w:t>
            </w:r>
          </w:p>
        </w:tc>
      </w:tr>
      <w:tr w:rsidR="00617EE4" w:rsidRPr="007001F1" w14:paraId="59C2C37F" w14:textId="77777777" w:rsidTr="00CB0C56">
        <w:trPr>
          <w:trHeight w:val="300"/>
        </w:trPr>
        <w:tc>
          <w:tcPr>
            <w:tcW w:w="3559" w:type="dxa"/>
            <w:gridSpan w:val="2"/>
            <w:shd w:val="clear" w:color="auto" w:fill="auto"/>
            <w:vAlign w:val="center"/>
            <w:hideMark/>
          </w:tcPr>
          <w:p w14:paraId="1E1745BD" w14:textId="77777777"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DDB1BB4" w14:textId="77777777" w:rsidR="00617EE4" w:rsidRPr="007001F1" w:rsidRDefault="00617EE4" w:rsidP="00617EE4">
            <w:pPr>
              <w:rPr>
                <w:color w:val="000000"/>
              </w:rPr>
            </w:pPr>
            <w:r w:rsidRPr="007001F1">
              <w:rPr>
                <w:color w:val="000000"/>
                <w:sz w:val="22"/>
                <w:szCs w:val="22"/>
              </w:rPr>
              <w:t> </w:t>
            </w:r>
          </w:p>
        </w:tc>
      </w:tr>
      <w:tr w:rsidR="00617EE4" w:rsidRPr="007001F1" w:rsidDel="002D4145" w14:paraId="46FB02AC" w14:textId="3AAD13C1" w:rsidTr="00CB0C56">
        <w:trPr>
          <w:trHeight w:val="810"/>
          <w:del w:id="482" w:author="Kramár Róbert" w:date="2018-04-27T16:46:00Z"/>
        </w:trPr>
        <w:tc>
          <w:tcPr>
            <w:tcW w:w="3559" w:type="dxa"/>
            <w:gridSpan w:val="2"/>
            <w:shd w:val="clear" w:color="auto" w:fill="auto"/>
            <w:vAlign w:val="center"/>
            <w:hideMark/>
          </w:tcPr>
          <w:p w14:paraId="1FD2C9C3" w14:textId="056AA3B6" w:rsidR="00617EE4" w:rsidRPr="007001F1" w:rsidDel="002D4145" w:rsidRDefault="00617EE4" w:rsidP="00617EE4">
            <w:pPr>
              <w:rPr>
                <w:del w:id="483" w:author="Kramár Róbert" w:date="2018-04-27T16:46:00Z"/>
                <w:color w:val="000000"/>
              </w:rPr>
            </w:pPr>
            <w:del w:id="484" w:author="Kramár Róbert" w:date="2018-04-27T16:46: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74930385" w14:textId="00F7BA27" w:rsidR="00617EE4" w:rsidRPr="007001F1" w:rsidDel="002D4145" w:rsidRDefault="00617EE4" w:rsidP="00617EE4">
            <w:pPr>
              <w:rPr>
                <w:del w:id="485" w:author="Kramár Róbert" w:date="2018-04-27T16:46:00Z"/>
                <w:color w:val="000000"/>
              </w:rPr>
            </w:pPr>
            <w:del w:id="486" w:author="Kramár Róbert" w:date="2018-04-27T16:46:00Z">
              <w:r w:rsidRPr="007001F1" w:rsidDel="002D4145">
                <w:rPr>
                  <w:color w:val="000000"/>
                  <w:sz w:val="22"/>
                  <w:szCs w:val="22"/>
                </w:rPr>
                <w:delText> </w:delText>
              </w:r>
            </w:del>
          </w:p>
        </w:tc>
      </w:tr>
      <w:tr w:rsidR="00617EE4" w:rsidRPr="007001F1" w14:paraId="097CC165" w14:textId="77777777" w:rsidTr="006A4BF8">
        <w:trPr>
          <w:trHeight w:val="315"/>
        </w:trPr>
        <w:tc>
          <w:tcPr>
            <w:tcW w:w="582" w:type="dxa"/>
            <w:shd w:val="clear" w:color="000000" w:fill="60497A"/>
            <w:vAlign w:val="center"/>
            <w:hideMark/>
          </w:tcPr>
          <w:p w14:paraId="26A255FB"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CC93B53"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EF5C163"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508AB77" w14:textId="77777777"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14:paraId="38A6A60F" w14:textId="77777777"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6C3D5F45" w14:textId="77777777" w:rsidR="00617EE4" w:rsidRPr="007001F1" w:rsidRDefault="00617EE4" w:rsidP="00617EE4">
            <w:pPr>
              <w:jc w:val="center"/>
              <w:rPr>
                <w:b/>
                <w:bCs/>
                <w:color w:val="FFFFFF"/>
              </w:rPr>
            </w:pPr>
            <w:r w:rsidRPr="007001F1">
              <w:rPr>
                <w:b/>
                <w:bCs/>
                <w:color w:val="FFFFFF"/>
                <w:sz w:val="22"/>
                <w:szCs w:val="22"/>
              </w:rPr>
              <w:t>Poznámka</w:t>
            </w:r>
          </w:p>
        </w:tc>
      </w:tr>
      <w:tr w:rsidR="001B6CF9" w:rsidRPr="007001F1" w14:paraId="7D44AE92" w14:textId="77777777" w:rsidTr="004F0F81">
        <w:trPr>
          <w:trHeight w:val="384"/>
        </w:trPr>
        <w:tc>
          <w:tcPr>
            <w:tcW w:w="582" w:type="dxa"/>
            <w:vMerge w:val="restart"/>
            <w:shd w:val="clear" w:color="auto" w:fill="auto"/>
            <w:noWrap/>
            <w:vAlign w:val="center"/>
            <w:hideMark/>
          </w:tcPr>
          <w:p w14:paraId="121405C1" w14:textId="77777777"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5824C550" w14:textId="1042F793" w:rsidR="001B6CF9" w:rsidRPr="00A04031" w:rsidRDefault="001B6CF9" w:rsidP="001B6CF9">
            <w:pPr>
              <w:jc w:val="both"/>
              <w:rPr>
                <w:color w:val="000000"/>
                <w:sz w:val="22"/>
                <w:szCs w:val="22"/>
              </w:rPr>
            </w:pPr>
            <w:r w:rsidRPr="007001F1">
              <w:rPr>
                <w:color w:val="000000"/>
                <w:sz w:val="22"/>
                <w:szCs w:val="22"/>
              </w:rPr>
              <w:t>a) 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14:paraId="15B2789D"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AC9DDBF"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2D4CE9DD"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1701" w:type="dxa"/>
            <w:shd w:val="clear" w:color="auto" w:fill="auto"/>
            <w:vAlign w:val="center"/>
            <w:hideMark/>
          </w:tcPr>
          <w:p w14:paraId="7AB49853" w14:textId="7F3AC980" w:rsidR="001B6CF9" w:rsidRPr="007001F1" w:rsidRDefault="001B6CF9" w:rsidP="00617EE4">
            <w:pPr>
              <w:jc w:val="center"/>
              <w:rPr>
                <w:b/>
                <w:bCs/>
                <w:color w:val="000000"/>
                <w:sz w:val="22"/>
                <w:szCs w:val="22"/>
              </w:rPr>
            </w:pPr>
          </w:p>
        </w:tc>
      </w:tr>
      <w:tr w:rsidR="001B6CF9" w:rsidRPr="007001F1" w14:paraId="7DB90B30" w14:textId="77777777" w:rsidTr="004F0F81">
        <w:trPr>
          <w:trHeight w:val="859"/>
        </w:trPr>
        <w:tc>
          <w:tcPr>
            <w:tcW w:w="582" w:type="dxa"/>
            <w:vMerge/>
            <w:shd w:val="clear" w:color="auto" w:fill="auto"/>
            <w:noWrap/>
            <w:vAlign w:val="center"/>
          </w:tcPr>
          <w:p w14:paraId="4FBFDB5C" w14:textId="77777777" w:rsidR="001B6CF9" w:rsidRPr="007001F1" w:rsidRDefault="001B6CF9" w:rsidP="00617EE4">
            <w:pPr>
              <w:jc w:val="center"/>
              <w:rPr>
                <w:color w:val="000000"/>
                <w:sz w:val="22"/>
                <w:szCs w:val="22"/>
              </w:rPr>
            </w:pPr>
          </w:p>
        </w:tc>
        <w:tc>
          <w:tcPr>
            <w:tcW w:w="4820" w:type="dxa"/>
            <w:gridSpan w:val="2"/>
            <w:shd w:val="clear" w:color="auto" w:fill="auto"/>
            <w:vAlign w:val="center"/>
          </w:tcPr>
          <w:p w14:paraId="0E4F32F0" w14:textId="1D653E42" w:rsidR="001B6CF9" w:rsidRPr="007001F1" w:rsidRDefault="001B6CF9" w:rsidP="00617EE4">
            <w:pPr>
              <w:jc w:val="both"/>
              <w:rPr>
                <w:color w:val="000000"/>
                <w:sz w:val="22"/>
                <w:szCs w:val="22"/>
              </w:rPr>
            </w:pPr>
            <w:r w:rsidRPr="007001F1">
              <w:rPr>
                <w:color w:val="000000"/>
                <w:sz w:val="22"/>
                <w:szCs w:val="22"/>
              </w:rPr>
              <w:t>b) S ohľadom na predmet zákazky a definíciu bežnej dostupnosti na trhu bol pre verejné obstarávanie zvolený správny postup bez vyu</w:t>
            </w:r>
            <w:r w:rsidR="00B109E8" w:rsidRPr="0001630F">
              <w:rPr>
                <w:color w:val="000000"/>
                <w:sz w:val="22"/>
                <w:szCs w:val="22"/>
              </w:rPr>
              <w:t>žitia elektronického trhoviska?</w:t>
            </w:r>
          </w:p>
        </w:tc>
        <w:tc>
          <w:tcPr>
            <w:tcW w:w="567" w:type="dxa"/>
            <w:shd w:val="clear" w:color="auto" w:fill="auto"/>
            <w:vAlign w:val="center"/>
          </w:tcPr>
          <w:p w14:paraId="0F61E4DA" w14:textId="77777777" w:rsidR="001B6CF9" w:rsidRPr="007001F1" w:rsidRDefault="001B6CF9" w:rsidP="00617EE4">
            <w:pPr>
              <w:jc w:val="center"/>
              <w:rPr>
                <w:b/>
                <w:bCs/>
                <w:color w:val="000000"/>
                <w:sz w:val="22"/>
                <w:szCs w:val="22"/>
              </w:rPr>
            </w:pPr>
          </w:p>
        </w:tc>
        <w:tc>
          <w:tcPr>
            <w:tcW w:w="567" w:type="dxa"/>
            <w:shd w:val="clear" w:color="auto" w:fill="auto"/>
            <w:vAlign w:val="center"/>
          </w:tcPr>
          <w:p w14:paraId="3995337F" w14:textId="77777777" w:rsidR="001B6CF9" w:rsidRPr="007001F1" w:rsidRDefault="001B6CF9" w:rsidP="00617EE4">
            <w:pPr>
              <w:jc w:val="center"/>
              <w:rPr>
                <w:b/>
                <w:bCs/>
                <w:color w:val="000000"/>
                <w:sz w:val="22"/>
                <w:szCs w:val="22"/>
              </w:rPr>
            </w:pPr>
          </w:p>
        </w:tc>
        <w:tc>
          <w:tcPr>
            <w:tcW w:w="850" w:type="dxa"/>
            <w:shd w:val="clear" w:color="auto" w:fill="auto"/>
            <w:vAlign w:val="center"/>
          </w:tcPr>
          <w:p w14:paraId="2BE560BC" w14:textId="77777777" w:rsidR="001B6CF9" w:rsidRPr="007001F1" w:rsidRDefault="001B6CF9" w:rsidP="00617EE4">
            <w:pPr>
              <w:jc w:val="center"/>
              <w:rPr>
                <w:b/>
                <w:bCs/>
                <w:color w:val="000000"/>
                <w:sz w:val="22"/>
                <w:szCs w:val="22"/>
              </w:rPr>
            </w:pPr>
          </w:p>
        </w:tc>
        <w:tc>
          <w:tcPr>
            <w:tcW w:w="1701" w:type="dxa"/>
            <w:shd w:val="clear" w:color="auto" w:fill="auto"/>
            <w:vAlign w:val="center"/>
          </w:tcPr>
          <w:p w14:paraId="19BCDEB8" w14:textId="77777777" w:rsidR="001B6CF9" w:rsidRPr="007001F1" w:rsidRDefault="001B6CF9" w:rsidP="00617EE4">
            <w:pPr>
              <w:jc w:val="center"/>
              <w:rPr>
                <w:b/>
                <w:bCs/>
                <w:color w:val="000000"/>
                <w:sz w:val="22"/>
                <w:szCs w:val="22"/>
              </w:rPr>
            </w:pPr>
          </w:p>
        </w:tc>
      </w:tr>
      <w:tr w:rsidR="00CB0C56" w:rsidRPr="007001F1" w14:paraId="4A640344" w14:textId="77777777" w:rsidTr="004F0F81">
        <w:trPr>
          <w:trHeight w:val="288"/>
        </w:trPr>
        <w:tc>
          <w:tcPr>
            <w:tcW w:w="582" w:type="dxa"/>
            <w:vMerge w:val="restart"/>
            <w:shd w:val="clear" w:color="auto" w:fill="auto"/>
            <w:noWrap/>
            <w:hideMark/>
          </w:tcPr>
          <w:p w14:paraId="70EEB954" w14:textId="77777777" w:rsidR="006A4BF8" w:rsidRPr="007001F1" w:rsidRDefault="006A4BF8" w:rsidP="006A4BF8">
            <w:pPr>
              <w:jc w:val="center"/>
              <w:rPr>
                <w:color w:val="000000"/>
                <w:sz w:val="22"/>
                <w:szCs w:val="22"/>
              </w:rPr>
            </w:pPr>
          </w:p>
          <w:p w14:paraId="4EEA1225" w14:textId="77777777"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14:paraId="47A74E27" w14:textId="1148C7AD" w:rsidR="00CB0C56" w:rsidRPr="0001630F" w:rsidRDefault="00CB0C56" w:rsidP="00617EE4">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415D2B3F" w14:textId="77777777" w:rsidR="00CB0C56" w:rsidRPr="007B7D6C" w:rsidRDefault="00CB0C56"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tcPr>
          <w:p w14:paraId="2FA9A281" w14:textId="19CBFAB2" w:rsidR="00CB0C56" w:rsidRPr="007B7D6C" w:rsidRDefault="00CB0C56"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tcPr>
          <w:p w14:paraId="328FF652" w14:textId="57E963E1"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14:paraId="551CBBF8" w14:textId="09FC63DE" w:rsidR="00CB0C56" w:rsidRPr="007001F1" w:rsidRDefault="00CB0C56" w:rsidP="00617EE4">
            <w:pPr>
              <w:jc w:val="center"/>
              <w:rPr>
                <w:b/>
                <w:bCs/>
                <w:color w:val="000000"/>
              </w:rPr>
            </w:pPr>
            <w:r w:rsidRPr="007001F1">
              <w:rPr>
                <w:b/>
                <w:bCs/>
                <w:color w:val="000000"/>
                <w:sz w:val="22"/>
                <w:szCs w:val="22"/>
              </w:rPr>
              <w:t> </w:t>
            </w:r>
          </w:p>
        </w:tc>
      </w:tr>
      <w:tr w:rsidR="00CB0C56" w:rsidRPr="007001F1" w14:paraId="12757731" w14:textId="77777777" w:rsidTr="004F0F81">
        <w:trPr>
          <w:trHeight w:val="406"/>
        </w:trPr>
        <w:tc>
          <w:tcPr>
            <w:tcW w:w="582" w:type="dxa"/>
            <w:vMerge/>
            <w:shd w:val="clear" w:color="auto" w:fill="auto"/>
            <w:noWrap/>
            <w:vAlign w:val="center"/>
          </w:tcPr>
          <w:p w14:paraId="6BA73ED0"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A219EE3" w14:textId="6EF2C1E0" w:rsidR="00CB0C56" w:rsidRPr="0001630F" w:rsidRDefault="00CB0C56" w:rsidP="00617EE4">
            <w:pPr>
              <w:jc w:val="both"/>
              <w:rPr>
                <w:color w:val="000000"/>
                <w:sz w:val="22"/>
                <w:szCs w:val="22"/>
              </w:rPr>
            </w:pPr>
            <w:r w:rsidRPr="007001F1">
              <w:rPr>
                <w:color w:val="000000"/>
                <w:sz w:val="22"/>
                <w:szCs w:val="22"/>
              </w:rPr>
              <w:t>b) Bola určená PHZ podľa podmienok platných v čase odoslania výzvy na predkladanie ponúk?</w:t>
            </w:r>
          </w:p>
        </w:tc>
        <w:tc>
          <w:tcPr>
            <w:tcW w:w="567" w:type="dxa"/>
            <w:shd w:val="clear" w:color="auto" w:fill="auto"/>
            <w:vAlign w:val="center"/>
          </w:tcPr>
          <w:p w14:paraId="75BC13E1"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4B538C82"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5F42351C"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46D91E8A" w14:textId="52071BA3" w:rsidR="00CB0C56" w:rsidRPr="007001F1" w:rsidRDefault="00CB0C56" w:rsidP="00617EE4">
            <w:pPr>
              <w:jc w:val="center"/>
              <w:rPr>
                <w:b/>
                <w:bCs/>
                <w:color w:val="000000"/>
                <w:sz w:val="22"/>
                <w:szCs w:val="22"/>
              </w:rPr>
            </w:pPr>
          </w:p>
        </w:tc>
      </w:tr>
      <w:tr w:rsidR="00CB0C56" w:rsidRPr="007001F1" w14:paraId="3459C072" w14:textId="77777777" w:rsidTr="004F0F81">
        <w:trPr>
          <w:trHeight w:val="740"/>
        </w:trPr>
        <w:tc>
          <w:tcPr>
            <w:tcW w:w="582" w:type="dxa"/>
            <w:vMerge/>
            <w:shd w:val="clear" w:color="auto" w:fill="auto"/>
            <w:noWrap/>
            <w:vAlign w:val="center"/>
          </w:tcPr>
          <w:p w14:paraId="3F6A4B39"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6BD49AED" w14:textId="44AAFE83" w:rsidR="00CB0C56" w:rsidRPr="0001630F" w:rsidRDefault="00CB0C56" w:rsidP="00617EE4">
            <w:pPr>
              <w:jc w:val="both"/>
              <w:rPr>
                <w:color w:val="000000"/>
                <w:sz w:val="22"/>
                <w:szCs w:val="22"/>
              </w:rPr>
            </w:pPr>
            <w:r w:rsidRPr="007001F1">
              <w:rPr>
                <w:color w:val="000000"/>
                <w:sz w:val="22"/>
                <w:szCs w:val="22"/>
              </w:rPr>
              <w:t xml:space="preserve">c) Bola PHZ určená tak, že zahŕňa PHZ všetkých častí zákazky, vrátane opakovaných plnení, odmien </w:t>
            </w:r>
            <w:r w:rsidRPr="007001F1">
              <w:rPr>
                <w:color w:val="000000"/>
                <w:sz w:val="22"/>
                <w:szCs w:val="22"/>
              </w:rPr>
              <w:lastRenderedPageBreak/>
              <w:t>a opcií?</w:t>
            </w:r>
          </w:p>
        </w:tc>
        <w:tc>
          <w:tcPr>
            <w:tcW w:w="567" w:type="dxa"/>
            <w:shd w:val="clear" w:color="auto" w:fill="auto"/>
            <w:vAlign w:val="center"/>
          </w:tcPr>
          <w:p w14:paraId="522EB7D2"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654EDE5C"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1DB55EEB"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6487267" w14:textId="0B302CAE" w:rsidR="00CB0C56" w:rsidRPr="007001F1" w:rsidRDefault="00CB0C56" w:rsidP="00617EE4">
            <w:pPr>
              <w:jc w:val="center"/>
              <w:rPr>
                <w:b/>
                <w:bCs/>
                <w:color w:val="000000"/>
                <w:sz w:val="22"/>
                <w:szCs w:val="22"/>
              </w:rPr>
            </w:pPr>
          </w:p>
        </w:tc>
      </w:tr>
      <w:tr w:rsidR="00CB0C56" w:rsidRPr="007001F1" w14:paraId="3C862666" w14:textId="77777777" w:rsidTr="006A4BF8">
        <w:trPr>
          <w:trHeight w:val="1157"/>
        </w:trPr>
        <w:tc>
          <w:tcPr>
            <w:tcW w:w="582" w:type="dxa"/>
            <w:vMerge/>
            <w:shd w:val="clear" w:color="auto" w:fill="auto"/>
            <w:noWrap/>
            <w:vAlign w:val="center"/>
          </w:tcPr>
          <w:p w14:paraId="7238A5E2"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240D274" w14:textId="2504CFF7" w:rsidR="00CB0C56" w:rsidRPr="007001F1" w:rsidRDefault="00CB0C56" w:rsidP="00617EE4">
            <w:pPr>
              <w:jc w:val="both"/>
              <w:rPr>
                <w:sz w:val="22"/>
                <w:szCs w:val="22"/>
              </w:rPr>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33F90352"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730128A4"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E812334"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0BD66FA8" w14:textId="6E4DA67D" w:rsidR="00CB0C56" w:rsidRPr="007001F1" w:rsidRDefault="00CB0C56" w:rsidP="00617EE4">
            <w:pPr>
              <w:jc w:val="center"/>
              <w:rPr>
                <w:b/>
                <w:bCs/>
                <w:color w:val="000000"/>
                <w:sz w:val="22"/>
                <w:szCs w:val="22"/>
              </w:rPr>
            </w:pPr>
          </w:p>
        </w:tc>
      </w:tr>
      <w:tr w:rsidR="00CB0C56" w:rsidRPr="007001F1" w14:paraId="5CAAB845" w14:textId="77777777" w:rsidTr="004F0F81">
        <w:trPr>
          <w:trHeight w:val="541"/>
        </w:trPr>
        <w:tc>
          <w:tcPr>
            <w:tcW w:w="582" w:type="dxa"/>
            <w:vMerge/>
            <w:shd w:val="clear" w:color="auto" w:fill="auto"/>
            <w:noWrap/>
            <w:vAlign w:val="center"/>
          </w:tcPr>
          <w:p w14:paraId="017BE187"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887B15E" w14:textId="6B8D6426" w:rsidR="00CB0C56" w:rsidRPr="0001630F" w:rsidRDefault="00CB0C56" w:rsidP="00617EE4">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627F63AB"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4C1F7202"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6D659D3A"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8AC14E7" w14:textId="0614AEB7" w:rsidR="00CB0C56" w:rsidRPr="007001F1" w:rsidRDefault="00CB0C56" w:rsidP="00617EE4">
            <w:pPr>
              <w:jc w:val="center"/>
              <w:rPr>
                <w:b/>
                <w:bCs/>
                <w:color w:val="000000"/>
                <w:sz w:val="22"/>
                <w:szCs w:val="22"/>
              </w:rPr>
            </w:pPr>
          </w:p>
        </w:tc>
      </w:tr>
      <w:tr w:rsidR="00CB0C56" w:rsidRPr="007001F1" w14:paraId="0FF1AF87" w14:textId="77777777" w:rsidTr="006A4BF8">
        <w:trPr>
          <w:trHeight w:val="503"/>
        </w:trPr>
        <w:tc>
          <w:tcPr>
            <w:tcW w:w="582" w:type="dxa"/>
            <w:vMerge/>
            <w:shd w:val="clear" w:color="auto" w:fill="auto"/>
            <w:noWrap/>
            <w:vAlign w:val="center"/>
          </w:tcPr>
          <w:p w14:paraId="1C6C2934"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7C756636" w14:textId="3589339A" w:rsidR="00CB0C56" w:rsidRPr="007001F1" w:rsidRDefault="00CB0C56" w:rsidP="00617EE4">
            <w:pPr>
              <w:jc w:val="both"/>
              <w:rPr>
                <w:color w:val="000000"/>
                <w:sz w:val="22"/>
                <w:szCs w:val="22"/>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14:paraId="5AAE4586"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6AAE0C41"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32190D01"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3EDF19E8" w14:textId="48AAC758" w:rsidR="00CB0C56" w:rsidRPr="007001F1" w:rsidRDefault="00CB0C56" w:rsidP="00617EE4">
            <w:pPr>
              <w:jc w:val="center"/>
              <w:rPr>
                <w:b/>
                <w:bCs/>
                <w:color w:val="000000"/>
                <w:sz w:val="22"/>
                <w:szCs w:val="22"/>
              </w:rPr>
            </w:pPr>
          </w:p>
        </w:tc>
      </w:tr>
      <w:tr w:rsidR="00CB0C56" w:rsidRPr="007001F1" w14:paraId="5541C80E" w14:textId="77777777" w:rsidTr="006A4BF8">
        <w:trPr>
          <w:trHeight w:val="502"/>
        </w:trPr>
        <w:tc>
          <w:tcPr>
            <w:tcW w:w="582" w:type="dxa"/>
            <w:vMerge/>
            <w:shd w:val="clear" w:color="auto" w:fill="auto"/>
            <w:noWrap/>
            <w:vAlign w:val="center"/>
          </w:tcPr>
          <w:p w14:paraId="77833BA7"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09475BA" w14:textId="68EC3FF7" w:rsidR="00CB0C56" w:rsidRPr="007001F1" w:rsidRDefault="00CB0C56" w:rsidP="00B109E8">
            <w:pPr>
              <w:rPr>
                <w:color w:val="000000"/>
                <w:sz w:val="22"/>
                <w:szCs w:val="22"/>
              </w:rPr>
            </w:pPr>
            <w:r w:rsidRPr="007001F1">
              <w:rPr>
                <w:color w:val="000000"/>
                <w:sz w:val="22"/>
                <w:szCs w:val="22"/>
              </w:rPr>
              <w:t>g</w:t>
            </w:r>
            <w:r w:rsidRPr="0001630F">
              <w:rPr>
                <w:color w:val="000000"/>
                <w:sz w:val="22"/>
                <w:szCs w:val="22"/>
              </w:rPr>
              <w:t>) Boli v dokumentácii k verejnému obstarávaniu 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31E25100"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524A2F16"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2FD40C7"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A74FE04" w14:textId="161EAD12" w:rsidR="00CB0C56" w:rsidRPr="007001F1" w:rsidRDefault="00CB0C56" w:rsidP="00617EE4">
            <w:pPr>
              <w:jc w:val="center"/>
              <w:rPr>
                <w:b/>
                <w:bCs/>
                <w:color w:val="000000"/>
                <w:sz w:val="22"/>
                <w:szCs w:val="22"/>
              </w:rPr>
            </w:pPr>
          </w:p>
        </w:tc>
      </w:tr>
      <w:tr w:rsidR="00CB0C56" w:rsidRPr="007001F1" w14:paraId="495864E7" w14:textId="77777777" w:rsidTr="006A4BF8">
        <w:trPr>
          <w:trHeight w:val="577"/>
        </w:trPr>
        <w:tc>
          <w:tcPr>
            <w:tcW w:w="582" w:type="dxa"/>
            <w:vMerge/>
            <w:shd w:val="clear" w:color="auto" w:fill="auto"/>
            <w:noWrap/>
            <w:vAlign w:val="center"/>
          </w:tcPr>
          <w:p w14:paraId="7C3F007F"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18030FFC" w14:textId="1568FAAB" w:rsidR="00CB0C56" w:rsidRPr="007001F1" w:rsidRDefault="00CB0C56" w:rsidP="009A316F">
            <w:pPr>
              <w:jc w:val="both"/>
              <w:rPr>
                <w:color w:val="000000"/>
                <w:sz w:val="22"/>
                <w:szCs w:val="22"/>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7001F1" w:rsidRPr="007001F1">
              <w:rPr>
                <w:sz w:val="22"/>
                <w:szCs w:val="22"/>
              </w:rPr>
              <w:t xml:space="preserve"> </w:t>
            </w:r>
            <w:r w:rsidRPr="007001F1">
              <w:rPr>
                <w:sz w:val="22"/>
                <w:szCs w:val="22"/>
              </w:rPr>
              <w:t>6 ZVO?</w:t>
            </w:r>
          </w:p>
        </w:tc>
        <w:tc>
          <w:tcPr>
            <w:tcW w:w="567" w:type="dxa"/>
            <w:shd w:val="clear" w:color="auto" w:fill="auto"/>
            <w:vAlign w:val="center"/>
          </w:tcPr>
          <w:p w14:paraId="2C8CF2CF"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364BA898"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F8FAE4E"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4888F629" w14:textId="2E090EE3" w:rsidR="00CB0C56" w:rsidRPr="007001F1" w:rsidRDefault="00CB0C56" w:rsidP="00617EE4">
            <w:pPr>
              <w:jc w:val="center"/>
              <w:rPr>
                <w:b/>
                <w:bCs/>
                <w:color w:val="000000"/>
                <w:sz w:val="22"/>
                <w:szCs w:val="22"/>
              </w:rPr>
            </w:pPr>
          </w:p>
        </w:tc>
      </w:tr>
      <w:tr w:rsidR="00F321D5" w:rsidRPr="007001F1" w14:paraId="098FFB5F" w14:textId="77777777" w:rsidTr="004F0F81">
        <w:trPr>
          <w:trHeight w:val="424"/>
        </w:trPr>
        <w:tc>
          <w:tcPr>
            <w:tcW w:w="582" w:type="dxa"/>
            <w:vMerge w:val="restart"/>
            <w:shd w:val="clear" w:color="auto" w:fill="auto"/>
            <w:noWrap/>
            <w:vAlign w:val="center"/>
            <w:hideMark/>
          </w:tcPr>
          <w:p w14:paraId="79DE304D" w14:textId="77777777"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0518C3C4" w14:textId="04E539EF" w:rsidR="00F321D5" w:rsidRPr="0001630F" w:rsidRDefault="00F321D5" w:rsidP="00617EE4">
            <w:pPr>
              <w:jc w:val="both"/>
              <w:rPr>
                <w:color w:val="000000"/>
                <w:sz w:val="22"/>
                <w:szCs w:val="22"/>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14:paraId="221AE389"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C97D47C"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67BF917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B3C0B73"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287AB17B" w14:textId="77777777" w:rsidTr="006A4BF8">
        <w:trPr>
          <w:trHeight w:val="760"/>
        </w:trPr>
        <w:tc>
          <w:tcPr>
            <w:tcW w:w="582" w:type="dxa"/>
            <w:vMerge/>
            <w:shd w:val="clear" w:color="auto" w:fill="auto"/>
            <w:noWrap/>
            <w:vAlign w:val="center"/>
          </w:tcPr>
          <w:p w14:paraId="40B8C5F4"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0B8EF231" w14:textId="0B6C3FC7" w:rsidR="00F321D5" w:rsidRPr="007001F1" w:rsidRDefault="00F321D5" w:rsidP="00617EE4">
            <w:pPr>
              <w:jc w:val="both"/>
              <w:rPr>
                <w:color w:val="000000"/>
                <w:sz w:val="22"/>
                <w:szCs w:val="22"/>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14:paraId="05EDFF65"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166B8502"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5DA63DC"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1635C95D" w14:textId="77777777" w:rsidR="00F321D5" w:rsidRPr="007001F1" w:rsidRDefault="00F321D5" w:rsidP="00617EE4">
            <w:pPr>
              <w:jc w:val="center"/>
              <w:rPr>
                <w:b/>
                <w:bCs/>
                <w:color w:val="000000"/>
                <w:sz w:val="22"/>
                <w:szCs w:val="22"/>
              </w:rPr>
            </w:pPr>
          </w:p>
        </w:tc>
      </w:tr>
      <w:tr w:rsidR="00F321D5" w:rsidRPr="007001F1" w14:paraId="5B0A06B7" w14:textId="77777777" w:rsidTr="006A4BF8">
        <w:trPr>
          <w:trHeight w:val="760"/>
        </w:trPr>
        <w:tc>
          <w:tcPr>
            <w:tcW w:w="582" w:type="dxa"/>
            <w:vMerge/>
            <w:shd w:val="clear" w:color="auto" w:fill="auto"/>
            <w:noWrap/>
            <w:vAlign w:val="center"/>
          </w:tcPr>
          <w:p w14:paraId="05F7741C"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012E0109" w14:textId="68CFF1AD" w:rsidR="00F321D5" w:rsidRPr="0001630F" w:rsidRDefault="00F321D5" w:rsidP="00617EE4">
            <w:pPr>
              <w:jc w:val="both"/>
              <w:rPr>
                <w:color w:val="000000"/>
                <w:sz w:val="22"/>
                <w:szCs w:val="22"/>
              </w:rPr>
            </w:pPr>
            <w:r w:rsidRPr="007001F1">
              <w:rPr>
                <w:color w:val="000000"/>
                <w:sz w:val="22"/>
                <w:szCs w:val="22"/>
              </w:rPr>
              <w:t xml:space="preserve">c) </w:t>
            </w:r>
            <w:r w:rsidRPr="0001630F">
              <w:rPr>
                <w:color w:val="000000"/>
                <w:sz w:val="22"/>
                <w:szCs w:val="22"/>
              </w:rPr>
              <w:t>Bola výzva na predkladanie ponúk poslaná úradu spôsobom podľa § 113 ods. 2 ZVO a obsahovala všetky potrebné náležitosti podľa § 114 ods. 3?</w:t>
            </w:r>
          </w:p>
        </w:tc>
        <w:tc>
          <w:tcPr>
            <w:tcW w:w="567" w:type="dxa"/>
            <w:shd w:val="clear" w:color="auto" w:fill="auto"/>
            <w:vAlign w:val="center"/>
          </w:tcPr>
          <w:p w14:paraId="5CEA65D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7521CC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14271FFE"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3C030600" w14:textId="77777777" w:rsidR="00F321D5" w:rsidRPr="007001F1" w:rsidRDefault="00F321D5" w:rsidP="00617EE4">
            <w:pPr>
              <w:jc w:val="center"/>
              <w:rPr>
                <w:b/>
                <w:bCs/>
                <w:color w:val="000000"/>
                <w:sz w:val="22"/>
                <w:szCs w:val="22"/>
              </w:rPr>
            </w:pPr>
          </w:p>
        </w:tc>
      </w:tr>
      <w:tr w:rsidR="00F321D5" w:rsidRPr="007001F1" w14:paraId="1D4B09EB" w14:textId="77777777" w:rsidTr="004F0F81">
        <w:trPr>
          <w:trHeight w:val="386"/>
        </w:trPr>
        <w:tc>
          <w:tcPr>
            <w:tcW w:w="582" w:type="dxa"/>
            <w:vMerge w:val="restart"/>
            <w:shd w:val="clear" w:color="auto" w:fill="auto"/>
            <w:noWrap/>
            <w:vAlign w:val="center"/>
          </w:tcPr>
          <w:p w14:paraId="73AB0EA6" w14:textId="77777777" w:rsidR="00F321D5" w:rsidRPr="007001F1" w:rsidRDefault="00F321D5" w:rsidP="00617EE4">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3DB089EC" w14:textId="32AF29D9" w:rsidR="00F321D5" w:rsidRPr="007001F1" w:rsidRDefault="00F321D5" w:rsidP="00617EE4">
            <w:pPr>
              <w:jc w:val="both"/>
              <w:rPr>
                <w:color w:val="000000"/>
                <w:sz w:val="22"/>
                <w:szCs w:val="22"/>
              </w:rPr>
            </w:pPr>
            <w:r w:rsidRPr="007001F1">
              <w:rPr>
                <w:color w:val="000000"/>
                <w:sz w:val="22"/>
                <w:szCs w:val="22"/>
              </w:rPr>
              <w:t>a) Bola zriadená komisia na vyhodnotenie po</w:t>
            </w:r>
            <w:r w:rsidR="00B109E8" w:rsidRPr="0001630F">
              <w:rPr>
                <w:color w:val="000000"/>
                <w:sz w:val="22"/>
                <w:szCs w:val="22"/>
              </w:rPr>
              <w:t>núk v súlade s § 51 ZVO?</w:t>
            </w:r>
          </w:p>
        </w:tc>
        <w:tc>
          <w:tcPr>
            <w:tcW w:w="567" w:type="dxa"/>
            <w:shd w:val="clear" w:color="auto" w:fill="auto"/>
            <w:vAlign w:val="center"/>
          </w:tcPr>
          <w:p w14:paraId="38A8099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1858E93"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1BBB5C45"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7DCF85C0" w14:textId="77777777" w:rsidR="00F321D5" w:rsidRPr="007001F1" w:rsidRDefault="00F321D5" w:rsidP="00617EE4">
            <w:pPr>
              <w:jc w:val="center"/>
              <w:rPr>
                <w:b/>
                <w:bCs/>
                <w:color w:val="000000"/>
                <w:sz w:val="22"/>
                <w:szCs w:val="22"/>
              </w:rPr>
            </w:pPr>
          </w:p>
        </w:tc>
      </w:tr>
      <w:tr w:rsidR="00F321D5" w:rsidRPr="007001F1" w14:paraId="6002D9FE" w14:textId="77777777" w:rsidTr="004F0F81">
        <w:trPr>
          <w:trHeight w:val="436"/>
        </w:trPr>
        <w:tc>
          <w:tcPr>
            <w:tcW w:w="582" w:type="dxa"/>
            <w:vMerge/>
            <w:shd w:val="clear" w:color="auto" w:fill="auto"/>
            <w:noWrap/>
            <w:vAlign w:val="center"/>
          </w:tcPr>
          <w:p w14:paraId="0B1D1C8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76DC9553" w14:textId="6C1CB3A0" w:rsidR="00F321D5" w:rsidRPr="007001F1" w:rsidRDefault="00F321D5" w:rsidP="00292D2C">
            <w:pPr>
              <w:jc w:val="both"/>
              <w:rPr>
                <w:color w:val="000000"/>
                <w:sz w:val="22"/>
                <w:szCs w:val="22"/>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07597E07"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0F44832D"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52690467"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21DABFF5" w14:textId="77777777" w:rsidR="00F321D5" w:rsidRPr="007001F1" w:rsidRDefault="00F321D5" w:rsidP="00617EE4">
            <w:pPr>
              <w:jc w:val="center"/>
              <w:rPr>
                <w:b/>
                <w:bCs/>
                <w:color w:val="000000"/>
                <w:sz w:val="22"/>
                <w:szCs w:val="22"/>
              </w:rPr>
            </w:pPr>
          </w:p>
        </w:tc>
      </w:tr>
      <w:tr w:rsidR="00F321D5" w:rsidRPr="007001F1" w14:paraId="029FDBAD" w14:textId="77777777" w:rsidTr="004F0F81">
        <w:trPr>
          <w:trHeight w:val="500"/>
        </w:trPr>
        <w:tc>
          <w:tcPr>
            <w:tcW w:w="582" w:type="dxa"/>
            <w:vMerge/>
            <w:shd w:val="clear" w:color="auto" w:fill="auto"/>
            <w:noWrap/>
            <w:vAlign w:val="center"/>
          </w:tcPr>
          <w:p w14:paraId="6871C3C2"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F6FC530" w14:textId="4E0C8E3D" w:rsidR="00F321D5" w:rsidRPr="007001F1" w:rsidRDefault="00F321D5" w:rsidP="00292D2C">
            <w:pPr>
              <w:jc w:val="both"/>
              <w:rPr>
                <w:color w:val="000000"/>
                <w:sz w:val="22"/>
                <w:szCs w:val="22"/>
              </w:rPr>
            </w:pPr>
            <w:r w:rsidRPr="007001F1">
              <w:rPr>
                <w:color w:val="000000"/>
                <w:sz w:val="22"/>
                <w:szCs w:val="22"/>
              </w:rPr>
              <w:t>c) Bola komisia spôsobilá na vyhodnotenie predložených ponúk v súlade s §</w:t>
            </w:r>
            <w:r w:rsidRPr="0001630F">
              <w:rPr>
                <w:color w:val="000000"/>
                <w:sz w:val="22"/>
                <w:szCs w:val="22"/>
              </w:rPr>
              <w:t xml:space="preserve"> </w:t>
            </w:r>
            <w:r w:rsidR="00B109E8" w:rsidRPr="007001F1">
              <w:rPr>
                <w:color w:val="000000"/>
                <w:sz w:val="22"/>
                <w:szCs w:val="22"/>
              </w:rPr>
              <w:t>51 ods. 1 ZVO?</w:t>
            </w:r>
          </w:p>
        </w:tc>
        <w:tc>
          <w:tcPr>
            <w:tcW w:w="567" w:type="dxa"/>
            <w:shd w:val="clear" w:color="auto" w:fill="auto"/>
            <w:vAlign w:val="center"/>
          </w:tcPr>
          <w:p w14:paraId="2DECA8DE"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6B170BD0"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6E2D091F"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50C3CD17" w14:textId="77777777" w:rsidR="00F321D5" w:rsidRPr="007001F1" w:rsidRDefault="00F321D5" w:rsidP="00617EE4">
            <w:pPr>
              <w:jc w:val="center"/>
              <w:rPr>
                <w:b/>
                <w:bCs/>
                <w:color w:val="000000"/>
                <w:sz w:val="22"/>
                <w:szCs w:val="22"/>
              </w:rPr>
            </w:pPr>
          </w:p>
        </w:tc>
      </w:tr>
      <w:tr w:rsidR="00F321D5" w:rsidRPr="007001F1" w14:paraId="3FB387A7" w14:textId="77777777" w:rsidTr="006A4BF8">
        <w:trPr>
          <w:trHeight w:val="633"/>
        </w:trPr>
        <w:tc>
          <w:tcPr>
            <w:tcW w:w="582" w:type="dxa"/>
            <w:vMerge/>
            <w:shd w:val="clear" w:color="auto" w:fill="auto"/>
            <w:noWrap/>
            <w:vAlign w:val="center"/>
          </w:tcPr>
          <w:p w14:paraId="49BB3A0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2EAE6256" w14:textId="28533CFA" w:rsidR="00F321D5" w:rsidRPr="007001F1" w:rsidRDefault="00F321D5" w:rsidP="00292D2C">
            <w:pPr>
              <w:jc w:val="both"/>
              <w:rPr>
                <w:color w:val="000000"/>
                <w:sz w:val="22"/>
                <w:szCs w:val="22"/>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14:paraId="72FF3968"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444A4584"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7059A0CF"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397B0675" w14:textId="77777777" w:rsidR="00F321D5" w:rsidRPr="007001F1" w:rsidRDefault="00F321D5" w:rsidP="00617EE4">
            <w:pPr>
              <w:jc w:val="center"/>
              <w:rPr>
                <w:b/>
                <w:bCs/>
                <w:color w:val="000000"/>
                <w:sz w:val="22"/>
                <w:szCs w:val="22"/>
              </w:rPr>
            </w:pPr>
          </w:p>
        </w:tc>
      </w:tr>
      <w:tr w:rsidR="00F321D5" w:rsidRPr="007001F1" w14:paraId="719E72E6" w14:textId="77777777" w:rsidTr="00F321D5">
        <w:trPr>
          <w:trHeight w:val="758"/>
        </w:trPr>
        <w:tc>
          <w:tcPr>
            <w:tcW w:w="582" w:type="dxa"/>
            <w:shd w:val="clear" w:color="auto" w:fill="auto"/>
            <w:noWrap/>
            <w:vAlign w:val="center"/>
          </w:tcPr>
          <w:p w14:paraId="62C836E3" w14:textId="557421D2" w:rsidR="00F321D5" w:rsidRPr="007001F1" w:rsidRDefault="00F321D5"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35EE9D59" w14:textId="25A046BA" w:rsidR="00F321D5" w:rsidRPr="00A04031" w:rsidRDefault="00F321D5" w:rsidP="00292D2C">
            <w:pPr>
              <w:jc w:val="both"/>
              <w:rPr>
                <w:color w:val="000000"/>
                <w:sz w:val="22"/>
                <w:szCs w:val="22"/>
              </w:rPr>
            </w:pPr>
            <w:del w:id="487" w:author="Hudec Branislav" w:date="2018-02-20T10:35:00Z">
              <w:r w:rsidRPr="007001F1" w:rsidDel="007B7D6C">
                <w:rPr>
                  <w:color w:val="000000"/>
                  <w:sz w:val="22"/>
                  <w:szCs w:val="22"/>
                </w:rPr>
                <w:delText xml:space="preserve">a) </w:delText>
              </w:r>
            </w:del>
            <w:r w:rsidRPr="007001F1">
              <w:rPr>
                <w:color w:val="000000"/>
                <w:sz w:val="22"/>
                <w:szCs w:val="22"/>
              </w:rPr>
              <w:t>V prípade, ak rozdelil verejný obstarávateľ zákazku na samostatné časti, dodržal všetky ustanovenia §</w:t>
            </w:r>
            <w:ins w:id="488" w:author="Kramár Róbert" w:date="2017-07-26T17:18:00Z">
              <w:r w:rsidR="007001F1" w:rsidRPr="0001630F">
                <w:rPr>
                  <w:color w:val="000000"/>
                  <w:sz w:val="22"/>
                  <w:szCs w:val="22"/>
                </w:rPr>
                <w:t xml:space="preserve"> </w:t>
              </w:r>
            </w:ins>
            <w:r w:rsidRPr="00A04031">
              <w:rPr>
                <w:color w:val="000000"/>
                <w:sz w:val="22"/>
                <w:szCs w:val="22"/>
              </w:rPr>
              <w:t xml:space="preserve">28 </w:t>
            </w:r>
            <w:ins w:id="489" w:author="Hudec Branislav" w:date="2018-02-20T10:34:00Z">
              <w:r w:rsidR="007B7D6C">
                <w:rPr>
                  <w:color w:val="000000"/>
                  <w:sz w:val="22"/>
                  <w:szCs w:val="22"/>
                </w:rPr>
                <w:t xml:space="preserve">ods. 1 </w:t>
              </w:r>
            </w:ins>
            <w:r w:rsidRPr="00A04031">
              <w:rPr>
                <w:color w:val="000000"/>
                <w:sz w:val="22"/>
                <w:szCs w:val="22"/>
              </w:rPr>
              <w:t>ZVO?</w:t>
            </w:r>
          </w:p>
        </w:tc>
        <w:tc>
          <w:tcPr>
            <w:tcW w:w="567" w:type="dxa"/>
            <w:shd w:val="clear" w:color="auto" w:fill="auto"/>
            <w:vAlign w:val="center"/>
          </w:tcPr>
          <w:p w14:paraId="1E1734FA"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7B5825E5"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7FB2C28A"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07DE2E2F" w14:textId="77777777" w:rsidR="00F321D5" w:rsidRPr="007001F1" w:rsidRDefault="00F321D5" w:rsidP="00617EE4">
            <w:pPr>
              <w:jc w:val="center"/>
              <w:rPr>
                <w:b/>
                <w:bCs/>
                <w:color w:val="000000"/>
                <w:sz w:val="22"/>
                <w:szCs w:val="22"/>
              </w:rPr>
            </w:pPr>
          </w:p>
        </w:tc>
      </w:tr>
      <w:tr w:rsidR="00F321D5" w:rsidRPr="007001F1" w14:paraId="7A0E63A9" w14:textId="77777777" w:rsidTr="004F0F81">
        <w:trPr>
          <w:trHeight w:val="462"/>
        </w:trPr>
        <w:tc>
          <w:tcPr>
            <w:tcW w:w="582" w:type="dxa"/>
            <w:vMerge w:val="restart"/>
            <w:shd w:val="clear" w:color="auto" w:fill="auto"/>
            <w:noWrap/>
            <w:vAlign w:val="center"/>
            <w:hideMark/>
          </w:tcPr>
          <w:p w14:paraId="66AAD9BD" w14:textId="5C2D7560"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43700EFD" w14:textId="464114D4" w:rsidR="00F321D5" w:rsidRPr="007001F1" w:rsidRDefault="00F321D5" w:rsidP="00124D26">
            <w:pPr>
              <w:jc w:val="both"/>
              <w:rPr>
                <w:sz w:val="22"/>
                <w:szCs w:val="22"/>
              </w:rPr>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14:paraId="3CFBC5E5"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21E3AEB2"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6B1A799"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877769E"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41E7B590" w14:textId="77777777" w:rsidTr="004F0F81">
        <w:trPr>
          <w:trHeight w:val="512"/>
        </w:trPr>
        <w:tc>
          <w:tcPr>
            <w:tcW w:w="582" w:type="dxa"/>
            <w:vMerge/>
            <w:shd w:val="clear" w:color="auto" w:fill="auto"/>
            <w:noWrap/>
            <w:vAlign w:val="center"/>
          </w:tcPr>
          <w:p w14:paraId="16A8F479"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AB78C03" w14:textId="63E69268" w:rsidR="00F321D5" w:rsidRPr="007001F1" w:rsidRDefault="00F321D5" w:rsidP="00124D26">
            <w:pPr>
              <w:jc w:val="both"/>
              <w:rPr>
                <w:sz w:val="22"/>
                <w:szCs w:val="22"/>
              </w:rPr>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14:paraId="1E8348E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D916CE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F0C050E"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4B2ABED4" w14:textId="77777777" w:rsidR="00F321D5" w:rsidRPr="007001F1" w:rsidRDefault="00F321D5" w:rsidP="00617EE4">
            <w:pPr>
              <w:jc w:val="center"/>
              <w:rPr>
                <w:b/>
                <w:bCs/>
                <w:color w:val="000000"/>
                <w:sz w:val="22"/>
                <w:szCs w:val="22"/>
              </w:rPr>
            </w:pPr>
          </w:p>
        </w:tc>
      </w:tr>
      <w:tr w:rsidR="00F321D5" w:rsidRPr="007001F1" w14:paraId="2449FA2B" w14:textId="77777777" w:rsidTr="006A4BF8">
        <w:trPr>
          <w:trHeight w:val="685"/>
        </w:trPr>
        <w:tc>
          <w:tcPr>
            <w:tcW w:w="582" w:type="dxa"/>
            <w:vMerge/>
            <w:shd w:val="clear" w:color="auto" w:fill="auto"/>
            <w:noWrap/>
            <w:vAlign w:val="center"/>
          </w:tcPr>
          <w:p w14:paraId="712D3A63"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F25E970" w14:textId="3C0450AE" w:rsidR="00F321D5" w:rsidRPr="0001630F" w:rsidRDefault="00F321D5" w:rsidP="00124D26">
            <w:pPr>
              <w:jc w:val="both"/>
              <w:rPr>
                <w:sz w:val="22"/>
                <w:szCs w:val="22"/>
              </w:rPr>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1C79691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78C19DD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6D18FC2"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2084DE1E" w14:textId="77777777" w:rsidR="00F321D5" w:rsidRPr="007001F1" w:rsidRDefault="00F321D5" w:rsidP="00617EE4">
            <w:pPr>
              <w:jc w:val="center"/>
              <w:rPr>
                <w:b/>
                <w:bCs/>
                <w:color w:val="000000"/>
                <w:sz w:val="22"/>
                <w:szCs w:val="22"/>
              </w:rPr>
            </w:pPr>
          </w:p>
        </w:tc>
      </w:tr>
      <w:tr w:rsidR="00F321D5" w:rsidRPr="007001F1" w14:paraId="41DD81BB" w14:textId="77777777" w:rsidTr="004F0F81">
        <w:trPr>
          <w:trHeight w:val="392"/>
        </w:trPr>
        <w:tc>
          <w:tcPr>
            <w:tcW w:w="582" w:type="dxa"/>
            <w:vMerge w:val="restart"/>
            <w:shd w:val="clear" w:color="auto" w:fill="auto"/>
            <w:noWrap/>
            <w:vAlign w:val="center"/>
            <w:hideMark/>
          </w:tcPr>
          <w:p w14:paraId="1512498D" w14:textId="072CBDFC" w:rsidR="00F321D5" w:rsidRPr="007001F1" w:rsidRDefault="00F321D5" w:rsidP="00617EE4">
            <w:pPr>
              <w:jc w:val="center"/>
              <w:rPr>
                <w:color w:val="000000"/>
              </w:rPr>
            </w:pPr>
            <w:r w:rsidRPr="007001F1">
              <w:rPr>
                <w:color w:val="000000"/>
                <w:sz w:val="22"/>
                <w:szCs w:val="22"/>
              </w:rPr>
              <w:lastRenderedPageBreak/>
              <w:t>7</w:t>
            </w:r>
          </w:p>
        </w:tc>
        <w:tc>
          <w:tcPr>
            <w:tcW w:w="4820" w:type="dxa"/>
            <w:gridSpan w:val="2"/>
            <w:shd w:val="clear" w:color="auto" w:fill="auto"/>
            <w:vAlign w:val="center"/>
            <w:hideMark/>
          </w:tcPr>
          <w:p w14:paraId="58C1886E" w14:textId="54919DA8" w:rsidR="00F321D5" w:rsidRPr="00A4759E" w:rsidRDefault="00F321D5" w:rsidP="00617EE4">
            <w:pPr>
              <w:jc w:val="both"/>
              <w:rPr>
                <w:sz w:val="22"/>
                <w:szCs w:val="22"/>
              </w:rPr>
            </w:pPr>
            <w:r w:rsidRPr="007001F1">
              <w:rPr>
                <w:sz w:val="22"/>
                <w:szCs w:val="22"/>
              </w:rPr>
              <w:t xml:space="preserve">a) Boli podmienky účasti </w:t>
            </w:r>
            <w:r w:rsidRPr="0001630F">
              <w:rPr>
                <w:sz w:val="22"/>
                <w:szCs w:val="22"/>
              </w:rPr>
              <w:t>stanove</w:t>
            </w:r>
            <w:r w:rsidR="00B109E8" w:rsidRPr="00A04031">
              <w:rPr>
                <w:sz w:val="22"/>
                <w:szCs w:val="22"/>
              </w:rPr>
              <w:t>né v súlade s § 114 ods. 2 ZVO?</w:t>
            </w:r>
          </w:p>
        </w:tc>
        <w:tc>
          <w:tcPr>
            <w:tcW w:w="567" w:type="dxa"/>
            <w:shd w:val="clear" w:color="auto" w:fill="auto"/>
            <w:vAlign w:val="center"/>
            <w:hideMark/>
          </w:tcPr>
          <w:p w14:paraId="139BC9B7" w14:textId="77777777" w:rsidR="00F321D5" w:rsidRPr="0096219B"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5A963E95" w14:textId="77777777" w:rsidR="00F321D5" w:rsidRPr="0096219B"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0EBB072"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CDCE8D7"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0FC44195" w14:textId="77777777" w:rsidTr="006A4BF8">
        <w:trPr>
          <w:trHeight w:val="821"/>
        </w:trPr>
        <w:tc>
          <w:tcPr>
            <w:tcW w:w="582" w:type="dxa"/>
            <w:vMerge/>
            <w:shd w:val="clear" w:color="auto" w:fill="auto"/>
            <w:noWrap/>
            <w:vAlign w:val="center"/>
          </w:tcPr>
          <w:p w14:paraId="4E849411"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4F313554" w14:textId="3BFA1D48" w:rsidR="00F321D5" w:rsidRPr="00ED7644" w:rsidRDefault="00F321D5" w:rsidP="00617EE4">
            <w:pPr>
              <w:jc w:val="both"/>
              <w:rPr>
                <w:sz w:val="22"/>
                <w:szCs w:val="22"/>
              </w:rPr>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14:paraId="2DD7B99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47F7F381"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0E457C4D"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1ABE40AF" w14:textId="77777777" w:rsidR="00F321D5" w:rsidRPr="007001F1" w:rsidRDefault="00F321D5" w:rsidP="00617EE4">
            <w:pPr>
              <w:jc w:val="center"/>
              <w:rPr>
                <w:b/>
                <w:bCs/>
                <w:color w:val="000000"/>
                <w:sz w:val="22"/>
                <w:szCs w:val="22"/>
              </w:rPr>
            </w:pPr>
          </w:p>
        </w:tc>
      </w:tr>
      <w:tr w:rsidR="00F321D5" w:rsidRPr="007001F1" w14:paraId="2B231EFA" w14:textId="77777777" w:rsidTr="006A4BF8">
        <w:trPr>
          <w:trHeight w:val="821"/>
        </w:trPr>
        <w:tc>
          <w:tcPr>
            <w:tcW w:w="582" w:type="dxa"/>
            <w:vMerge/>
            <w:shd w:val="clear" w:color="auto" w:fill="auto"/>
            <w:noWrap/>
            <w:vAlign w:val="center"/>
          </w:tcPr>
          <w:p w14:paraId="7714B9F5"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712EDB1F" w14:textId="037F7939" w:rsidR="00F321D5" w:rsidRPr="007001F1" w:rsidRDefault="00F321D5" w:rsidP="00617EE4">
            <w:pPr>
              <w:jc w:val="both"/>
              <w:rPr>
                <w:sz w:val="22"/>
                <w:szCs w:val="22"/>
              </w:rPr>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14:paraId="2D991C7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65E6B45C"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5EA21C2A"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0C1F62EF" w14:textId="77777777" w:rsidR="00F321D5" w:rsidRPr="007001F1" w:rsidRDefault="00F321D5" w:rsidP="00617EE4">
            <w:pPr>
              <w:jc w:val="center"/>
              <w:rPr>
                <w:b/>
                <w:bCs/>
                <w:color w:val="000000"/>
                <w:sz w:val="22"/>
                <w:szCs w:val="22"/>
              </w:rPr>
            </w:pPr>
          </w:p>
        </w:tc>
      </w:tr>
      <w:tr w:rsidR="00F321D5" w:rsidRPr="007001F1" w14:paraId="667A2FC4" w14:textId="77777777" w:rsidTr="006A4BF8">
        <w:trPr>
          <w:trHeight w:val="821"/>
        </w:trPr>
        <w:tc>
          <w:tcPr>
            <w:tcW w:w="582" w:type="dxa"/>
            <w:vMerge/>
            <w:shd w:val="clear" w:color="auto" w:fill="auto"/>
            <w:noWrap/>
            <w:vAlign w:val="center"/>
          </w:tcPr>
          <w:p w14:paraId="7D68207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1EB2E959" w14:textId="5721E6EC" w:rsidR="00F321D5" w:rsidRPr="00A4759E" w:rsidRDefault="00F321D5" w:rsidP="00617EE4">
            <w:pPr>
              <w:jc w:val="both"/>
              <w:rPr>
                <w:sz w:val="22"/>
                <w:szCs w:val="22"/>
              </w:rPr>
            </w:pPr>
            <w:r w:rsidRPr="007001F1">
              <w:rPr>
                <w:sz w:val="22"/>
                <w:szCs w:val="22"/>
              </w:rPr>
              <w:t>d)</w:t>
            </w:r>
            <w:r w:rsidRPr="0001630F">
              <w:rPr>
                <w:sz w:val="22"/>
                <w:szCs w:val="22"/>
              </w:rPr>
              <w:t xml:space="preserve"> Ak sa určujú podmienky účasti alebo sa vyžaduje zábezpeka, bola určená vo výzve na predkladanie pon</w:t>
            </w:r>
            <w:r w:rsidRPr="00A4759E">
              <w:rPr>
                <w:sz w:val="22"/>
                <w:szCs w:val="22"/>
              </w:rPr>
              <w:t>úk predpokladaná hodnota zákazky?</w:t>
            </w:r>
          </w:p>
        </w:tc>
        <w:tc>
          <w:tcPr>
            <w:tcW w:w="567" w:type="dxa"/>
            <w:shd w:val="clear" w:color="auto" w:fill="auto"/>
            <w:vAlign w:val="center"/>
          </w:tcPr>
          <w:p w14:paraId="50AECD14"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5CFE589F"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249ABC3B"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5F33EF8F" w14:textId="77777777" w:rsidR="00F321D5" w:rsidRPr="007001F1" w:rsidRDefault="00F321D5" w:rsidP="00617EE4">
            <w:pPr>
              <w:jc w:val="center"/>
              <w:rPr>
                <w:b/>
                <w:bCs/>
                <w:color w:val="000000"/>
                <w:sz w:val="22"/>
                <w:szCs w:val="22"/>
              </w:rPr>
            </w:pPr>
          </w:p>
        </w:tc>
      </w:tr>
      <w:tr w:rsidR="00F767F0" w:rsidRPr="007001F1" w14:paraId="0B23DBE2" w14:textId="77777777" w:rsidTr="00F767F0">
        <w:trPr>
          <w:trHeight w:val="845"/>
        </w:trPr>
        <w:tc>
          <w:tcPr>
            <w:tcW w:w="582" w:type="dxa"/>
            <w:vMerge w:val="restart"/>
            <w:shd w:val="clear" w:color="auto" w:fill="auto"/>
            <w:noWrap/>
            <w:vAlign w:val="center"/>
            <w:hideMark/>
          </w:tcPr>
          <w:p w14:paraId="69C6C610" w14:textId="2AAC1BD0"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22B2749D" w14:textId="0FE61D45" w:rsidR="00F767F0" w:rsidRPr="00ED7644" w:rsidRDefault="00F767F0" w:rsidP="00617EE4">
            <w:pPr>
              <w:jc w:val="both"/>
              <w:rPr>
                <w:sz w:val="22"/>
                <w:szCs w:val="22"/>
              </w:rPr>
            </w:pPr>
            <w:r w:rsidRPr="007001F1">
              <w:rPr>
                <w:sz w:val="22"/>
                <w:szCs w:val="22"/>
              </w:rPr>
              <w:t>a)</w:t>
            </w:r>
            <w:r w:rsidR="004F0F81" w:rsidRPr="0001630F">
              <w:rPr>
                <w:sz w:val="22"/>
                <w:szCs w:val="22"/>
              </w:rPr>
              <w:t xml:space="preserve"> </w:t>
            </w:r>
            <w:r w:rsidRPr="00A04031">
              <w:rPr>
                <w:sz w:val="22"/>
                <w:szCs w:val="22"/>
              </w:rPr>
              <w:t>V prípade, ak verejný obstarávateľ požaduje zábezpeku, bola táto určená v súl</w:t>
            </w:r>
            <w:r w:rsidR="00B109E8" w:rsidRPr="00A4759E">
              <w:rPr>
                <w:sz w:val="22"/>
                <w:szCs w:val="22"/>
              </w:rPr>
              <w:t>ade s § 46 ods. 1 písm. b) ZVO?</w:t>
            </w:r>
          </w:p>
        </w:tc>
        <w:tc>
          <w:tcPr>
            <w:tcW w:w="567" w:type="dxa"/>
            <w:shd w:val="clear" w:color="auto" w:fill="auto"/>
            <w:vAlign w:val="center"/>
            <w:hideMark/>
          </w:tcPr>
          <w:p w14:paraId="3330681A"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31688B5"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2876ABB"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016861D"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20D45A17" w14:textId="77777777" w:rsidTr="006A4BF8">
        <w:trPr>
          <w:trHeight w:val="845"/>
        </w:trPr>
        <w:tc>
          <w:tcPr>
            <w:tcW w:w="582" w:type="dxa"/>
            <w:vMerge/>
            <w:shd w:val="clear" w:color="auto" w:fill="auto"/>
            <w:noWrap/>
            <w:vAlign w:val="center"/>
          </w:tcPr>
          <w:p w14:paraId="5EE6D770"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8E3CCA9" w14:textId="02DA996F" w:rsidR="00F767F0" w:rsidRPr="00ED7644" w:rsidRDefault="00F767F0" w:rsidP="00617EE4">
            <w:pPr>
              <w:jc w:val="both"/>
              <w:rPr>
                <w:sz w:val="22"/>
                <w:szCs w:val="22"/>
              </w:rPr>
            </w:pPr>
            <w:r w:rsidRPr="007001F1">
              <w:rPr>
                <w:sz w:val="22"/>
                <w:szCs w:val="22"/>
              </w:rPr>
              <w:t>b)</w:t>
            </w:r>
            <w:r w:rsidRPr="0001630F">
              <w:rPr>
                <w:sz w:val="22"/>
                <w:szCs w:val="22"/>
              </w:rPr>
              <w:t xml:space="preserve"> V prípade, ak verejný obstarávateľ požaduje zábezpeku, bola vo výzve na súťaž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14:paraId="362F5B98"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51D994C8"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232DB033"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2ACD4B74" w14:textId="77777777" w:rsidR="00F767F0" w:rsidRPr="007001F1" w:rsidRDefault="00F767F0" w:rsidP="00617EE4">
            <w:pPr>
              <w:jc w:val="center"/>
              <w:rPr>
                <w:b/>
                <w:bCs/>
                <w:color w:val="000000"/>
                <w:sz w:val="22"/>
                <w:szCs w:val="22"/>
              </w:rPr>
            </w:pPr>
          </w:p>
        </w:tc>
      </w:tr>
      <w:tr w:rsidR="00F767F0" w:rsidRPr="007001F1" w14:paraId="15F30FB4" w14:textId="77777777" w:rsidTr="006A4BF8">
        <w:trPr>
          <w:trHeight w:val="845"/>
        </w:trPr>
        <w:tc>
          <w:tcPr>
            <w:tcW w:w="582" w:type="dxa"/>
            <w:vMerge/>
            <w:shd w:val="clear" w:color="auto" w:fill="auto"/>
            <w:noWrap/>
            <w:vAlign w:val="center"/>
          </w:tcPr>
          <w:p w14:paraId="0D90D9A2"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08F9D4F3" w14:textId="370EE945" w:rsidR="00F767F0" w:rsidRPr="0001630F" w:rsidRDefault="00F767F0" w:rsidP="00617EE4">
            <w:pPr>
              <w:jc w:val="both"/>
              <w:rPr>
                <w:sz w:val="22"/>
                <w:szCs w:val="22"/>
              </w:rPr>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14:paraId="736B317C"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72565FA0"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769F6772"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5C507706" w14:textId="77777777" w:rsidR="00F767F0" w:rsidRPr="007001F1" w:rsidRDefault="00F767F0" w:rsidP="00617EE4">
            <w:pPr>
              <w:jc w:val="center"/>
              <w:rPr>
                <w:b/>
                <w:bCs/>
                <w:color w:val="000000"/>
                <w:sz w:val="22"/>
                <w:szCs w:val="22"/>
              </w:rPr>
            </w:pPr>
          </w:p>
        </w:tc>
      </w:tr>
      <w:tr w:rsidR="00F767F0" w:rsidRPr="007001F1" w14:paraId="357A3F74" w14:textId="77777777" w:rsidTr="00F767F0">
        <w:trPr>
          <w:trHeight w:val="590"/>
        </w:trPr>
        <w:tc>
          <w:tcPr>
            <w:tcW w:w="582" w:type="dxa"/>
            <w:vMerge w:val="restart"/>
            <w:shd w:val="clear" w:color="auto" w:fill="auto"/>
            <w:noWrap/>
            <w:vAlign w:val="center"/>
            <w:hideMark/>
          </w:tcPr>
          <w:p w14:paraId="79B71C4E" w14:textId="27B3C86A"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5DE7F4D9" w14:textId="30476DD9" w:rsidR="00F767F0" w:rsidRPr="0038726D"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6E2FCF" w:rsidRPr="00A4759E">
              <w:rPr>
                <w:sz w:val="22"/>
                <w:szCs w:val="22"/>
              </w:rPr>
              <w:t xml:space="preserve">                  </w:t>
            </w:r>
            <w:r w:rsidR="00B109E8" w:rsidRPr="00ED7644">
              <w:rPr>
                <w:sz w:val="22"/>
                <w:szCs w:val="22"/>
              </w:rPr>
              <w:t>s § 42 ZVO?</w:t>
            </w:r>
          </w:p>
        </w:tc>
        <w:tc>
          <w:tcPr>
            <w:tcW w:w="567" w:type="dxa"/>
            <w:shd w:val="clear" w:color="auto" w:fill="auto"/>
            <w:vAlign w:val="center"/>
            <w:hideMark/>
          </w:tcPr>
          <w:p w14:paraId="26A904C5"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D28CE89"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618836DC"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1AD6EA3"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4D17C598" w14:textId="77777777" w:rsidTr="006A4BF8">
        <w:trPr>
          <w:trHeight w:val="590"/>
        </w:trPr>
        <w:tc>
          <w:tcPr>
            <w:tcW w:w="582" w:type="dxa"/>
            <w:vMerge/>
            <w:shd w:val="clear" w:color="auto" w:fill="auto"/>
            <w:noWrap/>
            <w:vAlign w:val="center"/>
          </w:tcPr>
          <w:p w14:paraId="2A77A51A"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4B0595E9" w14:textId="1C98E2E8" w:rsidR="00F767F0" w:rsidRPr="0096219B"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14:paraId="3054DFB7"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431741AD" w14:textId="77777777" w:rsidR="00F767F0" w:rsidRPr="0001630F" w:rsidRDefault="00F767F0" w:rsidP="00617EE4">
            <w:pPr>
              <w:jc w:val="center"/>
              <w:rPr>
                <w:b/>
                <w:bCs/>
                <w:color w:val="000000"/>
                <w:sz w:val="22"/>
                <w:szCs w:val="22"/>
              </w:rPr>
            </w:pPr>
          </w:p>
        </w:tc>
        <w:tc>
          <w:tcPr>
            <w:tcW w:w="850" w:type="dxa"/>
            <w:shd w:val="clear" w:color="auto" w:fill="auto"/>
            <w:vAlign w:val="center"/>
          </w:tcPr>
          <w:p w14:paraId="6E3F6DA6"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125E776A" w14:textId="77777777" w:rsidR="00F767F0" w:rsidRPr="007001F1" w:rsidRDefault="00F767F0" w:rsidP="00617EE4">
            <w:pPr>
              <w:jc w:val="center"/>
              <w:rPr>
                <w:b/>
                <w:bCs/>
                <w:color w:val="000000"/>
                <w:sz w:val="22"/>
                <w:szCs w:val="22"/>
              </w:rPr>
            </w:pPr>
          </w:p>
        </w:tc>
      </w:tr>
      <w:tr w:rsidR="00F767F0" w:rsidRPr="007001F1" w14:paraId="4F192982" w14:textId="77777777" w:rsidTr="006A4BF8">
        <w:trPr>
          <w:trHeight w:val="590"/>
        </w:trPr>
        <w:tc>
          <w:tcPr>
            <w:tcW w:w="582" w:type="dxa"/>
            <w:vMerge/>
            <w:shd w:val="clear" w:color="auto" w:fill="auto"/>
            <w:noWrap/>
            <w:vAlign w:val="center"/>
          </w:tcPr>
          <w:p w14:paraId="240438E1"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106CF5A" w14:textId="7E716F79" w:rsidR="00F767F0" w:rsidRPr="00A4759E" w:rsidRDefault="00F767F0" w:rsidP="00617EE4">
            <w:pPr>
              <w:jc w:val="both"/>
              <w:rPr>
                <w:sz w:val="22"/>
                <w:szCs w:val="22"/>
              </w:rPr>
            </w:pPr>
            <w:r w:rsidRPr="007001F1">
              <w:rPr>
                <w:sz w:val="22"/>
                <w:szCs w:val="22"/>
              </w:rPr>
              <w:t xml:space="preserve">c) Bol prístup </w:t>
            </w:r>
            <w:r w:rsidRPr="0001630F">
              <w:rPr>
                <w:sz w:val="22"/>
                <w:szCs w:val="22"/>
              </w:rPr>
              <w:t>k súťažným podkladom ponúkaný v súlade s §</w:t>
            </w:r>
            <w:ins w:id="490" w:author="Kramár Róbert" w:date="2017-07-26T17:18:00Z">
              <w:r w:rsidR="007001F1" w:rsidRPr="00A4759E">
                <w:rPr>
                  <w:sz w:val="22"/>
                  <w:szCs w:val="22"/>
                </w:rPr>
                <w:t xml:space="preserve"> </w:t>
              </w:r>
            </w:ins>
            <w:r w:rsidRPr="00A4759E">
              <w:rPr>
                <w:sz w:val="22"/>
                <w:szCs w:val="22"/>
              </w:rPr>
              <w:t>114 ods. 5, 6 a 7 ZVO?</w:t>
            </w:r>
          </w:p>
        </w:tc>
        <w:tc>
          <w:tcPr>
            <w:tcW w:w="567" w:type="dxa"/>
            <w:shd w:val="clear" w:color="auto" w:fill="auto"/>
            <w:vAlign w:val="center"/>
          </w:tcPr>
          <w:p w14:paraId="0D4D91B4"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73DB7058"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4471C486"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5B8D1987" w14:textId="77777777" w:rsidR="00F767F0" w:rsidRPr="007001F1" w:rsidRDefault="00F767F0" w:rsidP="00617EE4">
            <w:pPr>
              <w:jc w:val="center"/>
              <w:rPr>
                <w:b/>
                <w:bCs/>
                <w:color w:val="000000"/>
                <w:sz w:val="22"/>
                <w:szCs w:val="22"/>
              </w:rPr>
            </w:pPr>
          </w:p>
        </w:tc>
      </w:tr>
      <w:tr w:rsidR="00617EE4" w:rsidRPr="007001F1" w14:paraId="1CC41F19" w14:textId="77777777" w:rsidTr="006A4BF8">
        <w:trPr>
          <w:trHeight w:val="1500"/>
        </w:trPr>
        <w:tc>
          <w:tcPr>
            <w:tcW w:w="582" w:type="dxa"/>
            <w:shd w:val="clear" w:color="auto" w:fill="auto"/>
            <w:noWrap/>
            <w:vAlign w:val="center"/>
            <w:hideMark/>
          </w:tcPr>
          <w:p w14:paraId="2DE10F9F" w14:textId="55AD2E3D" w:rsidR="00617EE4" w:rsidRPr="007001F1" w:rsidRDefault="00C85510"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14:paraId="2E210F5E" w14:textId="28755EA7" w:rsidR="00617EE4" w:rsidRPr="0096219B" w:rsidRDefault="00617EE4" w:rsidP="00617EE4">
            <w:pPr>
              <w:jc w:val="both"/>
              <w:rPr>
                <w:sz w:val="22"/>
                <w:szCs w:val="22"/>
              </w:rPr>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114 ods. 8</w:t>
            </w:r>
            <w:r w:rsidRPr="0038726D">
              <w:rPr>
                <w:sz w:val="22"/>
                <w:szCs w:val="22"/>
              </w:rPr>
              <w:t xml:space="preserve"> ZVO, všetkým  záujemcom ak sa o vysvetlenie požiadalo dostatočne vopred?</w:t>
            </w:r>
          </w:p>
        </w:tc>
        <w:tc>
          <w:tcPr>
            <w:tcW w:w="567" w:type="dxa"/>
            <w:shd w:val="clear" w:color="auto" w:fill="auto"/>
            <w:vAlign w:val="center"/>
            <w:hideMark/>
          </w:tcPr>
          <w:p w14:paraId="4557635D"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448BB4EF"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EA91FF9"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93C638D" w14:textId="77777777" w:rsidR="00617EE4" w:rsidRPr="007001F1" w:rsidRDefault="00617EE4" w:rsidP="00617EE4">
            <w:pPr>
              <w:jc w:val="center"/>
              <w:rPr>
                <w:b/>
                <w:bCs/>
                <w:color w:val="000000"/>
              </w:rPr>
            </w:pPr>
            <w:r w:rsidRPr="007001F1">
              <w:rPr>
                <w:b/>
                <w:bCs/>
                <w:color w:val="000000"/>
                <w:sz w:val="22"/>
                <w:szCs w:val="22"/>
              </w:rPr>
              <w:t> </w:t>
            </w:r>
          </w:p>
        </w:tc>
      </w:tr>
      <w:tr w:rsidR="00F767F0" w:rsidRPr="007001F1" w14:paraId="5E059AEB" w14:textId="77777777" w:rsidTr="00F767F0">
        <w:trPr>
          <w:trHeight w:val="645"/>
        </w:trPr>
        <w:tc>
          <w:tcPr>
            <w:tcW w:w="582" w:type="dxa"/>
            <w:vMerge w:val="restart"/>
            <w:shd w:val="clear" w:color="auto" w:fill="auto"/>
            <w:noWrap/>
            <w:vAlign w:val="center"/>
            <w:hideMark/>
          </w:tcPr>
          <w:p w14:paraId="2330BCBA" w14:textId="77777777" w:rsidR="00F767F0" w:rsidRPr="007001F1" w:rsidRDefault="00F767F0" w:rsidP="00617EE4">
            <w:pPr>
              <w:jc w:val="center"/>
              <w:rPr>
                <w:color w:val="000000"/>
              </w:rPr>
            </w:pPr>
            <w:r w:rsidRPr="007001F1">
              <w:rPr>
                <w:color w:val="000000"/>
                <w:sz w:val="22"/>
                <w:szCs w:val="22"/>
              </w:rPr>
              <w:t>11</w:t>
            </w:r>
          </w:p>
        </w:tc>
        <w:tc>
          <w:tcPr>
            <w:tcW w:w="4820" w:type="dxa"/>
            <w:gridSpan w:val="2"/>
            <w:shd w:val="clear" w:color="auto" w:fill="auto"/>
            <w:vAlign w:val="center"/>
            <w:hideMark/>
          </w:tcPr>
          <w:p w14:paraId="5F71183C" w14:textId="5DD54720" w:rsidR="00F767F0" w:rsidRPr="0001630F" w:rsidRDefault="00F767F0" w:rsidP="00865442">
            <w:pPr>
              <w:jc w:val="both"/>
              <w:rPr>
                <w:color w:val="000000"/>
                <w:sz w:val="22"/>
                <w:szCs w:val="22"/>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14:paraId="10BBA9DD" w14:textId="77777777" w:rsidR="00F767F0" w:rsidRPr="0096219B" w:rsidRDefault="00F767F0" w:rsidP="00617EE4">
            <w:pPr>
              <w:jc w:val="center"/>
              <w:rPr>
                <w:b/>
                <w:bCs/>
                <w:color w:val="000000"/>
                <w:sz w:val="22"/>
                <w:szCs w:val="22"/>
              </w:rPr>
            </w:pPr>
            <w:r w:rsidRPr="00A04031">
              <w:rPr>
                <w:b/>
                <w:bCs/>
                <w:color w:val="000000"/>
                <w:sz w:val="22"/>
                <w:szCs w:val="22"/>
              </w:rPr>
              <w:t> </w:t>
            </w:r>
          </w:p>
        </w:tc>
        <w:tc>
          <w:tcPr>
            <w:tcW w:w="567" w:type="dxa"/>
            <w:shd w:val="clear" w:color="auto" w:fill="auto"/>
            <w:vAlign w:val="center"/>
            <w:hideMark/>
          </w:tcPr>
          <w:p w14:paraId="0A7044A0"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10057097"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BBD08C1"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42BBA80D" w14:textId="77777777" w:rsidTr="00312388">
        <w:trPr>
          <w:trHeight w:val="381"/>
        </w:trPr>
        <w:tc>
          <w:tcPr>
            <w:tcW w:w="582" w:type="dxa"/>
            <w:vMerge/>
            <w:shd w:val="clear" w:color="auto" w:fill="auto"/>
            <w:noWrap/>
            <w:vAlign w:val="center"/>
          </w:tcPr>
          <w:p w14:paraId="18496DEE"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40AFEF4" w14:textId="44EC98CF" w:rsidR="00F767F0" w:rsidRPr="00A04031" w:rsidRDefault="00F767F0" w:rsidP="00617EE4">
            <w:pPr>
              <w:jc w:val="both"/>
              <w:rPr>
                <w:color w:val="000000"/>
                <w:sz w:val="22"/>
                <w:szCs w:val="22"/>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114 ods. 4 resp. 5 ZVO?</w:t>
            </w:r>
          </w:p>
        </w:tc>
        <w:tc>
          <w:tcPr>
            <w:tcW w:w="567" w:type="dxa"/>
            <w:shd w:val="clear" w:color="auto" w:fill="auto"/>
            <w:vAlign w:val="center"/>
          </w:tcPr>
          <w:p w14:paraId="44E3B906"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6F3DE19C"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340513FC"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41DC7D31" w14:textId="77777777" w:rsidR="00F767F0" w:rsidRPr="007001F1" w:rsidRDefault="00F767F0" w:rsidP="00617EE4">
            <w:pPr>
              <w:jc w:val="center"/>
              <w:rPr>
                <w:b/>
                <w:bCs/>
                <w:color w:val="000000"/>
                <w:sz w:val="22"/>
                <w:szCs w:val="22"/>
              </w:rPr>
            </w:pPr>
          </w:p>
        </w:tc>
      </w:tr>
      <w:tr w:rsidR="00A42DBF" w:rsidRPr="007001F1" w14:paraId="69EF060B" w14:textId="77777777" w:rsidTr="00A42DBF">
        <w:trPr>
          <w:trHeight w:val="885"/>
        </w:trPr>
        <w:tc>
          <w:tcPr>
            <w:tcW w:w="582" w:type="dxa"/>
            <w:vMerge w:val="restart"/>
            <w:shd w:val="clear" w:color="auto" w:fill="auto"/>
            <w:noWrap/>
            <w:vAlign w:val="center"/>
            <w:hideMark/>
          </w:tcPr>
          <w:p w14:paraId="18151C2A" w14:textId="77777777" w:rsidR="00A42DBF" w:rsidRPr="007001F1" w:rsidRDefault="00A42DBF" w:rsidP="00617EE4">
            <w:pPr>
              <w:jc w:val="center"/>
              <w:rPr>
                <w:color w:val="000000"/>
              </w:rPr>
            </w:pPr>
            <w:r w:rsidRPr="007001F1">
              <w:rPr>
                <w:color w:val="000000"/>
                <w:sz w:val="22"/>
                <w:szCs w:val="22"/>
              </w:rPr>
              <w:t>12</w:t>
            </w:r>
          </w:p>
        </w:tc>
        <w:tc>
          <w:tcPr>
            <w:tcW w:w="4820" w:type="dxa"/>
            <w:gridSpan w:val="2"/>
            <w:shd w:val="clear" w:color="auto" w:fill="auto"/>
            <w:vAlign w:val="center"/>
            <w:hideMark/>
          </w:tcPr>
          <w:p w14:paraId="414F98D6" w14:textId="79BBA673" w:rsidR="00A42DBF" w:rsidRPr="0001630F" w:rsidRDefault="00A42DBF" w:rsidP="00617EE4">
            <w:pPr>
              <w:jc w:val="both"/>
              <w:rPr>
                <w:color w:val="000000"/>
                <w:sz w:val="22"/>
                <w:szCs w:val="22"/>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 v prípade skupiny dodávateľov bol použitý § 37 ZVO?</w:t>
            </w:r>
          </w:p>
        </w:tc>
        <w:tc>
          <w:tcPr>
            <w:tcW w:w="567" w:type="dxa"/>
            <w:shd w:val="clear" w:color="auto" w:fill="auto"/>
            <w:vAlign w:val="center"/>
            <w:hideMark/>
          </w:tcPr>
          <w:p w14:paraId="25A733C5" w14:textId="77777777" w:rsidR="00A42DBF" w:rsidRPr="0096219B" w:rsidRDefault="00A42DBF" w:rsidP="00617EE4">
            <w:pPr>
              <w:jc w:val="center"/>
              <w:rPr>
                <w:b/>
                <w:bCs/>
                <w:color w:val="000000"/>
                <w:sz w:val="22"/>
                <w:szCs w:val="22"/>
              </w:rPr>
            </w:pPr>
            <w:r w:rsidRPr="00A04031">
              <w:rPr>
                <w:b/>
                <w:bCs/>
                <w:color w:val="000000"/>
                <w:sz w:val="22"/>
                <w:szCs w:val="22"/>
              </w:rPr>
              <w:t> </w:t>
            </w:r>
          </w:p>
        </w:tc>
        <w:tc>
          <w:tcPr>
            <w:tcW w:w="567" w:type="dxa"/>
            <w:shd w:val="clear" w:color="auto" w:fill="auto"/>
            <w:vAlign w:val="center"/>
            <w:hideMark/>
          </w:tcPr>
          <w:p w14:paraId="1A79C0DE" w14:textId="77777777" w:rsidR="00A42DBF" w:rsidRPr="0096219B" w:rsidRDefault="00A42DBF"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4BE8D63F" w14:textId="77777777" w:rsidR="00A42DBF" w:rsidRPr="007001F1" w:rsidRDefault="00A42DBF"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E70014F" w14:textId="77777777" w:rsidR="00A42DBF" w:rsidRPr="007001F1" w:rsidRDefault="00A42DBF" w:rsidP="00617EE4">
            <w:pPr>
              <w:jc w:val="center"/>
              <w:rPr>
                <w:b/>
                <w:bCs/>
                <w:color w:val="000000"/>
              </w:rPr>
            </w:pPr>
            <w:r w:rsidRPr="007001F1">
              <w:rPr>
                <w:b/>
                <w:bCs/>
                <w:color w:val="000000"/>
                <w:sz w:val="22"/>
                <w:szCs w:val="22"/>
              </w:rPr>
              <w:t> </w:t>
            </w:r>
          </w:p>
        </w:tc>
      </w:tr>
      <w:tr w:rsidR="00A42DBF" w:rsidRPr="007001F1" w14:paraId="3F6CBC48" w14:textId="77777777" w:rsidTr="006A4BF8">
        <w:trPr>
          <w:trHeight w:val="885"/>
        </w:trPr>
        <w:tc>
          <w:tcPr>
            <w:tcW w:w="582" w:type="dxa"/>
            <w:vMerge/>
            <w:shd w:val="clear" w:color="auto" w:fill="auto"/>
            <w:noWrap/>
            <w:vAlign w:val="center"/>
          </w:tcPr>
          <w:p w14:paraId="35861E80"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754CD516" w14:textId="5463E9AB" w:rsidR="00A42DBF" w:rsidRPr="007001F1" w:rsidRDefault="00A42DBF" w:rsidP="00617EE4">
            <w:pPr>
              <w:jc w:val="both"/>
              <w:rPr>
                <w:color w:val="000000"/>
                <w:sz w:val="22"/>
                <w:szCs w:val="22"/>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00B109E8" w:rsidRPr="007001F1">
              <w:rPr>
                <w:color w:val="000000"/>
                <w:sz w:val="22"/>
                <w:szCs w:val="22"/>
              </w:rPr>
              <w:t>v súlade s § 37 ods. 3 a 4 ZVO?</w:t>
            </w:r>
          </w:p>
        </w:tc>
        <w:tc>
          <w:tcPr>
            <w:tcW w:w="567" w:type="dxa"/>
            <w:shd w:val="clear" w:color="auto" w:fill="auto"/>
            <w:vAlign w:val="center"/>
          </w:tcPr>
          <w:p w14:paraId="1F979CDD"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669851B"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92426D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AF2CB44" w14:textId="77777777" w:rsidR="00A42DBF" w:rsidRPr="007001F1" w:rsidRDefault="00A42DBF" w:rsidP="00617EE4">
            <w:pPr>
              <w:jc w:val="center"/>
              <w:rPr>
                <w:b/>
                <w:bCs/>
                <w:color w:val="000000"/>
                <w:sz w:val="22"/>
                <w:szCs w:val="22"/>
              </w:rPr>
            </w:pPr>
          </w:p>
        </w:tc>
      </w:tr>
      <w:tr w:rsidR="00A42DBF" w:rsidRPr="007001F1" w14:paraId="42B80B6B" w14:textId="77777777" w:rsidTr="006A4BF8">
        <w:trPr>
          <w:trHeight w:val="885"/>
        </w:trPr>
        <w:tc>
          <w:tcPr>
            <w:tcW w:w="582" w:type="dxa"/>
            <w:vMerge/>
            <w:shd w:val="clear" w:color="auto" w:fill="auto"/>
            <w:noWrap/>
            <w:vAlign w:val="center"/>
          </w:tcPr>
          <w:p w14:paraId="497FE20F"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4A10335D" w14:textId="6C4CD121" w:rsidR="00A42DBF" w:rsidRPr="007001F1" w:rsidRDefault="00A42DBF" w:rsidP="00617EE4">
            <w:pPr>
              <w:jc w:val="both"/>
              <w:rPr>
                <w:color w:val="000000"/>
                <w:sz w:val="22"/>
                <w:szCs w:val="22"/>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14:paraId="6A8F4F6C"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6E6DDDE"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31DA5C4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111CB7C" w14:textId="77777777" w:rsidR="00A42DBF" w:rsidRPr="007001F1" w:rsidRDefault="00A42DBF" w:rsidP="00617EE4">
            <w:pPr>
              <w:jc w:val="center"/>
              <w:rPr>
                <w:b/>
                <w:bCs/>
                <w:color w:val="000000"/>
                <w:sz w:val="22"/>
                <w:szCs w:val="22"/>
              </w:rPr>
            </w:pPr>
          </w:p>
        </w:tc>
      </w:tr>
      <w:tr w:rsidR="00A42DBF" w:rsidRPr="007001F1" w14:paraId="158A4567" w14:textId="77777777" w:rsidTr="004F0F81">
        <w:trPr>
          <w:trHeight w:val="491"/>
        </w:trPr>
        <w:tc>
          <w:tcPr>
            <w:tcW w:w="582" w:type="dxa"/>
            <w:vMerge/>
            <w:shd w:val="clear" w:color="auto" w:fill="auto"/>
            <w:noWrap/>
            <w:vAlign w:val="center"/>
          </w:tcPr>
          <w:p w14:paraId="299AEAA1"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3727E566" w14:textId="4D87A829" w:rsidR="00A42DBF" w:rsidRPr="0001630F" w:rsidRDefault="00A42DBF" w:rsidP="00617EE4">
            <w:pPr>
              <w:jc w:val="both"/>
              <w:rPr>
                <w:color w:val="000000"/>
                <w:sz w:val="22"/>
                <w:szCs w:val="22"/>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14:paraId="10985BC4"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40051C49"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1F1AEB3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66BDAC5C" w14:textId="77777777" w:rsidR="00A42DBF" w:rsidRPr="007001F1" w:rsidRDefault="00A42DBF" w:rsidP="00617EE4">
            <w:pPr>
              <w:jc w:val="center"/>
              <w:rPr>
                <w:b/>
                <w:bCs/>
                <w:color w:val="000000"/>
                <w:sz w:val="22"/>
                <w:szCs w:val="22"/>
              </w:rPr>
            </w:pPr>
          </w:p>
        </w:tc>
      </w:tr>
      <w:tr w:rsidR="00A42DBF" w:rsidRPr="007001F1" w14:paraId="2C1FB77B" w14:textId="77777777" w:rsidTr="00A42DBF">
        <w:trPr>
          <w:trHeight w:val="758"/>
        </w:trPr>
        <w:tc>
          <w:tcPr>
            <w:tcW w:w="582" w:type="dxa"/>
            <w:vMerge w:val="restart"/>
            <w:shd w:val="clear" w:color="auto" w:fill="auto"/>
            <w:noWrap/>
            <w:vAlign w:val="center"/>
          </w:tcPr>
          <w:p w14:paraId="11C7C5BE" w14:textId="3D07090E" w:rsidR="00A42DBF" w:rsidRPr="007001F1" w:rsidRDefault="00A42DBF" w:rsidP="00617EE4">
            <w:pPr>
              <w:jc w:val="center"/>
              <w:rPr>
                <w:color w:val="000000"/>
                <w:sz w:val="22"/>
                <w:szCs w:val="22"/>
              </w:rPr>
            </w:pPr>
            <w:r w:rsidRPr="007001F1">
              <w:rPr>
                <w:color w:val="000000"/>
                <w:sz w:val="22"/>
                <w:szCs w:val="22"/>
              </w:rPr>
              <w:t>13</w:t>
            </w:r>
          </w:p>
        </w:tc>
        <w:tc>
          <w:tcPr>
            <w:tcW w:w="4820" w:type="dxa"/>
            <w:gridSpan w:val="2"/>
            <w:shd w:val="clear" w:color="auto" w:fill="auto"/>
            <w:vAlign w:val="center"/>
          </w:tcPr>
          <w:p w14:paraId="1A5CC177" w14:textId="09B29F64" w:rsidR="00A42DBF" w:rsidRPr="007001F1" w:rsidRDefault="00A42DBF" w:rsidP="00617EE4">
            <w:pPr>
              <w:jc w:val="both"/>
              <w:rPr>
                <w:color w:val="000000"/>
                <w:sz w:val="22"/>
                <w:szCs w:val="22"/>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14:paraId="7376B31E" w14:textId="467959A5" w:rsidR="00A42DBF" w:rsidRPr="007001F1" w:rsidRDefault="00A42DBF" w:rsidP="00617EE4">
            <w:pPr>
              <w:jc w:val="center"/>
              <w:rPr>
                <w:b/>
                <w:bCs/>
                <w:color w:val="000000"/>
                <w:sz w:val="22"/>
                <w:szCs w:val="22"/>
              </w:rPr>
            </w:pPr>
            <w:r w:rsidRPr="007001F1">
              <w:rPr>
                <w:b/>
                <w:bCs/>
                <w:color w:val="000000"/>
                <w:sz w:val="22"/>
                <w:szCs w:val="22"/>
              </w:rPr>
              <w:t xml:space="preserve"> </w:t>
            </w:r>
          </w:p>
        </w:tc>
        <w:tc>
          <w:tcPr>
            <w:tcW w:w="567" w:type="dxa"/>
            <w:shd w:val="clear" w:color="auto" w:fill="auto"/>
            <w:vAlign w:val="center"/>
          </w:tcPr>
          <w:p w14:paraId="2BC276C8"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E538FAD"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6BBC274" w14:textId="77777777" w:rsidR="00A42DBF" w:rsidRPr="007001F1" w:rsidRDefault="00A42DBF" w:rsidP="00617EE4">
            <w:pPr>
              <w:jc w:val="center"/>
              <w:rPr>
                <w:b/>
                <w:bCs/>
                <w:color w:val="000000"/>
                <w:sz w:val="22"/>
                <w:szCs w:val="22"/>
              </w:rPr>
            </w:pPr>
          </w:p>
        </w:tc>
      </w:tr>
      <w:tr w:rsidR="00A42DBF" w:rsidRPr="007001F1" w14:paraId="6063BC1B" w14:textId="77777777" w:rsidTr="006A4BF8">
        <w:trPr>
          <w:trHeight w:val="757"/>
        </w:trPr>
        <w:tc>
          <w:tcPr>
            <w:tcW w:w="582" w:type="dxa"/>
            <w:vMerge/>
            <w:shd w:val="clear" w:color="auto" w:fill="auto"/>
            <w:noWrap/>
            <w:vAlign w:val="center"/>
          </w:tcPr>
          <w:p w14:paraId="74D3B31D"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788B582B" w14:textId="4BD225E9" w:rsidR="00A42DBF" w:rsidRPr="00A04031" w:rsidRDefault="00A42DBF" w:rsidP="00617EE4">
            <w:pPr>
              <w:jc w:val="both"/>
              <w:rPr>
                <w:color w:val="000000"/>
                <w:sz w:val="22"/>
                <w:szCs w:val="22"/>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14:paraId="14C2548C"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7E323A20"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7ECD17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32C952E" w14:textId="77777777" w:rsidR="00A42DBF" w:rsidRPr="007001F1" w:rsidRDefault="00A42DBF" w:rsidP="00617EE4">
            <w:pPr>
              <w:jc w:val="center"/>
              <w:rPr>
                <w:b/>
                <w:bCs/>
                <w:color w:val="000000"/>
                <w:sz w:val="22"/>
                <w:szCs w:val="22"/>
              </w:rPr>
            </w:pPr>
          </w:p>
        </w:tc>
      </w:tr>
      <w:tr w:rsidR="00617EE4" w:rsidRPr="007001F1" w14:paraId="3DB27C59" w14:textId="77777777" w:rsidTr="006A4BF8">
        <w:trPr>
          <w:trHeight w:val="582"/>
        </w:trPr>
        <w:tc>
          <w:tcPr>
            <w:tcW w:w="582" w:type="dxa"/>
            <w:shd w:val="clear" w:color="auto" w:fill="auto"/>
            <w:noWrap/>
            <w:vAlign w:val="center"/>
          </w:tcPr>
          <w:p w14:paraId="57CEAD45" w14:textId="6F4C32E7" w:rsidR="00617EE4" w:rsidRPr="007001F1" w:rsidRDefault="00C85510" w:rsidP="00617EE4">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2EDA03C3" w14:textId="77777777" w:rsidR="00617EE4" w:rsidRPr="0096219B" w:rsidRDefault="00617EE4" w:rsidP="00617EE4">
            <w:pPr>
              <w:jc w:val="both"/>
              <w:rPr>
                <w:color w:val="000000"/>
                <w:sz w:val="22"/>
                <w:szCs w:val="22"/>
              </w:rPr>
            </w:pPr>
            <w:r w:rsidRPr="007001F1">
              <w:rPr>
                <w:color w:val="000000"/>
                <w:sz w:val="22"/>
                <w:szCs w:val="22"/>
              </w:rPr>
              <w:t>V prípade,</w:t>
            </w:r>
            <w:r w:rsidRPr="0001630F">
              <w:rPr>
                <w:color w:val="000000"/>
                <w:sz w:val="22"/>
                <w:szCs w:val="22"/>
              </w:rPr>
              <w:t xml:space="preserve"> ak verejný obstarávateľ vyžaduje, aby uchádzač v ponuke uviedol podiel zákazky, ktorý má v úmysle zadať subdodávateľom, navrhovaných subdodávateľov a predmety s</w:t>
            </w:r>
            <w:r w:rsidRPr="007001F1">
              <w:rPr>
                <w:color w:val="000000"/>
                <w:sz w:val="22"/>
                <w:szCs w:val="22"/>
              </w:rPr>
              <w:t>ubdodávok, postupoval ďalej verejný obstarávateľ v súlade s § 41 ZVO?</w:t>
            </w:r>
          </w:p>
        </w:tc>
        <w:tc>
          <w:tcPr>
            <w:tcW w:w="567" w:type="dxa"/>
            <w:shd w:val="clear" w:color="auto" w:fill="auto"/>
            <w:vAlign w:val="center"/>
          </w:tcPr>
          <w:p w14:paraId="7CCF258E"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31E0B0FF" w14:textId="77777777" w:rsidR="00617EE4" w:rsidRPr="0001630F" w:rsidRDefault="00617EE4" w:rsidP="00617EE4">
            <w:pPr>
              <w:jc w:val="center"/>
              <w:rPr>
                <w:b/>
                <w:bCs/>
                <w:color w:val="000000"/>
                <w:sz w:val="22"/>
                <w:szCs w:val="22"/>
              </w:rPr>
            </w:pPr>
          </w:p>
        </w:tc>
        <w:tc>
          <w:tcPr>
            <w:tcW w:w="850" w:type="dxa"/>
            <w:shd w:val="clear" w:color="auto" w:fill="auto"/>
            <w:vAlign w:val="center"/>
          </w:tcPr>
          <w:p w14:paraId="13F2FC95"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6BD0A0B7" w14:textId="77777777" w:rsidR="00617EE4" w:rsidRPr="007001F1" w:rsidRDefault="00617EE4" w:rsidP="00617EE4">
            <w:pPr>
              <w:jc w:val="center"/>
              <w:rPr>
                <w:b/>
                <w:bCs/>
                <w:color w:val="000000"/>
                <w:sz w:val="22"/>
                <w:szCs w:val="22"/>
              </w:rPr>
            </w:pPr>
          </w:p>
        </w:tc>
      </w:tr>
      <w:tr w:rsidR="00617EE4" w:rsidRPr="007001F1" w14:paraId="66CAB46E" w14:textId="77777777" w:rsidTr="006A4BF8">
        <w:trPr>
          <w:trHeight w:val="436"/>
        </w:trPr>
        <w:tc>
          <w:tcPr>
            <w:tcW w:w="582" w:type="dxa"/>
            <w:shd w:val="clear" w:color="auto" w:fill="auto"/>
            <w:noWrap/>
            <w:vAlign w:val="center"/>
            <w:hideMark/>
          </w:tcPr>
          <w:p w14:paraId="03594385" w14:textId="73EB6B67" w:rsidR="00617EE4" w:rsidRPr="007001F1" w:rsidRDefault="00C85510">
            <w:pPr>
              <w:jc w:val="center"/>
              <w:rPr>
                <w:color w:val="000000"/>
              </w:rPr>
            </w:pPr>
            <w:r w:rsidRPr="007001F1">
              <w:rPr>
                <w:color w:val="000000"/>
                <w:sz w:val="22"/>
                <w:szCs w:val="22"/>
              </w:rPr>
              <w:t>15</w:t>
            </w:r>
          </w:p>
        </w:tc>
        <w:tc>
          <w:tcPr>
            <w:tcW w:w="4820" w:type="dxa"/>
            <w:gridSpan w:val="2"/>
            <w:shd w:val="clear" w:color="auto" w:fill="auto"/>
            <w:vAlign w:val="center"/>
            <w:hideMark/>
          </w:tcPr>
          <w:p w14:paraId="09687C56" w14:textId="11F3C265" w:rsidR="00617EE4" w:rsidRPr="0096219B" w:rsidRDefault="00617EE4" w:rsidP="001B7550">
            <w:pPr>
              <w:jc w:val="both"/>
              <w:rPr>
                <w:color w:val="000000"/>
                <w:sz w:val="22"/>
                <w:szCs w:val="22"/>
              </w:rPr>
            </w:pPr>
            <w:r w:rsidRPr="007001F1" w:rsidDel="00320884">
              <w:rPr>
                <w:color w:val="000000"/>
                <w:sz w:val="22"/>
                <w:szCs w:val="22"/>
              </w:rPr>
              <w:t xml:space="preserve"> </w:t>
            </w:r>
            <w:r w:rsidRPr="0001630F">
              <w:rPr>
                <w:color w:val="000000"/>
                <w:sz w:val="22"/>
                <w:szCs w:val="22"/>
              </w:rPr>
              <w:t xml:space="preserve">Bol v prípade jednej ponuky použitý postup podľa </w:t>
            </w:r>
            <w:r w:rsidR="004C186C" w:rsidRPr="00A04031">
              <w:rPr>
                <w:color w:val="000000"/>
                <w:sz w:val="22"/>
                <w:szCs w:val="22"/>
              </w:rPr>
              <w:t xml:space="preserve">          </w:t>
            </w:r>
            <w:r w:rsidRPr="007001F1">
              <w:rPr>
                <w:color w:val="000000"/>
                <w:sz w:val="22"/>
                <w:szCs w:val="22"/>
              </w:rPr>
              <w:t>§ 57 ods. 2 ZVO?</w:t>
            </w:r>
          </w:p>
        </w:tc>
        <w:tc>
          <w:tcPr>
            <w:tcW w:w="567" w:type="dxa"/>
            <w:shd w:val="clear" w:color="auto" w:fill="auto"/>
            <w:vAlign w:val="center"/>
            <w:hideMark/>
          </w:tcPr>
          <w:p w14:paraId="087694C9"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48369692"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13B37AD"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7D3E37C"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19DED8CC" w14:textId="77777777" w:rsidTr="00312388">
        <w:tc>
          <w:tcPr>
            <w:tcW w:w="582" w:type="dxa"/>
            <w:vMerge w:val="restart"/>
            <w:shd w:val="clear" w:color="auto" w:fill="auto"/>
            <w:noWrap/>
            <w:vAlign w:val="center"/>
          </w:tcPr>
          <w:p w14:paraId="0978DC7F" w14:textId="69781EFD" w:rsidR="00A42DBF" w:rsidRPr="007001F1" w:rsidRDefault="00A42DBF" w:rsidP="00617EE4">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43AAFDFB" w14:textId="2B6EF62F" w:rsidR="00A42DBF" w:rsidRPr="00A04031" w:rsidRDefault="00A42DBF" w:rsidP="00617EE4">
            <w:pPr>
              <w:jc w:val="both"/>
              <w:rPr>
                <w:color w:val="000000"/>
                <w:sz w:val="22"/>
                <w:szCs w:val="22"/>
              </w:rPr>
            </w:pPr>
            <w:r w:rsidRPr="007001F1">
              <w:rPr>
                <w:color w:val="000000"/>
                <w:sz w:val="22"/>
                <w:szCs w:val="22"/>
              </w:rPr>
              <w:t xml:space="preserve">a) Vyhodnotila komisia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14:paraId="11DE655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BE2AEAC"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253BDD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1A60A1D" w14:textId="77777777" w:rsidR="00A42DBF" w:rsidRPr="007001F1" w:rsidRDefault="00A42DBF" w:rsidP="00617EE4">
            <w:pPr>
              <w:jc w:val="center"/>
              <w:rPr>
                <w:b/>
                <w:bCs/>
                <w:color w:val="000000"/>
                <w:sz w:val="22"/>
                <w:szCs w:val="22"/>
              </w:rPr>
            </w:pPr>
          </w:p>
        </w:tc>
      </w:tr>
      <w:tr w:rsidR="00A42DBF" w:rsidRPr="007001F1" w14:paraId="250449C4" w14:textId="77777777" w:rsidTr="004F0F81">
        <w:trPr>
          <w:trHeight w:val="306"/>
        </w:trPr>
        <w:tc>
          <w:tcPr>
            <w:tcW w:w="582" w:type="dxa"/>
            <w:vMerge/>
            <w:shd w:val="clear" w:color="auto" w:fill="auto"/>
            <w:noWrap/>
            <w:vAlign w:val="center"/>
          </w:tcPr>
          <w:p w14:paraId="033CFD33"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55CA5169" w14:textId="74DC5E3B" w:rsidR="00A42DBF" w:rsidRPr="007001F1" w:rsidRDefault="00A42DBF" w:rsidP="00617EE4">
            <w:pPr>
              <w:jc w:val="both"/>
              <w:rPr>
                <w:color w:val="000000"/>
                <w:sz w:val="22"/>
                <w:szCs w:val="22"/>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14:paraId="4DA218B7"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5E9B00B7"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B775D5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D4401C2" w14:textId="77777777" w:rsidR="00A42DBF" w:rsidRPr="007001F1" w:rsidRDefault="00A42DBF" w:rsidP="00617EE4">
            <w:pPr>
              <w:jc w:val="center"/>
              <w:rPr>
                <w:b/>
                <w:bCs/>
                <w:color w:val="000000"/>
                <w:sz w:val="22"/>
                <w:szCs w:val="22"/>
              </w:rPr>
            </w:pPr>
          </w:p>
        </w:tc>
      </w:tr>
      <w:tr w:rsidR="00A42DBF" w:rsidRPr="007001F1" w14:paraId="2060DDFF" w14:textId="77777777" w:rsidTr="00312388">
        <w:trPr>
          <w:trHeight w:val="923"/>
        </w:trPr>
        <w:tc>
          <w:tcPr>
            <w:tcW w:w="582" w:type="dxa"/>
            <w:vMerge/>
            <w:shd w:val="clear" w:color="auto" w:fill="auto"/>
            <w:noWrap/>
            <w:vAlign w:val="center"/>
          </w:tcPr>
          <w:p w14:paraId="308EB953"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E6865D0" w14:textId="628D722F" w:rsidR="00C523A4" w:rsidRPr="007001F1" w:rsidRDefault="00C523A4" w:rsidP="00617EE4">
            <w:pPr>
              <w:jc w:val="both"/>
              <w:rPr>
                <w:color w:val="000000"/>
                <w:sz w:val="22"/>
                <w:szCs w:val="22"/>
              </w:rPr>
            </w:pPr>
            <w:r w:rsidRPr="007001F1">
              <w:rPr>
                <w:color w:val="000000"/>
                <w:sz w:val="22"/>
                <w:szCs w:val="22"/>
              </w:rPr>
              <w:t>c)</w:t>
            </w:r>
            <w:r w:rsidR="004F0F81" w:rsidRPr="0001630F">
              <w:rPr>
                <w:color w:val="000000"/>
                <w:sz w:val="22"/>
                <w:szCs w:val="22"/>
              </w:rPr>
              <w:t xml:space="preserve"> </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14:paraId="3616D36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4B8CD31"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0A4A22C"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6EE55DE" w14:textId="77777777" w:rsidR="00A42DBF" w:rsidRPr="007001F1" w:rsidRDefault="00A42DBF" w:rsidP="00617EE4">
            <w:pPr>
              <w:jc w:val="center"/>
              <w:rPr>
                <w:b/>
                <w:bCs/>
                <w:color w:val="000000"/>
                <w:sz w:val="22"/>
                <w:szCs w:val="22"/>
              </w:rPr>
            </w:pPr>
          </w:p>
        </w:tc>
      </w:tr>
      <w:tr w:rsidR="00A42DBF" w:rsidRPr="007001F1" w14:paraId="49284AF2" w14:textId="77777777" w:rsidTr="00A42DBF">
        <w:trPr>
          <w:trHeight w:val="1013"/>
        </w:trPr>
        <w:tc>
          <w:tcPr>
            <w:tcW w:w="582" w:type="dxa"/>
            <w:vMerge w:val="restart"/>
            <w:shd w:val="clear" w:color="auto" w:fill="auto"/>
            <w:noWrap/>
            <w:vAlign w:val="center"/>
          </w:tcPr>
          <w:p w14:paraId="152FD0EB" w14:textId="74430681" w:rsidR="00A42DBF" w:rsidRPr="007001F1" w:rsidRDefault="00A42DBF" w:rsidP="00617EE4">
            <w:pPr>
              <w:jc w:val="center"/>
              <w:rPr>
                <w:color w:val="000000"/>
                <w:sz w:val="22"/>
                <w:szCs w:val="22"/>
              </w:rPr>
            </w:pPr>
            <w:r w:rsidRPr="007001F1">
              <w:rPr>
                <w:color w:val="000000"/>
                <w:sz w:val="22"/>
                <w:szCs w:val="22"/>
              </w:rPr>
              <w:t>17</w:t>
            </w:r>
          </w:p>
        </w:tc>
        <w:tc>
          <w:tcPr>
            <w:tcW w:w="4820" w:type="dxa"/>
            <w:gridSpan w:val="2"/>
            <w:shd w:val="clear" w:color="auto" w:fill="auto"/>
            <w:vAlign w:val="center"/>
          </w:tcPr>
          <w:p w14:paraId="3B28DD70" w14:textId="404297D0" w:rsidR="00A42DBF" w:rsidRPr="007001F1" w:rsidRDefault="00A42DBF" w:rsidP="00617EE4">
            <w:pPr>
              <w:jc w:val="both"/>
              <w:rPr>
                <w:color w:val="000000"/>
                <w:sz w:val="22"/>
                <w:szCs w:val="22"/>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14:paraId="29C3F3D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5D6E7D5C"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2CC0EBB"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195E13BF" w14:textId="77777777" w:rsidR="00A42DBF" w:rsidRPr="007001F1" w:rsidRDefault="00A42DBF" w:rsidP="00617EE4">
            <w:pPr>
              <w:jc w:val="center"/>
              <w:rPr>
                <w:b/>
                <w:bCs/>
                <w:color w:val="000000"/>
                <w:sz w:val="22"/>
                <w:szCs w:val="22"/>
              </w:rPr>
            </w:pPr>
          </w:p>
        </w:tc>
      </w:tr>
      <w:tr w:rsidR="00A42DBF" w:rsidRPr="007001F1" w14:paraId="4A02F09C" w14:textId="77777777" w:rsidTr="00312388">
        <w:trPr>
          <w:trHeight w:val="582"/>
        </w:trPr>
        <w:tc>
          <w:tcPr>
            <w:tcW w:w="582" w:type="dxa"/>
            <w:vMerge/>
            <w:shd w:val="clear" w:color="auto" w:fill="auto"/>
            <w:noWrap/>
            <w:vAlign w:val="center"/>
          </w:tcPr>
          <w:p w14:paraId="74A7EB0D"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8F156DE" w14:textId="7DAA29E6" w:rsidR="00A42DBF" w:rsidRPr="007001F1" w:rsidRDefault="00A42DBF" w:rsidP="00617EE4">
            <w:pPr>
              <w:jc w:val="both"/>
              <w:rPr>
                <w:color w:val="000000"/>
                <w:sz w:val="22"/>
                <w:szCs w:val="22"/>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14:paraId="0D9E7A50"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3C7059D"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52F148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A3262BF" w14:textId="77777777" w:rsidR="00A42DBF" w:rsidRPr="007001F1" w:rsidRDefault="00A42DBF" w:rsidP="00617EE4">
            <w:pPr>
              <w:jc w:val="center"/>
              <w:rPr>
                <w:b/>
                <w:bCs/>
                <w:color w:val="000000"/>
                <w:sz w:val="22"/>
                <w:szCs w:val="22"/>
              </w:rPr>
            </w:pPr>
          </w:p>
        </w:tc>
      </w:tr>
      <w:tr w:rsidR="00A42DBF" w:rsidRPr="007001F1" w14:paraId="501EEA0E" w14:textId="77777777" w:rsidTr="00A42DBF">
        <w:trPr>
          <w:trHeight w:val="503"/>
        </w:trPr>
        <w:tc>
          <w:tcPr>
            <w:tcW w:w="582" w:type="dxa"/>
            <w:vMerge w:val="restart"/>
            <w:shd w:val="clear" w:color="auto" w:fill="auto"/>
            <w:noWrap/>
            <w:vAlign w:val="center"/>
          </w:tcPr>
          <w:p w14:paraId="29D00779" w14:textId="6E77F192" w:rsidR="00A42DBF" w:rsidRPr="007001F1" w:rsidRDefault="00A42DBF" w:rsidP="00617EE4">
            <w:pPr>
              <w:jc w:val="center"/>
              <w:rPr>
                <w:color w:val="000000"/>
                <w:sz w:val="22"/>
                <w:szCs w:val="22"/>
              </w:rPr>
            </w:pPr>
            <w:r w:rsidRPr="007001F1">
              <w:rPr>
                <w:color w:val="000000"/>
                <w:sz w:val="22"/>
                <w:szCs w:val="22"/>
              </w:rPr>
              <w:t>18</w:t>
            </w:r>
          </w:p>
        </w:tc>
        <w:tc>
          <w:tcPr>
            <w:tcW w:w="4820" w:type="dxa"/>
            <w:gridSpan w:val="2"/>
            <w:shd w:val="clear" w:color="auto" w:fill="auto"/>
            <w:vAlign w:val="center"/>
          </w:tcPr>
          <w:p w14:paraId="52D34741" w14:textId="492006A7" w:rsidR="00A42DBF" w:rsidRPr="007001F1" w:rsidRDefault="00A42DBF" w:rsidP="00617EE4">
            <w:pPr>
              <w:jc w:val="both"/>
              <w:rPr>
                <w:color w:val="000000"/>
                <w:sz w:val="22"/>
                <w:szCs w:val="22"/>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14:paraId="0E61694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4A10620B"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18E220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74BB4A51" w14:textId="77777777" w:rsidR="00A42DBF" w:rsidRPr="007001F1" w:rsidRDefault="00A42DBF" w:rsidP="00617EE4">
            <w:pPr>
              <w:jc w:val="center"/>
              <w:rPr>
                <w:b/>
                <w:bCs/>
                <w:color w:val="000000"/>
                <w:sz w:val="22"/>
                <w:szCs w:val="22"/>
              </w:rPr>
            </w:pPr>
          </w:p>
        </w:tc>
      </w:tr>
      <w:tr w:rsidR="00A42DBF" w:rsidRPr="007001F1" w14:paraId="6E6622A0" w14:textId="77777777" w:rsidTr="006A4BF8">
        <w:trPr>
          <w:trHeight w:val="502"/>
        </w:trPr>
        <w:tc>
          <w:tcPr>
            <w:tcW w:w="582" w:type="dxa"/>
            <w:vMerge/>
            <w:shd w:val="clear" w:color="auto" w:fill="auto"/>
            <w:noWrap/>
            <w:vAlign w:val="center"/>
          </w:tcPr>
          <w:p w14:paraId="2FBAA732"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26ACE9AE" w14:textId="0A9318AD" w:rsidR="00A42DBF" w:rsidRPr="0001630F" w:rsidRDefault="00A42DBF" w:rsidP="00617EE4">
            <w:pPr>
              <w:jc w:val="both"/>
              <w:rPr>
                <w:color w:val="000000"/>
                <w:sz w:val="22"/>
                <w:szCs w:val="22"/>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14:paraId="528D7ABF"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8AAD69E"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CF82E15"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80CCECC" w14:textId="77777777" w:rsidR="00A42DBF" w:rsidRPr="007001F1" w:rsidRDefault="00A42DBF" w:rsidP="00617EE4">
            <w:pPr>
              <w:jc w:val="center"/>
              <w:rPr>
                <w:b/>
                <w:bCs/>
                <w:color w:val="000000"/>
                <w:sz w:val="22"/>
                <w:szCs w:val="22"/>
              </w:rPr>
            </w:pPr>
          </w:p>
        </w:tc>
      </w:tr>
      <w:tr w:rsidR="00617EE4" w:rsidRPr="007001F1" w14:paraId="3090CF58" w14:textId="77777777" w:rsidTr="006A4BF8">
        <w:trPr>
          <w:trHeight w:val="682"/>
        </w:trPr>
        <w:tc>
          <w:tcPr>
            <w:tcW w:w="582" w:type="dxa"/>
            <w:shd w:val="clear" w:color="auto" w:fill="auto"/>
            <w:noWrap/>
            <w:vAlign w:val="center"/>
          </w:tcPr>
          <w:p w14:paraId="4D05F2D4" w14:textId="0CF6BA47" w:rsidR="00617EE4" w:rsidRPr="007001F1" w:rsidRDefault="00865442" w:rsidP="00617EE4">
            <w:pPr>
              <w:jc w:val="center"/>
              <w:rPr>
                <w:color w:val="000000"/>
                <w:sz w:val="22"/>
                <w:szCs w:val="22"/>
              </w:rPr>
            </w:pPr>
            <w:r w:rsidRPr="007001F1">
              <w:rPr>
                <w:color w:val="000000"/>
                <w:sz w:val="22"/>
                <w:szCs w:val="22"/>
              </w:rPr>
              <w:t>19</w:t>
            </w:r>
          </w:p>
        </w:tc>
        <w:tc>
          <w:tcPr>
            <w:tcW w:w="4820" w:type="dxa"/>
            <w:gridSpan w:val="2"/>
            <w:shd w:val="clear" w:color="auto" w:fill="auto"/>
            <w:vAlign w:val="center"/>
          </w:tcPr>
          <w:p w14:paraId="78417D63" w14:textId="77777777" w:rsidR="00617EE4" w:rsidRPr="0001630F" w:rsidRDefault="00617EE4" w:rsidP="00617EE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14:paraId="03743F05"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1DA266A1"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7A47F0B9"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34EAD8ED" w14:textId="77777777" w:rsidR="00617EE4" w:rsidRPr="007001F1" w:rsidRDefault="00617EE4" w:rsidP="00617EE4">
            <w:pPr>
              <w:jc w:val="center"/>
              <w:rPr>
                <w:b/>
                <w:bCs/>
                <w:color w:val="000000"/>
                <w:sz w:val="22"/>
                <w:szCs w:val="22"/>
              </w:rPr>
            </w:pPr>
          </w:p>
        </w:tc>
      </w:tr>
      <w:tr w:rsidR="00617EE4" w:rsidRPr="007001F1" w14:paraId="2279189B" w14:textId="77777777" w:rsidTr="006A4BF8">
        <w:trPr>
          <w:trHeight w:val="635"/>
        </w:trPr>
        <w:tc>
          <w:tcPr>
            <w:tcW w:w="582" w:type="dxa"/>
            <w:shd w:val="clear" w:color="auto" w:fill="auto"/>
            <w:noWrap/>
            <w:vAlign w:val="center"/>
          </w:tcPr>
          <w:p w14:paraId="3E6F353E" w14:textId="274FE6DB" w:rsidR="00617EE4" w:rsidRPr="007001F1" w:rsidRDefault="00865442" w:rsidP="00617EE4">
            <w:pPr>
              <w:jc w:val="center"/>
              <w:rPr>
                <w:color w:val="000000"/>
                <w:sz w:val="22"/>
                <w:szCs w:val="22"/>
              </w:rPr>
            </w:pPr>
            <w:r w:rsidRPr="007001F1">
              <w:rPr>
                <w:color w:val="000000"/>
                <w:sz w:val="22"/>
                <w:szCs w:val="22"/>
              </w:rPr>
              <w:t>20</w:t>
            </w:r>
          </w:p>
        </w:tc>
        <w:tc>
          <w:tcPr>
            <w:tcW w:w="4820" w:type="dxa"/>
            <w:gridSpan w:val="2"/>
            <w:shd w:val="clear" w:color="auto" w:fill="auto"/>
            <w:vAlign w:val="center"/>
          </w:tcPr>
          <w:p w14:paraId="4B5A4FEF" w14:textId="6BF6CD76" w:rsidR="00617EE4" w:rsidRPr="007001F1" w:rsidRDefault="00617EE4" w:rsidP="00617EE4">
            <w:pPr>
              <w:jc w:val="both"/>
              <w:rPr>
                <w:color w:val="000000"/>
                <w:sz w:val="22"/>
                <w:szCs w:val="22"/>
              </w:rPr>
            </w:pPr>
            <w:r w:rsidRPr="007001F1">
              <w:rPr>
                <w:color w:val="000000"/>
                <w:sz w:val="22"/>
                <w:szCs w:val="22"/>
              </w:rPr>
              <w:t>Vyhotovila komisia zápisnicu o vyhodnotení ponúk, ktorá spĺňa všetky náležitosti podľa §</w:t>
            </w:r>
            <w:ins w:id="491" w:author="Kramár Róbert" w:date="2017-07-26T17:24:00Z">
              <w:r w:rsidR="007001F1" w:rsidRPr="0001630F">
                <w:rPr>
                  <w:color w:val="000000"/>
                  <w:sz w:val="22"/>
                  <w:szCs w:val="22"/>
                </w:rPr>
                <w:t xml:space="preserve"> </w:t>
              </w:r>
            </w:ins>
            <w:r w:rsidRPr="007001F1">
              <w:rPr>
                <w:color w:val="000000"/>
                <w:sz w:val="22"/>
                <w:szCs w:val="22"/>
              </w:rPr>
              <w:t>53 ods. 9 ZVO?</w:t>
            </w:r>
          </w:p>
        </w:tc>
        <w:tc>
          <w:tcPr>
            <w:tcW w:w="567" w:type="dxa"/>
            <w:shd w:val="clear" w:color="auto" w:fill="auto"/>
            <w:vAlign w:val="center"/>
          </w:tcPr>
          <w:p w14:paraId="62B95771"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7B5C7F29"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2687446D"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2E58DF3E" w14:textId="77777777" w:rsidR="00617EE4" w:rsidRPr="007001F1" w:rsidRDefault="00617EE4" w:rsidP="00617EE4">
            <w:pPr>
              <w:jc w:val="center"/>
              <w:rPr>
                <w:b/>
                <w:bCs/>
                <w:color w:val="000000"/>
                <w:sz w:val="22"/>
                <w:szCs w:val="22"/>
              </w:rPr>
            </w:pPr>
          </w:p>
        </w:tc>
      </w:tr>
      <w:tr w:rsidR="00617EE4" w:rsidRPr="007001F1" w14:paraId="3E02DCF7" w14:textId="77777777" w:rsidTr="006A4BF8">
        <w:trPr>
          <w:trHeight w:val="900"/>
        </w:trPr>
        <w:tc>
          <w:tcPr>
            <w:tcW w:w="582" w:type="dxa"/>
            <w:shd w:val="clear" w:color="auto" w:fill="auto"/>
            <w:noWrap/>
            <w:vAlign w:val="center"/>
          </w:tcPr>
          <w:p w14:paraId="1AB1A5F0" w14:textId="21C8DF3F" w:rsidR="00617EE4" w:rsidRPr="007001F1" w:rsidRDefault="00865442" w:rsidP="00617EE4">
            <w:pPr>
              <w:jc w:val="center"/>
              <w:rPr>
                <w:color w:val="000000"/>
                <w:sz w:val="22"/>
                <w:szCs w:val="22"/>
              </w:rPr>
            </w:pPr>
            <w:r w:rsidRPr="007001F1">
              <w:rPr>
                <w:color w:val="000000"/>
                <w:sz w:val="22"/>
                <w:szCs w:val="22"/>
              </w:rPr>
              <w:t>21</w:t>
            </w:r>
          </w:p>
        </w:tc>
        <w:tc>
          <w:tcPr>
            <w:tcW w:w="4820" w:type="dxa"/>
            <w:gridSpan w:val="2"/>
            <w:shd w:val="clear" w:color="auto" w:fill="auto"/>
            <w:vAlign w:val="center"/>
          </w:tcPr>
          <w:p w14:paraId="2C37A16F" w14:textId="5197F0BB" w:rsidR="00617EE4" w:rsidRPr="0096219B" w:rsidRDefault="00617EE4" w:rsidP="00617EE4">
            <w:pPr>
              <w:jc w:val="both"/>
              <w:rPr>
                <w:color w:val="000000"/>
                <w:sz w:val="22"/>
                <w:szCs w:val="22"/>
              </w:rPr>
            </w:pPr>
            <w:r w:rsidRPr="007001F1">
              <w:rPr>
                <w:color w:val="000000"/>
                <w:sz w:val="22"/>
                <w:szCs w:val="22"/>
              </w:rPr>
              <w:t xml:space="preserve">Bolo postupované pri vyhodnocovaní ponúk podľa ostatných ustanovení § 53 ZVO a podľa kritérií uvedených vo výzve na predkladanie ponúk a v </w:t>
            </w:r>
            <w:r w:rsidRPr="007001F1">
              <w:rPr>
                <w:color w:val="000000"/>
                <w:sz w:val="22"/>
                <w:szCs w:val="22"/>
              </w:rPr>
              <w:lastRenderedPageBreak/>
              <w:t>súťažných podkladoch a v súlade s §</w:t>
            </w:r>
            <w:r w:rsidR="001B7550" w:rsidRPr="0001630F">
              <w:rPr>
                <w:color w:val="000000"/>
                <w:sz w:val="22"/>
                <w:szCs w:val="22"/>
              </w:rPr>
              <w:t xml:space="preserve"> </w:t>
            </w:r>
            <w:r w:rsidRPr="007001F1">
              <w:rPr>
                <w:color w:val="000000"/>
                <w:sz w:val="22"/>
                <w:szCs w:val="22"/>
              </w:rPr>
              <w:t>44 ZVO?</w:t>
            </w:r>
          </w:p>
        </w:tc>
        <w:tc>
          <w:tcPr>
            <w:tcW w:w="567" w:type="dxa"/>
            <w:shd w:val="clear" w:color="auto" w:fill="auto"/>
            <w:vAlign w:val="center"/>
          </w:tcPr>
          <w:p w14:paraId="6D38F078"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3C6E20EF" w14:textId="77777777" w:rsidR="00617EE4" w:rsidRPr="0001630F" w:rsidRDefault="00617EE4" w:rsidP="00617EE4">
            <w:pPr>
              <w:jc w:val="center"/>
              <w:rPr>
                <w:b/>
                <w:bCs/>
                <w:color w:val="000000"/>
                <w:sz w:val="22"/>
                <w:szCs w:val="22"/>
              </w:rPr>
            </w:pPr>
          </w:p>
        </w:tc>
        <w:tc>
          <w:tcPr>
            <w:tcW w:w="850" w:type="dxa"/>
            <w:shd w:val="clear" w:color="auto" w:fill="auto"/>
            <w:vAlign w:val="center"/>
          </w:tcPr>
          <w:p w14:paraId="67F235AE"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520251A4" w14:textId="77777777" w:rsidR="00617EE4" w:rsidRPr="007001F1" w:rsidRDefault="00617EE4" w:rsidP="00617EE4">
            <w:pPr>
              <w:jc w:val="center"/>
              <w:rPr>
                <w:b/>
                <w:bCs/>
                <w:color w:val="000000"/>
                <w:sz w:val="22"/>
                <w:szCs w:val="22"/>
              </w:rPr>
            </w:pPr>
          </w:p>
        </w:tc>
      </w:tr>
      <w:tr w:rsidR="00A42DBF" w:rsidRPr="007001F1" w14:paraId="703CAB15" w14:textId="77777777" w:rsidTr="00312388">
        <w:trPr>
          <w:trHeight w:val="676"/>
        </w:trPr>
        <w:tc>
          <w:tcPr>
            <w:tcW w:w="582" w:type="dxa"/>
            <w:vMerge w:val="restart"/>
            <w:shd w:val="clear" w:color="auto" w:fill="auto"/>
            <w:noWrap/>
            <w:vAlign w:val="center"/>
          </w:tcPr>
          <w:p w14:paraId="0EE3C826" w14:textId="454CE157" w:rsidR="00A42DBF" w:rsidRPr="007001F1" w:rsidRDefault="00A42DBF" w:rsidP="00617EE4">
            <w:pPr>
              <w:jc w:val="center"/>
              <w:rPr>
                <w:color w:val="000000"/>
                <w:sz w:val="22"/>
                <w:szCs w:val="22"/>
              </w:rPr>
            </w:pPr>
            <w:r w:rsidRPr="007001F1">
              <w:rPr>
                <w:color w:val="000000"/>
                <w:sz w:val="22"/>
                <w:szCs w:val="22"/>
              </w:rPr>
              <w:t>22</w:t>
            </w:r>
          </w:p>
        </w:tc>
        <w:tc>
          <w:tcPr>
            <w:tcW w:w="4820" w:type="dxa"/>
            <w:gridSpan w:val="2"/>
            <w:shd w:val="clear" w:color="auto" w:fill="auto"/>
            <w:vAlign w:val="center"/>
          </w:tcPr>
          <w:p w14:paraId="52C64799" w14:textId="1D739CE5" w:rsidR="00A42DBF" w:rsidRPr="007001F1" w:rsidRDefault="00A42DBF" w:rsidP="00617EE4">
            <w:pPr>
              <w:jc w:val="both"/>
              <w:rPr>
                <w:color w:val="000000"/>
                <w:sz w:val="22"/>
                <w:szCs w:val="22"/>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14:paraId="1BB5A0E2"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1E9D1F3"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2228149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76A9EED7" w14:textId="77777777" w:rsidR="00A42DBF" w:rsidRPr="007001F1" w:rsidRDefault="00A42DBF" w:rsidP="00617EE4">
            <w:pPr>
              <w:jc w:val="center"/>
              <w:rPr>
                <w:b/>
                <w:bCs/>
                <w:color w:val="000000"/>
                <w:sz w:val="22"/>
                <w:szCs w:val="22"/>
              </w:rPr>
            </w:pPr>
          </w:p>
        </w:tc>
      </w:tr>
      <w:tr w:rsidR="00A42DBF" w:rsidRPr="007001F1" w14:paraId="097DB8B3" w14:textId="77777777" w:rsidTr="006A4BF8">
        <w:trPr>
          <w:trHeight w:val="1350"/>
        </w:trPr>
        <w:tc>
          <w:tcPr>
            <w:tcW w:w="582" w:type="dxa"/>
            <w:vMerge/>
            <w:shd w:val="clear" w:color="auto" w:fill="auto"/>
            <w:noWrap/>
            <w:vAlign w:val="center"/>
          </w:tcPr>
          <w:p w14:paraId="71F054BA"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2BEF5B75" w14:textId="571CFB41" w:rsidR="00A42DBF" w:rsidRPr="007001F1" w:rsidRDefault="00A42DBF" w:rsidP="00617EE4">
            <w:pPr>
              <w:jc w:val="both"/>
              <w:rPr>
                <w:color w:val="000000"/>
                <w:sz w:val="22"/>
                <w:szCs w:val="22"/>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14:paraId="189462F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0FA52779"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4DE817F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5BEC0B63" w14:textId="77777777" w:rsidR="00A42DBF" w:rsidRPr="007001F1" w:rsidRDefault="00A42DBF" w:rsidP="00617EE4">
            <w:pPr>
              <w:jc w:val="center"/>
              <w:rPr>
                <w:b/>
                <w:bCs/>
                <w:color w:val="000000"/>
                <w:sz w:val="22"/>
                <w:szCs w:val="22"/>
              </w:rPr>
            </w:pPr>
          </w:p>
        </w:tc>
      </w:tr>
      <w:tr w:rsidR="00A42DBF" w:rsidRPr="007001F1" w14:paraId="034BFFE6" w14:textId="77777777" w:rsidTr="006A4BF8">
        <w:trPr>
          <w:trHeight w:val="1350"/>
        </w:trPr>
        <w:tc>
          <w:tcPr>
            <w:tcW w:w="582" w:type="dxa"/>
            <w:vMerge/>
            <w:shd w:val="clear" w:color="auto" w:fill="auto"/>
            <w:noWrap/>
            <w:vAlign w:val="center"/>
          </w:tcPr>
          <w:p w14:paraId="37235570"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1917C2F" w14:textId="59B049D7" w:rsidR="00A42DBF" w:rsidRPr="007001F1" w:rsidRDefault="00A42DBF" w:rsidP="00617EE4">
            <w:pPr>
              <w:jc w:val="both"/>
              <w:rPr>
                <w:color w:val="000000"/>
                <w:sz w:val="22"/>
                <w:szCs w:val="22"/>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14:paraId="2555F064"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6CF3F395"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5D4915D"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6D98EE7" w14:textId="77777777" w:rsidR="00A42DBF" w:rsidRPr="007001F1" w:rsidRDefault="00A42DBF" w:rsidP="00617EE4">
            <w:pPr>
              <w:jc w:val="center"/>
              <w:rPr>
                <w:b/>
                <w:bCs/>
                <w:color w:val="000000"/>
                <w:sz w:val="22"/>
                <w:szCs w:val="22"/>
              </w:rPr>
            </w:pPr>
          </w:p>
        </w:tc>
      </w:tr>
      <w:tr w:rsidR="00617EE4" w:rsidRPr="007001F1" w14:paraId="43F91219" w14:textId="77777777" w:rsidTr="00312388">
        <w:trPr>
          <w:trHeight w:val="480"/>
        </w:trPr>
        <w:tc>
          <w:tcPr>
            <w:tcW w:w="582" w:type="dxa"/>
            <w:shd w:val="clear" w:color="auto" w:fill="auto"/>
            <w:noWrap/>
            <w:vAlign w:val="center"/>
          </w:tcPr>
          <w:p w14:paraId="627C43EE" w14:textId="7DF33E66" w:rsidR="00617EE4" w:rsidRPr="007001F1" w:rsidRDefault="00865442" w:rsidP="00617EE4">
            <w:pPr>
              <w:jc w:val="center"/>
              <w:rPr>
                <w:color w:val="000000"/>
                <w:sz w:val="22"/>
                <w:szCs w:val="22"/>
              </w:rPr>
            </w:pPr>
            <w:r w:rsidRPr="007001F1">
              <w:rPr>
                <w:color w:val="000000"/>
                <w:sz w:val="22"/>
                <w:szCs w:val="22"/>
              </w:rPr>
              <w:t>23</w:t>
            </w:r>
          </w:p>
        </w:tc>
        <w:tc>
          <w:tcPr>
            <w:tcW w:w="4820" w:type="dxa"/>
            <w:gridSpan w:val="2"/>
            <w:shd w:val="clear" w:color="auto" w:fill="auto"/>
            <w:vAlign w:val="center"/>
          </w:tcPr>
          <w:p w14:paraId="5446F2AD" w14:textId="67625E59" w:rsidR="00B109E8" w:rsidRPr="007001F1" w:rsidRDefault="00617EE4" w:rsidP="00617EE4">
            <w:pPr>
              <w:jc w:val="both"/>
              <w:rPr>
                <w:color w:val="000000"/>
                <w:sz w:val="22"/>
                <w:szCs w:val="22"/>
              </w:rPr>
            </w:pPr>
            <w:r w:rsidRPr="007001F1">
              <w:rPr>
                <w:color w:val="000000"/>
                <w:sz w:val="22"/>
                <w:szCs w:val="22"/>
              </w:rPr>
              <w:t xml:space="preserve">Bolo pri uzavretí zmluvy postupované v súlade </w:t>
            </w:r>
            <w:r w:rsidR="008463EE" w:rsidRPr="0001630F">
              <w:rPr>
                <w:color w:val="000000"/>
                <w:sz w:val="22"/>
                <w:szCs w:val="22"/>
              </w:rPr>
              <w:t xml:space="preserve">                  </w:t>
            </w:r>
            <w:r w:rsidRPr="007001F1">
              <w:rPr>
                <w:color w:val="000000"/>
                <w:sz w:val="22"/>
                <w:szCs w:val="22"/>
              </w:rPr>
              <w:t>s ustanoveniami § 56?</w:t>
            </w:r>
          </w:p>
        </w:tc>
        <w:tc>
          <w:tcPr>
            <w:tcW w:w="567" w:type="dxa"/>
            <w:shd w:val="clear" w:color="auto" w:fill="auto"/>
            <w:vAlign w:val="center"/>
          </w:tcPr>
          <w:p w14:paraId="40D8C24C"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56A2A337"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385C6B5E"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4C8FCEB0" w14:textId="77777777" w:rsidR="00617EE4" w:rsidRPr="007001F1" w:rsidRDefault="00617EE4" w:rsidP="00617EE4">
            <w:pPr>
              <w:jc w:val="center"/>
              <w:rPr>
                <w:b/>
                <w:bCs/>
                <w:color w:val="000000"/>
                <w:sz w:val="22"/>
                <w:szCs w:val="22"/>
              </w:rPr>
            </w:pPr>
          </w:p>
        </w:tc>
      </w:tr>
      <w:tr w:rsidR="00617EE4" w:rsidRPr="007001F1" w14:paraId="7F2FA620" w14:textId="77777777" w:rsidTr="006A4BF8">
        <w:trPr>
          <w:trHeight w:val="1225"/>
        </w:trPr>
        <w:tc>
          <w:tcPr>
            <w:tcW w:w="582" w:type="dxa"/>
            <w:shd w:val="clear" w:color="auto" w:fill="auto"/>
            <w:noWrap/>
            <w:vAlign w:val="center"/>
            <w:hideMark/>
          </w:tcPr>
          <w:p w14:paraId="453832F5" w14:textId="521CC2A0" w:rsidR="00617EE4" w:rsidRPr="007001F1" w:rsidRDefault="00865442" w:rsidP="00617EE4">
            <w:pPr>
              <w:jc w:val="center"/>
              <w:rPr>
                <w:color w:val="000000"/>
              </w:rPr>
            </w:pPr>
            <w:r w:rsidRPr="007001F1">
              <w:rPr>
                <w:color w:val="000000"/>
                <w:sz w:val="22"/>
                <w:szCs w:val="22"/>
              </w:rPr>
              <w:t>24</w:t>
            </w:r>
          </w:p>
        </w:tc>
        <w:tc>
          <w:tcPr>
            <w:tcW w:w="4820" w:type="dxa"/>
            <w:gridSpan w:val="2"/>
            <w:shd w:val="clear" w:color="auto" w:fill="auto"/>
            <w:vAlign w:val="center"/>
            <w:hideMark/>
          </w:tcPr>
          <w:p w14:paraId="1807ADBC" w14:textId="0CDD79AD" w:rsidR="00617EE4" w:rsidRPr="007001F1" w:rsidRDefault="00617EE4" w:rsidP="00617EE4">
            <w:pPr>
              <w:jc w:val="both"/>
              <w:rPr>
                <w:sz w:val="22"/>
                <w:szCs w:val="22"/>
              </w:rPr>
            </w:pPr>
            <w:r w:rsidRPr="007001F1">
              <w:rPr>
                <w:sz w:val="22"/>
                <w:szCs w:val="22"/>
              </w:rPr>
              <w:t xml:space="preserve">Zaslal verejný obstarávateľ informáciu o výsledku verejného obstarávania Úradu pre verejné obstarávanie spôsobom a v lehotách uvedených </w:t>
            </w:r>
            <w:r w:rsidR="008463EE" w:rsidRPr="0001630F">
              <w:rPr>
                <w:sz w:val="22"/>
                <w:szCs w:val="22"/>
              </w:rPr>
              <w:t xml:space="preserve">              </w:t>
            </w:r>
            <w:r w:rsidRPr="007001F1">
              <w:rPr>
                <w:sz w:val="22"/>
                <w:szCs w:val="22"/>
              </w:rPr>
              <w:t>v § 113 ods. 2 a 3 ZVO, resp. (ak ide o dynamický nákupný systém) uvedených v § 113 ods. 6 ZVO?</w:t>
            </w:r>
          </w:p>
        </w:tc>
        <w:tc>
          <w:tcPr>
            <w:tcW w:w="567" w:type="dxa"/>
            <w:shd w:val="clear" w:color="auto" w:fill="auto"/>
            <w:vAlign w:val="center"/>
            <w:hideMark/>
          </w:tcPr>
          <w:p w14:paraId="79A0B8C5"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25DD559A"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729CE7C"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9E34735"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079FC580" w14:textId="77777777" w:rsidTr="00312388">
        <w:trPr>
          <w:trHeight w:val="534"/>
        </w:trPr>
        <w:tc>
          <w:tcPr>
            <w:tcW w:w="582" w:type="dxa"/>
            <w:vMerge w:val="restart"/>
            <w:shd w:val="clear" w:color="auto" w:fill="auto"/>
            <w:noWrap/>
            <w:vAlign w:val="center"/>
          </w:tcPr>
          <w:p w14:paraId="648444A5" w14:textId="7EDE2139" w:rsidR="00A42DBF" w:rsidRPr="007001F1" w:rsidRDefault="00A42DBF" w:rsidP="00617EE4">
            <w:pPr>
              <w:jc w:val="center"/>
              <w:rPr>
                <w:color w:val="000000"/>
                <w:sz w:val="22"/>
                <w:szCs w:val="22"/>
              </w:rPr>
            </w:pPr>
            <w:r w:rsidRPr="007001F1">
              <w:rPr>
                <w:color w:val="000000"/>
                <w:sz w:val="22"/>
                <w:szCs w:val="22"/>
              </w:rPr>
              <w:t>25</w:t>
            </w:r>
          </w:p>
        </w:tc>
        <w:tc>
          <w:tcPr>
            <w:tcW w:w="4820" w:type="dxa"/>
            <w:gridSpan w:val="2"/>
            <w:shd w:val="clear" w:color="auto" w:fill="auto"/>
            <w:vAlign w:val="center"/>
          </w:tcPr>
          <w:p w14:paraId="414A5D23" w14:textId="5283AB48" w:rsidR="00A42DBF" w:rsidRPr="007001F1" w:rsidRDefault="00A42DBF" w:rsidP="00B109E8">
            <w:pPr>
              <w:jc w:val="both"/>
              <w:rPr>
                <w:sz w:val="22"/>
                <w:szCs w:val="22"/>
              </w:rPr>
            </w:pPr>
            <w:r w:rsidRPr="007001F1">
              <w:rPr>
                <w:sz w:val="22"/>
                <w:szCs w:val="22"/>
              </w:rPr>
              <w:t>a)</w:t>
            </w:r>
            <w:r w:rsidR="00B109E8" w:rsidRPr="0001630F">
              <w:rPr>
                <w:sz w:val="22"/>
                <w:szCs w:val="22"/>
              </w:rPr>
              <w:t xml:space="preserve"> </w:t>
            </w:r>
            <w:r w:rsidRPr="007001F1">
              <w:rPr>
                <w:sz w:val="22"/>
                <w:szCs w:val="22"/>
              </w:rPr>
              <w:t>Je úspešný uchádzač zapísaný v registri partnerov verejného sektora?</w:t>
            </w:r>
          </w:p>
        </w:tc>
        <w:tc>
          <w:tcPr>
            <w:tcW w:w="567" w:type="dxa"/>
            <w:shd w:val="clear" w:color="auto" w:fill="auto"/>
            <w:vAlign w:val="center"/>
          </w:tcPr>
          <w:p w14:paraId="5CE3D07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AC173BF"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A822C4B"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EEA2524" w14:textId="77777777" w:rsidR="00A42DBF" w:rsidRPr="007001F1" w:rsidRDefault="00A42DBF" w:rsidP="00617EE4">
            <w:pPr>
              <w:jc w:val="center"/>
              <w:rPr>
                <w:b/>
                <w:bCs/>
                <w:color w:val="000000"/>
                <w:sz w:val="22"/>
                <w:szCs w:val="22"/>
              </w:rPr>
            </w:pPr>
          </w:p>
        </w:tc>
      </w:tr>
      <w:tr w:rsidR="00A42DBF" w:rsidRPr="007001F1" w14:paraId="5B2F26A8" w14:textId="77777777" w:rsidTr="006A4BF8">
        <w:trPr>
          <w:trHeight w:val="1105"/>
        </w:trPr>
        <w:tc>
          <w:tcPr>
            <w:tcW w:w="582" w:type="dxa"/>
            <w:vMerge/>
            <w:shd w:val="clear" w:color="auto" w:fill="auto"/>
            <w:noWrap/>
            <w:vAlign w:val="center"/>
          </w:tcPr>
          <w:p w14:paraId="130632DA"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FD98D77" w14:textId="069DC2B1" w:rsidR="00A42DBF" w:rsidRPr="007001F1" w:rsidDel="00A42DBF" w:rsidRDefault="00A42DBF" w:rsidP="00B109E8">
            <w:pPr>
              <w:jc w:val="both"/>
              <w:rPr>
                <w:sz w:val="22"/>
                <w:szCs w:val="22"/>
              </w:rPr>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   </w:t>
            </w:r>
          </w:p>
        </w:tc>
        <w:tc>
          <w:tcPr>
            <w:tcW w:w="567" w:type="dxa"/>
            <w:shd w:val="clear" w:color="auto" w:fill="auto"/>
            <w:vAlign w:val="center"/>
          </w:tcPr>
          <w:p w14:paraId="0814F7E2"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7765113"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011113AF"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72CC285" w14:textId="77777777" w:rsidR="00A42DBF" w:rsidRPr="007001F1" w:rsidRDefault="00A42DBF" w:rsidP="00617EE4">
            <w:pPr>
              <w:jc w:val="center"/>
              <w:rPr>
                <w:b/>
                <w:bCs/>
                <w:color w:val="000000"/>
                <w:sz w:val="22"/>
                <w:szCs w:val="22"/>
              </w:rPr>
            </w:pPr>
          </w:p>
        </w:tc>
      </w:tr>
      <w:tr w:rsidR="00A42DBF" w:rsidRPr="007001F1" w14:paraId="3BE66512" w14:textId="77777777" w:rsidTr="00312388">
        <w:trPr>
          <w:trHeight w:val="1105"/>
        </w:trPr>
        <w:tc>
          <w:tcPr>
            <w:tcW w:w="582" w:type="dxa"/>
            <w:vMerge/>
            <w:tcBorders>
              <w:bottom w:val="single" w:sz="4" w:space="0" w:color="auto"/>
            </w:tcBorders>
            <w:shd w:val="clear" w:color="auto" w:fill="auto"/>
            <w:noWrap/>
            <w:vAlign w:val="center"/>
          </w:tcPr>
          <w:p w14:paraId="3AEAE52B" w14:textId="77777777" w:rsidR="00A42DBF" w:rsidRPr="007001F1" w:rsidRDefault="00A42DBF" w:rsidP="00617EE4">
            <w:pPr>
              <w:jc w:val="center"/>
              <w:rPr>
                <w:color w:val="000000"/>
                <w:sz w:val="22"/>
                <w:szCs w:val="22"/>
              </w:rPr>
            </w:pPr>
          </w:p>
        </w:tc>
        <w:tc>
          <w:tcPr>
            <w:tcW w:w="4820" w:type="dxa"/>
            <w:gridSpan w:val="2"/>
            <w:tcBorders>
              <w:bottom w:val="single" w:sz="4" w:space="0" w:color="auto"/>
            </w:tcBorders>
            <w:shd w:val="clear" w:color="auto" w:fill="auto"/>
            <w:vAlign w:val="center"/>
          </w:tcPr>
          <w:p w14:paraId="60667497" w14:textId="791B6B24" w:rsidR="00A42DBF" w:rsidRPr="0001630F" w:rsidDel="00A42DBF" w:rsidRDefault="00A42DBF" w:rsidP="00B109E8">
            <w:pPr>
              <w:jc w:val="both"/>
              <w:rPr>
                <w:sz w:val="22"/>
                <w:szCs w:val="22"/>
              </w:rPr>
            </w:pPr>
            <w:del w:id="492" w:author="Kramár Róbert" w:date="2018-04-27T17:29:00Z">
              <w:r w:rsidRPr="007001F1" w:rsidDel="00F45CE7">
                <w:rPr>
                  <w:sz w:val="22"/>
                  <w:szCs w:val="22"/>
                </w:rPr>
                <w:delText xml:space="preserve">c) Má úspešný uchádzač a subdodávateľ úspešného uchádzača (ak relevantné) zapísaných v registri partnerov verejného sektora konečných </w:delText>
              </w:r>
              <w:commentRangeStart w:id="493"/>
              <w:r w:rsidRPr="007001F1" w:rsidDel="00F45CE7">
                <w:rPr>
                  <w:sz w:val="22"/>
                  <w:szCs w:val="22"/>
                </w:rPr>
                <w:delText>užívateľov</w:delText>
              </w:r>
            </w:del>
            <w:commentRangeEnd w:id="493"/>
            <w:r w:rsidR="00F45CE7">
              <w:rPr>
                <w:rStyle w:val="Odkaznakomentr"/>
              </w:rPr>
              <w:commentReference w:id="493"/>
            </w:r>
            <w:del w:id="494" w:author="Kramár Róbert" w:date="2018-04-27T17:29:00Z">
              <w:r w:rsidRPr="007001F1" w:rsidDel="00F45CE7">
                <w:rPr>
                  <w:sz w:val="22"/>
                  <w:szCs w:val="22"/>
                </w:rPr>
                <w:delText xml:space="preserve"> výhod?   </w:delText>
              </w:r>
            </w:del>
          </w:p>
        </w:tc>
        <w:tc>
          <w:tcPr>
            <w:tcW w:w="567" w:type="dxa"/>
            <w:tcBorders>
              <w:bottom w:val="single" w:sz="4" w:space="0" w:color="auto"/>
            </w:tcBorders>
            <w:shd w:val="clear" w:color="auto" w:fill="auto"/>
            <w:vAlign w:val="center"/>
          </w:tcPr>
          <w:p w14:paraId="5593BA1E" w14:textId="77777777" w:rsidR="00A42DBF" w:rsidRPr="007001F1" w:rsidRDefault="00A42DBF" w:rsidP="00617EE4">
            <w:pPr>
              <w:jc w:val="center"/>
              <w:rPr>
                <w:b/>
                <w:bCs/>
                <w:color w:val="000000"/>
                <w:sz w:val="22"/>
                <w:szCs w:val="22"/>
              </w:rPr>
            </w:pPr>
          </w:p>
        </w:tc>
        <w:tc>
          <w:tcPr>
            <w:tcW w:w="567" w:type="dxa"/>
            <w:tcBorders>
              <w:bottom w:val="single" w:sz="4" w:space="0" w:color="auto"/>
            </w:tcBorders>
            <w:shd w:val="clear" w:color="auto" w:fill="auto"/>
            <w:vAlign w:val="center"/>
          </w:tcPr>
          <w:p w14:paraId="1F57F501" w14:textId="77777777" w:rsidR="00A42DBF" w:rsidRPr="007001F1" w:rsidRDefault="00A42DBF" w:rsidP="00617EE4">
            <w:pPr>
              <w:jc w:val="center"/>
              <w:rPr>
                <w:b/>
                <w:bCs/>
                <w:color w:val="000000"/>
                <w:sz w:val="22"/>
                <w:szCs w:val="22"/>
              </w:rPr>
            </w:pPr>
          </w:p>
        </w:tc>
        <w:tc>
          <w:tcPr>
            <w:tcW w:w="850" w:type="dxa"/>
            <w:tcBorders>
              <w:bottom w:val="single" w:sz="4" w:space="0" w:color="auto"/>
            </w:tcBorders>
            <w:shd w:val="clear" w:color="auto" w:fill="auto"/>
            <w:vAlign w:val="center"/>
          </w:tcPr>
          <w:p w14:paraId="0C5EF49E" w14:textId="77777777" w:rsidR="00A42DBF" w:rsidRPr="007001F1" w:rsidRDefault="00A42DBF" w:rsidP="00617EE4">
            <w:pPr>
              <w:jc w:val="center"/>
              <w:rPr>
                <w:b/>
                <w:bCs/>
                <w:color w:val="000000"/>
                <w:sz w:val="22"/>
                <w:szCs w:val="22"/>
              </w:rPr>
            </w:pPr>
          </w:p>
        </w:tc>
        <w:tc>
          <w:tcPr>
            <w:tcW w:w="1701" w:type="dxa"/>
            <w:tcBorders>
              <w:bottom w:val="single" w:sz="4" w:space="0" w:color="auto"/>
            </w:tcBorders>
            <w:shd w:val="clear" w:color="auto" w:fill="auto"/>
            <w:vAlign w:val="center"/>
          </w:tcPr>
          <w:p w14:paraId="31DB0F4A" w14:textId="77777777" w:rsidR="00A42DBF" w:rsidRPr="007001F1" w:rsidRDefault="00A42DBF" w:rsidP="00617EE4">
            <w:pPr>
              <w:jc w:val="center"/>
              <w:rPr>
                <w:b/>
                <w:bCs/>
                <w:color w:val="000000"/>
                <w:sz w:val="22"/>
                <w:szCs w:val="22"/>
              </w:rPr>
            </w:pPr>
          </w:p>
        </w:tc>
      </w:tr>
      <w:tr w:rsidR="00124941" w:rsidRPr="007001F1" w14:paraId="39F4420B" w14:textId="77777777" w:rsidTr="00124941">
        <w:trPr>
          <w:trHeight w:val="695"/>
        </w:trPr>
        <w:tc>
          <w:tcPr>
            <w:tcW w:w="582" w:type="dxa"/>
            <w:vMerge w:val="restart"/>
            <w:shd w:val="clear" w:color="auto" w:fill="auto"/>
            <w:noWrap/>
            <w:vAlign w:val="center"/>
            <w:hideMark/>
          </w:tcPr>
          <w:p w14:paraId="62050CB7" w14:textId="345F9766" w:rsidR="00124941" w:rsidRPr="007001F1" w:rsidRDefault="00124941" w:rsidP="00617EE4">
            <w:pPr>
              <w:jc w:val="center"/>
              <w:rPr>
                <w:color w:val="000000"/>
              </w:rPr>
            </w:pPr>
            <w:r w:rsidRPr="007001F1">
              <w:rPr>
                <w:color w:val="000000"/>
                <w:sz w:val="22"/>
                <w:szCs w:val="22"/>
              </w:rPr>
              <w:t>26</w:t>
            </w:r>
          </w:p>
        </w:tc>
        <w:tc>
          <w:tcPr>
            <w:tcW w:w="4820" w:type="dxa"/>
            <w:gridSpan w:val="2"/>
            <w:shd w:val="clear" w:color="auto" w:fill="auto"/>
            <w:vAlign w:val="center"/>
            <w:hideMark/>
          </w:tcPr>
          <w:p w14:paraId="12DE30FF" w14:textId="3198FABE" w:rsidR="00124941" w:rsidRPr="007001F1" w:rsidRDefault="00124941" w:rsidP="00313EA1">
            <w:pPr>
              <w:jc w:val="both"/>
              <w:rPr>
                <w:sz w:val="22"/>
                <w:szCs w:val="22"/>
              </w:rPr>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14:paraId="710A51F1" w14:textId="77777777" w:rsidR="00124941" w:rsidRPr="0096219B" w:rsidRDefault="00124941"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3F68A4E" w14:textId="77777777" w:rsidR="00124941" w:rsidRPr="0096219B" w:rsidRDefault="00124941"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1424A0A4" w14:textId="77777777"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C335FEF" w14:textId="77777777" w:rsidR="00124941" w:rsidRPr="007001F1" w:rsidRDefault="00124941" w:rsidP="00617EE4">
            <w:pPr>
              <w:jc w:val="center"/>
              <w:rPr>
                <w:b/>
                <w:bCs/>
                <w:color w:val="000000"/>
              </w:rPr>
            </w:pPr>
            <w:r w:rsidRPr="007001F1">
              <w:rPr>
                <w:b/>
                <w:bCs/>
                <w:color w:val="000000"/>
                <w:sz w:val="22"/>
                <w:szCs w:val="22"/>
              </w:rPr>
              <w:t> </w:t>
            </w:r>
          </w:p>
        </w:tc>
      </w:tr>
      <w:tr w:rsidR="00124941" w:rsidRPr="007001F1" w14:paraId="550A3FB4" w14:textId="77777777" w:rsidTr="00312388">
        <w:trPr>
          <w:trHeight w:val="440"/>
        </w:trPr>
        <w:tc>
          <w:tcPr>
            <w:tcW w:w="582" w:type="dxa"/>
            <w:vMerge/>
            <w:shd w:val="clear" w:color="auto" w:fill="auto"/>
            <w:noWrap/>
            <w:vAlign w:val="center"/>
          </w:tcPr>
          <w:p w14:paraId="38074F5C"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0B7C4A93" w14:textId="74BB64BC" w:rsidR="00124941" w:rsidRPr="0001630F" w:rsidRDefault="00124941" w:rsidP="00617EE4">
            <w:pPr>
              <w:jc w:val="both"/>
              <w:rPr>
                <w:sz w:val="22"/>
                <w:szCs w:val="22"/>
              </w:rPr>
            </w:pPr>
            <w:r w:rsidRPr="007001F1">
              <w:rPr>
                <w:sz w:val="22"/>
                <w:szCs w:val="22"/>
              </w:rPr>
              <w:t>b) Splnil si verejný obstarávateľ povinnosti stanovené v § 64 ods. 1 písm. b) a c) ZVO?</w:t>
            </w:r>
          </w:p>
        </w:tc>
        <w:tc>
          <w:tcPr>
            <w:tcW w:w="567" w:type="dxa"/>
            <w:shd w:val="clear" w:color="auto" w:fill="auto"/>
            <w:vAlign w:val="center"/>
          </w:tcPr>
          <w:p w14:paraId="3A45AE30"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1E38378A"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6DB76346"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2F6872D6" w14:textId="77777777" w:rsidR="00124941" w:rsidRPr="007001F1" w:rsidRDefault="00124941" w:rsidP="00617EE4">
            <w:pPr>
              <w:jc w:val="center"/>
              <w:rPr>
                <w:b/>
                <w:bCs/>
                <w:color w:val="000000"/>
                <w:sz w:val="22"/>
                <w:szCs w:val="22"/>
              </w:rPr>
            </w:pPr>
          </w:p>
        </w:tc>
      </w:tr>
      <w:tr w:rsidR="00124941" w:rsidRPr="007001F1" w14:paraId="0DD0F016" w14:textId="77777777" w:rsidTr="00124941">
        <w:trPr>
          <w:trHeight w:val="345"/>
        </w:trPr>
        <w:tc>
          <w:tcPr>
            <w:tcW w:w="582" w:type="dxa"/>
            <w:vMerge/>
            <w:shd w:val="clear" w:color="auto" w:fill="auto"/>
            <w:noWrap/>
            <w:vAlign w:val="center"/>
          </w:tcPr>
          <w:p w14:paraId="053AAC91"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36FAF7CA" w14:textId="4A603CBF" w:rsidR="00124941" w:rsidRPr="0001630F" w:rsidRDefault="00124941" w:rsidP="00617EE4">
            <w:pPr>
              <w:jc w:val="both"/>
              <w:rPr>
                <w:sz w:val="22"/>
                <w:szCs w:val="22"/>
              </w:rPr>
            </w:pPr>
            <w:r w:rsidRPr="007001F1">
              <w:rPr>
                <w:sz w:val="22"/>
                <w:szCs w:val="22"/>
              </w:rPr>
              <w:t>c) Je zmluva podpísaná oprávnenými osobami?</w:t>
            </w:r>
          </w:p>
        </w:tc>
        <w:tc>
          <w:tcPr>
            <w:tcW w:w="567" w:type="dxa"/>
            <w:shd w:val="clear" w:color="auto" w:fill="auto"/>
            <w:vAlign w:val="center"/>
          </w:tcPr>
          <w:p w14:paraId="5500D44D"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1BDD7899"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1A684B45"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2E1C46B2" w14:textId="77777777" w:rsidR="00124941" w:rsidRPr="007001F1" w:rsidRDefault="00124941" w:rsidP="00617EE4">
            <w:pPr>
              <w:jc w:val="center"/>
              <w:rPr>
                <w:b/>
                <w:bCs/>
                <w:color w:val="000000"/>
                <w:sz w:val="22"/>
                <w:szCs w:val="22"/>
              </w:rPr>
            </w:pPr>
          </w:p>
        </w:tc>
      </w:tr>
      <w:tr w:rsidR="00124941" w:rsidRPr="007001F1" w14:paraId="073FE30C" w14:textId="77777777" w:rsidTr="006A4BF8">
        <w:trPr>
          <w:trHeight w:val="345"/>
        </w:trPr>
        <w:tc>
          <w:tcPr>
            <w:tcW w:w="582" w:type="dxa"/>
            <w:vMerge/>
            <w:shd w:val="clear" w:color="auto" w:fill="auto"/>
            <w:noWrap/>
            <w:vAlign w:val="center"/>
          </w:tcPr>
          <w:p w14:paraId="58A974B6"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77EF57F5" w14:textId="34EC7F90" w:rsidR="00124941" w:rsidRPr="0001630F" w:rsidRDefault="00124941" w:rsidP="00617EE4">
            <w:pPr>
              <w:jc w:val="both"/>
              <w:rPr>
                <w:sz w:val="22"/>
                <w:szCs w:val="22"/>
              </w:rPr>
            </w:pPr>
            <w:r w:rsidRPr="007001F1">
              <w:rPr>
                <w:sz w:val="22"/>
                <w:szCs w:val="22"/>
              </w:rPr>
              <w:t>d) Je výsledná zmluva zverejnená v súlade so zákonom o slobodnom prístupe k informáciám?</w:t>
            </w:r>
          </w:p>
        </w:tc>
        <w:tc>
          <w:tcPr>
            <w:tcW w:w="567" w:type="dxa"/>
            <w:shd w:val="clear" w:color="auto" w:fill="auto"/>
            <w:vAlign w:val="center"/>
          </w:tcPr>
          <w:p w14:paraId="340E5D26"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26183A1F"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0A7A7D66"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18296622" w14:textId="77777777" w:rsidR="00124941" w:rsidRPr="007001F1" w:rsidRDefault="00124941" w:rsidP="00617EE4">
            <w:pPr>
              <w:jc w:val="center"/>
              <w:rPr>
                <w:b/>
                <w:bCs/>
                <w:color w:val="000000"/>
                <w:sz w:val="22"/>
                <w:szCs w:val="22"/>
              </w:rPr>
            </w:pPr>
          </w:p>
        </w:tc>
      </w:tr>
      <w:tr w:rsidR="00617EE4" w:rsidRPr="007001F1" w14:paraId="44B71D83" w14:textId="77777777" w:rsidTr="006A4BF8">
        <w:trPr>
          <w:trHeight w:val="536"/>
        </w:trPr>
        <w:tc>
          <w:tcPr>
            <w:tcW w:w="582" w:type="dxa"/>
            <w:shd w:val="clear" w:color="auto" w:fill="auto"/>
            <w:noWrap/>
            <w:vAlign w:val="center"/>
            <w:hideMark/>
          </w:tcPr>
          <w:p w14:paraId="6A968140" w14:textId="523FE517" w:rsidR="00617EE4" w:rsidRPr="007001F1" w:rsidRDefault="00865442" w:rsidP="00617EE4">
            <w:pPr>
              <w:jc w:val="center"/>
              <w:rPr>
                <w:color w:val="000000"/>
              </w:rPr>
            </w:pPr>
            <w:r w:rsidRPr="007001F1">
              <w:rPr>
                <w:color w:val="000000"/>
                <w:sz w:val="22"/>
                <w:szCs w:val="22"/>
              </w:rPr>
              <w:t>2</w:t>
            </w:r>
            <w:r w:rsidR="00A04CF0" w:rsidRPr="007001F1">
              <w:rPr>
                <w:color w:val="000000"/>
                <w:sz w:val="22"/>
                <w:szCs w:val="22"/>
              </w:rPr>
              <w:t>7</w:t>
            </w:r>
          </w:p>
        </w:tc>
        <w:tc>
          <w:tcPr>
            <w:tcW w:w="4820" w:type="dxa"/>
            <w:gridSpan w:val="2"/>
            <w:shd w:val="clear" w:color="auto" w:fill="auto"/>
            <w:vAlign w:val="center"/>
            <w:hideMark/>
          </w:tcPr>
          <w:p w14:paraId="2AE96B9D" w14:textId="516AE25B" w:rsidR="00617EE4" w:rsidRPr="0096219B" w:rsidRDefault="00617EE4" w:rsidP="0088057F">
            <w:pPr>
              <w:jc w:val="both"/>
              <w:rPr>
                <w:color w:val="000000"/>
                <w:sz w:val="22"/>
                <w:szCs w:val="22"/>
              </w:rPr>
            </w:pPr>
            <w:del w:id="495" w:author="Kramár Róbert" w:date="2017-05-15T13:14:00Z">
              <w:r w:rsidRPr="007001F1" w:rsidDel="0088057F">
                <w:rPr>
                  <w:color w:val="000000"/>
                  <w:sz w:val="22"/>
                  <w:szCs w:val="22"/>
                </w:rPr>
                <w:delText>Bol</w:delText>
              </w:r>
              <w:r w:rsidRPr="0001630F" w:rsidDel="0088057F">
                <w:rPr>
                  <w:color w:val="000000"/>
                  <w:sz w:val="22"/>
                  <w:szCs w:val="22"/>
                </w:rPr>
                <w:delText>i pri zadávaní zákazky</w:delText>
              </w:r>
              <w:r w:rsidR="00375F51" w:rsidRPr="007001F1" w:rsidDel="0088057F">
                <w:rPr>
                  <w:color w:val="000000"/>
                  <w:sz w:val="22"/>
                  <w:szCs w:val="22"/>
                </w:rPr>
                <w:delText xml:space="preserve"> dodržané</w:delText>
              </w:r>
              <w:r w:rsidRPr="007001F1" w:rsidDel="0088057F">
                <w:rPr>
                  <w:color w:val="000000"/>
                  <w:sz w:val="22"/>
                  <w:szCs w:val="22"/>
                </w:rPr>
                <w:delText xml:space="preserve"> princípy v zmysle § 10 ods. 2 ZVO?</w:delText>
              </w:r>
            </w:del>
            <w:ins w:id="496" w:author="Kramár Róbert" w:date="2017-05-15T13:14:00Z">
              <w:r w:rsidR="0088057F" w:rsidRPr="007001F1">
                <w:rPr>
                  <w:color w:val="000000"/>
                  <w:sz w:val="22"/>
                  <w:szCs w:val="22"/>
                </w:rPr>
                <w:t xml:space="preserve">Boli pri zadávaní zákazky dodržané princípy v zmysle § 10 ods. 2 ZVO? </w:t>
              </w:r>
            </w:ins>
            <w:ins w:id="497" w:author="Kramár Róbert" w:date="2017-07-26T17:24:00Z">
              <w:r w:rsidR="007001F1" w:rsidRPr="0096219B">
                <w:rPr>
                  <w:color w:val="1F497D"/>
                  <w:sz w:val="22"/>
                  <w:szCs w:val="22"/>
                </w:rPr>
                <w:t>Dodržal verejný obstarávateľ pri zadávaní zákazky princíp hospodárnosti?</w:t>
              </w:r>
            </w:ins>
          </w:p>
        </w:tc>
        <w:tc>
          <w:tcPr>
            <w:tcW w:w="567" w:type="dxa"/>
            <w:shd w:val="clear" w:color="auto" w:fill="auto"/>
            <w:vAlign w:val="center"/>
            <w:hideMark/>
          </w:tcPr>
          <w:p w14:paraId="57D22712"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431D0DB"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62629F0"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123C7DC"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09F277A3" w14:textId="77777777" w:rsidTr="006A4BF8">
        <w:trPr>
          <w:trHeight w:val="430"/>
        </w:trPr>
        <w:tc>
          <w:tcPr>
            <w:tcW w:w="582" w:type="dxa"/>
            <w:shd w:val="clear" w:color="auto" w:fill="auto"/>
            <w:noWrap/>
            <w:vAlign w:val="center"/>
            <w:hideMark/>
          </w:tcPr>
          <w:p w14:paraId="3FF3F538" w14:textId="784496AB" w:rsidR="00617EE4" w:rsidRPr="007001F1" w:rsidRDefault="00865442" w:rsidP="00617EE4">
            <w:pPr>
              <w:jc w:val="center"/>
              <w:rPr>
                <w:color w:val="000000"/>
              </w:rPr>
            </w:pPr>
            <w:r w:rsidRPr="007001F1">
              <w:rPr>
                <w:color w:val="000000"/>
                <w:sz w:val="22"/>
                <w:szCs w:val="22"/>
              </w:rPr>
              <w:t>2</w:t>
            </w:r>
            <w:r w:rsidR="00A04CF0" w:rsidRPr="007001F1">
              <w:rPr>
                <w:color w:val="000000"/>
                <w:sz w:val="22"/>
                <w:szCs w:val="22"/>
              </w:rPr>
              <w:t>8</w:t>
            </w:r>
          </w:p>
        </w:tc>
        <w:tc>
          <w:tcPr>
            <w:tcW w:w="4820" w:type="dxa"/>
            <w:gridSpan w:val="2"/>
            <w:shd w:val="clear" w:color="auto" w:fill="auto"/>
            <w:vAlign w:val="center"/>
            <w:hideMark/>
          </w:tcPr>
          <w:p w14:paraId="0D133BE4" w14:textId="77777777"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35ED4570"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A8DA896"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7896698"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D31C8D5"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500A4F4F" w14:textId="77777777" w:rsidTr="006A4BF8">
        <w:trPr>
          <w:trHeight w:val="299"/>
        </w:trPr>
        <w:tc>
          <w:tcPr>
            <w:tcW w:w="582" w:type="dxa"/>
            <w:shd w:val="clear" w:color="auto" w:fill="auto"/>
            <w:noWrap/>
            <w:vAlign w:val="center"/>
            <w:hideMark/>
          </w:tcPr>
          <w:p w14:paraId="35E45D0A" w14:textId="7A550CDD" w:rsidR="00617EE4" w:rsidRPr="007001F1" w:rsidRDefault="00865442" w:rsidP="00617EE4">
            <w:pPr>
              <w:jc w:val="center"/>
              <w:rPr>
                <w:color w:val="000000"/>
              </w:rPr>
            </w:pPr>
            <w:r w:rsidRPr="007001F1">
              <w:rPr>
                <w:color w:val="000000"/>
                <w:sz w:val="22"/>
                <w:szCs w:val="22"/>
              </w:rPr>
              <w:t>2</w:t>
            </w:r>
            <w:r w:rsidR="00A04CF0" w:rsidRPr="007001F1">
              <w:rPr>
                <w:color w:val="000000"/>
                <w:sz w:val="22"/>
                <w:szCs w:val="22"/>
              </w:rPr>
              <w:t>9</w:t>
            </w:r>
          </w:p>
        </w:tc>
        <w:tc>
          <w:tcPr>
            <w:tcW w:w="4820" w:type="dxa"/>
            <w:gridSpan w:val="2"/>
            <w:shd w:val="clear" w:color="auto" w:fill="auto"/>
            <w:vAlign w:val="center"/>
            <w:hideMark/>
          </w:tcPr>
          <w:p w14:paraId="14D224A6" w14:textId="77777777" w:rsidR="00617EE4" w:rsidRPr="0096219B" w:rsidRDefault="00617EE4" w:rsidP="00617EE4">
            <w:pPr>
              <w:jc w:val="both"/>
              <w:rPr>
                <w:sz w:val="22"/>
                <w:szCs w:val="22"/>
              </w:rPr>
            </w:pPr>
            <w:r w:rsidRPr="007001F1">
              <w:rPr>
                <w:sz w:val="22"/>
                <w:szCs w:val="22"/>
              </w:rPr>
              <w:t xml:space="preserve">Je verejné obstarávanie  z pohľadu kontroly </w:t>
            </w:r>
            <w:r w:rsidRPr="007001F1">
              <w:rPr>
                <w:sz w:val="22"/>
                <w:szCs w:val="22"/>
              </w:rPr>
              <w:lastRenderedPageBreak/>
              <w:t xml:space="preserve">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D4A9E1" w14:textId="77777777" w:rsidR="00617EE4" w:rsidRPr="0096219B" w:rsidRDefault="00617EE4" w:rsidP="00617EE4">
            <w:pPr>
              <w:jc w:val="center"/>
              <w:rPr>
                <w:b/>
                <w:bCs/>
                <w:color w:val="000000"/>
                <w:sz w:val="22"/>
                <w:szCs w:val="22"/>
              </w:rPr>
            </w:pPr>
            <w:r w:rsidRPr="007001F1">
              <w:rPr>
                <w:b/>
                <w:bCs/>
                <w:color w:val="000000"/>
                <w:sz w:val="22"/>
                <w:szCs w:val="22"/>
              </w:rPr>
              <w:lastRenderedPageBreak/>
              <w:t> </w:t>
            </w:r>
          </w:p>
        </w:tc>
        <w:tc>
          <w:tcPr>
            <w:tcW w:w="567" w:type="dxa"/>
            <w:shd w:val="clear" w:color="auto" w:fill="auto"/>
            <w:vAlign w:val="center"/>
            <w:hideMark/>
          </w:tcPr>
          <w:p w14:paraId="6585F1B4"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E9685D8"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F99882F"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69800FE1" w14:textId="77777777" w:rsidTr="006A4BF8">
        <w:trPr>
          <w:trHeight w:val="300"/>
        </w:trPr>
        <w:tc>
          <w:tcPr>
            <w:tcW w:w="582" w:type="dxa"/>
            <w:shd w:val="clear" w:color="auto" w:fill="auto"/>
            <w:noWrap/>
            <w:vAlign w:val="center"/>
            <w:hideMark/>
          </w:tcPr>
          <w:p w14:paraId="36917A8B" w14:textId="2BDB661C" w:rsidR="00617EE4" w:rsidRPr="007001F1" w:rsidRDefault="00A04CF0" w:rsidP="00A04CF0">
            <w:pPr>
              <w:jc w:val="center"/>
              <w:rPr>
                <w:color w:val="000000"/>
              </w:rPr>
            </w:pPr>
            <w:r w:rsidRPr="007001F1">
              <w:rPr>
                <w:color w:val="000000"/>
                <w:sz w:val="22"/>
                <w:szCs w:val="22"/>
              </w:rPr>
              <w:t>30</w:t>
            </w:r>
          </w:p>
        </w:tc>
        <w:tc>
          <w:tcPr>
            <w:tcW w:w="4820" w:type="dxa"/>
            <w:gridSpan w:val="2"/>
            <w:shd w:val="clear" w:color="auto" w:fill="auto"/>
            <w:vAlign w:val="center"/>
            <w:hideMark/>
          </w:tcPr>
          <w:p w14:paraId="0616EF1B" w14:textId="554466B1" w:rsidR="00617EE4" w:rsidRPr="0096219B" w:rsidRDefault="00617EE4" w:rsidP="00617EE4">
            <w:pPr>
              <w:jc w:val="both"/>
              <w:rPr>
                <w:sz w:val="22"/>
                <w:szCs w:val="22"/>
              </w:rPr>
            </w:pPr>
            <w:r w:rsidRPr="007001F1">
              <w:rPr>
                <w:color w:val="000000"/>
                <w:sz w:val="22"/>
                <w:szCs w:val="22"/>
              </w:rPr>
              <w:t>Bol zamestnanec vykonávajúci kontrolu oboznámený s rizikovými indikátormi</w:t>
            </w:r>
            <w:del w:id="498" w:author="Kramár Róbert" w:date="2017-05-15T13:33:00Z">
              <w:r w:rsidRPr="0001630F" w:rsidDel="00A128DC">
                <w:rPr>
                  <w:color w:val="000000"/>
                  <w:sz w:val="22"/>
                  <w:szCs w:val="22"/>
                </w:rPr>
                <w:delText>, ktoré sú uvedené v Systéme</w:delText>
              </w:r>
              <w:r w:rsidRPr="007001F1" w:rsidDel="00A128DC">
                <w:rPr>
                  <w:color w:val="000000"/>
                  <w:sz w:val="22"/>
                  <w:szCs w:val="22"/>
                </w:rPr>
                <w:delText xml:space="preserve"> riadenia EŠIF</w:delText>
              </w:r>
            </w:del>
            <w:ins w:id="499" w:author="Kramár Róbert" w:date="2017-07-26T17:25:00Z">
              <w:r w:rsidR="007001F1" w:rsidRPr="007001F1">
                <w:rPr>
                  <w:color w:val="000000"/>
                  <w:sz w:val="22"/>
                  <w:szCs w:val="22"/>
                </w:rPr>
                <w:t xml:space="preserve"> </w:t>
              </w:r>
            </w:ins>
            <w:ins w:id="500"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38DF92A9"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40A2B8B"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45355EA5"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B7CB031"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1C7E78E1" w14:textId="77777777" w:rsidTr="00CB0C56">
        <w:trPr>
          <w:trHeight w:val="300"/>
        </w:trPr>
        <w:tc>
          <w:tcPr>
            <w:tcW w:w="9087" w:type="dxa"/>
            <w:gridSpan w:val="7"/>
            <w:shd w:val="clear" w:color="auto" w:fill="auto"/>
            <w:noWrap/>
            <w:vAlign w:val="center"/>
          </w:tcPr>
          <w:p w14:paraId="70EE20E6" w14:textId="77777777" w:rsidR="00617EE4" w:rsidRPr="007001F1" w:rsidRDefault="00617EE4" w:rsidP="00617EE4">
            <w:pPr>
              <w:jc w:val="both"/>
              <w:rPr>
                <w:b/>
                <w:sz w:val="20"/>
                <w:szCs w:val="20"/>
              </w:rPr>
            </w:pPr>
            <w:r w:rsidRPr="007001F1">
              <w:rPr>
                <w:b/>
                <w:sz w:val="20"/>
                <w:szCs w:val="20"/>
              </w:rPr>
              <w:t>VYJADRENIE</w:t>
            </w:r>
          </w:p>
          <w:p w14:paraId="7A71028D" w14:textId="77777777" w:rsidR="00617EE4" w:rsidRPr="007001F1" w:rsidRDefault="00617EE4" w:rsidP="00617EE4">
            <w:pPr>
              <w:jc w:val="both"/>
              <w:rPr>
                <w:sz w:val="20"/>
                <w:szCs w:val="20"/>
              </w:rPr>
            </w:pPr>
          </w:p>
          <w:p w14:paraId="5C7BC3BF" w14:textId="77777777" w:rsidR="00617EE4" w:rsidRPr="007001F1" w:rsidRDefault="00617EE4" w:rsidP="00617EE4">
            <w:pPr>
              <w:rPr>
                <w:sz w:val="20"/>
                <w:szCs w:val="20"/>
              </w:rPr>
            </w:pPr>
            <w:r w:rsidRPr="007001F1">
              <w:rPr>
                <w:sz w:val="20"/>
                <w:szCs w:val="20"/>
              </w:rPr>
              <w:t xml:space="preserve">Na základe overených skutočností potvrdzujem, že  </w:t>
            </w:r>
            <w:sdt>
              <w:sdtPr>
                <w:rPr>
                  <w:sz w:val="20"/>
                  <w:szCs w:val="20"/>
                </w:rPr>
                <w:id w:val="1302272942"/>
                <w:placeholder>
                  <w:docPart w:val="D082FF296CB94E1DB3452F0B93FE3D7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13115F37" w14:textId="77777777" w:rsidR="00617EE4" w:rsidRPr="007001F1" w:rsidRDefault="00617EE4" w:rsidP="00617EE4">
            <w:pPr>
              <w:rPr>
                <w:b/>
                <w:bCs/>
                <w:color w:val="000000"/>
              </w:rPr>
            </w:pPr>
          </w:p>
        </w:tc>
      </w:tr>
      <w:tr w:rsidR="00617EE4" w:rsidRPr="007001F1" w14:paraId="6AA665D9" w14:textId="77777777" w:rsidTr="00CB0C56">
        <w:trPr>
          <w:trHeight w:val="300"/>
        </w:trPr>
        <w:tc>
          <w:tcPr>
            <w:tcW w:w="3559" w:type="dxa"/>
            <w:gridSpan w:val="2"/>
            <w:shd w:val="clear" w:color="auto" w:fill="auto"/>
            <w:vAlign w:val="center"/>
            <w:hideMark/>
          </w:tcPr>
          <w:p w14:paraId="3AF0168C" w14:textId="77777777" w:rsidR="00617EE4" w:rsidRPr="007001F1" w:rsidRDefault="00617EE4" w:rsidP="00617EE4">
            <w:pPr>
              <w:rPr>
                <w:b/>
                <w:bCs/>
              </w:rPr>
            </w:pPr>
            <w:r w:rsidRPr="007001F1">
              <w:rPr>
                <w:b/>
                <w:bCs/>
                <w:sz w:val="22"/>
                <w:szCs w:val="22"/>
              </w:rPr>
              <w:t>Kontrolu vykonal</w:t>
            </w:r>
            <w:r w:rsidRPr="007001F1">
              <w:rPr>
                <w:rStyle w:val="Odkaznapoznmkupodiarou"/>
                <w:b/>
                <w:bCs/>
              </w:rPr>
              <w:footnoteReference w:id="3"/>
            </w:r>
            <w:r w:rsidRPr="007001F1">
              <w:rPr>
                <w:b/>
                <w:bCs/>
                <w:sz w:val="22"/>
                <w:szCs w:val="22"/>
              </w:rPr>
              <w:t>:</w:t>
            </w:r>
          </w:p>
        </w:tc>
        <w:tc>
          <w:tcPr>
            <w:tcW w:w="5528" w:type="dxa"/>
            <w:gridSpan w:val="5"/>
            <w:shd w:val="clear" w:color="auto" w:fill="auto"/>
            <w:vAlign w:val="center"/>
            <w:hideMark/>
          </w:tcPr>
          <w:p w14:paraId="279DC54A" w14:textId="77777777" w:rsidR="00617EE4" w:rsidRPr="007001F1" w:rsidRDefault="00617EE4" w:rsidP="00617EE4">
            <w:pPr>
              <w:rPr>
                <w:color w:val="000000"/>
              </w:rPr>
            </w:pPr>
            <w:r w:rsidRPr="007001F1">
              <w:rPr>
                <w:color w:val="000000"/>
                <w:sz w:val="22"/>
                <w:szCs w:val="22"/>
              </w:rPr>
              <w:t> </w:t>
            </w:r>
          </w:p>
        </w:tc>
      </w:tr>
      <w:tr w:rsidR="00617EE4" w:rsidRPr="007001F1" w14:paraId="4D5CC0C9" w14:textId="77777777" w:rsidTr="00CB0C56">
        <w:trPr>
          <w:trHeight w:val="300"/>
        </w:trPr>
        <w:tc>
          <w:tcPr>
            <w:tcW w:w="3559" w:type="dxa"/>
            <w:gridSpan w:val="2"/>
            <w:shd w:val="clear" w:color="auto" w:fill="auto"/>
            <w:vAlign w:val="center"/>
            <w:hideMark/>
          </w:tcPr>
          <w:p w14:paraId="0C9E17FE"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280B1CCE" w14:textId="77777777" w:rsidR="00617EE4" w:rsidRPr="007001F1" w:rsidRDefault="00617EE4" w:rsidP="00617EE4">
            <w:pPr>
              <w:rPr>
                <w:color w:val="000000"/>
              </w:rPr>
            </w:pPr>
            <w:r w:rsidRPr="007001F1">
              <w:rPr>
                <w:color w:val="000000"/>
                <w:sz w:val="22"/>
                <w:szCs w:val="22"/>
              </w:rPr>
              <w:t> </w:t>
            </w:r>
          </w:p>
        </w:tc>
      </w:tr>
      <w:tr w:rsidR="00617EE4" w:rsidRPr="007001F1" w14:paraId="5671CA01" w14:textId="77777777" w:rsidTr="00CB0C56">
        <w:trPr>
          <w:trHeight w:val="300"/>
        </w:trPr>
        <w:tc>
          <w:tcPr>
            <w:tcW w:w="3559" w:type="dxa"/>
            <w:gridSpan w:val="2"/>
            <w:shd w:val="clear" w:color="000000" w:fill="FFFFFF"/>
            <w:vAlign w:val="center"/>
            <w:hideMark/>
          </w:tcPr>
          <w:p w14:paraId="7A5CB077"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50EAB014" w14:textId="77777777" w:rsidR="00617EE4" w:rsidRPr="007001F1" w:rsidRDefault="00617EE4" w:rsidP="00617EE4">
            <w:pPr>
              <w:rPr>
                <w:color w:val="000000"/>
              </w:rPr>
            </w:pPr>
            <w:r w:rsidRPr="007001F1">
              <w:rPr>
                <w:color w:val="000000"/>
                <w:sz w:val="22"/>
                <w:szCs w:val="22"/>
              </w:rPr>
              <w:t> </w:t>
            </w:r>
          </w:p>
        </w:tc>
      </w:tr>
      <w:tr w:rsidR="00617EE4" w:rsidRPr="007001F1" w14:paraId="741658C2" w14:textId="77777777" w:rsidTr="00CB0C56">
        <w:trPr>
          <w:trHeight w:val="300"/>
        </w:trPr>
        <w:tc>
          <w:tcPr>
            <w:tcW w:w="9087" w:type="dxa"/>
            <w:gridSpan w:val="7"/>
            <w:shd w:val="clear" w:color="auto" w:fill="auto"/>
            <w:noWrap/>
            <w:vAlign w:val="bottom"/>
            <w:hideMark/>
          </w:tcPr>
          <w:p w14:paraId="665F60ED" w14:textId="77777777" w:rsidR="00617EE4" w:rsidRPr="007001F1" w:rsidRDefault="00617EE4" w:rsidP="00617EE4">
            <w:pPr>
              <w:jc w:val="center"/>
              <w:rPr>
                <w:color w:val="000000"/>
              </w:rPr>
            </w:pPr>
            <w:r w:rsidRPr="007001F1">
              <w:rPr>
                <w:color w:val="000000"/>
                <w:sz w:val="22"/>
                <w:szCs w:val="22"/>
              </w:rPr>
              <w:t> </w:t>
            </w:r>
          </w:p>
        </w:tc>
      </w:tr>
      <w:tr w:rsidR="00617EE4" w:rsidRPr="007001F1" w14:paraId="648819E0" w14:textId="77777777" w:rsidTr="00CB0C56">
        <w:trPr>
          <w:trHeight w:val="300"/>
        </w:trPr>
        <w:tc>
          <w:tcPr>
            <w:tcW w:w="3559" w:type="dxa"/>
            <w:gridSpan w:val="2"/>
            <w:shd w:val="clear" w:color="000000" w:fill="FFFFFF"/>
            <w:vAlign w:val="center"/>
            <w:hideMark/>
          </w:tcPr>
          <w:p w14:paraId="18580390" w14:textId="77777777" w:rsidR="00617EE4" w:rsidRPr="007001F1" w:rsidRDefault="00617EE4" w:rsidP="00617EE4">
            <w:pPr>
              <w:rPr>
                <w:b/>
                <w:bCs/>
              </w:rPr>
            </w:pPr>
            <w:r w:rsidRPr="007001F1">
              <w:rPr>
                <w:b/>
                <w:bCs/>
                <w:sz w:val="22"/>
                <w:szCs w:val="22"/>
              </w:rPr>
              <w:t>Kontrolu vykonal</w:t>
            </w:r>
            <w:r w:rsidRPr="007001F1">
              <w:rPr>
                <w:rStyle w:val="Odkaznapoznmkupodiarou"/>
                <w:b/>
                <w:bCs/>
              </w:rPr>
              <w:footnoteReference w:id="4"/>
            </w:r>
            <w:r w:rsidRPr="007001F1">
              <w:rPr>
                <w:b/>
                <w:bCs/>
                <w:sz w:val="22"/>
                <w:szCs w:val="22"/>
              </w:rPr>
              <w:t>:</w:t>
            </w:r>
          </w:p>
        </w:tc>
        <w:tc>
          <w:tcPr>
            <w:tcW w:w="5528" w:type="dxa"/>
            <w:gridSpan w:val="5"/>
            <w:shd w:val="clear" w:color="auto" w:fill="auto"/>
            <w:vAlign w:val="center"/>
            <w:hideMark/>
          </w:tcPr>
          <w:p w14:paraId="038D732C" w14:textId="77777777" w:rsidR="00617EE4" w:rsidRPr="007001F1" w:rsidRDefault="00617EE4" w:rsidP="00617EE4">
            <w:pPr>
              <w:rPr>
                <w:color w:val="000000"/>
              </w:rPr>
            </w:pPr>
            <w:r w:rsidRPr="007001F1">
              <w:rPr>
                <w:color w:val="000000"/>
                <w:sz w:val="22"/>
                <w:szCs w:val="22"/>
              </w:rPr>
              <w:t> </w:t>
            </w:r>
          </w:p>
        </w:tc>
      </w:tr>
      <w:tr w:rsidR="00617EE4" w:rsidRPr="007001F1" w14:paraId="2106CBFB" w14:textId="77777777" w:rsidTr="00CB0C56">
        <w:trPr>
          <w:trHeight w:val="300"/>
        </w:trPr>
        <w:tc>
          <w:tcPr>
            <w:tcW w:w="3559" w:type="dxa"/>
            <w:gridSpan w:val="2"/>
            <w:shd w:val="clear" w:color="000000" w:fill="FFFFFF"/>
            <w:vAlign w:val="center"/>
            <w:hideMark/>
          </w:tcPr>
          <w:p w14:paraId="54559DBC"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73911CB2" w14:textId="77777777" w:rsidR="00617EE4" w:rsidRPr="007001F1" w:rsidRDefault="00617EE4" w:rsidP="00617EE4">
            <w:pPr>
              <w:rPr>
                <w:color w:val="000000"/>
              </w:rPr>
            </w:pPr>
            <w:r w:rsidRPr="007001F1">
              <w:rPr>
                <w:color w:val="000000"/>
                <w:sz w:val="22"/>
                <w:szCs w:val="22"/>
              </w:rPr>
              <w:t> </w:t>
            </w:r>
          </w:p>
        </w:tc>
      </w:tr>
      <w:tr w:rsidR="00617EE4" w:rsidRPr="007001F1" w14:paraId="32B76EF4" w14:textId="77777777" w:rsidTr="00CB0C56">
        <w:trPr>
          <w:trHeight w:val="300"/>
        </w:trPr>
        <w:tc>
          <w:tcPr>
            <w:tcW w:w="3559" w:type="dxa"/>
            <w:gridSpan w:val="2"/>
            <w:shd w:val="clear" w:color="000000" w:fill="FFFFFF"/>
            <w:vAlign w:val="center"/>
            <w:hideMark/>
          </w:tcPr>
          <w:p w14:paraId="1CCC24A4"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5EA673DB" w14:textId="77777777" w:rsidR="00617EE4" w:rsidRPr="007001F1" w:rsidRDefault="00617EE4" w:rsidP="00617EE4">
            <w:pPr>
              <w:rPr>
                <w:color w:val="000000"/>
              </w:rPr>
            </w:pPr>
            <w:r w:rsidRPr="007001F1">
              <w:rPr>
                <w:color w:val="000000"/>
                <w:sz w:val="22"/>
                <w:szCs w:val="22"/>
              </w:rPr>
              <w:t> </w:t>
            </w:r>
          </w:p>
        </w:tc>
      </w:tr>
    </w:tbl>
    <w:p w14:paraId="42284AAD" w14:textId="77777777" w:rsidR="00617EE4" w:rsidRPr="007001F1" w:rsidRDefault="00617EE4"/>
    <w:p w14:paraId="1EC5A5FE" w14:textId="77777777" w:rsidR="00617EE4" w:rsidRPr="007001F1" w:rsidRDefault="00617EE4">
      <w:pPr>
        <w:spacing w:after="160" w:line="259" w:lineRule="auto"/>
      </w:pPr>
      <w:r w:rsidRPr="007001F1">
        <w:br w:type="page"/>
      </w:r>
    </w:p>
    <w:tbl>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501" w:author="Branislav Hudec" w:date="2018-04-29T22:45:00Z">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502">
          <w:tblGrid>
            <w:gridCol w:w="582"/>
            <w:gridCol w:w="2977"/>
            <w:gridCol w:w="1843"/>
            <w:gridCol w:w="567"/>
            <w:gridCol w:w="567"/>
            <w:gridCol w:w="776"/>
            <w:gridCol w:w="1775"/>
          </w:tblGrid>
        </w:tblGridChange>
      </w:tblGrid>
      <w:tr w:rsidR="00617EE4" w:rsidRPr="007001F1" w14:paraId="35F90B00" w14:textId="77777777" w:rsidTr="004F0CC1">
        <w:trPr>
          <w:trHeight w:val="645"/>
          <w:trPrChange w:id="503" w:author="Branislav Hudec" w:date="2018-04-29T22:45:00Z">
            <w:trPr>
              <w:trHeight w:val="645"/>
            </w:trPr>
          </w:trPrChange>
        </w:trPr>
        <w:tc>
          <w:tcPr>
            <w:tcW w:w="9087" w:type="dxa"/>
            <w:gridSpan w:val="7"/>
            <w:shd w:val="clear" w:color="000000" w:fill="60497A"/>
            <w:vAlign w:val="center"/>
            <w:hideMark/>
            <w:tcPrChange w:id="504" w:author="Branislav Hudec" w:date="2018-04-29T22:45:00Z">
              <w:tcPr>
                <w:tcW w:w="9087" w:type="dxa"/>
                <w:gridSpan w:val="7"/>
                <w:shd w:val="clear" w:color="000000" w:fill="60497A"/>
                <w:vAlign w:val="center"/>
                <w:hideMark/>
              </w:tcPr>
            </w:tcPrChange>
          </w:tcPr>
          <w:p w14:paraId="1F7DBE44" w14:textId="12ABCF64" w:rsidR="00617EE4" w:rsidRPr="007001F1" w:rsidRDefault="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505" w:name="KZ_36"/>
            <w:r w:rsidRPr="007001F1">
              <w:rPr>
                <w:b/>
                <w:bCs/>
                <w:color w:val="FFFFFF"/>
              </w:rPr>
              <w:t xml:space="preserve">Podlimitná zákazka realizovaná cez elektronické trhovisko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505"/>
          </w:p>
        </w:tc>
      </w:tr>
      <w:tr w:rsidR="00617EE4" w:rsidRPr="007001F1" w14:paraId="45F38D1A" w14:textId="77777777" w:rsidTr="004F0CC1">
        <w:trPr>
          <w:trHeight w:val="330"/>
          <w:trPrChange w:id="506" w:author="Branislav Hudec" w:date="2018-04-29T22:45:00Z">
            <w:trPr>
              <w:trHeight w:val="330"/>
            </w:trPr>
          </w:trPrChange>
        </w:trPr>
        <w:tc>
          <w:tcPr>
            <w:tcW w:w="9087" w:type="dxa"/>
            <w:gridSpan w:val="7"/>
            <w:shd w:val="clear" w:color="auto" w:fill="auto"/>
            <w:vAlign w:val="center"/>
            <w:hideMark/>
            <w:tcPrChange w:id="507" w:author="Branislav Hudec" w:date="2018-04-29T22:45:00Z">
              <w:tcPr>
                <w:tcW w:w="9087" w:type="dxa"/>
                <w:gridSpan w:val="7"/>
                <w:shd w:val="clear" w:color="auto" w:fill="auto"/>
                <w:vAlign w:val="center"/>
                <w:hideMark/>
              </w:tcPr>
            </w:tcPrChange>
          </w:tcPr>
          <w:p w14:paraId="2E27BFBD" w14:textId="77777777" w:rsidR="00617EE4" w:rsidRPr="007001F1" w:rsidRDefault="00617EE4">
            <w:pPr>
              <w:jc w:val="center"/>
              <w:rPr>
                <w:b/>
                <w:bCs/>
                <w:color w:val="000000"/>
              </w:rPr>
            </w:pPr>
            <w:r w:rsidRPr="007001F1">
              <w:rPr>
                <w:b/>
                <w:bCs/>
                <w:color w:val="000000"/>
                <w:sz w:val="22"/>
                <w:szCs w:val="22"/>
              </w:rPr>
              <w:t>Identifikácia programu</w:t>
            </w:r>
          </w:p>
        </w:tc>
      </w:tr>
      <w:tr w:rsidR="00617EE4" w:rsidRPr="007001F1" w14:paraId="5901029C" w14:textId="77777777" w:rsidTr="004F0CC1">
        <w:trPr>
          <w:trHeight w:val="300"/>
          <w:trPrChange w:id="508" w:author="Branislav Hudec" w:date="2018-04-29T22:45:00Z">
            <w:trPr>
              <w:trHeight w:val="300"/>
            </w:trPr>
          </w:trPrChange>
        </w:trPr>
        <w:tc>
          <w:tcPr>
            <w:tcW w:w="3559" w:type="dxa"/>
            <w:gridSpan w:val="2"/>
            <w:shd w:val="clear" w:color="auto" w:fill="auto"/>
            <w:vAlign w:val="center"/>
            <w:hideMark/>
            <w:tcPrChange w:id="509" w:author="Branislav Hudec" w:date="2018-04-29T22:45:00Z">
              <w:tcPr>
                <w:tcW w:w="3559" w:type="dxa"/>
                <w:gridSpan w:val="2"/>
                <w:shd w:val="clear" w:color="auto" w:fill="auto"/>
                <w:vAlign w:val="center"/>
                <w:hideMark/>
              </w:tcPr>
            </w:tcPrChange>
          </w:tcPr>
          <w:p w14:paraId="2B78F750" w14:textId="77777777" w:rsidR="00617EE4" w:rsidRPr="007001F1" w:rsidRDefault="00617EE4">
            <w:pPr>
              <w:rPr>
                <w:color w:val="000000"/>
              </w:rPr>
            </w:pPr>
            <w:r w:rsidRPr="007001F1">
              <w:rPr>
                <w:color w:val="000000"/>
                <w:sz w:val="22"/>
                <w:szCs w:val="22"/>
              </w:rPr>
              <w:t>Názov programu</w:t>
            </w:r>
          </w:p>
        </w:tc>
        <w:tc>
          <w:tcPr>
            <w:tcW w:w="5528" w:type="dxa"/>
            <w:gridSpan w:val="5"/>
            <w:shd w:val="clear" w:color="auto" w:fill="auto"/>
            <w:vAlign w:val="center"/>
            <w:hideMark/>
            <w:tcPrChange w:id="510" w:author="Branislav Hudec" w:date="2018-04-29T22:45:00Z">
              <w:tcPr>
                <w:tcW w:w="5528" w:type="dxa"/>
                <w:gridSpan w:val="5"/>
                <w:shd w:val="clear" w:color="auto" w:fill="auto"/>
                <w:vAlign w:val="center"/>
                <w:hideMark/>
              </w:tcPr>
            </w:tcPrChange>
          </w:tcPr>
          <w:p w14:paraId="5AB47BDF" w14:textId="77777777" w:rsidR="00617EE4" w:rsidRPr="007001F1" w:rsidRDefault="00617EE4">
            <w:pPr>
              <w:rPr>
                <w:color w:val="000000"/>
              </w:rPr>
            </w:pPr>
            <w:r w:rsidRPr="007001F1">
              <w:rPr>
                <w:color w:val="000000"/>
                <w:sz w:val="22"/>
                <w:szCs w:val="22"/>
              </w:rPr>
              <w:t> </w:t>
            </w:r>
          </w:p>
        </w:tc>
      </w:tr>
      <w:tr w:rsidR="00617EE4" w:rsidRPr="007001F1" w14:paraId="101C06CE" w14:textId="77777777" w:rsidTr="004F0CC1">
        <w:trPr>
          <w:trHeight w:val="660"/>
          <w:trPrChange w:id="511" w:author="Branislav Hudec" w:date="2018-04-29T22:45:00Z">
            <w:trPr>
              <w:trHeight w:val="660"/>
            </w:trPr>
          </w:trPrChange>
        </w:trPr>
        <w:tc>
          <w:tcPr>
            <w:tcW w:w="3559" w:type="dxa"/>
            <w:gridSpan w:val="2"/>
            <w:shd w:val="clear" w:color="auto" w:fill="auto"/>
            <w:vAlign w:val="center"/>
            <w:hideMark/>
            <w:tcPrChange w:id="512" w:author="Branislav Hudec" w:date="2018-04-29T22:45:00Z">
              <w:tcPr>
                <w:tcW w:w="3559" w:type="dxa"/>
                <w:gridSpan w:val="2"/>
                <w:shd w:val="clear" w:color="auto" w:fill="auto"/>
                <w:vAlign w:val="center"/>
                <w:hideMark/>
              </w:tcPr>
            </w:tcPrChange>
          </w:tcPr>
          <w:p w14:paraId="16CE0A65" w14:textId="417364AC" w:rsidR="00617EE4" w:rsidRPr="007001F1" w:rsidRDefault="00617EE4">
            <w:pPr>
              <w:rPr>
                <w:color w:val="000000"/>
              </w:rPr>
            </w:pPr>
            <w:r w:rsidRPr="007001F1">
              <w:rPr>
                <w:color w:val="000000"/>
                <w:sz w:val="22"/>
                <w:szCs w:val="22"/>
              </w:rPr>
              <w:t xml:space="preserve">Názov </w:t>
            </w:r>
            <w:ins w:id="513" w:author="Kramár Róbert" w:date="2018-04-27T15:09: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Change w:id="514" w:author="Branislav Hudec" w:date="2018-04-29T22:45:00Z">
              <w:tcPr>
                <w:tcW w:w="5528" w:type="dxa"/>
                <w:gridSpan w:val="5"/>
                <w:shd w:val="clear" w:color="auto" w:fill="auto"/>
                <w:vAlign w:val="center"/>
                <w:hideMark/>
              </w:tcPr>
            </w:tcPrChange>
          </w:tcPr>
          <w:p w14:paraId="7971717F" w14:textId="77777777" w:rsidR="00617EE4" w:rsidRPr="007001F1" w:rsidRDefault="00617EE4">
            <w:pPr>
              <w:rPr>
                <w:color w:val="000000"/>
              </w:rPr>
            </w:pPr>
            <w:r w:rsidRPr="007001F1">
              <w:rPr>
                <w:color w:val="000000"/>
                <w:sz w:val="22"/>
                <w:szCs w:val="22"/>
              </w:rPr>
              <w:t> </w:t>
            </w:r>
          </w:p>
        </w:tc>
      </w:tr>
      <w:tr w:rsidR="00617EE4" w:rsidRPr="007001F1" w14:paraId="45322A44" w14:textId="77777777" w:rsidTr="004F0CC1">
        <w:trPr>
          <w:trHeight w:val="330"/>
          <w:trPrChange w:id="515" w:author="Branislav Hudec" w:date="2018-04-29T22:45:00Z">
            <w:trPr>
              <w:trHeight w:val="330"/>
            </w:trPr>
          </w:trPrChange>
        </w:trPr>
        <w:tc>
          <w:tcPr>
            <w:tcW w:w="9087" w:type="dxa"/>
            <w:gridSpan w:val="7"/>
            <w:shd w:val="clear" w:color="auto" w:fill="auto"/>
            <w:vAlign w:val="center"/>
            <w:hideMark/>
            <w:tcPrChange w:id="516" w:author="Branislav Hudec" w:date="2018-04-29T22:45:00Z">
              <w:tcPr>
                <w:tcW w:w="9087" w:type="dxa"/>
                <w:gridSpan w:val="7"/>
                <w:shd w:val="clear" w:color="auto" w:fill="auto"/>
                <w:vAlign w:val="center"/>
                <w:hideMark/>
              </w:tcPr>
            </w:tcPrChange>
          </w:tcPr>
          <w:p w14:paraId="1E3DD572" w14:textId="77777777" w:rsidR="00617EE4" w:rsidRPr="007001F1" w:rsidRDefault="00617EE4">
            <w:pPr>
              <w:jc w:val="center"/>
              <w:rPr>
                <w:b/>
                <w:bCs/>
                <w:color w:val="000000"/>
              </w:rPr>
            </w:pPr>
            <w:r w:rsidRPr="007001F1">
              <w:rPr>
                <w:b/>
                <w:bCs/>
                <w:color w:val="000000"/>
                <w:sz w:val="22"/>
                <w:szCs w:val="22"/>
              </w:rPr>
              <w:t>Identifikácia projektu a prijímateľa</w:t>
            </w:r>
          </w:p>
        </w:tc>
      </w:tr>
      <w:tr w:rsidR="00617EE4" w:rsidRPr="007001F1" w14:paraId="284BBE12" w14:textId="77777777" w:rsidTr="004F0CC1">
        <w:trPr>
          <w:trHeight w:val="330"/>
          <w:trPrChange w:id="517" w:author="Branislav Hudec" w:date="2018-04-29T22:45:00Z">
            <w:trPr>
              <w:trHeight w:val="330"/>
            </w:trPr>
          </w:trPrChange>
        </w:trPr>
        <w:tc>
          <w:tcPr>
            <w:tcW w:w="3559" w:type="dxa"/>
            <w:gridSpan w:val="2"/>
            <w:shd w:val="clear" w:color="auto" w:fill="auto"/>
            <w:vAlign w:val="center"/>
            <w:hideMark/>
            <w:tcPrChange w:id="518" w:author="Branislav Hudec" w:date="2018-04-29T22:45:00Z">
              <w:tcPr>
                <w:tcW w:w="3559" w:type="dxa"/>
                <w:gridSpan w:val="2"/>
                <w:shd w:val="clear" w:color="auto" w:fill="auto"/>
                <w:vAlign w:val="center"/>
                <w:hideMark/>
              </w:tcPr>
            </w:tcPrChange>
          </w:tcPr>
          <w:p w14:paraId="308C40DB" w14:textId="67607AC7" w:rsidR="00617EE4" w:rsidRPr="007001F1" w:rsidRDefault="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Change w:id="519" w:author="Branislav Hudec" w:date="2018-04-29T22:45:00Z">
              <w:tcPr>
                <w:tcW w:w="5528" w:type="dxa"/>
                <w:gridSpan w:val="5"/>
                <w:shd w:val="clear" w:color="auto" w:fill="auto"/>
                <w:vAlign w:val="center"/>
                <w:hideMark/>
              </w:tcPr>
            </w:tcPrChange>
          </w:tcPr>
          <w:p w14:paraId="0FA0D659" w14:textId="77777777" w:rsidR="00617EE4" w:rsidRPr="007001F1" w:rsidRDefault="00617EE4">
            <w:pPr>
              <w:rPr>
                <w:color w:val="000000"/>
              </w:rPr>
            </w:pPr>
            <w:r w:rsidRPr="007001F1">
              <w:rPr>
                <w:color w:val="000000"/>
                <w:sz w:val="22"/>
                <w:szCs w:val="22"/>
              </w:rPr>
              <w:t> </w:t>
            </w:r>
          </w:p>
        </w:tc>
      </w:tr>
      <w:tr w:rsidR="00617EE4" w:rsidRPr="007001F1" w14:paraId="0A9E205D" w14:textId="77777777" w:rsidTr="004F0CC1">
        <w:trPr>
          <w:trHeight w:val="300"/>
          <w:trPrChange w:id="520" w:author="Branislav Hudec" w:date="2018-04-29T22:45:00Z">
            <w:trPr>
              <w:trHeight w:val="300"/>
            </w:trPr>
          </w:trPrChange>
        </w:trPr>
        <w:tc>
          <w:tcPr>
            <w:tcW w:w="3559" w:type="dxa"/>
            <w:gridSpan w:val="2"/>
            <w:shd w:val="clear" w:color="auto" w:fill="auto"/>
            <w:vAlign w:val="center"/>
            <w:hideMark/>
            <w:tcPrChange w:id="521" w:author="Branislav Hudec" w:date="2018-04-29T22:45:00Z">
              <w:tcPr>
                <w:tcW w:w="3559" w:type="dxa"/>
                <w:gridSpan w:val="2"/>
                <w:shd w:val="clear" w:color="auto" w:fill="auto"/>
                <w:vAlign w:val="center"/>
                <w:hideMark/>
              </w:tcPr>
            </w:tcPrChange>
          </w:tcPr>
          <w:p w14:paraId="7CC772AE" w14:textId="77777777" w:rsidR="00617EE4" w:rsidRPr="007001F1" w:rsidRDefault="00617EE4">
            <w:pPr>
              <w:rPr>
                <w:color w:val="000000"/>
              </w:rPr>
            </w:pPr>
            <w:r w:rsidRPr="007001F1">
              <w:rPr>
                <w:color w:val="000000"/>
                <w:sz w:val="22"/>
                <w:szCs w:val="22"/>
              </w:rPr>
              <w:t>Názov projektu</w:t>
            </w:r>
          </w:p>
        </w:tc>
        <w:tc>
          <w:tcPr>
            <w:tcW w:w="5528" w:type="dxa"/>
            <w:gridSpan w:val="5"/>
            <w:shd w:val="clear" w:color="auto" w:fill="auto"/>
            <w:vAlign w:val="center"/>
            <w:hideMark/>
            <w:tcPrChange w:id="522" w:author="Branislav Hudec" w:date="2018-04-29T22:45:00Z">
              <w:tcPr>
                <w:tcW w:w="5528" w:type="dxa"/>
                <w:gridSpan w:val="5"/>
                <w:shd w:val="clear" w:color="auto" w:fill="auto"/>
                <w:vAlign w:val="center"/>
                <w:hideMark/>
              </w:tcPr>
            </w:tcPrChange>
          </w:tcPr>
          <w:p w14:paraId="0A877B9E" w14:textId="77777777" w:rsidR="00617EE4" w:rsidRPr="007001F1" w:rsidRDefault="00617EE4">
            <w:pPr>
              <w:rPr>
                <w:color w:val="000000"/>
              </w:rPr>
            </w:pPr>
            <w:r w:rsidRPr="007001F1">
              <w:rPr>
                <w:color w:val="000000"/>
                <w:sz w:val="22"/>
                <w:szCs w:val="22"/>
              </w:rPr>
              <w:t> </w:t>
            </w:r>
          </w:p>
        </w:tc>
      </w:tr>
      <w:tr w:rsidR="00617EE4" w:rsidRPr="007001F1" w14:paraId="72DF77A8" w14:textId="77777777" w:rsidTr="004F0CC1">
        <w:trPr>
          <w:trHeight w:val="300"/>
          <w:trPrChange w:id="523" w:author="Branislav Hudec" w:date="2018-04-29T22:45:00Z">
            <w:trPr>
              <w:trHeight w:val="300"/>
            </w:trPr>
          </w:trPrChange>
        </w:trPr>
        <w:tc>
          <w:tcPr>
            <w:tcW w:w="3559" w:type="dxa"/>
            <w:gridSpan w:val="2"/>
            <w:shd w:val="clear" w:color="auto" w:fill="auto"/>
            <w:vAlign w:val="center"/>
            <w:hideMark/>
            <w:tcPrChange w:id="524" w:author="Branislav Hudec" w:date="2018-04-29T22:45:00Z">
              <w:tcPr>
                <w:tcW w:w="3559" w:type="dxa"/>
                <w:gridSpan w:val="2"/>
                <w:shd w:val="clear" w:color="auto" w:fill="auto"/>
                <w:vAlign w:val="center"/>
                <w:hideMark/>
              </w:tcPr>
            </w:tcPrChange>
          </w:tcPr>
          <w:p w14:paraId="6F4C3998" w14:textId="77777777" w:rsidR="00617EE4" w:rsidRPr="007001F1" w:rsidRDefault="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Change w:id="525" w:author="Branislav Hudec" w:date="2018-04-29T22:45:00Z">
              <w:tcPr>
                <w:tcW w:w="5528" w:type="dxa"/>
                <w:gridSpan w:val="5"/>
                <w:shd w:val="clear" w:color="auto" w:fill="auto"/>
                <w:vAlign w:val="center"/>
                <w:hideMark/>
              </w:tcPr>
            </w:tcPrChange>
          </w:tcPr>
          <w:p w14:paraId="5A4A63B2" w14:textId="77777777" w:rsidR="00617EE4" w:rsidRPr="007001F1" w:rsidRDefault="00617EE4">
            <w:pPr>
              <w:rPr>
                <w:color w:val="000000"/>
              </w:rPr>
            </w:pPr>
            <w:r w:rsidRPr="007001F1">
              <w:rPr>
                <w:color w:val="000000"/>
                <w:sz w:val="22"/>
                <w:szCs w:val="22"/>
              </w:rPr>
              <w:t> </w:t>
            </w:r>
          </w:p>
        </w:tc>
      </w:tr>
      <w:tr w:rsidR="00617EE4" w:rsidRPr="007001F1" w14:paraId="2AAA074F" w14:textId="77777777" w:rsidTr="004F0CC1">
        <w:trPr>
          <w:trHeight w:val="300"/>
          <w:trPrChange w:id="526" w:author="Branislav Hudec" w:date="2018-04-29T22:45:00Z">
            <w:trPr>
              <w:trHeight w:val="300"/>
            </w:trPr>
          </w:trPrChange>
        </w:trPr>
        <w:tc>
          <w:tcPr>
            <w:tcW w:w="3559" w:type="dxa"/>
            <w:gridSpan w:val="2"/>
            <w:shd w:val="clear" w:color="auto" w:fill="auto"/>
            <w:vAlign w:val="center"/>
            <w:hideMark/>
            <w:tcPrChange w:id="527" w:author="Branislav Hudec" w:date="2018-04-29T22:45:00Z">
              <w:tcPr>
                <w:tcW w:w="3559" w:type="dxa"/>
                <w:gridSpan w:val="2"/>
                <w:shd w:val="clear" w:color="auto" w:fill="auto"/>
                <w:vAlign w:val="center"/>
                <w:hideMark/>
              </w:tcPr>
            </w:tcPrChange>
          </w:tcPr>
          <w:p w14:paraId="01FE59A0" w14:textId="77777777" w:rsidR="00617EE4" w:rsidRPr="007001F1" w:rsidRDefault="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Change w:id="528" w:author="Branislav Hudec" w:date="2018-04-29T22:45:00Z">
              <w:tcPr>
                <w:tcW w:w="5528" w:type="dxa"/>
                <w:gridSpan w:val="5"/>
                <w:shd w:val="clear" w:color="auto" w:fill="auto"/>
                <w:vAlign w:val="center"/>
                <w:hideMark/>
              </w:tcPr>
            </w:tcPrChange>
          </w:tcPr>
          <w:p w14:paraId="15C110B1" w14:textId="77777777" w:rsidR="00617EE4" w:rsidRPr="007001F1" w:rsidRDefault="00617EE4">
            <w:pPr>
              <w:rPr>
                <w:color w:val="000000"/>
              </w:rPr>
            </w:pPr>
            <w:r w:rsidRPr="007001F1">
              <w:rPr>
                <w:color w:val="000000"/>
                <w:sz w:val="22"/>
                <w:szCs w:val="22"/>
              </w:rPr>
              <w:t> </w:t>
            </w:r>
          </w:p>
        </w:tc>
      </w:tr>
      <w:tr w:rsidR="00617EE4" w:rsidRPr="007001F1" w14:paraId="5965F706" w14:textId="77777777" w:rsidTr="004F0CC1">
        <w:trPr>
          <w:trHeight w:val="330"/>
          <w:trPrChange w:id="529" w:author="Branislav Hudec" w:date="2018-04-29T22:45:00Z">
            <w:trPr>
              <w:trHeight w:val="330"/>
            </w:trPr>
          </w:trPrChange>
        </w:trPr>
        <w:tc>
          <w:tcPr>
            <w:tcW w:w="9087" w:type="dxa"/>
            <w:gridSpan w:val="7"/>
            <w:shd w:val="clear" w:color="auto" w:fill="auto"/>
            <w:vAlign w:val="center"/>
            <w:hideMark/>
            <w:tcPrChange w:id="530" w:author="Branislav Hudec" w:date="2018-04-29T22:45:00Z">
              <w:tcPr>
                <w:tcW w:w="9087" w:type="dxa"/>
                <w:gridSpan w:val="7"/>
                <w:shd w:val="clear" w:color="auto" w:fill="auto"/>
                <w:vAlign w:val="center"/>
                <w:hideMark/>
              </w:tcPr>
            </w:tcPrChange>
          </w:tcPr>
          <w:p w14:paraId="57E7243C" w14:textId="77777777" w:rsidR="00617EE4" w:rsidRPr="007001F1" w:rsidRDefault="00617EE4">
            <w:pPr>
              <w:jc w:val="center"/>
              <w:rPr>
                <w:b/>
                <w:bCs/>
                <w:color w:val="000000"/>
              </w:rPr>
            </w:pPr>
            <w:r w:rsidRPr="007001F1">
              <w:rPr>
                <w:b/>
                <w:bCs/>
                <w:color w:val="000000"/>
                <w:sz w:val="22"/>
                <w:szCs w:val="22"/>
              </w:rPr>
              <w:t>Identifikácia zákazky</w:t>
            </w:r>
          </w:p>
        </w:tc>
      </w:tr>
      <w:tr w:rsidR="00617EE4" w:rsidRPr="007001F1" w14:paraId="05EACC9C" w14:textId="77777777" w:rsidTr="004F0CC1">
        <w:trPr>
          <w:trHeight w:val="300"/>
          <w:trPrChange w:id="531" w:author="Branislav Hudec" w:date="2018-04-29T22:45:00Z">
            <w:trPr>
              <w:trHeight w:val="300"/>
            </w:trPr>
          </w:trPrChange>
        </w:trPr>
        <w:tc>
          <w:tcPr>
            <w:tcW w:w="3559" w:type="dxa"/>
            <w:gridSpan w:val="2"/>
            <w:shd w:val="clear" w:color="auto" w:fill="auto"/>
            <w:vAlign w:val="center"/>
            <w:hideMark/>
            <w:tcPrChange w:id="532" w:author="Branislav Hudec" w:date="2018-04-29T22:45:00Z">
              <w:tcPr>
                <w:tcW w:w="3559" w:type="dxa"/>
                <w:gridSpan w:val="2"/>
                <w:shd w:val="clear" w:color="auto" w:fill="auto"/>
                <w:vAlign w:val="center"/>
                <w:hideMark/>
              </w:tcPr>
            </w:tcPrChange>
          </w:tcPr>
          <w:p w14:paraId="37C28A3B" w14:textId="77777777" w:rsidR="00617EE4" w:rsidRPr="007001F1" w:rsidRDefault="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Change w:id="533" w:author="Branislav Hudec" w:date="2018-04-29T22:45:00Z">
              <w:tcPr>
                <w:tcW w:w="5528" w:type="dxa"/>
                <w:gridSpan w:val="5"/>
                <w:shd w:val="clear" w:color="auto" w:fill="auto"/>
                <w:vAlign w:val="center"/>
                <w:hideMark/>
              </w:tcPr>
            </w:tcPrChange>
          </w:tcPr>
          <w:p w14:paraId="3D3DC63C" w14:textId="77777777" w:rsidR="00617EE4" w:rsidRPr="007001F1" w:rsidRDefault="00617EE4">
            <w:pPr>
              <w:rPr>
                <w:color w:val="000000"/>
              </w:rPr>
            </w:pPr>
            <w:r w:rsidRPr="007001F1">
              <w:rPr>
                <w:color w:val="000000"/>
                <w:sz w:val="22"/>
                <w:szCs w:val="22"/>
              </w:rPr>
              <w:t>Podlimitná zákazka</w:t>
            </w:r>
          </w:p>
        </w:tc>
      </w:tr>
      <w:tr w:rsidR="00617EE4" w:rsidRPr="007001F1" w14:paraId="1A3C92A5" w14:textId="77777777" w:rsidTr="004F0CC1">
        <w:trPr>
          <w:trHeight w:val="300"/>
          <w:trPrChange w:id="534" w:author="Branislav Hudec" w:date="2018-04-29T22:45:00Z">
            <w:trPr>
              <w:trHeight w:val="300"/>
            </w:trPr>
          </w:trPrChange>
        </w:trPr>
        <w:tc>
          <w:tcPr>
            <w:tcW w:w="3559" w:type="dxa"/>
            <w:gridSpan w:val="2"/>
            <w:shd w:val="clear" w:color="auto" w:fill="auto"/>
            <w:vAlign w:val="center"/>
            <w:hideMark/>
            <w:tcPrChange w:id="535" w:author="Branislav Hudec" w:date="2018-04-29T22:45:00Z">
              <w:tcPr>
                <w:tcW w:w="3559" w:type="dxa"/>
                <w:gridSpan w:val="2"/>
                <w:shd w:val="clear" w:color="auto" w:fill="auto"/>
                <w:vAlign w:val="center"/>
                <w:hideMark/>
              </w:tcPr>
            </w:tcPrChange>
          </w:tcPr>
          <w:p w14:paraId="1BB823DD" w14:textId="77777777" w:rsidR="00617EE4" w:rsidRPr="007001F1" w:rsidRDefault="00617EE4">
            <w:pPr>
              <w:rPr>
                <w:color w:val="000000"/>
              </w:rPr>
            </w:pPr>
            <w:r w:rsidRPr="007001F1">
              <w:rPr>
                <w:color w:val="000000"/>
                <w:sz w:val="22"/>
                <w:szCs w:val="22"/>
              </w:rPr>
              <w:t>Druh zákazky podľa postupu</w:t>
            </w:r>
          </w:p>
        </w:tc>
        <w:tc>
          <w:tcPr>
            <w:tcW w:w="5528" w:type="dxa"/>
            <w:gridSpan w:val="5"/>
            <w:shd w:val="clear" w:color="auto" w:fill="auto"/>
            <w:vAlign w:val="center"/>
            <w:hideMark/>
            <w:tcPrChange w:id="536" w:author="Branislav Hudec" w:date="2018-04-29T22:45:00Z">
              <w:tcPr>
                <w:tcW w:w="5528" w:type="dxa"/>
                <w:gridSpan w:val="5"/>
                <w:shd w:val="clear" w:color="auto" w:fill="auto"/>
                <w:vAlign w:val="center"/>
                <w:hideMark/>
              </w:tcPr>
            </w:tcPrChange>
          </w:tcPr>
          <w:p w14:paraId="024488B1" w14:textId="77777777" w:rsidR="00617EE4" w:rsidRPr="007001F1" w:rsidRDefault="00617EE4">
            <w:pPr>
              <w:rPr>
                <w:color w:val="000000"/>
              </w:rPr>
            </w:pPr>
            <w:r w:rsidRPr="007001F1">
              <w:rPr>
                <w:color w:val="000000"/>
                <w:sz w:val="22"/>
                <w:szCs w:val="22"/>
              </w:rPr>
              <w:t>Podlimitná zákazka realizovaná cez elektronické trhovisko</w:t>
            </w:r>
          </w:p>
        </w:tc>
      </w:tr>
      <w:tr w:rsidR="00617EE4" w:rsidRPr="007001F1" w14:paraId="4C000BD3" w14:textId="77777777" w:rsidTr="004F0CC1">
        <w:trPr>
          <w:trHeight w:val="300"/>
          <w:trPrChange w:id="537" w:author="Branislav Hudec" w:date="2018-04-29T22:45:00Z">
            <w:trPr>
              <w:trHeight w:val="300"/>
            </w:trPr>
          </w:trPrChange>
        </w:trPr>
        <w:tc>
          <w:tcPr>
            <w:tcW w:w="3559" w:type="dxa"/>
            <w:gridSpan w:val="2"/>
            <w:shd w:val="clear" w:color="auto" w:fill="auto"/>
            <w:vAlign w:val="center"/>
            <w:hideMark/>
            <w:tcPrChange w:id="538" w:author="Branislav Hudec" w:date="2018-04-29T22:45:00Z">
              <w:tcPr>
                <w:tcW w:w="3559" w:type="dxa"/>
                <w:gridSpan w:val="2"/>
                <w:shd w:val="clear" w:color="auto" w:fill="auto"/>
                <w:vAlign w:val="center"/>
                <w:hideMark/>
              </w:tcPr>
            </w:tcPrChange>
          </w:tcPr>
          <w:p w14:paraId="20D27B18" w14:textId="77777777" w:rsidR="00617EE4" w:rsidRPr="007001F1" w:rsidRDefault="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Change w:id="539" w:author="Branislav Hudec" w:date="2018-04-29T22:45:00Z">
              <w:tcPr>
                <w:tcW w:w="5528" w:type="dxa"/>
                <w:gridSpan w:val="5"/>
                <w:shd w:val="clear" w:color="auto" w:fill="auto"/>
                <w:vAlign w:val="center"/>
                <w:hideMark/>
              </w:tcPr>
            </w:tcPrChange>
          </w:tcPr>
          <w:p w14:paraId="45C90635" w14:textId="77777777" w:rsidR="00617EE4" w:rsidRPr="007001F1" w:rsidRDefault="00617EE4">
            <w:pPr>
              <w:rPr>
                <w:color w:val="000000"/>
              </w:rPr>
            </w:pPr>
          </w:p>
        </w:tc>
      </w:tr>
      <w:tr w:rsidR="005E4038" w:rsidRPr="007001F1" w14:paraId="6E7806E6" w14:textId="77777777" w:rsidTr="004F0CC1">
        <w:trPr>
          <w:trHeight w:val="300"/>
          <w:trPrChange w:id="540" w:author="Branislav Hudec" w:date="2018-04-29T22:45:00Z">
            <w:trPr>
              <w:trHeight w:val="300"/>
            </w:trPr>
          </w:trPrChange>
        </w:trPr>
        <w:tc>
          <w:tcPr>
            <w:tcW w:w="3559" w:type="dxa"/>
            <w:gridSpan w:val="2"/>
            <w:shd w:val="clear" w:color="auto" w:fill="auto"/>
            <w:vAlign w:val="center"/>
            <w:tcPrChange w:id="541" w:author="Branislav Hudec" w:date="2018-04-29T22:45:00Z">
              <w:tcPr>
                <w:tcW w:w="3559" w:type="dxa"/>
                <w:gridSpan w:val="2"/>
                <w:shd w:val="clear" w:color="auto" w:fill="auto"/>
                <w:vAlign w:val="center"/>
              </w:tcPr>
            </w:tcPrChange>
          </w:tcPr>
          <w:p w14:paraId="7F5C712D" w14:textId="0DADA04A" w:rsidR="005E4038" w:rsidRPr="007001F1" w:rsidRDefault="005E403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Change w:id="542" w:author="Branislav Hudec" w:date="2018-04-29T22:45:00Z">
              <w:tcPr>
                <w:tcW w:w="5528" w:type="dxa"/>
                <w:gridSpan w:val="5"/>
                <w:shd w:val="clear" w:color="auto" w:fill="auto"/>
                <w:vAlign w:val="center"/>
              </w:tcPr>
            </w:tcPrChange>
          </w:tcPr>
          <w:p w14:paraId="186ED1EC" w14:textId="77777777" w:rsidR="005E4038" w:rsidRPr="007001F1" w:rsidRDefault="005E4038">
            <w:pPr>
              <w:rPr>
                <w:color w:val="000000"/>
              </w:rPr>
            </w:pPr>
          </w:p>
        </w:tc>
      </w:tr>
      <w:tr w:rsidR="00617EE4" w:rsidRPr="007001F1" w14:paraId="74162BC2" w14:textId="77777777" w:rsidTr="004F0CC1">
        <w:trPr>
          <w:trHeight w:val="300"/>
          <w:trPrChange w:id="543" w:author="Branislav Hudec" w:date="2018-04-29T22:45:00Z">
            <w:trPr>
              <w:trHeight w:val="300"/>
            </w:trPr>
          </w:trPrChange>
        </w:trPr>
        <w:tc>
          <w:tcPr>
            <w:tcW w:w="3559" w:type="dxa"/>
            <w:gridSpan w:val="2"/>
            <w:shd w:val="clear" w:color="auto" w:fill="auto"/>
            <w:vAlign w:val="center"/>
            <w:hideMark/>
            <w:tcPrChange w:id="544" w:author="Branislav Hudec" w:date="2018-04-29T22:45:00Z">
              <w:tcPr>
                <w:tcW w:w="3559" w:type="dxa"/>
                <w:gridSpan w:val="2"/>
                <w:shd w:val="clear" w:color="auto" w:fill="auto"/>
                <w:vAlign w:val="center"/>
                <w:hideMark/>
              </w:tcPr>
            </w:tcPrChange>
          </w:tcPr>
          <w:p w14:paraId="38D27F0F" w14:textId="77777777" w:rsidR="00617EE4" w:rsidRPr="007001F1" w:rsidRDefault="00617EE4">
            <w:pPr>
              <w:rPr>
                <w:color w:val="000000"/>
              </w:rPr>
            </w:pPr>
            <w:r w:rsidRPr="007001F1">
              <w:rPr>
                <w:color w:val="000000"/>
                <w:sz w:val="22"/>
                <w:szCs w:val="22"/>
              </w:rPr>
              <w:t>Typ kontroly</w:t>
            </w:r>
          </w:p>
        </w:tc>
        <w:tc>
          <w:tcPr>
            <w:tcW w:w="5528" w:type="dxa"/>
            <w:gridSpan w:val="5"/>
            <w:shd w:val="clear" w:color="auto" w:fill="auto"/>
            <w:vAlign w:val="center"/>
            <w:hideMark/>
            <w:tcPrChange w:id="545" w:author="Branislav Hudec" w:date="2018-04-29T22:45:00Z">
              <w:tcPr>
                <w:tcW w:w="5528" w:type="dxa"/>
                <w:gridSpan w:val="5"/>
                <w:shd w:val="clear" w:color="auto" w:fill="auto"/>
                <w:vAlign w:val="center"/>
                <w:hideMark/>
              </w:tcPr>
            </w:tcPrChange>
          </w:tcPr>
          <w:p w14:paraId="7E614161" w14:textId="6B6A9367" w:rsidR="00617EE4" w:rsidRPr="007001F1" w:rsidRDefault="00144756">
            <w:pPr>
              <w:rPr>
                <w:color w:val="000000"/>
              </w:rPr>
            </w:pPr>
            <w:r w:rsidRPr="007001F1">
              <w:rPr>
                <w:color w:val="000000"/>
                <w:sz w:val="22"/>
                <w:szCs w:val="22"/>
              </w:rPr>
              <w:t>prvá</w:t>
            </w:r>
            <w:r w:rsidR="00617EE4" w:rsidRPr="007001F1">
              <w:rPr>
                <w:color w:val="000000"/>
                <w:sz w:val="22"/>
                <w:szCs w:val="22"/>
              </w:rPr>
              <w:t xml:space="preserve"> ex-</w:t>
            </w:r>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14:paraId="2A8135DB" w14:textId="77777777" w:rsidTr="004F0CC1">
        <w:trPr>
          <w:trHeight w:val="300"/>
          <w:trPrChange w:id="546" w:author="Branislav Hudec" w:date="2018-04-29T22:45:00Z">
            <w:trPr>
              <w:trHeight w:val="300"/>
            </w:trPr>
          </w:trPrChange>
        </w:trPr>
        <w:tc>
          <w:tcPr>
            <w:tcW w:w="3559" w:type="dxa"/>
            <w:gridSpan w:val="2"/>
            <w:shd w:val="clear" w:color="auto" w:fill="auto"/>
            <w:vAlign w:val="center"/>
            <w:hideMark/>
            <w:tcPrChange w:id="547" w:author="Branislav Hudec" w:date="2018-04-29T22:45:00Z">
              <w:tcPr>
                <w:tcW w:w="3559" w:type="dxa"/>
                <w:gridSpan w:val="2"/>
                <w:shd w:val="clear" w:color="auto" w:fill="auto"/>
                <w:vAlign w:val="center"/>
                <w:hideMark/>
              </w:tcPr>
            </w:tcPrChange>
          </w:tcPr>
          <w:p w14:paraId="1199A5B2" w14:textId="77777777" w:rsidR="00617EE4" w:rsidRPr="007001F1" w:rsidRDefault="00617EE4">
            <w:pPr>
              <w:rPr>
                <w:color w:val="000000"/>
              </w:rPr>
            </w:pPr>
            <w:r w:rsidRPr="007001F1">
              <w:rPr>
                <w:color w:val="000000"/>
                <w:sz w:val="22"/>
                <w:szCs w:val="22"/>
              </w:rPr>
              <w:t>Názov zákazky</w:t>
            </w:r>
          </w:p>
        </w:tc>
        <w:tc>
          <w:tcPr>
            <w:tcW w:w="5528" w:type="dxa"/>
            <w:gridSpan w:val="5"/>
            <w:shd w:val="clear" w:color="auto" w:fill="auto"/>
            <w:vAlign w:val="center"/>
            <w:hideMark/>
            <w:tcPrChange w:id="548" w:author="Branislav Hudec" w:date="2018-04-29T22:45:00Z">
              <w:tcPr>
                <w:tcW w:w="5528" w:type="dxa"/>
                <w:gridSpan w:val="5"/>
                <w:shd w:val="clear" w:color="auto" w:fill="auto"/>
                <w:vAlign w:val="center"/>
                <w:hideMark/>
              </w:tcPr>
            </w:tcPrChange>
          </w:tcPr>
          <w:p w14:paraId="4E7646A6" w14:textId="77777777" w:rsidR="00617EE4" w:rsidRPr="007001F1" w:rsidRDefault="00617EE4">
            <w:pPr>
              <w:rPr>
                <w:color w:val="000000"/>
              </w:rPr>
            </w:pPr>
            <w:r w:rsidRPr="007001F1">
              <w:rPr>
                <w:color w:val="000000"/>
                <w:sz w:val="22"/>
                <w:szCs w:val="22"/>
              </w:rPr>
              <w:t> </w:t>
            </w:r>
          </w:p>
        </w:tc>
      </w:tr>
      <w:tr w:rsidR="00B0048C" w:rsidRPr="007001F1" w14:paraId="22771610" w14:textId="77777777" w:rsidTr="004F0CC1">
        <w:trPr>
          <w:trHeight w:val="300"/>
          <w:trPrChange w:id="549" w:author="Branislav Hudec" w:date="2018-04-29T22:45:00Z">
            <w:trPr>
              <w:trHeight w:val="300"/>
            </w:trPr>
          </w:trPrChange>
        </w:trPr>
        <w:tc>
          <w:tcPr>
            <w:tcW w:w="3559" w:type="dxa"/>
            <w:gridSpan w:val="2"/>
            <w:shd w:val="clear" w:color="auto" w:fill="auto"/>
            <w:tcPrChange w:id="550" w:author="Branislav Hudec" w:date="2018-04-29T22:45:00Z">
              <w:tcPr>
                <w:tcW w:w="3559" w:type="dxa"/>
                <w:gridSpan w:val="2"/>
                <w:shd w:val="clear" w:color="auto" w:fill="auto"/>
              </w:tcPr>
            </w:tcPrChange>
          </w:tcPr>
          <w:p w14:paraId="42E3A3CD" w14:textId="7C9AD6C3" w:rsidR="00B0048C" w:rsidRPr="007001F1" w:rsidRDefault="00B0048C">
            <w:pPr>
              <w:rPr>
                <w:color w:val="000000"/>
                <w:sz w:val="22"/>
                <w:szCs w:val="22"/>
              </w:rPr>
            </w:pPr>
            <w:r w:rsidRPr="007001F1">
              <w:rPr>
                <w:color w:val="000000"/>
                <w:sz w:val="22"/>
                <w:szCs w:val="22"/>
              </w:rPr>
              <w:t>Elektronická aukcia áno/nie</w:t>
            </w:r>
          </w:p>
        </w:tc>
        <w:tc>
          <w:tcPr>
            <w:tcW w:w="5528" w:type="dxa"/>
            <w:gridSpan w:val="5"/>
            <w:shd w:val="clear" w:color="auto" w:fill="auto"/>
            <w:tcPrChange w:id="551" w:author="Branislav Hudec" w:date="2018-04-29T22:45:00Z">
              <w:tcPr>
                <w:tcW w:w="5528" w:type="dxa"/>
                <w:gridSpan w:val="5"/>
                <w:shd w:val="clear" w:color="auto" w:fill="auto"/>
              </w:tcPr>
            </w:tcPrChange>
          </w:tcPr>
          <w:p w14:paraId="320FC7F7" w14:textId="0E522D49" w:rsidR="00B0048C" w:rsidRPr="007001F1" w:rsidRDefault="00B0048C">
            <w:pPr>
              <w:rPr>
                <w:color w:val="000000"/>
                <w:sz w:val="22"/>
                <w:szCs w:val="22"/>
              </w:rPr>
            </w:pPr>
          </w:p>
        </w:tc>
      </w:tr>
      <w:tr w:rsidR="00617EE4" w:rsidRPr="007001F1" w14:paraId="59F98C6D" w14:textId="77777777" w:rsidTr="004F0CC1">
        <w:trPr>
          <w:trHeight w:val="300"/>
          <w:trPrChange w:id="552" w:author="Branislav Hudec" w:date="2018-04-29T22:45:00Z">
            <w:trPr>
              <w:trHeight w:val="300"/>
            </w:trPr>
          </w:trPrChange>
        </w:trPr>
        <w:tc>
          <w:tcPr>
            <w:tcW w:w="3559" w:type="dxa"/>
            <w:gridSpan w:val="2"/>
            <w:shd w:val="clear" w:color="auto" w:fill="auto"/>
            <w:vAlign w:val="center"/>
            <w:hideMark/>
            <w:tcPrChange w:id="553" w:author="Branislav Hudec" w:date="2018-04-29T22:45:00Z">
              <w:tcPr>
                <w:tcW w:w="3559" w:type="dxa"/>
                <w:gridSpan w:val="2"/>
                <w:shd w:val="clear" w:color="auto" w:fill="auto"/>
                <w:vAlign w:val="center"/>
                <w:hideMark/>
              </w:tcPr>
            </w:tcPrChange>
          </w:tcPr>
          <w:p w14:paraId="33648136" w14:textId="77777777" w:rsidR="00617EE4" w:rsidRPr="007001F1" w:rsidRDefault="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Change w:id="554" w:author="Branislav Hudec" w:date="2018-04-29T22:45:00Z">
              <w:tcPr>
                <w:tcW w:w="5528" w:type="dxa"/>
                <w:gridSpan w:val="5"/>
                <w:shd w:val="clear" w:color="auto" w:fill="auto"/>
                <w:vAlign w:val="center"/>
                <w:hideMark/>
              </w:tcPr>
            </w:tcPrChange>
          </w:tcPr>
          <w:p w14:paraId="31BDD0A1" w14:textId="77777777" w:rsidR="00617EE4" w:rsidRPr="007001F1" w:rsidRDefault="00617EE4">
            <w:pPr>
              <w:rPr>
                <w:color w:val="000000"/>
              </w:rPr>
            </w:pPr>
            <w:r w:rsidRPr="007001F1">
              <w:rPr>
                <w:color w:val="000000"/>
                <w:sz w:val="22"/>
                <w:szCs w:val="22"/>
              </w:rPr>
              <w:t> </w:t>
            </w:r>
          </w:p>
        </w:tc>
      </w:tr>
      <w:tr w:rsidR="00617EE4" w:rsidRPr="007001F1" w:rsidDel="002D4145" w14:paraId="602AB8B2" w14:textId="70F7A06D" w:rsidTr="004F0CC1">
        <w:trPr>
          <w:trHeight w:val="810"/>
          <w:del w:id="555" w:author="Kramár Róbert" w:date="2018-04-27T16:47:00Z"/>
          <w:trPrChange w:id="556" w:author="Branislav Hudec" w:date="2018-04-29T22:45:00Z">
            <w:trPr>
              <w:trHeight w:val="810"/>
            </w:trPr>
          </w:trPrChange>
        </w:trPr>
        <w:tc>
          <w:tcPr>
            <w:tcW w:w="3559" w:type="dxa"/>
            <w:gridSpan w:val="2"/>
            <w:shd w:val="clear" w:color="auto" w:fill="auto"/>
            <w:vAlign w:val="center"/>
            <w:hideMark/>
            <w:tcPrChange w:id="557" w:author="Branislav Hudec" w:date="2018-04-29T22:45:00Z">
              <w:tcPr>
                <w:tcW w:w="3559" w:type="dxa"/>
                <w:gridSpan w:val="2"/>
                <w:shd w:val="clear" w:color="auto" w:fill="auto"/>
                <w:vAlign w:val="center"/>
                <w:hideMark/>
              </w:tcPr>
            </w:tcPrChange>
          </w:tcPr>
          <w:p w14:paraId="19C87F9D" w14:textId="34152946" w:rsidR="00617EE4" w:rsidRPr="007001F1" w:rsidDel="002D4145" w:rsidRDefault="00617EE4">
            <w:pPr>
              <w:rPr>
                <w:del w:id="558" w:author="Kramár Róbert" w:date="2018-04-27T16:47:00Z"/>
                <w:color w:val="000000"/>
              </w:rPr>
            </w:pPr>
            <w:del w:id="559" w:author="Kramár Róbert" w:date="2018-04-27T16:47: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Change w:id="560" w:author="Branislav Hudec" w:date="2018-04-29T22:45:00Z">
              <w:tcPr>
                <w:tcW w:w="5528" w:type="dxa"/>
                <w:gridSpan w:val="5"/>
                <w:shd w:val="clear" w:color="auto" w:fill="auto"/>
                <w:vAlign w:val="center"/>
                <w:hideMark/>
              </w:tcPr>
            </w:tcPrChange>
          </w:tcPr>
          <w:p w14:paraId="3BD4721E" w14:textId="006D0223" w:rsidR="00617EE4" w:rsidRPr="007001F1" w:rsidDel="002D4145" w:rsidRDefault="00617EE4">
            <w:pPr>
              <w:rPr>
                <w:del w:id="561" w:author="Kramár Róbert" w:date="2018-04-27T16:47:00Z"/>
                <w:color w:val="000000"/>
              </w:rPr>
            </w:pPr>
            <w:del w:id="562" w:author="Kramár Róbert" w:date="2018-04-27T16:47:00Z">
              <w:r w:rsidRPr="007001F1" w:rsidDel="002D4145">
                <w:rPr>
                  <w:color w:val="000000"/>
                  <w:sz w:val="22"/>
                  <w:szCs w:val="22"/>
                </w:rPr>
                <w:delText> </w:delText>
              </w:r>
            </w:del>
          </w:p>
        </w:tc>
      </w:tr>
      <w:tr w:rsidR="00617EE4" w:rsidRPr="007001F1" w14:paraId="48D5F637" w14:textId="77777777" w:rsidTr="004F0CC1">
        <w:trPr>
          <w:trHeight w:val="315"/>
          <w:trPrChange w:id="563" w:author="Branislav Hudec" w:date="2018-04-29T22:45:00Z">
            <w:trPr>
              <w:trHeight w:val="315"/>
            </w:trPr>
          </w:trPrChange>
        </w:trPr>
        <w:tc>
          <w:tcPr>
            <w:tcW w:w="582" w:type="dxa"/>
            <w:shd w:val="clear" w:color="000000" w:fill="60497A"/>
            <w:vAlign w:val="center"/>
            <w:hideMark/>
            <w:tcPrChange w:id="564" w:author="Branislav Hudec" w:date="2018-04-29T22:45:00Z">
              <w:tcPr>
                <w:tcW w:w="582" w:type="dxa"/>
                <w:shd w:val="clear" w:color="000000" w:fill="60497A"/>
                <w:vAlign w:val="center"/>
                <w:hideMark/>
              </w:tcPr>
            </w:tcPrChange>
          </w:tcPr>
          <w:p w14:paraId="61FC6FA9" w14:textId="77777777" w:rsidR="00617EE4" w:rsidRPr="007001F1" w:rsidRDefault="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Change w:id="565" w:author="Branislav Hudec" w:date="2018-04-29T22:45:00Z">
              <w:tcPr>
                <w:tcW w:w="4820" w:type="dxa"/>
                <w:gridSpan w:val="2"/>
                <w:shd w:val="clear" w:color="000000" w:fill="60497A"/>
                <w:vAlign w:val="center"/>
                <w:hideMark/>
              </w:tcPr>
            </w:tcPrChange>
          </w:tcPr>
          <w:p w14:paraId="2C548EEC" w14:textId="77777777" w:rsidR="00617EE4" w:rsidRPr="007001F1" w:rsidRDefault="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Change w:id="566" w:author="Branislav Hudec" w:date="2018-04-29T22:45:00Z">
              <w:tcPr>
                <w:tcW w:w="567" w:type="dxa"/>
                <w:shd w:val="clear" w:color="000000" w:fill="60497A"/>
                <w:vAlign w:val="center"/>
                <w:hideMark/>
              </w:tcPr>
            </w:tcPrChange>
          </w:tcPr>
          <w:p w14:paraId="42FBB61F" w14:textId="77777777" w:rsidR="00617EE4" w:rsidRPr="007001F1" w:rsidRDefault="00617EE4">
            <w:pPr>
              <w:jc w:val="center"/>
              <w:rPr>
                <w:b/>
                <w:bCs/>
                <w:color w:val="FFFFFF"/>
              </w:rPr>
            </w:pPr>
            <w:r w:rsidRPr="007001F1">
              <w:rPr>
                <w:b/>
                <w:bCs/>
                <w:color w:val="FFFFFF"/>
                <w:sz w:val="22"/>
                <w:szCs w:val="22"/>
              </w:rPr>
              <w:t>áno</w:t>
            </w:r>
          </w:p>
        </w:tc>
        <w:tc>
          <w:tcPr>
            <w:tcW w:w="567" w:type="dxa"/>
            <w:shd w:val="clear" w:color="000000" w:fill="60497A"/>
            <w:vAlign w:val="center"/>
            <w:hideMark/>
            <w:tcPrChange w:id="567" w:author="Branislav Hudec" w:date="2018-04-29T22:45:00Z">
              <w:tcPr>
                <w:tcW w:w="567" w:type="dxa"/>
                <w:shd w:val="clear" w:color="000000" w:fill="60497A"/>
                <w:vAlign w:val="center"/>
                <w:hideMark/>
              </w:tcPr>
            </w:tcPrChange>
          </w:tcPr>
          <w:p w14:paraId="4D869A8D" w14:textId="77777777" w:rsidR="00617EE4" w:rsidRPr="007001F1" w:rsidRDefault="00617EE4">
            <w:pPr>
              <w:jc w:val="center"/>
              <w:rPr>
                <w:b/>
                <w:bCs/>
                <w:color w:val="FFFFFF"/>
              </w:rPr>
            </w:pPr>
            <w:r w:rsidRPr="007001F1">
              <w:rPr>
                <w:b/>
                <w:bCs/>
                <w:color w:val="FFFFFF"/>
                <w:sz w:val="22"/>
                <w:szCs w:val="22"/>
              </w:rPr>
              <w:t>nie</w:t>
            </w:r>
          </w:p>
        </w:tc>
        <w:tc>
          <w:tcPr>
            <w:tcW w:w="776" w:type="dxa"/>
            <w:shd w:val="clear" w:color="000000" w:fill="60497A"/>
            <w:vAlign w:val="center"/>
            <w:hideMark/>
            <w:tcPrChange w:id="568" w:author="Branislav Hudec" w:date="2018-04-29T22:45:00Z">
              <w:tcPr>
                <w:tcW w:w="776" w:type="dxa"/>
                <w:shd w:val="clear" w:color="000000" w:fill="60497A"/>
                <w:vAlign w:val="center"/>
                <w:hideMark/>
              </w:tcPr>
            </w:tcPrChange>
          </w:tcPr>
          <w:p w14:paraId="3FE40484" w14:textId="77777777" w:rsidR="00617EE4" w:rsidRPr="007001F1" w:rsidRDefault="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Change w:id="569" w:author="Branislav Hudec" w:date="2018-04-29T22:45:00Z">
              <w:tcPr>
                <w:tcW w:w="1775" w:type="dxa"/>
                <w:shd w:val="clear" w:color="000000" w:fill="60497A"/>
                <w:vAlign w:val="center"/>
                <w:hideMark/>
              </w:tcPr>
            </w:tcPrChange>
          </w:tcPr>
          <w:p w14:paraId="298E0802" w14:textId="77777777" w:rsidR="00617EE4" w:rsidRPr="007001F1" w:rsidRDefault="00617EE4">
            <w:pPr>
              <w:jc w:val="center"/>
              <w:rPr>
                <w:b/>
                <w:bCs/>
                <w:color w:val="FFFFFF"/>
              </w:rPr>
            </w:pPr>
            <w:r w:rsidRPr="007001F1">
              <w:rPr>
                <w:b/>
                <w:bCs/>
                <w:color w:val="FFFFFF"/>
                <w:sz w:val="22"/>
                <w:szCs w:val="22"/>
              </w:rPr>
              <w:t>Poznámka</w:t>
            </w:r>
          </w:p>
        </w:tc>
      </w:tr>
      <w:tr w:rsidR="00617EE4" w:rsidRPr="007001F1" w14:paraId="189A762A" w14:textId="77777777" w:rsidTr="004F0CC1">
        <w:trPr>
          <w:trHeight w:val="20"/>
          <w:trPrChange w:id="570" w:author="Branislav Hudec" w:date="2018-04-29T22:45:00Z">
            <w:trPr>
              <w:trHeight w:val="20"/>
            </w:trPr>
          </w:trPrChange>
        </w:trPr>
        <w:tc>
          <w:tcPr>
            <w:tcW w:w="582" w:type="dxa"/>
            <w:shd w:val="clear" w:color="auto" w:fill="auto"/>
            <w:noWrap/>
            <w:vAlign w:val="center"/>
            <w:hideMark/>
            <w:tcPrChange w:id="571" w:author="Branislav Hudec" w:date="2018-04-29T22:45:00Z">
              <w:tcPr>
                <w:tcW w:w="582" w:type="dxa"/>
                <w:shd w:val="clear" w:color="auto" w:fill="auto"/>
                <w:noWrap/>
                <w:vAlign w:val="center"/>
                <w:hideMark/>
              </w:tcPr>
            </w:tcPrChange>
          </w:tcPr>
          <w:p w14:paraId="53536C61" w14:textId="77777777" w:rsidR="00617EE4" w:rsidRPr="007001F1" w:rsidRDefault="00617EE4">
            <w:pPr>
              <w:jc w:val="center"/>
              <w:rPr>
                <w:color w:val="000000"/>
              </w:rPr>
            </w:pPr>
            <w:r w:rsidRPr="007001F1">
              <w:rPr>
                <w:color w:val="000000"/>
                <w:sz w:val="22"/>
                <w:szCs w:val="22"/>
              </w:rPr>
              <w:t>1</w:t>
            </w:r>
          </w:p>
        </w:tc>
        <w:tc>
          <w:tcPr>
            <w:tcW w:w="4820" w:type="dxa"/>
            <w:gridSpan w:val="2"/>
            <w:shd w:val="clear" w:color="auto" w:fill="auto"/>
            <w:vAlign w:val="center"/>
            <w:hideMark/>
            <w:tcPrChange w:id="572" w:author="Branislav Hudec" w:date="2018-04-29T22:45:00Z">
              <w:tcPr>
                <w:tcW w:w="4820" w:type="dxa"/>
                <w:gridSpan w:val="2"/>
                <w:shd w:val="clear" w:color="auto" w:fill="auto"/>
                <w:vAlign w:val="center"/>
                <w:hideMark/>
              </w:tcPr>
            </w:tcPrChange>
          </w:tcPr>
          <w:p w14:paraId="42719B42" w14:textId="77777777" w:rsidR="00617EE4" w:rsidRPr="007001F1" w:rsidRDefault="00617EE4">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Change w:id="573" w:author="Branislav Hudec" w:date="2018-04-29T22:45:00Z">
              <w:tcPr>
                <w:tcW w:w="567" w:type="dxa"/>
                <w:shd w:val="clear" w:color="auto" w:fill="auto"/>
                <w:vAlign w:val="center"/>
                <w:hideMark/>
              </w:tcPr>
            </w:tcPrChange>
          </w:tcPr>
          <w:p w14:paraId="1B5DFA89"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Change w:id="574" w:author="Branislav Hudec" w:date="2018-04-29T22:45:00Z">
              <w:tcPr>
                <w:tcW w:w="567" w:type="dxa"/>
                <w:shd w:val="clear" w:color="auto" w:fill="auto"/>
                <w:vAlign w:val="center"/>
                <w:hideMark/>
              </w:tcPr>
            </w:tcPrChange>
          </w:tcPr>
          <w:p w14:paraId="7F611F26"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Change w:id="575" w:author="Branislav Hudec" w:date="2018-04-29T22:45:00Z">
              <w:tcPr>
                <w:tcW w:w="776" w:type="dxa"/>
                <w:shd w:val="clear" w:color="auto" w:fill="auto"/>
                <w:vAlign w:val="center"/>
                <w:hideMark/>
              </w:tcPr>
            </w:tcPrChange>
          </w:tcPr>
          <w:p w14:paraId="4BF4FCA6"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Change w:id="576" w:author="Branislav Hudec" w:date="2018-04-29T22:45:00Z">
              <w:tcPr>
                <w:tcW w:w="1775" w:type="dxa"/>
                <w:shd w:val="clear" w:color="auto" w:fill="auto"/>
                <w:vAlign w:val="center"/>
                <w:hideMark/>
              </w:tcPr>
            </w:tcPrChange>
          </w:tcPr>
          <w:p w14:paraId="108D5249" w14:textId="77777777" w:rsidR="00617EE4" w:rsidRPr="007001F1" w:rsidRDefault="00617EE4">
            <w:pPr>
              <w:jc w:val="center"/>
              <w:rPr>
                <w:b/>
                <w:bCs/>
                <w:color w:val="000000"/>
              </w:rPr>
            </w:pPr>
            <w:r w:rsidRPr="007001F1">
              <w:rPr>
                <w:b/>
                <w:bCs/>
                <w:color w:val="000000"/>
                <w:sz w:val="22"/>
                <w:szCs w:val="22"/>
              </w:rPr>
              <w:t> </w:t>
            </w:r>
          </w:p>
        </w:tc>
      </w:tr>
      <w:tr w:rsidR="00013B3B" w:rsidRPr="007001F1" w14:paraId="239EE1B2" w14:textId="77777777" w:rsidTr="004F0CC1">
        <w:trPr>
          <w:trHeight w:val="318"/>
          <w:trPrChange w:id="577" w:author="Branislav Hudec" w:date="2018-04-29T22:45:00Z">
            <w:trPr>
              <w:trHeight w:val="318"/>
            </w:trPr>
          </w:trPrChange>
        </w:trPr>
        <w:tc>
          <w:tcPr>
            <w:tcW w:w="582" w:type="dxa"/>
            <w:vMerge w:val="restart"/>
            <w:shd w:val="clear" w:color="auto" w:fill="auto"/>
            <w:noWrap/>
            <w:vAlign w:val="center"/>
            <w:hideMark/>
            <w:tcPrChange w:id="578" w:author="Branislav Hudec" w:date="2018-04-29T22:45:00Z">
              <w:tcPr>
                <w:tcW w:w="582" w:type="dxa"/>
                <w:vMerge w:val="restart"/>
                <w:shd w:val="clear" w:color="auto" w:fill="auto"/>
                <w:noWrap/>
                <w:vAlign w:val="center"/>
                <w:hideMark/>
              </w:tcPr>
            </w:tcPrChange>
          </w:tcPr>
          <w:p w14:paraId="78B3F335" w14:textId="77777777" w:rsidR="00013B3B" w:rsidRPr="007001F1" w:rsidRDefault="00013B3B">
            <w:pPr>
              <w:jc w:val="center"/>
              <w:rPr>
                <w:color w:val="000000"/>
              </w:rPr>
            </w:pPr>
            <w:r w:rsidRPr="007001F1">
              <w:rPr>
                <w:color w:val="000000"/>
                <w:sz w:val="22"/>
                <w:szCs w:val="22"/>
              </w:rPr>
              <w:t>2</w:t>
            </w:r>
          </w:p>
        </w:tc>
        <w:tc>
          <w:tcPr>
            <w:tcW w:w="4820" w:type="dxa"/>
            <w:gridSpan w:val="2"/>
            <w:shd w:val="clear" w:color="auto" w:fill="auto"/>
            <w:vAlign w:val="center"/>
            <w:hideMark/>
            <w:tcPrChange w:id="579" w:author="Branislav Hudec" w:date="2018-04-29T22:45:00Z">
              <w:tcPr>
                <w:tcW w:w="4820" w:type="dxa"/>
                <w:gridSpan w:val="2"/>
                <w:shd w:val="clear" w:color="auto" w:fill="auto"/>
                <w:vAlign w:val="center"/>
                <w:hideMark/>
              </w:tcPr>
            </w:tcPrChange>
          </w:tcPr>
          <w:p w14:paraId="54362721" w14:textId="43CA5E0A" w:rsidR="00013B3B" w:rsidRPr="007001F1" w:rsidRDefault="00013B3B">
            <w:pPr>
              <w:rPr>
                <w:sz w:val="22"/>
                <w:szCs w:val="22"/>
              </w:rPr>
            </w:pPr>
            <w:r w:rsidRPr="007001F1">
              <w:rPr>
                <w:color w:val="000000"/>
                <w:sz w:val="22"/>
                <w:szCs w:val="22"/>
              </w:rPr>
              <w:t>a) Bo</w:t>
            </w:r>
            <w:r w:rsidR="00B109E8" w:rsidRPr="007001F1">
              <w:rPr>
                <w:color w:val="000000"/>
                <w:sz w:val="22"/>
                <w:szCs w:val="22"/>
              </w:rPr>
              <w:t>la PHZ určená ako cena bez DPH?</w:t>
            </w:r>
          </w:p>
        </w:tc>
        <w:tc>
          <w:tcPr>
            <w:tcW w:w="567" w:type="dxa"/>
            <w:shd w:val="clear" w:color="auto" w:fill="auto"/>
            <w:vAlign w:val="center"/>
            <w:hideMark/>
            <w:tcPrChange w:id="580" w:author="Branislav Hudec" w:date="2018-04-29T22:45:00Z">
              <w:tcPr>
                <w:tcW w:w="567" w:type="dxa"/>
                <w:shd w:val="clear" w:color="auto" w:fill="auto"/>
                <w:vAlign w:val="center"/>
                <w:hideMark/>
              </w:tcPr>
            </w:tcPrChange>
          </w:tcPr>
          <w:p w14:paraId="3C880776"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Change w:id="581" w:author="Branislav Hudec" w:date="2018-04-29T22:45:00Z">
              <w:tcPr>
                <w:tcW w:w="567" w:type="dxa"/>
                <w:shd w:val="clear" w:color="auto" w:fill="auto"/>
                <w:vAlign w:val="center"/>
                <w:hideMark/>
              </w:tcPr>
            </w:tcPrChange>
          </w:tcPr>
          <w:p w14:paraId="499317FA"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Change w:id="582" w:author="Branislav Hudec" w:date="2018-04-29T22:45:00Z">
              <w:tcPr>
                <w:tcW w:w="776" w:type="dxa"/>
                <w:shd w:val="clear" w:color="auto" w:fill="auto"/>
                <w:vAlign w:val="center"/>
                <w:hideMark/>
              </w:tcPr>
            </w:tcPrChange>
          </w:tcPr>
          <w:p w14:paraId="2B0BB10E"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Change w:id="583" w:author="Branislav Hudec" w:date="2018-04-29T22:45:00Z">
              <w:tcPr>
                <w:tcW w:w="1775" w:type="dxa"/>
                <w:shd w:val="clear" w:color="auto" w:fill="auto"/>
                <w:vAlign w:val="center"/>
                <w:hideMark/>
              </w:tcPr>
            </w:tcPrChange>
          </w:tcPr>
          <w:p w14:paraId="7A943AC0" w14:textId="77777777" w:rsidR="00013B3B" w:rsidRPr="007001F1" w:rsidRDefault="00013B3B">
            <w:pPr>
              <w:jc w:val="center"/>
              <w:rPr>
                <w:b/>
                <w:bCs/>
                <w:color w:val="000000"/>
              </w:rPr>
            </w:pPr>
            <w:r w:rsidRPr="007001F1">
              <w:rPr>
                <w:b/>
                <w:bCs/>
                <w:color w:val="000000"/>
                <w:sz w:val="22"/>
                <w:szCs w:val="22"/>
              </w:rPr>
              <w:t> </w:t>
            </w:r>
          </w:p>
        </w:tc>
      </w:tr>
      <w:tr w:rsidR="00013B3B" w:rsidRPr="007001F1" w14:paraId="4F012B6C" w14:textId="77777777" w:rsidTr="004F0CC1">
        <w:trPr>
          <w:trHeight w:val="705"/>
          <w:trPrChange w:id="584" w:author="Branislav Hudec" w:date="2018-04-29T22:45:00Z">
            <w:trPr>
              <w:trHeight w:val="705"/>
            </w:trPr>
          </w:trPrChange>
        </w:trPr>
        <w:tc>
          <w:tcPr>
            <w:tcW w:w="582" w:type="dxa"/>
            <w:vMerge/>
            <w:shd w:val="clear" w:color="auto" w:fill="auto"/>
            <w:noWrap/>
            <w:vAlign w:val="center"/>
            <w:tcPrChange w:id="585" w:author="Branislav Hudec" w:date="2018-04-29T22:45:00Z">
              <w:tcPr>
                <w:tcW w:w="582" w:type="dxa"/>
                <w:vMerge/>
                <w:shd w:val="clear" w:color="auto" w:fill="auto"/>
                <w:noWrap/>
                <w:vAlign w:val="center"/>
              </w:tcPr>
            </w:tcPrChange>
          </w:tcPr>
          <w:p w14:paraId="6296658A" w14:textId="77777777" w:rsidR="00013B3B" w:rsidRPr="007001F1" w:rsidRDefault="00013B3B">
            <w:pPr>
              <w:jc w:val="center"/>
              <w:rPr>
                <w:color w:val="000000"/>
                <w:sz w:val="22"/>
                <w:szCs w:val="22"/>
              </w:rPr>
            </w:pPr>
          </w:p>
        </w:tc>
        <w:tc>
          <w:tcPr>
            <w:tcW w:w="4820" w:type="dxa"/>
            <w:gridSpan w:val="2"/>
            <w:shd w:val="clear" w:color="auto" w:fill="auto"/>
            <w:vAlign w:val="center"/>
            <w:tcPrChange w:id="586" w:author="Branislav Hudec" w:date="2018-04-29T22:45:00Z">
              <w:tcPr>
                <w:tcW w:w="4820" w:type="dxa"/>
                <w:gridSpan w:val="2"/>
                <w:shd w:val="clear" w:color="auto" w:fill="auto"/>
                <w:vAlign w:val="center"/>
              </w:tcPr>
            </w:tcPrChange>
          </w:tcPr>
          <w:p w14:paraId="3EC25AB1" w14:textId="3AEECE47" w:rsidR="00013B3B" w:rsidRPr="007001F1" w:rsidDel="00013B3B" w:rsidRDefault="00013B3B">
            <w:pPr>
              <w:rPr>
                <w:color w:val="000000"/>
                <w:sz w:val="22"/>
                <w:szCs w:val="22"/>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Change w:id="587" w:author="Branislav Hudec" w:date="2018-04-29T22:45:00Z">
              <w:tcPr>
                <w:tcW w:w="567" w:type="dxa"/>
                <w:shd w:val="clear" w:color="auto" w:fill="auto"/>
                <w:vAlign w:val="center"/>
              </w:tcPr>
            </w:tcPrChange>
          </w:tcPr>
          <w:p w14:paraId="411DFFEF" w14:textId="77777777" w:rsidR="00013B3B" w:rsidRPr="007001F1" w:rsidRDefault="00013B3B">
            <w:pPr>
              <w:jc w:val="center"/>
              <w:rPr>
                <w:b/>
                <w:bCs/>
                <w:color w:val="000000"/>
                <w:sz w:val="22"/>
                <w:szCs w:val="22"/>
              </w:rPr>
            </w:pPr>
          </w:p>
        </w:tc>
        <w:tc>
          <w:tcPr>
            <w:tcW w:w="567" w:type="dxa"/>
            <w:shd w:val="clear" w:color="auto" w:fill="auto"/>
            <w:vAlign w:val="center"/>
            <w:tcPrChange w:id="588" w:author="Branislav Hudec" w:date="2018-04-29T22:45:00Z">
              <w:tcPr>
                <w:tcW w:w="567" w:type="dxa"/>
                <w:shd w:val="clear" w:color="auto" w:fill="auto"/>
                <w:vAlign w:val="center"/>
              </w:tcPr>
            </w:tcPrChange>
          </w:tcPr>
          <w:p w14:paraId="36F0402D" w14:textId="77777777" w:rsidR="00013B3B" w:rsidRPr="007001F1" w:rsidRDefault="00013B3B">
            <w:pPr>
              <w:jc w:val="center"/>
              <w:rPr>
                <w:b/>
                <w:bCs/>
                <w:color w:val="000000"/>
                <w:sz w:val="22"/>
                <w:szCs w:val="22"/>
              </w:rPr>
            </w:pPr>
          </w:p>
        </w:tc>
        <w:tc>
          <w:tcPr>
            <w:tcW w:w="776" w:type="dxa"/>
            <w:shd w:val="clear" w:color="auto" w:fill="auto"/>
            <w:vAlign w:val="center"/>
            <w:tcPrChange w:id="589" w:author="Branislav Hudec" w:date="2018-04-29T22:45:00Z">
              <w:tcPr>
                <w:tcW w:w="776" w:type="dxa"/>
                <w:shd w:val="clear" w:color="auto" w:fill="auto"/>
                <w:vAlign w:val="center"/>
              </w:tcPr>
            </w:tcPrChange>
          </w:tcPr>
          <w:p w14:paraId="39DADBB6" w14:textId="77777777" w:rsidR="00013B3B" w:rsidRPr="007001F1" w:rsidRDefault="00013B3B">
            <w:pPr>
              <w:jc w:val="center"/>
              <w:rPr>
                <w:b/>
                <w:bCs/>
                <w:color w:val="000000"/>
                <w:sz w:val="22"/>
                <w:szCs w:val="22"/>
              </w:rPr>
            </w:pPr>
          </w:p>
        </w:tc>
        <w:tc>
          <w:tcPr>
            <w:tcW w:w="1775" w:type="dxa"/>
            <w:shd w:val="clear" w:color="auto" w:fill="auto"/>
            <w:vAlign w:val="center"/>
            <w:tcPrChange w:id="590" w:author="Branislav Hudec" w:date="2018-04-29T22:45:00Z">
              <w:tcPr>
                <w:tcW w:w="1775" w:type="dxa"/>
                <w:shd w:val="clear" w:color="auto" w:fill="auto"/>
                <w:vAlign w:val="center"/>
              </w:tcPr>
            </w:tcPrChange>
          </w:tcPr>
          <w:p w14:paraId="1C2B9509" w14:textId="77777777" w:rsidR="00013B3B" w:rsidRPr="007001F1" w:rsidRDefault="00013B3B">
            <w:pPr>
              <w:jc w:val="center"/>
              <w:rPr>
                <w:b/>
                <w:bCs/>
                <w:color w:val="000000"/>
                <w:sz w:val="22"/>
                <w:szCs w:val="22"/>
              </w:rPr>
            </w:pPr>
          </w:p>
        </w:tc>
      </w:tr>
      <w:tr w:rsidR="00013B3B" w:rsidRPr="007001F1" w14:paraId="1F029D33" w14:textId="77777777" w:rsidTr="004F0CC1">
        <w:trPr>
          <w:trHeight w:val="632"/>
          <w:trPrChange w:id="591" w:author="Branislav Hudec" w:date="2018-04-29T22:45:00Z">
            <w:trPr>
              <w:trHeight w:val="632"/>
            </w:trPr>
          </w:trPrChange>
        </w:trPr>
        <w:tc>
          <w:tcPr>
            <w:tcW w:w="582" w:type="dxa"/>
            <w:vMerge/>
            <w:shd w:val="clear" w:color="auto" w:fill="auto"/>
            <w:noWrap/>
            <w:vAlign w:val="center"/>
            <w:tcPrChange w:id="592" w:author="Branislav Hudec" w:date="2018-04-29T22:45:00Z">
              <w:tcPr>
                <w:tcW w:w="582" w:type="dxa"/>
                <w:vMerge/>
                <w:shd w:val="clear" w:color="auto" w:fill="auto"/>
                <w:noWrap/>
                <w:vAlign w:val="center"/>
              </w:tcPr>
            </w:tcPrChange>
          </w:tcPr>
          <w:p w14:paraId="7AEBAE10" w14:textId="77777777" w:rsidR="00013B3B" w:rsidRPr="007001F1" w:rsidRDefault="00013B3B">
            <w:pPr>
              <w:jc w:val="center"/>
              <w:rPr>
                <w:color w:val="000000"/>
                <w:sz w:val="22"/>
                <w:szCs w:val="22"/>
              </w:rPr>
            </w:pPr>
          </w:p>
        </w:tc>
        <w:tc>
          <w:tcPr>
            <w:tcW w:w="4820" w:type="dxa"/>
            <w:gridSpan w:val="2"/>
            <w:shd w:val="clear" w:color="auto" w:fill="auto"/>
            <w:vAlign w:val="center"/>
            <w:tcPrChange w:id="593" w:author="Branislav Hudec" w:date="2018-04-29T22:45:00Z">
              <w:tcPr>
                <w:tcW w:w="4820" w:type="dxa"/>
                <w:gridSpan w:val="2"/>
                <w:shd w:val="clear" w:color="auto" w:fill="auto"/>
                <w:vAlign w:val="center"/>
              </w:tcPr>
            </w:tcPrChange>
          </w:tcPr>
          <w:p w14:paraId="3E81A83B" w14:textId="254F0DE7" w:rsidR="00013B3B" w:rsidRPr="007001F1" w:rsidDel="00013B3B" w:rsidRDefault="00013B3B">
            <w:pPr>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Change w:id="594" w:author="Branislav Hudec" w:date="2018-04-29T22:45:00Z">
              <w:tcPr>
                <w:tcW w:w="567" w:type="dxa"/>
                <w:shd w:val="clear" w:color="auto" w:fill="auto"/>
                <w:vAlign w:val="center"/>
              </w:tcPr>
            </w:tcPrChange>
          </w:tcPr>
          <w:p w14:paraId="0F1FA233" w14:textId="77777777" w:rsidR="00013B3B" w:rsidRPr="007001F1" w:rsidRDefault="00013B3B">
            <w:pPr>
              <w:jc w:val="center"/>
              <w:rPr>
                <w:b/>
                <w:bCs/>
                <w:color w:val="000000"/>
                <w:sz w:val="22"/>
                <w:szCs w:val="22"/>
              </w:rPr>
            </w:pPr>
          </w:p>
        </w:tc>
        <w:tc>
          <w:tcPr>
            <w:tcW w:w="567" w:type="dxa"/>
            <w:shd w:val="clear" w:color="auto" w:fill="auto"/>
            <w:vAlign w:val="center"/>
            <w:tcPrChange w:id="595" w:author="Branislav Hudec" w:date="2018-04-29T22:45:00Z">
              <w:tcPr>
                <w:tcW w:w="567" w:type="dxa"/>
                <w:shd w:val="clear" w:color="auto" w:fill="auto"/>
                <w:vAlign w:val="center"/>
              </w:tcPr>
            </w:tcPrChange>
          </w:tcPr>
          <w:p w14:paraId="4B9E2BEF" w14:textId="77777777" w:rsidR="00013B3B" w:rsidRPr="007001F1" w:rsidRDefault="00013B3B">
            <w:pPr>
              <w:jc w:val="center"/>
              <w:rPr>
                <w:b/>
                <w:bCs/>
                <w:color w:val="000000"/>
                <w:sz w:val="22"/>
                <w:szCs w:val="22"/>
              </w:rPr>
            </w:pPr>
          </w:p>
        </w:tc>
        <w:tc>
          <w:tcPr>
            <w:tcW w:w="776" w:type="dxa"/>
            <w:shd w:val="clear" w:color="auto" w:fill="auto"/>
            <w:vAlign w:val="center"/>
            <w:tcPrChange w:id="596" w:author="Branislav Hudec" w:date="2018-04-29T22:45:00Z">
              <w:tcPr>
                <w:tcW w:w="776" w:type="dxa"/>
                <w:shd w:val="clear" w:color="auto" w:fill="auto"/>
                <w:vAlign w:val="center"/>
              </w:tcPr>
            </w:tcPrChange>
          </w:tcPr>
          <w:p w14:paraId="0E084C84" w14:textId="77777777" w:rsidR="00013B3B" w:rsidRPr="007001F1" w:rsidRDefault="00013B3B">
            <w:pPr>
              <w:jc w:val="center"/>
              <w:rPr>
                <w:b/>
                <w:bCs/>
                <w:color w:val="000000"/>
                <w:sz w:val="22"/>
                <w:szCs w:val="22"/>
              </w:rPr>
            </w:pPr>
          </w:p>
        </w:tc>
        <w:tc>
          <w:tcPr>
            <w:tcW w:w="1775" w:type="dxa"/>
            <w:shd w:val="clear" w:color="auto" w:fill="auto"/>
            <w:vAlign w:val="center"/>
            <w:tcPrChange w:id="597" w:author="Branislav Hudec" w:date="2018-04-29T22:45:00Z">
              <w:tcPr>
                <w:tcW w:w="1775" w:type="dxa"/>
                <w:shd w:val="clear" w:color="auto" w:fill="auto"/>
                <w:vAlign w:val="center"/>
              </w:tcPr>
            </w:tcPrChange>
          </w:tcPr>
          <w:p w14:paraId="6F6C0B83" w14:textId="77777777" w:rsidR="00013B3B" w:rsidRPr="007001F1" w:rsidRDefault="00013B3B">
            <w:pPr>
              <w:jc w:val="center"/>
              <w:rPr>
                <w:b/>
                <w:bCs/>
                <w:color w:val="000000"/>
                <w:sz w:val="22"/>
                <w:szCs w:val="22"/>
              </w:rPr>
            </w:pPr>
          </w:p>
        </w:tc>
      </w:tr>
      <w:tr w:rsidR="00013B3B" w:rsidRPr="007001F1" w14:paraId="056A56E8" w14:textId="77777777" w:rsidTr="004F0CC1">
        <w:trPr>
          <w:trHeight w:val="853"/>
          <w:trPrChange w:id="598" w:author="Branislav Hudec" w:date="2018-04-29T22:45:00Z">
            <w:trPr>
              <w:trHeight w:val="853"/>
            </w:trPr>
          </w:trPrChange>
        </w:trPr>
        <w:tc>
          <w:tcPr>
            <w:tcW w:w="582" w:type="dxa"/>
            <w:vMerge/>
            <w:shd w:val="clear" w:color="auto" w:fill="auto"/>
            <w:noWrap/>
            <w:vAlign w:val="center"/>
            <w:tcPrChange w:id="599" w:author="Branislav Hudec" w:date="2018-04-29T22:45:00Z">
              <w:tcPr>
                <w:tcW w:w="582" w:type="dxa"/>
                <w:vMerge/>
                <w:shd w:val="clear" w:color="auto" w:fill="auto"/>
                <w:noWrap/>
                <w:vAlign w:val="center"/>
              </w:tcPr>
            </w:tcPrChange>
          </w:tcPr>
          <w:p w14:paraId="425563B3" w14:textId="77777777" w:rsidR="00013B3B" w:rsidRPr="007001F1" w:rsidRDefault="00013B3B">
            <w:pPr>
              <w:jc w:val="center"/>
              <w:rPr>
                <w:color w:val="000000"/>
                <w:sz w:val="22"/>
                <w:szCs w:val="22"/>
              </w:rPr>
            </w:pPr>
          </w:p>
        </w:tc>
        <w:tc>
          <w:tcPr>
            <w:tcW w:w="4820" w:type="dxa"/>
            <w:gridSpan w:val="2"/>
            <w:shd w:val="clear" w:color="auto" w:fill="auto"/>
            <w:vAlign w:val="center"/>
            <w:tcPrChange w:id="600" w:author="Branislav Hudec" w:date="2018-04-29T22:45:00Z">
              <w:tcPr>
                <w:tcW w:w="4820" w:type="dxa"/>
                <w:gridSpan w:val="2"/>
                <w:shd w:val="clear" w:color="auto" w:fill="auto"/>
                <w:vAlign w:val="center"/>
              </w:tcPr>
            </w:tcPrChange>
          </w:tcPr>
          <w:p w14:paraId="60DEB061" w14:textId="421E791E" w:rsidR="00013B3B" w:rsidRPr="007001F1" w:rsidDel="00013B3B" w:rsidRDefault="00013B3B">
            <w:pPr>
              <w:rPr>
                <w:color w:val="000000"/>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Change w:id="601" w:author="Branislav Hudec" w:date="2018-04-29T22:45:00Z">
              <w:tcPr>
                <w:tcW w:w="567" w:type="dxa"/>
                <w:shd w:val="clear" w:color="auto" w:fill="auto"/>
                <w:vAlign w:val="center"/>
              </w:tcPr>
            </w:tcPrChange>
          </w:tcPr>
          <w:p w14:paraId="5A2157B9" w14:textId="77777777" w:rsidR="00013B3B" w:rsidRPr="007001F1" w:rsidRDefault="00013B3B">
            <w:pPr>
              <w:jc w:val="center"/>
              <w:rPr>
                <w:b/>
                <w:bCs/>
                <w:color w:val="000000"/>
                <w:sz w:val="22"/>
                <w:szCs w:val="22"/>
              </w:rPr>
            </w:pPr>
          </w:p>
        </w:tc>
        <w:tc>
          <w:tcPr>
            <w:tcW w:w="567" w:type="dxa"/>
            <w:shd w:val="clear" w:color="auto" w:fill="auto"/>
            <w:vAlign w:val="center"/>
            <w:tcPrChange w:id="602" w:author="Branislav Hudec" w:date="2018-04-29T22:45:00Z">
              <w:tcPr>
                <w:tcW w:w="567" w:type="dxa"/>
                <w:shd w:val="clear" w:color="auto" w:fill="auto"/>
                <w:vAlign w:val="center"/>
              </w:tcPr>
            </w:tcPrChange>
          </w:tcPr>
          <w:p w14:paraId="4C2F2FEB" w14:textId="77777777" w:rsidR="00013B3B" w:rsidRPr="007001F1" w:rsidRDefault="00013B3B">
            <w:pPr>
              <w:jc w:val="center"/>
              <w:rPr>
                <w:b/>
                <w:bCs/>
                <w:color w:val="000000"/>
                <w:sz w:val="22"/>
                <w:szCs w:val="22"/>
              </w:rPr>
            </w:pPr>
          </w:p>
        </w:tc>
        <w:tc>
          <w:tcPr>
            <w:tcW w:w="776" w:type="dxa"/>
            <w:shd w:val="clear" w:color="auto" w:fill="auto"/>
            <w:vAlign w:val="center"/>
            <w:tcPrChange w:id="603" w:author="Branislav Hudec" w:date="2018-04-29T22:45:00Z">
              <w:tcPr>
                <w:tcW w:w="776" w:type="dxa"/>
                <w:shd w:val="clear" w:color="auto" w:fill="auto"/>
                <w:vAlign w:val="center"/>
              </w:tcPr>
            </w:tcPrChange>
          </w:tcPr>
          <w:p w14:paraId="494E30CC" w14:textId="77777777" w:rsidR="00013B3B" w:rsidRPr="007001F1" w:rsidRDefault="00013B3B">
            <w:pPr>
              <w:jc w:val="center"/>
              <w:rPr>
                <w:b/>
                <w:bCs/>
                <w:color w:val="000000"/>
                <w:sz w:val="22"/>
                <w:szCs w:val="22"/>
              </w:rPr>
            </w:pPr>
          </w:p>
        </w:tc>
        <w:tc>
          <w:tcPr>
            <w:tcW w:w="1775" w:type="dxa"/>
            <w:shd w:val="clear" w:color="auto" w:fill="auto"/>
            <w:vAlign w:val="center"/>
            <w:tcPrChange w:id="604" w:author="Branislav Hudec" w:date="2018-04-29T22:45:00Z">
              <w:tcPr>
                <w:tcW w:w="1775" w:type="dxa"/>
                <w:shd w:val="clear" w:color="auto" w:fill="auto"/>
                <w:vAlign w:val="center"/>
              </w:tcPr>
            </w:tcPrChange>
          </w:tcPr>
          <w:p w14:paraId="57B2E790" w14:textId="77777777" w:rsidR="00013B3B" w:rsidRPr="007001F1" w:rsidRDefault="00013B3B">
            <w:pPr>
              <w:jc w:val="center"/>
              <w:rPr>
                <w:b/>
                <w:bCs/>
                <w:color w:val="000000"/>
                <w:sz w:val="22"/>
                <w:szCs w:val="22"/>
              </w:rPr>
            </w:pPr>
          </w:p>
        </w:tc>
      </w:tr>
      <w:tr w:rsidR="00013B3B" w:rsidRPr="007001F1" w14:paraId="18B82D28" w14:textId="77777777" w:rsidTr="004F0CC1">
        <w:trPr>
          <w:trHeight w:val="853"/>
          <w:trPrChange w:id="605" w:author="Branislav Hudec" w:date="2018-04-29T22:45:00Z">
            <w:trPr>
              <w:trHeight w:val="853"/>
            </w:trPr>
          </w:trPrChange>
        </w:trPr>
        <w:tc>
          <w:tcPr>
            <w:tcW w:w="582" w:type="dxa"/>
            <w:vMerge/>
            <w:shd w:val="clear" w:color="auto" w:fill="auto"/>
            <w:noWrap/>
            <w:vAlign w:val="center"/>
            <w:tcPrChange w:id="606" w:author="Branislav Hudec" w:date="2018-04-29T22:45:00Z">
              <w:tcPr>
                <w:tcW w:w="582" w:type="dxa"/>
                <w:vMerge/>
                <w:shd w:val="clear" w:color="auto" w:fill="auto"/>
                <w:noWrap/>
                <w:vAlign w:val="center"/>
              </w:tcPr>
            </w:tcPrChange>
          </w:tcPr>
          <w:p w14:paraId="5B94C2B8" w14:textId="77777777" w:rsidR="00013B3B" w:rsidRPr="007001F1" w:rsidRDefault="00013B3B">
            <w:pPr>
              <w:jc w:val="center"/>
              <w:rPr>
                <w:color w:val="000000"/>
                <w:sz w:val="22"/>
                <w:szCs w:val="22"/>
              </w:rPr>
            </w:pPr>
          </w:p>
        </w:tc>
        <w:tc>
          <w:tcPr>
            <w:tcW w:w="4820" w:type="dxa"/>
            <w:gridSpan w:val="2"/>
            <w:shd w:val="clear" w:color="auto" w:fill="auto"/>
            <w:vAlign w:val="center"/>
            <w:tcPrChange w:id="607" w:author="Branislav Hudec" w:date="2018-04-29T22:45:00Z">
              <w:tcPr>
                <w:tcW w:w="4820" w:type="dxa"/>
                <w:gridSpan w:val="2"/>
                <w:shd w:val="clear" w:color="auto" w:fill="auto"/>
                <w:vAlign w:val="center"/>
              </w:tcPr>
            </w:tcPrChange>
          </w:tcPr>
          <w:p w14:paraId="74FEEEC6" w14:textId="766C57AD" w:rsidR="00013B3B" w:rsidRPr="007001F1" w:rsidDel="00013B3B" w:rsidRDefault="00013B3B">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Change w:id="608" w:author="Branislav Hudec" w:date="2018-04-29T22:45:00Z">
              <w:tcPr>
                <w:tcW w:w="567" w:type="dxa"/>
                <w:shd w:val="clear" w:color="auto" w:fill="auto"/>
                <w:vAlign w:val="center"/>
              </w:tcPr>
            </w:tcPrChange>
          </w:tcPr>
          <w:p w14:paraId="731B0B47" w14:textId="77777777" w:rsidR="00013B3B" w:rsidRPr="007001F1" w:rsidRDefault="00013B3B">
            <w:pPr>
              <w:jc w:val="center"/>
              <w:rPr>
                <w:b/>
                <w:bCs/>
                <w:color w:val="000000"/>
                <w:sz w:val="22"/>
                <w:szCs w:val="22"/>
              </w:rPr>
            </w:pPr>
          </w:p>
        </w:tc>
        <w:tc>
          <w:tcPr>
            <w:tcW w:w="567" w:type="dxa"/>
            <w:shd w:val="clear" w:color="auto" w:fill="auto"/>
            <w:vAlign w:val="center"/>
            <w:tcPrChange w:id="609" w:author="Branislav Hudec" w:date="2018-04-29T22:45:00Z">
              <w:tcPr>
                <w:tcW w:w="567" w:type="dxa"/>
                <w:shd w:val="clear" w:color="auto" w:fill="auto"/>
                <w:vAlign w:val="center"/>
              </w:tcPr>
            </w:tcPrChange>
          </w:tcPr>
          <w:p w14:paraId="6F8C8B9D" w14:textId="77777777" w:rsidR="00013B3B" w:rsidRPr="007001F1" w:rsidRDefault="00013B3B">
            <w:pPr>
              <w:jc w:val="center"/>
              <w:rPr>
                <w:b/>
                <w:bCs/>
                <w:color w:val="000000"/>
                <w:sz w:val="22"/>
                <w:szCs w:val="22"/>
              </w:rPr>
            </w:pPr>
          </w:p>
        </w:tc>
        <w:tc>
          <w:tcPr>
            <w:tcW w:w="776" w:type="dxa"/>
            <w:shd w:val="clear" w:color="auto" w:fill="auto"/>
            <w:vAlign w:val="center"/>
            <w:tcPrChange w:id="610" w:author="Branislav Hudec" w:date="2018-04-29T22:45:00Z">
              <w:tcPr>
                <w:tcW w:w="776" w:type="dxa"/>
                <w:shd w:val="clear" w:color="auto" w:fill="auto"/>
                <w:vAlign w:val="center"/>
              </w:tcPr>
            </w:tcPrChange>
          </w:tcPr>
          <w:p w14:paraId="7DD50ABB" w14:textId="77777777" w:rsidR="00013B3B" w:rsidRPr="007001F1" w:rsidRDefault="00013B3B">
            <w:pPr>
              <w:jc w:val="center"/>
              <w:rPr>
                <w:b/>
                <w:bCs/>
                <w:color w:val="000000"/>
                <w:sz w:val="22"/>
                <w:szCs w:val="22"/>
              </w:rPr>
            </w:pPr>
          </w:p>
        </w:tc>
        <w:tc>
          <w:tcPr>
            <w:tcW w:w="1775" w:type="dxa"/>
            <w:shd w:val="clear" w:color="auto" w:fill="auto"/>
            <w:vAlign w:val="center"/>
            <w:tcPrChange w:id="611" w:author="Branislav Hudec" w:date="2018-04-29T22:45:00Z">
              <w:tcPr>
                <w:tcW w:w="1775" w:type="dxa"/>
                <w:shd w:val="clear" w:color="auto" w:fill="auto"/>
                <w:vAlign w:val="center"/>
              </w:tcPr>
            </w:tcPrChange>
          </w:tcPr>
          <w:p w14:paraId="71099C25" w14:textId="77777777" w:rsidR="00013B3B" w:rsidRPr="007001F1" w:rsidRDefault="00013B3B">
            <w:pPr>
              <w:jc w:val="center"/>
              <w:rPr>
                <w:b/>
                <w:bCs/>
                <w:color w:val="000000"/>
                <w:sz w:val="22"/>
                <w:szCs w:val="22"/>
              </w:rPr>
            </w:pPr>
          </w:p>
        </w:tc>
      </w:tr>
      <w:tr w:rsidR="00013B3B" w:rsidRPr="007001F1" w14:paraId="52095A61" w14:textId="77777777" w:rsidTr="004F0CC1">
        <w:trPr>
          <w:trHeight w:val="724"/>
          <w:trPrChange w:id="612" w:author="Branislav Hudec" w:date="2018-04-29T22:45:00Z">
            <w:trPr>
              <w:trHeight w:val="724"/>
            </w:trPr>
          </w:trPrChange>
        </w:trPr>
        <w:tc>
          <w:tcPr>
            <w:tcW w:w="582" w:type="dxa"/>
            <w:vMerge/>
            <w:shd w:val="clear" w:color="auto" w:fill="auto"/>
            <w:noWrap/>
            <w:vAlign w:val="center"/>
            <w:tcPrChange w:id="613" w:author="Branislav Hudec" w:date="2018-04-29T22:45:00Z">
              <w:tcPr>
                <w:tcW w:w="582" w:type="dxa"/>
                <w:vMerge/>
                <w:shd w:val="clear" w:color="auto" w:fill="auto"/>
                <w:noWrap/>
                <w:vAlign w:val="center"/>
              </w:tcPr>
            </w:tcPrChange>
          </w:tcPr>
          <w:p w14:paraId="6CA918CB" w14:textId="77777777" w:rsidR="00013B3B" w:rsidRPr="007001F1" w:rsidRDefault="00013B3B">
            <w:pPr>
              <w:jc w:val="center"/>
              <w:rPr>
                <w:color w:val="000000"/>
                <w:sz w:val="22"/>
                <w:szCs w:val="22"/>
              </w:rPr>
            </w:pPr>
          </w:p>
        </w:tc>
        <w:tc>
          <w:tcPr>
            <w:tcW w:w="4820" w:type="dxa"/>
            <w:gridSpan w:val="2"/>
            <w:shd w:val="clear" w:color="auto" w:fill="auto"/>
            <w:vAlign w:val="center"/>
            <w:tcPrChange w:id="614" w:author="Branislav Hudec" w:date="2018-04-29T22:45:00Z">
              <w:tcPr>
                <w:tcW w:w="4820" w:type="dxa"/>
                <w:gridSpan w:val="2"/>
                <w:shd w:val="clear" w:color="auto" w:fill="auto"/>
                <w:vAlign w:val="center"/>
              </w:tcPr>
            </w:tcPrChange>
          </w:tcPr>
          <w:p w14:paraId="2E29059B" w14:textId="7FF17F9C" w:rsidR="00013B3B" w:rsidRPr="007001F1" w:rsidDel="00013B3B" w:rsidRDefault="00013B3B">
            <w:pPr>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Change w:id="615" w:author="Branislav Hudec" w:date="2018-04-29T22:45:00Z">
              <w:tcPr>
                <w:tcW w:w="567" w:type="dxa"/>
                <w:shd w:val="clear" w:color="auto" w:fill="auto"/>
                <w:vAlign w:val="center"/>
              </w:tcPr>
            </w:tcPrChange>
          </w:tcPr>
          <w:p w14:paraId="76C8C779" w14:textId="77777777" w:rsidR="00013B3B" w:rsidRPr="007001F1" w:rsidRDefault="00013B3B">
            <w:pPr>
              <w:jc w:val="center"/>
              <w:rPr>
                <w:b/>
                <w:bCs/>
                <w:color w:val="000000"/>
                <w:sz w:val="22"/>
                <w:szCs w:val="22"/>
              </w:rPr>
            </w:pPr>
          </w:p>
        </w:tc>
        <w:tc>
          <w:tcPr>
            <w:tcW w:w="567" w:type="dxa"/>
            <w:shd w:val="clear" w:color="auto" w:fill="auto"/>
            <w:vAlign w:val="center"/>
            <w:tcPrChange w:id="616" w:author="Branislav Hudec" w:date="2018-04-29T22:45:00Z">
              <w:tcPr>
                <w:tcW w:w="567" w:type="dxa"/>
                <w:shd w:val="clear" w:color="auto" w:fill="auto"/>
                <w:vAlign w:val="center"/>
              </w:tcPr>
            </w:tcPrChange>
          </w:tcPr>
          <w:p w14:paraId="0F9967B1" w14:textId="77777777" w:rsidR="00013B3B" w:rsidRPr="007001F1" w:rsidRDefault="00013B3B">
            <w:pPr>
              <w:jc w:val="center"/>
              <w:rPr>
                <w:b/>
                <w:bCs/>
                <w:color w:val="000000"/>
                <w:sz w:val="22"/>
                <w:szCs w:val="22"/>
              </w:rPr>
            </w:pPr>
          </w:p>
        </w:tc>
        <w:tc>
          <w:tcPr>
            <w:tcW w:w="776" w:type="dxa"/>
            <w:shd w:val="clear" w:color="auto" w:fill="auto"/>
            <w:vAlign w:val="center"/>
            <w:tcPrChange w:id="617" w:author="Branislav Hudec" w:date="2018-04-29T22:45:00Z">
              <w:tcPr>
                <w:tcW w:w="776" w:type="dxa"/>
                <w:shd w:val="clear" w:color="auto" w:fill="auto"/>
                <w:vAlign w:val="center"/>
              </w:tcPr>
            </w:tcPrChange>
          </w:tcPr>
          <w:p w14:paraId="0B2BB929" w14:textId="77777777" w:rsidR="00013B3B" w:rsidRPr="007001F1" w:rsidRDefault="00013B3B">
            <w:pPr>
              <w:jc w:val="center"/>
              <w:rPr>
                <w:b/>
                <w:bCs/>
                <w:color w:val="000000"/>
                <w:sz w:val="22"/>
                <w:szCs w:val="22"/>
              </w:rPr>
            </w:pPr>
          </w:p>
        </w:tc>
        <w:tc>
          <w:tcPr>
            <w:tcW w:w="1775" w:type="dxa"/>
            <w:shd w:val="clear" w:color="auto" w:fill="auto"/>
            <w:vAlign w:val="center"/>
            <w:tcPrChange w:id="618" w:author="Branislav Hudec" w:date="2018-04-29T22:45:00Z">
              <w:tcPr>
                <w:tcW w:w="1775" w:type="dxa"/>
                <w:shd w:val="clear" w:color="auto" w:fill="auto"/>
                <w:vAlign w:val="center"/>
              </w:tcPr>
            </w:tcPrChange>
          </w:tcPr>
          <w:p w14:paraId="276B14CA" w14:textId="77777777" w:rsidR="00013B3B" w:rsidRPr="007001F1" w:rsidRDefault="00013B3B">
            <w:pPr>
              <w:jc w:val="center"/>
              <w:rPr>
                <w:b/>
                <w:bCs/>
                <w:color w:val="000000"/>
                <w:sz w:val="22"/>
                <w:szCs w:val="22"/>
              </w:rPr>
            </w:pPr>
          </w:p>
        </w:tc>
      </w:tr>
      <w:tr w:rsidR="00013B3B" w:rsidRPr="007001F1" w14:paraId="2532D390" w14:textId="77777777" w:rsidTr="004F0CC1">
        <w:trPr>
          <w:trHeight w:val="853"/>
          <w:trPrChange w:id="619" w:author="Branislav Hudec" w:date="2018-04-29T22:45:00Z">
            <w:trPr>
              <w:trHeight w:val="853"/>
            </w:trPr>
          </w:trPrChange>
        </w:trPr>
        <w:tc>
          <w:tcPr>
            <w:tcW w:w="582" w:type="dxa"/>
            <w:vMerge/>
            <w:shd w:val="clear" w:color="auto" w:fill="auto"/>
            <w:noWrap/>
            <w:vAlign w:val="center"/>
            <w:tcPrChange w:id="620" w:author="Branislav Hudec" w:date="2018-04-29T22:45:00Z">
              <w:tcPr>
                <w:tcW w:w="582" w:type="dxa"/>
                <w:vMerge/>
                <w:shd w:val="clear" w:color="auto" w:fill="auto"/>
                <w:noWrap/>
                <w:vAlign w:val="center"/>
              </w:tcPr>
            </w:tcPrChange>
          </w:tcPr>
          <w:p w14:paraId="4BDD22A4" w14:textId="77777777" w:rsidR="00013B3B" w:rsidRPr="007001F1" w:rsidRDefault="00013B3B">
            <w:pPr>
              <w:jc w:val="center"/>
              <w:rPr>
                <w:color w:val="000000"/>
                <w:sz w:val="22"/>
                <w:szCs w:val="22"/>
              </w:rPr>
            </w:pPr>
          </w:p>
        </w:tc>
        <w:tc>
          <w:tcPr>
            <w:tcW w:w="4820" w:type="dxa"/>
            <w:gridSpan w:val="2"/>
            <w:shd w:val="clear" w:color="auto" w:fill="auto"/>
            <w:vAlign w:val="center"/>
            <w:tcPrChange w:id="621" w:author="Branislav Hudec" w:date="2018-04-29T22:45:00Z">
              <w:tcPr>
                <w:tcW w:w="4820" w:type="dxa"/>
                <w:gridSpan w:val="2"/>
                <w:shd w:val="clear" w:color="auto" w:fill="auto"/>
                <w:vAlign w:val="center"/>
              </w:tcPr>
            </w:tcPrChange>
          </w:tcPr>
          <w:p w14:paraId="7D86BA87" w14:textId="65326743" w:rsidR="00013B3B" w:rsidRPr="007001F1" w:rsidDel="00013B3B" w:rsidRDefault="00013B3B">
            <w:pPr>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Change w:id="622" w:author="Branislav Hudec" w:date="2018-04-29T22:45:00Z">
              <w:tcPr>
                <w:tcW w:w="567" w:type="dxa"/>
                <w:shd w:val="clear" w:color="auto" w:fill="auto"/>
                <w:vAlign w:val="center"/>
              </w:tcPr>
            </w:tcPrChange>
          </w:tcPr>
          <w:p w14:paraId="34AEBBCA" w14:textId="77777777" w:rsidR="00013B3B" w:rsidRPr="007001F1" w:rsidRDefault="00013B3B">
            <w:pPr>
              <w:jc w:val="center"/>
              <w:rPr>
                <w:b/>
                <w:bCs/>
                <w:color w:val="000000"/>
                <w:sz w:val="22"/>
                <w:szCs w:val="22"/>
              </w:rPr>
            </w:pPr>
          </w:p>
        </w:tc>
        <w:tc>
          <w:tcPr>
            <w:tcW w:w="567" w:type="dxa"/>
            <w:shd w:val="clear" w:color="auto" w:fill="auto"/>
            <w:vAlign w:val="center"/>
            <w:tcPrChange w:id="623" w:author="Branislav Hudec" w:date="2018-04-29T22:45:00Z">
              <w:tcPr>
                <w:tcW w:w="567" w:type="dxa"/>
                <w:shd w:val="clear" w:color="auto" w:fill="auto"/>
                <w:vAlign w:val="center"/>
              </w:tcPr>
            </w:tcPrChange>
          </w:tcPr>
          <w:p w14:paraId="2E66F9D8" w14:textId="77777777" w:rsidR="00013B3B" w:rsidRPr="007001F1" w:rsidRDefault="00013B3B">
            <w:pPr>
              <w:jc w:val="center"/>
              <w:rPr>
                <w:b/>
                <w:bCs/>
                <w:color w:val="000000"/>
                <w:sz w:val="22"/>
                <w:szCs w:val="22"/>
              </w:rPr>
            </w:pPr>
          </w:p>
        </w:tc>
        <w:tc>
          <w:tcPr>
            <w:tcW w:w="776" w:type="dxa"/>
            <w:shd w:val="clear" w:color="auto" w:fill="auto"/>
            <w:vAlign w:val="center"/>
            <w:tcPrChange w:id="624" w:author="Branislav Hudec" w:date="2018-04-29T22:45:00Z">
              <w:tcPr>
                <w:tcW w:w="776" w:type="dxa"/>
                <w:shd w:val="clear" w:color="auto" w:fill="auto"/>
                <w:vAlign w:val="center"/>
              </w:tcPr>
            </w:tcPrChange>
          </w:tcPr>
          <w:p w14:paraId="3F8B958E" w14:textId="77777777" w:rsidR="00013B3B" w:rsidRPr="007001F1" w:rsidRDefault="00013B3B">
            <w:pPr>
              <w:jc w:val="center"/>
              <w:rPr>
                <w:b/>
                <w:bCs/>
                <w:color w:val="000000"/>
                <w:sz w:val="22"/>
                <w:szCs w:val="22"/>
              </w:rPr>
            </w:pPr>
          </w:p>
        </w:tc>
        <w:tc>
          <w:tcPr>
            <w:tcW w:w="1775" w:type="dxa"/>
            <w:shd w:val="clear" w:color="auto" w:fill="auto"/>
            <w:vAlign w:val="center"/>
            <w:tcPrChange w:id="625" w:author="Branislav Hudec" w:date="2018-04-29T22:45:00Z">
              <w:tcPr>
                <w:tcW w:w="1775" w:type="dxa"/>
                <w:shd w:val="clear" w:color="auto" w:fill="auto"/>
                <w:vAlign w:val="center"/>
              </w:tcPr>
            </w:tcPrChange>
          </w:tcPr>
          <w:p w14:paraId="68F54A5D" w14:textId="77777777" w:rsidR="00013B3B" w:rsidRPr="007001F1" w:rsidRDefault="00013B3B">
            <w:pPr>
              <w:jc w:val="center"/>
              <w:rPr>
                <w:b/>
                <w:bCs/>
                <w:color w:val="000000"/>
                <w:sz w:val="22"/>
                <w:szCs w:val="22"/>
              </w:rPr>
            </w:pPr>
          </w:p>
        </w:tc>
      </w:tr>
      <w:tr w:rsidR="00013B3B" w:rsidRPr="007001F1" w14:paraId="41B4896A" w14:textId="77777777" w:rsidTr="004F0CC1">
        <w:trPr>
          <w:trHeight w:val="512"/>
          <w:trPrChange w:id="626" w:author="Branislav Hudec" w:date="2018-04-29T22:45:00Z">
            <w:trPr>
              <w:trHeight w:val="512"/>
            </w:trPr>
          </w:trPrChange>
        </w:trPr>
        <w:tc>
          <w:tcPr>
            <w:tcW w:w="582" w:type="dxa"/>
            <w:vMerge/>
            <w:shd w:val="clear" w:color="auto" w:fill="auto"/>
            <w:noWrap/>
            <w:vAlign w:val="center"/>
            <w:tcPrChange w:id="627" w:author="Branislav Hudec" w:date="2018-04-29T22:45:00Z">
              <w:tcPr>
                <w:tcW w:w="582" w:type="dxa"/>
                <w:vMerge/>
                <w:shd w:val="clear" w:color="auto" w:fill="auto"/>
                <w:noWrap/>
                <w:vAlign w:val="center"/>
              </w:tcPr>
            </w:tcPrChange>
          </w:tcPr>
          <w:p w14:paraId="29EB05DE" w14:textId="77777777" w:rsidR="00013B3B" w:rsidRPr="007001F1" w:rsidRDefault="00013B3B">
            <w:pPr>
              <w:jc w:val="center"/>
              <w:rPr>
                <w:color w:val="000000"/>
                <w:sz w:val="22"/>
                <w:szCs w:val="22"/>
              </w:rPr>
            </w:pPr>
          </w:p>
        </w:tc>
        <w:tc>
          <w:tcPr>
            <w:tcW w:w="4820" w:type="dxa"/>
            <w:gridSpan w:val="2"/>
            <w:shd w:val="clear" w:color="auto" w:fill="auto"/>
            <w:vAlign w:val="center"/>
            <w:tcPrChange w:id="628" w:author="Branislav Hudec" w:date="2018-04-29T22:45:00Z">
              <w:tcPr>
                <w:tcW w:w="4820" w:type="dxa"/>
                <w:gridSpan w:val="2"/>
                <w:shd w:val="clear" w:color="auto" w:fill="auto"/>
                <w:vAlign w:val="center"/>
              </w:tcPr>
            </w:tcPrChange>
          </w:tcPr>
          <w:p w14:paraId="384CE539" w14:textId="1B0EE1F4" w:rsidR="00013B3B" w:rsidRPr="007001F1" w:rsidDel="00013B3B" w:rsidRDefault="00013B3B">
            <w:pPr>
              <w:rPr>
                <w:color w:val="000000"/>
                <w:sz w:val="22"/>
                <w:szCs w:val="22"/>
              </w:rPr>
            </w:pPr>
            <w:r w:rsidRPr="007001F1">
              <w:rPr>
                <w:sz w:val="22"/>
                <w:szCs w:val="22"/>
              </w:rPr>
              <w:t>h) Stanovil verejný obstarávateľ PHZ v zmysle  ostatných ustanovení § 6 ZVO?</w:t>
            </w:r>
          </w:p>
        </w:tc>
        <w:tc>
          <w:tcPr>
            <w:tcW w:w="567" w:type="dxa"/>
            <w:shd w:val="clear" w:color="auto" w:fill="auto"/>
            <w:vAlign w:val="center"/>
            <w:tcPrChange w:id="629" w:author="Branislav Hudec" w:date="2018-04-29T22:45:00Z">
              <w:tcPr>
                <w:tcW w:w="567" w:type="dxa"/>
                <w:shd w:val="clear" w:color="auto" w:fill="auto"/>
                <w:vAlign w:val="center"/>
              </w:tcPr>
            </w:tcPrChange>
          </w:tcPr>
          <w:p w14:paraId="790291CC" w14:textId="77777777" w:rsidR="00013B3B" w:rsidRPr="007001F1" w:rsidRDefault="00013B3B">
            <w:pPr>
              <w:jc w:val="center"/>
              <w:rPr>
                <w:b/>
                <w:bCs/>
                <w:color w:val="000000"/>
                <w:sz w:val="22"/>
                <w:szCs w:val="22"/>
              </w:rPr>
            </w:pPr>
          </w:p>
        </w:tc>
        <w:tc>
          <w:tcPr>
            <w:tcW w:w="567" w:type="dxa"/>
            <w:shd w:val="clear" w:color="auto" w:fill="auto"/>
            <w:vAlign w:val="center"/>
            <w:tcPrChange w:id="630" w:author="Branislav Hudec" w:date="2018-04-29T22:45:00Z">
              <w:tcPr>
                <w:tcW w:w="567" w:type="dxa"/>
                <w:shd w:val="clear" w:color="auto" w:fill="auto"/>
                <w:vAlign w:val="center"/>
              </w:tcPr>
            </w:tcPrChange>
          </w:tcPr>
          <w:p w14:paraId="72A033FF" w14:textId="77777777" w:rsidR="00013B3B" w:rsidRPr="007001F1" w:rsidRDefault="00013B3B">
            <w:pPr>
              <w:jc w:val="center"/>
              <w:rPr>
                <w:b/>
                <w:bCs/>
                <w:color w:val="000000"/>
                <w:sz w:val="22"/>
                <w:szCs w:val="22"/>
              </w:rPr>
            </w:pPr>
          </w:p>
        </w:tc>
        <w:tc>
          <w:tcPr>
            <w:tcW w:w="776" w:type="dxa"/>
            <w:shd w:val="clear" w:color="auto" w:fill="auto"/>
            <w:vAlign w:val="center"/>
            <w:tcPrChange w:id="631" w:author="Branislav Hudec" w:date="2018-04-29T22:45:00Z">
              <w:tcPr>
                <w:tcW w:w="776" w:type="dxa"/>
                <w:shd w:val="clear" w:color="auto" w:fill="auto"/>
                <w:vAlign w:val="center"/>
              </w:tcPr>
            </w:tcPrChange>
          </w:tcPr>
          <w:p w14:paraId="06F7A544" w14:textId="77777777" w:rsidR="00013B3B" w:rsidRPr="007001F1" w:rsidRDefault="00013B3B">
            <w:pPr>
              <w:jc w:val="center"/>
              <w:rPr>
                <w:b/>
                <w:bCs/>
                <w:color w:val="000000"/>
                <w:sz w:val="22"/>
                <w:szCs w:val="22"/>
              </w:rPr>
            </w:pPr>
          </w:p>
        </w:tc>
        <w:tc>
          <w:tcPr>
            <w:tcW w:w="1775" w:type="dxa"/>
            <w:shd w:val="clear" w:color="auto" w:fill="auto"/>
            <w:vAlign w:val="center"/>
            <w:tcPrChange w:id="632" w:author="Branislav Hudec" w:date="2018-04-29T22:45:00Z">
              <w:tcPr>
                <w:tcW w:w="1775" w:type="dxa"/>
                <w:shd w:val="clear" w:color="auto" w:fill="auto"/>
                <w:vAlign w:val="center"/>
              </w:tcPr>
            </w:tcPrChange>
          </w:tcPr>
          <w:p w14:paraId="658BDD45" w14:textId="77777777" w:rsidR="00013B3B" w:rsidRPr="007001F1" w:rsidRDefault="00013B3B">
            <w:pPr>
              <w:jc w:val="center"/>
              <w:rPr>
                <w:b/>
                <w:bCs/>
                <w:color w:val="000000"/>
                <w:sz w:val="22"/>
                <w:szCs w:val="22"/>
              </w:rPr>
            </w:pPr>
          </w:p>
        </w:tc>
      </w:tr>
      <w:tr w:rsidR="00617EE4" w:rsidRPr="007001F1" w14:paraId="74F310C7" w14:textId="77777777" w:rsidTr="004F0CC1">
        <w:trPr>
          <w:trHeight w:val="600"/>
          <w:trPrChange w:id="633" w:author="Branislav Hudec" w:date="2018-04-29T22:45:00Z">
            <w:trPr>
              <w:trHeight w:val="600"/>
            </w:trPr>
          </w:trPrChange>
        </w:trPr>
        <w:tc>
          <w:tcPr>
            <w:tcW w:w="582" w:type="dxa"/>
            <w:shd w:val="clear" w:color="auto" w:fill="auto"/>
            <w:noWrap/>
            <w:vAlign w:val="center"/>
            <w:hideMark/>
            <w:tcPrChange w:id="634" w:author="Branislav Hudec" w:date="2018-04-29T22:45:00Z">
              <w:tcPr>
                <w:tcW w:w="582" w:type="dxa"/>
                <w:shd w:val="clear" w:color="auto" w:fill="auto"/>
                <w:noWrap/>
                <w:vAlign w:val="center"/>
                <w:hideMark/>
              </w:tcPr>
            </w:tcPrChange>
          </w:tcPr>
          <w:p w14:paraId="21452C94" w14:textId="77777777" w:rsidR="00617EE4" w:rsidRPr="007001F1" w:rsidRDefault="00617EE4">
            <w:pPr>
              <w:jc w:val="center"/>
              <w:rPr>
                <w:color w:val="000000"/>
              </w:rPr>
            </w:pPr>
            <w:r w:rsidRPr="007001F1">
              <w:rPr>
                <w:color w:val="000000"/>
                <w:sz w:val="22"/>
                <w:szCs w:val="22"/>
              </w:rPr>
              <w:t>3</w:t>
            </w:r>
          </w:p>
        </w:tc>
        <w:tc>
          <w:tcPr>
            <w:tcW w:w="4820" w:type="dxa"/>
            <w:gridSpan w:val="2"/>
            <w:shd w:val="clear" w:color="auto" w:fill="auto"/>
            <w:vAlign w:val="center"/>
            <w:hideMark/>
            <w:tcPrChange w:id="635" w:author="Branislav Hudec" w:date="2018-04-29T22:45:00Z">
              <w:tcPr>
                <w:tcW w:w="4820" w:type="dxa"/>
                <w:gridSpan w:val="2"/>
                <w:shd w:val="clear" w:color="auto" w:fill="auto"/>
                <w:vAlign w:val="center"/>
                <w:hideMark/>
              </w:tcPr>
            </w:tcPrChange>
          </w:tcPr>
          <w:p w14:paraId="75CBE51B" w14:textId="36B677B6" w:rsidR="00617EE4" w:rsidRPr="007001F1" w:rsidRDefault="00617EE4">
            <w:pPr>
              <w:jc w:val="both"/>
              <w:rPr>
                <w:color w:val="000000"/>
              </w:rPr>
            </w:pPr>
            <w:r w:rsidRPr="007001F1">
              <w:rPr>
                <w:color w:val="000000"/>
                <w:sz w:val="22"/>
                <w:szCs w:val="22"/>
              </w:rPr>
              <w:t xml:space="preserve">Je zvolený postup zadávania podlimitnej zákazky </w:t>
            </w:r>
            <w:r w:rsidR="00667EFF" w:rsidRPr="007001F1">
              <w:rPr>
                <w:color w:val="000000"/>
                <w:sz w:val="22"/>
                <w:szCs w:val="22"/>
              </w:rPr>
              <w:t xml:space="preserve">                 </w:t>
            </w:r>
            <w:r w:rsidRPr="007001F1">
              <w:rPr>
                <w:color w:val="000000"/>
                <w:sz w:val="22"/>
                <w:szCs w:val="22"/>
              </w:rPr>
              <w:t>s využitím elektronického trhoviska v súlade s § 109 až § 111 ZVO (primerane podľa fázy zadávania zákazky)</w:t>
            </w:r>
          </w:p>
        </w:tc>
        <w:tc>
          <w:tcPr>
            <w:tcW w:w="567" w:type="dxa"/>
            <w:shd w:val="clear" w:color="auto" w:fill="auto"/>
            <w:vAlign w:val="center"/>
            <w:hideMark/>
            <w:tcPrChange w:id="636" w:author="Branislav Hudec" w:date="2018-04-29T22:45:00Z">
              <w:tcPr>
                <w:tcW w:w="567" w:type="dxa"/>
                <w:shd w:val="clear" w:color="auto" w:fill="auto"/>
                <w:vAlign w:val="center"/>
                <w:hideMark/>
              </w:tcPr>
            </w:tcPrChange>
          </w:tcPr>
          <w:p w14:paraId="2A21379E"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Change w:id="637" w:author="Branislav Hudec" w:date="2018-04-29T22:45:00Z">
              <w:tcPr>
                <w:tcW w:w="567" w:type="dxa"/>
                <w:shd w:val="clear" w:color="auto" w:fill="auto"/>
                <w:vAlign w:val="center"/>
                <w:hideMark/>
              </w:tcPr>
            </w:tcPrChange>
          </w:tcPr>
          <w:p w14:paraId="575F7726"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Change w:id="638" w:author="Branislav Hudec" w:date="2018-04-29T22:45:00Z">
              <w:tcPr>
                <w:tcW w:w="776" w:type="dxa"/>
                <w:shd w:val="clear" w:color="auto" w:fill="auto"/>
                <w:vAlign w:val="center"/>
                <w:hideMark/>
              </w:tcPr>
            </w:tcPrChange>
          </w:tcPr>
          <w:p w14:paraId="046AC2FA"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Change w:id="639" w:author="Branislav Hudec" w:date="2018-04-29T22:45:00Z">
              <w:tcPr>
                <w:tcW w:w="1775" w:type="dxa"/>
                <w:shd w:val="clear" w:color="auto" w:fill="auto"/>
                <w:vAlign w:val="center"/>
                <w:hideMark/>
              </w:tcPr>
            </w:tcPrChange>
          </w:tcPr>
          <w:p w14:paraId="0EC69FF4" w14:textId="77777777" w:rsidR="00617EE4" w:rsidRPr="007001F1" w:rsidRDefault="00617EE4">
            <w:pPr>
              <w:jc w:val="center"/>
              <w:rPr>
                <w:b/>
                <w:bCs/>
                <w:color w:val="000000"/>
              </w:rPr>
            </w:pPr>
            <w:r w:rsidRPr="007001F1">
              <w:rPr>
                <w:b/>
                <w:bCs/>
                <w:color w:val="000000"/>
                <w:sz w:val="22"/>
                <w:szCs w:val="22"/>
              </w:rPr>
              <w:t> </w:t>
            </w:r>
          </w:p>
        </w:tc>
      </w:tr>
      <w:tr w:rsidR="00617EE4" w:rsidRPr="007001F1" w14:paraId="57A4D4BE" w14:textId="77777777" w:rsidTr="004F0CC1">
        <w:trPr>
          <w:trHeight w:val="600"/>
          <w:trPrChange w:id="640" w:author="Branislav Hudec" w:date="2018-04-29T22:45:00Z">
            <w:trPr>
              <w:trHeight w:val="600"/>
            </w:trPr>
          </w:trPrChange>
        </w:trPr>
        <w:tc>
          <w:tcPr>
            <w:tcW w:w="582" w:type="dxa"/>
            <w:shd w:val="clear" w:color="auto" w:fill="auto"/>
            <w:noWrap/>
            <w:vAlign w:val="center"/>
            <w:hideMark/>
            <w:tcPrChange w:id="641" w:author="Branislav Hudec" w:date="2018-04-29T22:45:00Z">
              <w:tcPr>
                <w:tcW w:w="582" w:type="dxa"/>
                <w:shd w:val="clear" w:color="auto" w:fill="auto"/>
                <w:noWrap/>
                <w:vAlign w:val="center"/>
                <w:hideMark/>
              </w:tcPr>
            </w:tcPrChange>
          </w:tcPr>
          <w:p w14:paraId="2BD7AAE4" w14:textId="77777777" w:rsidR="00617EE4" w:rsidRPr="007001F1" w:rsidRDefault="00617EE4">
            <w:pPr>
              <w:jc w:val="center"/>
              <w:rPr>
                <w:color w:val="000000"/>
              </w:rPr>
            </w:pPr>
            <w:r w:rsidRPr="007001F1">
              <w:rPr>
                <w:color w:val="000000"/>
                <w:sz w:val="22"/>
                <w:szCs w:val="22"/>
              </w:rPr>
              <w:t>4</w:t>
            </w:r>
          </w:p>
        </w:tc>
        <w:tc>
          <w:tcPr>
            <w:tcW w:w="4820" w:type="dxa"/>
            <w:gridSpan w:val="2"/>
            <w:shd w:val="clear" w:color="auto" w:fill="auto"/>
            <w:vAlign w:val="center"/>
            <w:hideMark/>
            <w:tcPrChange w:id="642" w:author="Branislav Hudec" w:date="2018-04-29T22:45:00Z">
              <w:tcPr>
                <w:tcW w:w="4820" w:type="dxa"/>
                <w:gridSpan w:val="2"/>
                <w:shd w:val="clear" w:color="auto" w:fill="auto"/>
                <w:vAlign w:val="center"/>
                <w:hideMark/>
              </w:tcPr>
            </w:tcPrChange>
          </w:tcPr>
          <w:p w14:paraId="0BC3A567" w14:textId="77777777" w:rsidR="00617EE4" w:rsidRPr="007001F1" w:rsidRDefault="00617EE4">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Change w:id="643" w:author="Branislav Hudec" w:date="2018-04-29T22:45:00Z">
              <w:tcPr>
                <w:tcW w:w="567" w:type="dxa"/>
                <w:shd w:val="clear" w:color="auto" w:fill="auto"/>
                <w:vAlign w:val="center"/>
                <w:hideMark/>
              </w:tcPr>
            </w:tcPrChange>
          </w:tcPr>
          <w:p w14:paraId="6BAD1936"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Change w:id="644" w:author="Branislav Hudec" w:date="2018-04-29T22:45:00Z">
              <w:tcPr>
                <w:tcW w:w="567" w:type="dxa"/>
                <w:shd w:val="clear" w:color="auto" w:fill="auto"/>
                <w:vAlign w:val="center"/>
                <w:hideMark/>
              </w:tcPr>
            </w:tcPrChange>
          </w:tcPr>
          <w:p w14:paraId="6AAD20AE"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Change w:id="645" w:author="Branislav Hudec" w:date="2018-04-29T22:45:00Z">
              <w:tcPr>
                <w:tcW w:w="776" w:type="dxa"/>
                <w:shd w:val="clear" w:color="auto" w:fill="auto"/>
                <w:vAlign w:val="center"/>
                <w:hideMark/>
              </w:tcPr>
            </w:tcPrChange>
          </w:tcPr>
          <w:p w14:paraId="0ECB9AFD"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Change w:id="646" w:author="Branislav Hudec" w:date="2018-04-29T22:45:00Z">
              <w:tcPr>
                <w:tcW w:w="1775" w:type="dxa"/>
                <w:shd w:val="clear" w:color="auto" w:fill="auto"/>
                <w:vAlign w:val="center"/>
                <w:hideMark/>
              </w:tcPr>
            </w:tcPrChange>
          </w:tcPr>
          <w:p w14:paraId="3405A557" w14:textId="77777777" w:rsidR="00617EE4" w:rsidRPr="007001F1" w:rsidRDefault="00617EE4">
            <w:pPr>
              <w:jc w:val="center"/>
              <w:rPr>
                <w:b/>
                <w:bCs/>
                <w:color w:val="000000"/>
              </w:rPr>
            </w:pPr>
            <w:r w:rsidRPr="007001F1">
              <w:rPr>
                <w:b/>
                <w:bCs/>
                <w:color w:val="000000"/>
                <w:sz w:val="22"/>
                <w:szCs w:val="22"/>
              </w:rPr>
              <w:t> </w:t>
            </w:r>
          </w:p>
        </w:tc>
      </w:tr>
      <w:tr w:rsidR="00013B3B" w:rsidRPr="007001F1" w14:paraId="0F437C74" w14:textId="77777777" w:rsidTr="004F0CC1">
        <w:trPr>
          <w:trHeight w:val="600"/>
          <w:trPrChange w:id="647" w:author="Branislav Hudec" w:date="2018-04-29T22:45:00Z">
            <w:trPr>
              <w:trHeight w:val="600"/>
            </w:trPr>
          </w:trPrChange>
        </w:trPr>
        <w:tc>
          <w:tcPr>
            <w:tcW w:w="582" w:type="dxa"/>
            <w:vMerge w:val="restart"/>
            <w:shd w:val="clear" w:color="auto" w:fill="auto"/>
            <w:noWrap/>
            <w:vAlign w:val="center"/>
            <w:hideMark/>
            <w:tcPrChange w:id="648" w:author="Branislav Hudec" w:date="2018-04-29T22:45:00Z">
              <w:tcPr>
                <w:tcW w:w="582" w:type="dxa"/>
                <w:vMerge w:val="restart"/>
                <w:shd w:val="clear" w:color="auto" w:fill="auto"/>
                <w:noWrap/>
                <w:vAlign w:val="center"/>
                <w:hideMark/>
              </w:tcPr>
            </w:tcPrChange>
          </w:tcPr>
          <w:p w14:paraId="69826A91" w14:textId="77777777" w:rsidR="00013B3B" w:rsidRPr="007001F1" w:rsidRDefault="00013B3B">
            <w:pPr>
              <w:jc w:val="center"/>
              <w:rPr>
                <w:color w:val="000000"/>
              </w:rPr>
            </w:pPr>
            <w:r w:rsidRPr="007001F1">
              <w:rPr>
                <w:color w:val="000000"/>
                <w:sz w:val="22"/>
                <w:szCs w:val="22"/>
              </w:rPr>
              <w:t>5</w:t>
            </w:r>
          </w:p>
        </w:tc>
        <w:tc>
          <w:tcPr>
            <w:tcW w:w="4820" w:type="dxa"/>
            <w:gridSpan w:val="2"/>
            <w:shd w:val="clear" w:color="auto" w:fill="auto"/>
            <w:vAlign w:val="center"/>
            <w:hideMark/>
            <w:tcPrChange w:id="649" w:author="Branislav Hudec" w:date="2018-04-29T22:45:00Z">
              <w:tcPr>
                <w:tcW w:w="4820" w:type="dxa"/>
                <w:gridSpan w:val="2"/>
                <w:shd w:val="clear" w:color="auto" w:fill="auto"/>
                <w:vAlign w:val="center"/>
                <w:hideMark/>
              </w:tcPr>
            </w:tcPrChange>
          </w:tcPr>
          <w:p w14:paraId="4B3F2BF2" w14:textId="1B00E369" w:rsidR="00013B3B" w:rsidRPr="007001F1" w:rsidRDefault="00013B3B">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Change w:id="650" w:author="Branislav Hudec" w:date="2018-04-29T22:45:00Z">
              <w:tcPr>
                <w:tcW w:w="567" w:type="dxa"/>
                <w:shd w:val="clear" w:color="auto" w:fill="auto"/>
                <w:vAlign w:val="center"/>
                <w:hideMark/>
              </w:tcPr>
            </w:tcPrChange>
          </w:tcPr>
          <w:p w14:paraId="5185B2A3"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Change w:id="651" w:author="Branislav Hudec" w:date="2018-04-29T22:45:00Z">
              <w:tcPr>
                <w:tcW w:w="567" w:type="dxa"/>
                <w:shd w:val="clear" w:color="auto" w:fill="auto"/>
                <w:vAlign w:val="center"/>
                <w:hideMark/>
              </w:tcPr>
            </w:tcPrChange>
          </w:tcPr>
          <w:p w14:paraId="1122FB3F"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Change w:id="652" w:author="Branislav Hudec" w:date="2018-04-29T22:45:00Z">
              <w:tcPr>
                <w:tcW w:w="776" w:type="dxa"/>
                <w:shd w:val="clear" w:color="auto" w:fill="auto"/>
                <w:vAlign w:val="center"/>
                <w:hideMark/>
              </w:tcPr>
            </w:tcPrChange>
          </w:tcPr>
          <w:p w14:paraId="060D662C"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Change w:id="653" w:author="Branislav Hudec" w:date="2018-04-29T22:45:00Z">
              <w:tcPr>
                <w:tcW w:w="1775" w:type="dxa"/>
                <w:shd w:val="clear" w:color="auto" w:fill="auto"/>
                <w:vAlign w:val="center"/>
                <w:hideMark/>
              </w:tcPr>
            </w:tcPrChange>
          </w:tcPr>
          <w:p w14:paraId="4B1567FF" w14:textId="77777777" w:rsidR="00013B3B" w:rsidRPr="007001F1" w:rsidRDefault="00013B3B">
            <w:pPr>
              <w:jc w:val="center"/>
              <w:rPr>
                <w:b/>
                <w:bCs/>
                <w:color w:val="000000"/>
              </w:rPr>
            </w:pPr>
            <w:r w:rsidRPr="007001F1">
              <w:rPr>
                <w:b/>
                <w:bCs/>
                <w:color w:val="000000"/>
                <w:sz w:val="22"/>
                <w:szCs w:val="22"/>
              </w:rPr>
              <w:t> </w:t>
            </w:r>
          </w:p>
        </w:tc>
      </w:tr>
      <w:tr w:rsidR="00013B3B" w:rsidRPr="007001F1" w14:paraId="459321D7" w14:textId="77777777" w:rsidTr="004F0CC1">
        <w:trPr>
          <w:trHeight w:val="600"/>
          <w:trPrChange w:id="654" w:author="Branislav Hudec" w:date="2018-04-29T22:45:00Z">
            <w:trPr>
              <w:trHeight w:val="600"/>
            </w:trPr>
          </w:trPrChange>
        </w:trPr>
        <w:tc>
          <w:tcPr>
            <w:tcW w:w="582" w:type="dxa"/>
            <w:vMerge/>
            <w:shd w:val="clear" w:color="auto" w:fill="auto"/>
            <w:noWrap/>
            <w:vAlign w:val="center"/>
            <w:tcPrChange w:id="655" w:author="Branislav Hudec" w:date="2018-04-29T22:45:00Z">
              <w:tcPr>
                <w:tcW w:w="582" w:type="dxa"/>
                <w:vMerge/>
                <w:shd w:val="clear" w:color="auto" w:fill="auto"/>
                <w:noWrap/>
                <w:vAlign w:val="center"/>
              </w:tcPr>
            </w:tcPrChange>
          </w:tcPr>
          <w:p w14:paraId="3471835E" w14:textId="77777777" w:rsidR="00013B3B" w:rsidRPr="007001F1" w:rsidRDefault="00013B3B">
            <w:pPr>
              <w:jc w:val="center"/>
              <w:rPr>
                <w:color w:val="000000"/>
                <w:sz w:val="22"/>
                <w:szCs w:val="22"/>
              </w:rPr>
            </w:pPr>
          </w:p>
        </w:tc>
        <w:tc>
          <w:tcPr>
            <w:tcW w:w="4820" w:type="dxa"/>
            <w:gridSpan w:val="2"/>
            <w:shd w:val="clear" w:color="auto" w:fill="auto"/>
            <w:vAlign w:val="center"/>
            <w:tcPrChange w:id="656" w:author="Branislav Hudec" w:date="2018-04-29T22:45:00Z">
              <w:tcPr>
                <w:tcW w:w="4820" w:type="dxa"/>
                <w:gridSpan w:val="2"/>
                <w:shd w:val="clear" w:color="auto" w:fill="auto"/>
                <w:vAlign w:val="center"/>
              </w:tcPr>
            </w:tcPrChange>
          </w:tcPr>
          <w:p w14:paraId="01C977A2" w14:textId="450F8ABF" w:rsidR="00013B3B" w:rsidRPr="007001F1" w:rsidRDefault="00013B3B">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Change w:id="657" w:author="Branislav Hudec" w:date="2018-04-29T22:45:00Z">
              <w:tcPr>
                <w:tcW w:w="567" w:type="dxa"/>
                <w:shd w:val="clear" w:color="auto" w:fill="auto"/>
                <w:vAlign w:val="center"/>
              </w:tcPr>
            </w:tcPrChange>
          </w:tcPr>
          <w:p w14:paraId="28FF2418" w14:textId="77777777" w:rsidR="00013B3B" w:rsidRPr="007001F1" w:rsidRDefault="00013B3B">
            <w:pPr>
              <w:jc w:val="center"/>
              <w:rPr>
                <w:b/>
                <w:bCs/>
                <w:color w:val="000000"/>
                <w:sz w:val="22"/>
                <w:szCs w:val="22"/>
              </w:rPr>
            </w:pPr>
          </w:p>
        </w:tc>
        <w:tc>
          <w:tcPr>
            <w:tcW w:w="567" w:type="dxa"/>
            <w:shd w:val="clear" w:color="auto" w:fill="auto"/>
            <w:vAlign w:val="center"/>
            <w:tcPrChange w:id="658" w:author="Branislav Hudec" w:date="2018-04-29T22:45:00Z">
              <w:tcPr>
                <w:tcW w:w="567" w:type="dxa"/>
                <w:shd w:val="clear" w:color="auto" w:fill="auto"/>
                <w:vAlign w:val="center"/>
              </w:tcPr>
            </w:tcPrChange>
          </w:tcPr>
          <w:p w14:paraId="5F1886EF" w14:textId="77777777" w:rsidR="00013B3B" w:rsidRPr="007001F1" w:rsidRDefault="00013B3B">
            <w:pPr>
              <w:jc w:val="center"/>
              <w:rPr>
                <w:b/>
                <w:bCs/>
                <w:color w:val="000000"/>
                <w:sz w:val="22"/>
                <w:szCs w:val="22"/>
              </w:rPr>
            </w:pPr>
          </w:p>
        </w:tc>
        <w:tc>
          <w:tcPr>
            <w:tcW w:w="776" w:type="dxa"/>
            <w:shd w:val="clear" w:color="auto" w:fill="auto"/>
            <w:vAlign w:val="center"/>
            <w:tcPrChange w:id="659" w:author="Branislav Hudec" w:date="2018-04-29T22:45:00Z">
              <w:tcPr>
                <w:tcW w:w="776" w:type="dxa"/>
                <w:shd w:val="clear" w:color="auto" w:fill="auto"/>
                <w:vAlign w:val="center"/>
              </w:tcPr>
            </w:tcPrChange>
          </w:tcPr>
          <w:p w14:paraId="4AFD63FA" w14:textId="77777777" w:rsidR="00013B3B" w:rsidRPr="007001F1" w:rsidRDefault="00013B3B">
            <w:pPr>
              <w:jc w:val="center"/>
              <w:rPr>
                <w:b/>
                <w:bCs/>
                <w:color w:val="000000"/>
                <w:sz w:val="22"/>
                <w:szCs w:val="22"/>
              </w:rPr>
            </w:pPr>
          </w:p>
        </w:tc>
        <w:tc>
          <w:tcPr>
            <w:tcW w:w="1775" w:type="dxa"/>
            <w:shd w:val="clear" w:color="auto" w:fill="auto"/>
            <w:vAlign w:val="center"/>
            <w:tcPrChange w:id="660" w:author="Branislav Hudec" w:date="2018-04-29T22:45:00Z">
              <w:tcPr>
                <w:tcW w:w="1775" w:type="dxa"/>
                <w:shd w:val="clear" w:color="auto" w:fill="auto"/>
                <w:vAlign w:val="center"/>
              </w:tcPr>
            </w:tcPrChange>
          </w:tcPr>
          <w:p w14:paraId="75F14FE6" w14:textId="77777777" w:rsidR="00013B3B" w:rsidRPr="007001F1" w:rsidRDefault="00013B3B">
            <w:pPr>
              <w:jc w:val="center"/>
              <w:rPr>
                <w:b/>
                <w:bCs/>
                <w:color w:val="000000"/>
                <w:sz w:val="22"/>
                <w:szCs w:val="22"/>
              </w:rPr>
            </w:pPr>
          </w:p>
        </w:tc>
      </w:tr>
      <w:tr w:rsidR="00617EE4" w:rsidRPr="007001F1" w14:paraId="045FBC6B" w14:textId="77777777" w:rsidTr="004F0CC1">
        <w:trPr>
          <w:trHeight w:val="900"/>
          <w:trPrChange w:id="661" w:author="Branislav Hudec" w:date="2018-04-29T22:45:00Z">
            <w:trPr>
              <w:trHeight w:val="900"/>
            </w:trPr>
          </w:trPrChange>
        </w:trPr>
        <w:tc>
          <w:tcPr>
            <w:tcW w:w="582" w:type="dxa"/>
            <w:shd w:val="clear" w:color="auto" w:fill="auto"/>
            <w:noWrap/>
            <w:vAlign w:val="center"/>
            <w:hideMark/>
            <w:tcPrChange w:id="662" w:author="Branislav Hudec" w:date="2018-04-29T22:45:00Z">
              <w:tcPr>
                <w:tcW w:w="582" w:type="dxa"/>
                <w:shd w:val="clear" w:color="auto" w:fill="auto"/>
                <w:noWrap/>
                <w:vAlign w:val="center"/>
                <w:hideMark/>
              </w:tcPr>
            </w:tcPrChange>
          </w:tcPr>
          <w:p w14:paraId="2B0A2750" w14:textId="77777777" w:rsidR="00617EE4" w:rsidRPr="007001F1" w:rsidRDefault="00617EE4">
            <w:pPr>
              <w:jc w:val="center"/>
              <w:rPr>
                <w:color w:val="000000"/>
              </w:rPr>
            </w:pPr>
            <w:r w:rsidRPr="007001F1">
              <w:rPr>
                <w:color w:val="000000"/>
                <w:sz w:val="22"/>
                <w:szCs w:val="22"/>
              </w:rPr>
              <w:t>6</w:t>
            </w:r>
          </w:p>
        </w:tc>
        <w:tc>
          <w:tcPr>
            <w:tcW w:w="4820" w:type="dxa"/>
            <w:gridSpan w:val="2"/>
            <w:shd w:val="clear" w:color="auto" w:fill="auto"/>
            <w:vAlign w:val="center"/>
            <w:hideMark/>
            <w:tcPrChange w:id="663" w:author="Branislav Hudec" w:date="2018-04-29T22:45:00Z">
              <w:tcPr>
                <w:tcW w:w="4820" w:type="dxa"/>
                <w:gridSpan w:val="2"/>
                <w:shd w:val="clear" w:color="auto" w:fill="auto"/>
                <w:vAlign w:val="center"/>
                <w:hideMark/>
              </w:tcPr>
            </w:tcPrChange>
          </w:tcPr>
          <w:p w14:paraId="3F92F23E" w14:textId="77777777" w:rsidR="00617EE4" w:rsidRPr="007001F1" w:rsidRDefault="00617EE4">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Change w:id="664" w:author="Branislav Hudec" w:date="2018-04-29T22:45:00Z">
              <w:tcPr>
                <w:tcW w:w="567" w:type="dxa"/>
                <w:shd w:val="clear" w:color="auto" w:fill="auto"/>
                <w:vAlign w:val="center"/>
                <w:hideMark/>
              </w:tcPr>
            </w:tcPrChange>
          </w:tcPr>
          <w:p w14:paraId="0364079F"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Change w:id="665" w:author="Branislav Hudec" w:date="2018-04-29T22:45:00Z">
              <w:tcPr>
                <w:tcW w:w="567" w:type="dxa"/>
                <w:shd w:val="clear" w:color="auto" w:fill="auto"/>
                <w:vAlign w:val="center"/>
                <w:hideMark/>
              </w:tcPr>
            </w:tcPrChange>
          </w:tcPr>
          <w:p w14:paraId="2F852319"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Change w:id="666" w:author="Branislav Hudec" w:date="2018-04-29T22:45:00Z">
              <w:tcPr>
                <w:tcW w:w="776" w:type="dxa"/>
                <w:shd w:val="clear" w:color="auto" w:fill="auto"/>
                <w:vAlign w:val="center"/>
                <w:hideMark/>
              </w:tcPr>
            </w:tcPrChange>
          </w:tcPr>
          <w:p w14:paraId="21A042BC"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Change w:id="667" w:author="Branislav Hudec" w:date="2018-04-29T22:45:00Z">
              <w:tcPr>
                <w:tcW w:w="1775" w:type="dxa"/>
                <w:shd w:val="clear" w:color="auto" w:fill="auto"/>
                <w:vAlign w:val="center"/>
                <w:hideMark/>
              </w:tcPr>
            </w:tcPrChange>
          </w:tcPr>
          <w:p w14:paraId="1C2CF92C" w14:textId="77777777" w:rsidR="00617EE4" w:rsidRPr="007001F1" w:rsidRDefault="00617EE4">
            <w:pPr>
              <w:jc w:val="center"/>
              <w:rPr>
                <w:b/>
                <w:bCs/>
                <w:color w:val="000000"/>
              </w:rPr>
            </w:pPr>
            <w:r w:rsidRPr="007001F1">
              <w:rPr>
                <w:b/>
                <w:bCs/>
                <w:color w:val="000000"/>
                <w:sz w:val="22"/>
                <w:szCs w:val="22"/>
              </w:rPr>
              <w:t> </w:t>
            </w:r>
          </w:p>
        </w:tc>
      </w:tr>
      <w:tr w:rsidR="00617EE4" w:rsidRPr="007001F1" w14:paraId="0813E5B5" w14:textId="77777777" w:rsidTr="004F0CC1">
        <w:trPr>
          <w:trHeight w:val="784"/>
          <w:trPrChange w:id="668" w:author="Branislav Hudec" w:date="2018-04-29T22:45:00Z">
            <w:trPr>
              <w:trHeight w:val="784"/>
            </w:trPr>
          </w:trPrChange>
        </w:trPr>
        <w:tc>
          <w:tcPr>
            <w:tcW w:w="582" w:type="dxa"/>
            <w:shd w:val="clear" w:color="auto" w:fill="auto"/>
            <w:noWrap/>
            <w:vAlign w:val="center"/>
            <w:tcPrChange w:id="669" w:author="Branislav Hudec" w:date="2018-04-29T22:45:00Z">
              <w:tcPr>
                <w:tcW w:w="582" w:type="dxa"/>
                <w:shd w:val="clear" w:color="auto" w:fill="auto"/>
                <w:noWrap/>
                <w:vAlign w:val="center"/>
              </w:tcPr>
            </w:tcPrChange>
          </w:tcPr>
          <w:p w14:paraId="67CC0785" w14:textId="77777777" w:rsidR="00617EE4" w:rsidRPr="007001F1" w:rsidRDefault="00617EE4">
            <w:pPr>
              <w:jc w:val="center"/>
              <w:rPr>
                <w:color w:val="000000"/>
              </w:rPr>
            </w:pPr>
            <w:r w:rsidRPr="007001F1">
              <w:rPr>
                <w:color w:val="000000"/>
                <w:sz w:val="22"/>
                <w:szCs w:val="22"/>
              </w:rPr>
              <w:t>7</w:t>
            </w:r>
          </w:p>
        </w:tc>
        <w:tc>
          <w:tcPr>
            <w:tcW w:w="4820" w:type="dxa"/>
            <w:gridSpan w:val="2"/>
            <w:shd w:val="clear" w:color="auto" w:fill="auto"/>
            <w:vAlign w:val="center"/>
            <w:tcPrChange w:id="670" w:author="Branislav Hudec" w:date="2018-04-29T22:45:00Z">
              <w:tcPr>
                <w:tcW w:w="4820" w:type="dxa"/>
                <w:gridSpan w:val="2"/>
                <w:shd w:val="clear" w:color="auto" w:fill="auto"/>
                <w:vAlign w:val="center"/>
              </w:tcPr>
            </w:tcPrChange>
          </w:tcPr>
          <w:p w14:paraId="319142F5" w14:textId="1D0DFE66" w:rsidR="00617EE4" w:rsidRPr="007001F1" w:rsidRDefault="00617EE4">
            <w:pPr>
              <w:jc w:val="both"/>
              <w:rPr>
                <w:sz w:val="22"/>
              </w:rPr>
            </w:pPr>
            <w:r w:rsidRPr="007001F1">
              <w:rPr>
                <w:sz w:val="22"/>
              </w:rPr>
              <w:t xml:space="preserve">V prípade, ak je výsledkom postupu cez elektronické trhovisko rámcová </w:t>
            </w:r>
            <w:r w:rsidR="00667EFF" w:rsidRPr="007001F1">
              <w:rPr>
                <w:sz w:val="22"/>
              </w:rPr>
              <w:t>dohoda</w:t>
            </w:r>
            <w:r w:rsidRPr="007001F1">
              <w:rPr>
                <w:sz w:val="22"/>
              </w:rPr>
              <w:t>, uzatvára sa táto na obdobie maximálne 12 mesiacov?</w:t>
            </w:r>
          </w:p>
        </w:tc>
        <w:tc>
          <w:tcPr>
            <w:tcW w:w="567" w:type="dxa"/>
            <w:shd w:val="clear" w:color="auto" w:fill="auto"/>
            <w:vAlign w:val="center"/>
            <w:tcPrChange w:id="671" w:author="Branislav Hudec" w:date="2018-04-29T22:45:00Z">
              <w:tcPr>
                <w:tcW w:w="567" w:type="dxa"/>
                <w:shd w:val="clear" w:color="auto" w:fill="auto"/>
                <w:vAlign w:val="center"/>
              </w:tcPr>
            </w:tcPrChange>
          </w:tcPr>
          <w:p w14:paraId="2CC27B1C" w14:textId="77777777" w:rsidR="00617EE4" w:rsidRPr="007001F1" w:rsidRDefault="00617EE4">
            <w:pPr>
              <w:jc w:val="center"/>
              <w:rPr>
                <w:b/>
                <w:bCs/>
                <w:color w:val="000000"/>
              </w:rPr>
            </w:pPr>
          </w:p>
        </w:tc>
        <w:tc>
          <w:tcPr>
            <w:tcW w:w="567" w:type="dxa"/>
            <w:shd w:val="clear" w:color="auto" w:fill="auto"/>
            <w:vAlign w:val="center"/>
            <w:tcPrChange w:id="672" w:author="Branislav Hudec" w:date="2018-04-29T22:45:00Z">
              <w:tcPr>
                <w:tcW w:w="567" w:type="dxa"/>
                <w:shd w:val="clear" w:color="auto" w:fill="auto"/>
                <w:vAlign w:val="center"/>
              </w:tcPr>
            </w:tcPrChange>
          </w:tcPr>
          <w:p w14:paraId="3BF9AD4D" w14:textId="77777777" w:rsidR="00617EE4" w:rsidRPr="007001F1" w:rsidRDefault="00617EE4">
            <w:pPr>
              <w:jc w:val="center"/>
              <w:rPr>
                <w:b/>
                <w:bCs/>
                <w:color w:val="000000"/>
              </w:rPr>
            </w:pPr>
          </w:p>
        </w:tc>
        <w:tc>
          <w:tcPr>
            <w:tcW w:w="776" w:type="dxa"/>
            <w:shd w:val="clear" w:color="auto" w:fill="auto"/>
            <w:vAlign w:val="center"/>
            <w:tcPrChange w:id="673" w:author="Branislav Hudec" w:date="2018-04-29T22:45:00Z">
              <w:tcPr>
                <w:tcW w:w="776" w:type="dxa"/>
                <w:shd w:val="clear" w:color="auto" w:fill="auto"/>
                <w:vAlign w:val="center"/>
              </w:tcPr>
            </w:tcPrChange>
          </w:tcPr>
          <w:p w14:paraId="747A2B6D" w14:textId="77777777" w:rsidR="00617EE4" w:rsidRPr="007001F1" w:rsidRDefault="00617EE4">
            <w:pPr>
              <w:jc w:val="center"/>
              <w:rPr>
                <w:b/>
                <w:bCs/>
                <w:color w:val="000000"/>
              </w:rPr>
            </w:pPr>
          </w:p>
        </w:tc>
        <w:tc>
          <w:tcPr>
            <w:tcW w:w="1775" w:type="dxa"/>
            <w:shd w:val="clear" w:color="auto" w:fill="auto"/>
            <w:vAlign w:val="center"/>
            <w:tcPrChange w:id="674" w:author="Branislav Hudec" w:date="2018-04-29T22:45:00Z">
              <w:tcPr>
                <w:tcW w:w="1775" w:type="dxa"/>
                <w:shd w:val="clear" w:color="auto" w:fill="auto"/>
                <w:vAlign w:val="center"/>
              </w:tcPr>
            </w:tcPrChange>
          </w:tcPr>
          <w:p w14:paraId="0DE0E73E" w14:textId="77777777" w:rsidR="00617EE4" w:rsidRPr="007001F1" w:rsidRDefault="00617EE4">
            <w:pPr>
              <w:jc w:val="center"/>
              <w:rPr>
                <w:b/>
                <w:bCs/>
                <w:color w:val="000000"/>
              </w:rPr>
            </w:pPr>
          </w:p>
        </w:tc>
      </w:tr>
      <w:tr w:rsidR="00617EE4" w:rsidRPr="007001F1" w14:paraId="48686928" w14:textId="77777777" w:rsidTr="004F0CC1">
        <w:trPr>
          <w:trHeight w:val="600"/>
          <w:trPrChange w:id="675" w:author="Branislav Hudec" w:date="2018-04-29T22:45:00Z">
            <w:trPr>
              <w:trHeight w:val="600"/>
            </w:trPr>
          </w:trPrChange>
        </w:trPr>
        <w:tc>
          <w:tcPr>
            <w:tcW w:w="582" w:type="dxa"/>
            <w:shd w:val="clear" w:color="auto" w:fill="auto"/>
            <w:noWrap/>
            <w:vAlign w:val="center"/>
            <w:tcPrChange w:id="676" w:author="Branislav Hudec" w:date="2018-04-29T22:45:00Z">
              <w:tcPr>
                <w:tcW w:w="582" w:type="dxa"/>
                <w:shd w:val="clear" w:color="auto" w:fill="auto"/>
                <w:noWrap/>
                <w:vAlign w:val="center"/>
              </w:tcPr>
            </w:tcPrChange>
          </w:tcPr>
          <w:p w14:paraId="7E5FFC5C" w14:textId="77777777" w:rsidR="00617EE4" w:rsidRPr="007001F1" w:rsidRDefault="00617EE4">
            <w:pPr>
              <w:jc w:val="center"/>
              <w:rPr>
                <w:color w:val="000000"/>
              </w:rPr>
            </w:pPr>
            <w:r w:rsidRPr="007001F1">
              <w:rPr>
                <w:color w:val="000000"/>
                <w:sz w:val="22"/>
                <w:szCs w:val="22"/>
              </w:rPr>
              <w:t>8</w:t>
            </w:r>
          </w:p>
        </w:tc>
        <w:tc>
          <w:tcPr>
            <w:tcW w:w="4820" w:type="dxa"/>
            <w:gridSpan w:val="2"/>
            <w:shd w:val="clear" w:color="auto" w:fill="auto"/>
            <w:vAlign w:val="center"/>
            <w:tcPrChange w:id="677" w:author="Branislav Hudec" w:date="2018-04-29T22:45:00Z">
              <w:tcPr>
                <w:tcW w:w="4820" w:type="dxa"/>
                <w:gridSpan w:val="2"/>
                <w:shd w:val="clear" w:color="auto" w:fill="auto"/>
                <w:vAlign w:val="center"/>
              </w:tcPr>
            </w:tcPrChange>
          </w:tcPr>
          <w:p w14:paraId="43614AAF" w14:textId="69941116" w:rsidR="00617EE4" w:rsidRPr="007001F1" w:rsidRDefault="00617EE4">
            <w:pPr>
              <w:jc w:val="both"/>
              <w:rPr>
                <w:color w:val="000000"/>
                <w:sz w:val="22"/>
              </w:rPr>
            </w:pPr>
            <w:r w:rsidRPr="007001F1">
              <w:rPr>
                <w:sz w:val="22"/>
              </w:rPr>
              <w:t>Preukázal Prijímateľ (napríklad čestným prehlásením), že v minulosti nenastala vo vzťahu k tejto zákazke situácia uvedená v § 112 ZVO, a teda že mal v prípade tejto opakovanej zákazky zvoliť postup podľa § 113 a §</w:t>
            </w:r>
            <w:ins w:id="678" w:author="Kramár Róbert" w:date="2017-07-26T17:26:00Z">
              <w:r w:rsidR="007001F1">
                <w:rPr>
                  <w:sz w:val="22"/>
                </w:rPr>
                <w:t xml:space="preserve"> </w:t>
              </w:r>
            </w:ins>
            <w:r w:rsidRPr="007001F1">
              <w:rPr>
                <w:sz w:val="22"/>
              </w:rPr>
              <w:t>114 ZVO alebo podľa §</w:t>
            </w:r>
            <w:ins w:id="679" w:author="Kramár Róbert" w:date="2017-07-26T17:26:00Z">
              <w:r w:rsidR="007001F1">
                <w:rPr>
                  <w:sz w:val="22"/>
                </w:rPr>
                <w:t xml:space="preserve"> </w:t>
              </w:r>
            </w:ins>
            <w:r w:rsidRPr="007001F1">
              <w:rPr>
                <w:sz w:val="22"/>
              </w:rPr>
              <w:t>117 ZVO?</w:t>
            </w:r>
          </w:p>
        </w:tc>
        <w:tc>
          <w:tcPr>
            <w:tcW w:w="567" w:type="dxa"/>
            <w:shd w:val="clear" w:color="auto" w:fill="auto"/>
            <w:vAlign w:val="center"/>
            <w:tcPrChange w:id="680" w:author="Branislav Hudec" w:date="2018-04-29T22:45:00Z">
              <w:tcPr>
                <w:tcW w:w="567" w:type="dxa"/>
                <w:shd w:val="clear" w:color="auto" w:fill="auto"/>
                <w:vAlign w:val="center"/>
              </w:tcPr>
            </w:tcPrChange>
          </w:tcPr>
          <w:p w14:paraId="067AFFC2" w14:textId="77777777" w:rsidR="00617EE4" w:rsidRPr="007001F1" w:rsidRDefault="00617EE4">
            <w:pPr>
              <w:jc w:val="center"/>
              <w:rPr>
                <w:b/>
                <w:bCs/>
                <w:color w:val="000000"/>
                <w:sz w:val="22"/>
              </w:rPr>
            </w:pPr>
          </w:p>
        </w:tc>
        <w:tc>
          <w:tcPr>
            <w:tcW w:w="567" w:type="dxa"/>
            <w:shd w:val="clear" w:color="auto" w:fill="auto"/>
            <w:vAlign w:val="center"/>
            <w:tcPrChange w:id="681" w:author="Branislav Hudec" w:date="2018-04-29T22:45:00Z">
              <w:tcPr>
                <w:tcW w:w="567" w:type="dxa"/>
                <w:shd w:val="clear" w:color="auto" w:fill="auto"/>
                <w:vAlign w:val="center"/>
              </w:tcPr>
            </w:tcPrChange>
          </w:tcPr>
          <w:p w14:paraId="37B26355" w14:textId="77777777" w:rsidR="00617EE4" w:rsidRPr="007001F1" w:rsidRDefault="00617EE4">
            <w:pPr>
              <w:jc w:val="center"/>
              <w:rPr>
                <w:b/>
                <w:bCs/>
                <w:color w:val="000000"/>
                <w:sz w:val="22"/>
              </w:rPr>
            </w:pPr>
          </w:p>
        </w:tc>
        <w:tc>
          <w:tcPr>
            <w:tcW w:w="776" w:type="dxa"/>
            <w:shd w:val="clear" w:color="auto" w:fill="auto"/>
            <w:vAlign w:val="center"/>
            <w:tcPrChange w:id="682" w:author="Branislav Hudec" w:date="2018-04-29T22:45:00Z">
              <w:tcPr>
                <w:tcW w:w="776" w:type="dxa"/>
                <w:shd w:val="clear" w:color="auto" w:fill="auto"/>
                <w:vAlign w:val="center"/>
              </w:tcPr>
            </w:tcPrChange>
          </w:tcPr>
          <w:p w14:paraId="51999403" w14:textId="77777777" w:rsidR="00617EE4" w:rsidRPr="007001F1" w:rsidRDefault="00617EE4">
            <w:pPr>
              <w:jc w:val="center"/>
              <w:rPr>
                <w:b/>
                <w:bCs/>
                <w:color w:val="000000"/>
                <w:sz w:val="22"/>
              </w:rPr>
            </w:pPr>
          </w:p>
        </w:tc>
        <w:tc>
          <w:tcPr>
            <w:tcW w:w="1775" w:type="dxa"/>
            <w:shd w:val="clear" w:color="auto" w:fill="auto"/>
            <w:vAlign w:val="center"/>
            <w:tcPrChange w:id="683" w:author="Branislav Hudec" w:date="2018-04-29T22:45:00Z">
              <w:tcPr>
                <w:tcW w:w="1775" w:type="dxa"/>
                <w:shd w:val="clear" w:color="auto" w:fill="auto"/>
                <w:vAlign w:val="center"/>
              </w:tcPr>
            </w:tcPrChange>
          </w:tcPr>
          <w:p w14:paraId="0BD012A8" w14:textId="77777777" w:rsidR="00617EE4" w:rsidRPr="007001F1" w:rsidRDefault="00617EE4">
            <w:pPr>
              <w:jc w:val="center"/>
              <w:rPr>
                <w:b/>
                <w:bCs/>
                <w:color w:val="000000"/>
                <w:sz w:val="22"/>
              </w:rPr>
            </w:pPr>
          </w:p>
        </w:tc>
      </w:tr>
      <w:tr w:rsidR="00617EE4" w:rsidRPr="007001F1" w14:paraId="3D8B4958" w14:textId="77777777" w:rsidTr="004F0CC1">
        <w:trPr>
          <w:trHeight w:val="566"/>
          <w:trPrChange w:id="684" w:author="Branislav Hudec" w:date="2018-04-29T22:45:00Z">
            <w:trPr>
              <w:trHeight w:val="566"/>
            </w:trPr>
          </w:trPrChange>
        </w:trPr>
        <w:tc>
          <w:tcPr>
            <w:tcW w:w="582" w:type="dxa"/>
            <w:shd w:val="clear" w:color="auto" w:fill="auto"/>
            <w:noWrap/>
            <w:vAlign w:val="center"/>
            <w:hideMark/>
            <w:tcPrChange w:id="685" w:author="Branislav Hudec" w:date="2018-04-29T22:45:00Z">
              <w:tcPr>
                <w:tcW w:w="582" w:type="dxa"/>
                <w:shd w:val="clear" w:color="auto" w:fill="auto"/>
                <w:noWrap/>
                <w:vAlign w:val="center"/>
                <w:hideMark/>
              </w:tcPr>
            </w:tcPrChange>
          </w:tcPr>
          <w:p w14:paraId="68971139" w14:textId="77777777" w:rsidR="00617EE4" w:rsidRPr="007001F1" w:rsidRDefault="00617EE4">
            <w:pPr>
              <w:jc w:val="center"/>
              <w:rPr>
                <w:color w:val="000000"/>
              </w:rPr>
            </w:pPr>
            <w:r w:rsidRPr="007001F1">
              <w:rPr>
                <w:color w:val="000000"/>
                <w:sz w:val="22"/>
                <w:szCs w:val="22"/>
              </w:rPr>
              <w:t>9</w:t>
            </w:r>
          </w:p>
        </w:tc>
        <w:tc>
          <w:tcPr>
            <w:tcW w:w="4820" w:type="dxa"/>
            <w:gridSpan w:val="2"/>
            <w:shd w:val="clear" w:color="auto" w:fill="auto"/>
            <w:vAlign w:val="center"/>
            <w:hideMark/>
            <w:tcPrChange w:id="686" w:author="Branislav Hudec" w:date="2018-04-29T22:45:00Z">
              <w:tcPr>
                <w:tcW w:w="4820" w:type="dxa"/>
                <w:gridSpan w:val="2"/>
                <w:shd w:val="clear" w:color="auto" w:fill="auto"/>
                <w:vAlign w:val="center"/>
                <w:hideMark/>
              </w:tcPr>
            </w:tcPrChange>
          </w:tcPr>
          <w:p w14:paraId="067CB4EB" w14:textId="77777777" w:rsidR="00617EE4" w:rsidRPr="007001F1" w:rsidRDefault="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Change w:id="687" w:author="Branislav Hudec" w:date="2018-04-29T22:45:00Z">
              <w:tcPr>
                <w:tcW w:w="567" w:type="dxa"/>
                <w:shd w:val="clear" w:color="auto" w:fill="auto"/>
                <w:vAlign w:val="center"/>
                <w:hideMark/>
              </w:tcPr>
            </w:tcPrChange>
          </w:tcPr>
          <w:p w14:paraId="79353C7C"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Change w:id="688" w:author="Branislav Hudec" w:date="2018-04-29T22:45:00Z">
              <w:tcPr>
                <w:tcW w:w="567" w:type="dxa"/>
                <w:shd w:val="clear" w:color="auto" w:fill="auto"/>
                <w:vAlign w:val="center"/>
                <w:hideMark/>
              </w:tcPr>
            </w:tcPrChange>
          </w:tcPr>
          <w:p w14:paraId="0A5E6C31"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Change w:id="689" w:author="Branislav Hudec" w:date="2018-04-29T22:45:00Z">
              <w:tcPr>
                <w:tcW w:w="776" w:type="dxa"/>
                <w:shd w:val="clear" w:color="auto" w:fill="auto"/>
                <w:vAlign w:val="center"/>
                <w:hideMark/>
              </w:tcPr>
            </w:tcPrChange>
          </w:tcPr>
          <w:p w14:paraId="6369531D"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Change w:id="690" w:author="Branislav Hudec" w:date="2018-04-29T22:45:00Z">
              <w:tcPr>
                <w:tcW w:w="1775" w:type="dxa"/>
                <w:shd w:val="clear" w:color="auto" w:fill="auto"/>
                <w:vAlign w:val="center"/>
                <w:hideMark/>
              </w:tcPr>
            </w:tcPrChange>
          </w:tcPr>
          <w:p w14:paraId="5AA66C08" w14:textId="77777777" w:rsidR="00617EE4" w:rsidRPr="007001F1" w:rsidRDefault="00617EE4">
            <w:pPr>
              <w:jc w:val="center"/>
              <w:rPr>
                <w:b/>
                <w:bCs/>
                <w:color w:val="000000"/>
              </w:rPr>
            </w:pPr>
            <w:r w:rsidRPr="007001F1">
              <w:rPr>
                <w:b/>
                <w:bCs/>
                <w:color w:val="000000"/>
                <w:sz w:val="22"/>
                <w:szCs w:val="22"/>
              </w:rPr>
              <w:t> </w:t>
            </w:r>
          </w:p>
        </w:tc>
      </w:tr>
      <w:tr w:rsidR="00617EE4" w:rsidRPr="007001F1" w14:paraId="30D33D34" w14:textId="77777777" w:rsidTr="004F0CC1">
        <w:trPr>
          <w:trHeight w:val="585"/>
          <w:trPrChange w:id="691" w:author="Branislav Hudec" w:date="2018-04-29T22:45:00Z">
            <w:trPr>
              <w:trHeight w:val="585"/>
            </w:trPr>
          </w:trPrChange>
        </w:trPr>
        <w:tc>
          <w:tcPr>
            <w:tcW w:w="582" w:type="dxa"/>
            <w:shd w:val="clear" w:color="auto" w:fill="auto"/>
            <w:noWrap/>
            <w:vAlign w:val="center"/>
            <w:hideMark/>
            <w:tcPrChange w:id="692" w:author="Branislav Hudec" w:date="2018-04-29T22:45:00Z">
              <w:tcPr>
                <w:tcW w:w="582" w:type="dxa"/>
                <w:shd w:val="clear" w:color="auto" w:fill="auto"/>
                <w:noWrap/>
                <w:vAlign w:val="center"/>
                <w:hideMark/>
              </w:tcPr>
            </w:tcPrChange>
          </w:tcPr>
          <w:p w14:paraId="23899807" w14:textId="77777777" w:rsidR="00617EE4" w:rsidRPr="007001F1" w:rsidRDefault="00617EE4">
            <w:pPr>
              <w:jc w:val="center"/>
              <w:rPr>
                <w:color w:val="000000"/>
              </w:rPr>
            </w:pPr>
            <w:r w:rsidRPr="007001F1">
              <w:rPr>
                <w:color w:val="000000"/>
                <w:sz w:val="22"/>
                <w:szCs w:val="22"/>
              </w:rPr>
              <w:t>10</w:t>
            </w:r>
          </w:p>
        </w:tc>
        <w:tc>
          <w:tcPr>
            <w:tcW w:w="4820" w:type="dxa"/>
            <w:gridSpan w:val="2"/>
            <w:shd w:val="clear" w:color="auto" w:fill="auto"/>
            <w:vAlign w:val="center"/>
            <w:hideMark/>
            <w:tcPrChange w:id="693" w:author="Branislav Hudec" w:date="2018-04-29T22:45:00Z">
              <w:tcPr>
                <w:tcW w:w="4820" w:type="dxa"/>
                <w:gridSpan w:val="2"/>
                <w:shd w:val="clear" w:color="auto" w:fill="auto"/>
                <w:vAlign w:val="center"/>
                <w:hideMark/>
              </w:tcPr>
            </w:tcPrChange>
          </w:tcPr>
          <w:p w14:paraId="7099FCF6" w14:textId="7D4FE568" w:rsidR="00617EE4" w:rsidRPr="007001F1" w:rsidRDefault="00617EE4">
            <w:pPr>
              <w:jc w:val="both"/>
              <w:rPr>
                <w:color w:val="000000"/>
              </w:rPr>
            </w:pPr>
            <w:r w:rsidRPr="007001F1">
              <w:rPr>
                <w:color w:val="000000"/>
                <w:sz w:val="22"/>
                <w:szCs w:val="22"/>
              </w:rPr>
              <w:t xml:space="preserve">Boli pri </w:t>
            </w:r>
            <w:r w:rsidR="00E713E1" w:rsidRPr="007001F1">
              <w:rPr>
                <w:color w:val="000000"/>
                <w:sz w:val="22"/>
                <w:szCs w:val="22"/>
              </w:rPr>
              <w:t>stanovení podmienok zadávania</w:t>
            </w:r>
            <w:r w:rsidRPr="007001F1">
              <w:rPr>
                <w:color w:val="000000"/>
                <w:sz w:val="22"/>
                <w:szCs w:val="22"/>
              </w:rPr>
              <w:t xml:space="preserve"> zákazky </w:t>
            </w:r>
            <w:r w:rsidR="00667EFF" w:rsidRPr="007001F1">
              <w:rPr>
                <w:color w:val="000000"/>
                <w:sz w:val="22"/>
                <w:szCs w:val="22"/>
              </w:rPr>
              <w:t>dodržané</w:t>
            </w:r>
            <w:r w:rsidRPr="007001F1">
              <w:rPr>
                <w:color w:val="000000"/>
                <w:sz w:val="22"/>
                <w:szCs w:val="22"/>
              </w:rPr>
              <w:t xml:space="preserve"> princípy v zmysle § 10 ods. 2 ZVO?</w:t>
            </w:r>
            <w:ins w:id="694" w:author="Kramár Róbert" w:date="2017-05-15T13:59:00Z">
              <w:r w:rsidR="000B41EE" w:rsidRPr="007001F1">
                <w:rPr>
                  <w:color w:val="000000"/>
                  <w:sz w:val="22"/>
                  <w:szCs w:val="22"/>
                </w:rPr>
                <w:t xml:space="preserve"> </w:t>
              </w:r>
            </w:ins>
            <w:ins w:id="695"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Change w:id="696" w:author="Branislav Hudec" w:date="2018-04-29T22:45:00Z">
              <w:tcPr>
                <w:tcW w:w="567" w:type="dxa"/>
                <w:shd w:val="clear" w:color="auto" w:fill="auto"/>
                <w:vAlign w:val="center"/>
                <w:hideMark/>
              </w:tcPr>
            </w:tcPrChange>
          </w:tcPr>
          <w:p w14:paraId="5E8A60F4"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Change w:id="697" w:author="Branislav Hudec" w:date="2018-04-29T22:45:00Z">
              <w:tcPr>
                <w:tcW w:w="567" w:type="dxa"/>
                <w:shd w:val="clear" w:color="auto" w:fill="auto"/>
                <w:vAlign w:val="center"/>
                <w:hideMark/>
              </w:tcPr>
            </w:tcPrChange>
          </w:tcPr>
          <w:p w14:paraId="7DB64694"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Change w:id="698" w:author="Branislav Hudec" w:date="2018-04-29T22:45:00Z">
              <w:tcPr>
                <w:tcW w:w="776" w:type="dxa"/>
                <w:shd w:val="clear" w:color="auto" w:fill="auto"/>
                <w:vAlign w:val="center"/>
                <w:hideMark/>
              </w:tcPr>
            </w:tcPrChange>
          </w:tcPr>
          <w:p w14:paraId="54BEA914"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Change w:id="699" w:author="Branislav Hudec" w:date="2018-04-29T22:45:00Z">
              <w:tcPr>
                <w:tcW w:w="1775" w:type="dxa"/>
                <w:shd w:val="clear" w:color="auto" w:fill="auto"/>
                <w:vAlign w:val="center"/>
                <w:hideMark/>
              </w:tcPr>
            </w:tcPrChange>
          </w:tcPr>
          <w:p w14:paraId="31695449" w14:textId="77777777" w:rsidR="00617EE4" w:rsidRPr="007001F1" w:rsidRDefault="00617EE4">
            <w:pPr>
              <w:jc w:val="center"/>
              <w:rPr>
                <w:b/>
                <w:bCs/>
                <w:color w:val="000000"/>
              </w:rPr>
            </w:pPr>
            <w:r w:rsidRPr="007001F1">
              <w:rPr>
                <w:b/>
                <w:bCs/>
                <w:color w:val="000000"/>
                <w:sz w:val="22"/>
                <w:szCs w:val="22"/>
              </w:rPr>
              <w:t> </w:t>
            </w:r>
          </w:p>
        </w:tc>
      </w:tr>
      <w:tr w:rsidR="00013B3B" w:rsidRPr="007001F1" w14:paraId="556E4F90" w14:textId="77777777" w:rsidTr="004F0CC1">
        <w:trPr>
          <w:trHeight w:val="424"/>
          <w:trPrChange w:id="700" w:author="Branislav Hudec" w:date="2018-04-29T22:45:00Z">
            <w:trPr>
              <w:trHeight w:val="424"/>
            </w:trPr>
          </w:trPrChange>
        </w:trPr>
        <w:tc>
          <w:tcPr>
            <w:tcW w:w="582" w:type="dxa"/>
            <w:vMerge w:val="restart"/>
            <w:shd w:val="clear" w:color="auto" w:fill="auto"/>
            <w:noWrap/>
            <w:vAlign w:val="center"/>
            <w:hideMark/>
            <w:tcPrChange w:id="701" w:author="Branislav Hudec" w:date="2018-04-29T22:45:00Z">
              <w:tcPr>
                <w:tcW w:w="582" w:type="dxa"/>
                <w:vMerge w:val="restart"/>
                <w:shd w:val="clear" w:color="auto" w:fill="auto"/>
                <w:noWrap/>
                <w:vAlign w:val="center"/>
                <w:hideMark/>
              </w:tcPr>
            </w:tcPrChange>
          </w:tcPr>
          <w:p w14:paraId="32DFAEB6" w14:textId="77777777" w:rsidR="00013B3B" w:rsidRPr="007001F1" w:rsidRDefault="00013B3B">
            <w:pPr>
              <w:jc w:val="center"/>
              <w:rPr>
                <w:color w:val="000000"/>
              </w:rPr>
            </w:pPr>
            <w:r w:rsidRPr="007001F1">
              <w:rPr>
                <w:color w:val="000000"/>
                <w:sz w:val="22"/>
                <w:szCs w:val="22"/>
              </w:rPr>
              <w:t>11</w:t>
            </w:r>
          </w:p>
        </w:tc>
        <w:tc>
          <w:tcPr>
            <w:tcW w:w="4820" w:type="dxa"/>
            <w:gridSpan w:val="2"/>
            <w:shd w:val="clear" w:color="auto" w:fill="auto"/>
            <w:vAlign w:val="center"/>
            <w:hideMark/>
            <w:tcPrChange w:id="702" w:author="Branislav Hudec" w:date="2018-04-29T22:45:00Z">
              <w:tcPr>
                <w:tcW w:w="4820" w:type="dxa"/>
                <w:gridSpan w:val="2"/>
                <w:shd w:val="clear" w:color="auto" w:fill="auto"/>
                <w:vAlign w:val="center"/>
                <w:hideMark/>
              </w:tcPr>
            </w:tcPrChange>
          </w:tcPr>
          <w:p w14:paraId="4A3E4625" w14:textId="645BFD85" w:rsidR="00013B3B" w:rsidRPr="007001F1" w:rsidRDefault="00013B3B">
            <w:pPr>
              <w:jc w:val="both"/>
              <w:rPr>
                <w:sz w:val="22"/>
                <w:szCs w:val="22"/>
              </w:rPr>
            </w:pPr>
            <w:r w:rsidRPr="007001F1">
              <w:rPr>
                <w:sz w:val="22"/>
                <w:szCs w:val="22"/>
              </w:rPr>
              <w:t>a) Nebol pred vyhlásením VO identifikovaný k</w:t>
            </w:r>
            <w:r w:rsidR="00B109E8" w:rsidRPr="007001F1">
              <w:rPr>
                <w:sz w:val="22"/>
                <w:szCs w:val="22"/>
              </w:rPr>
              <w:t>onflikt záujmov podľa § 23 ZVO?</w:t>
            </w:r>
          </w:p>
        </w:tc>
        <w:tc>
          <w:tcPr>
            <w:tcW w:w="567" w:type="dxa"/>
            <w:shd w:val="clear" w:color="auto" w:fill="auto"/>
            <w:vAlign w:val="center"/>
            <w:hideMark/>
            <w:tcPrChange w:id="703" w:author="Branislav Hudec" w:date="2018-04-29T22:45:00Z">
              <w:tcPr>
                <w:tcW w:w="567" w:type="dxa"/>
                <w:shd w:val="clear" w:color="auto" w:fill="auto"/>
                <w:vAlign w:val="center"/>
                <w:hideMark/>
              </w:tcPr>
            </w:tcPrChange>
          </w:tcPr>
          <w:p w14:paraId="5215E4F6"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Change w:id="704" w:author="Branislav Hudec" w:date="2018-04-29T22:45:00Z">
              <w:tcPr>
                <w:tcW w:w="567" w:type="dxa"/>
                <w:shd w:val="clear" w:color="auto" w:fill="auto"/>
                <w:vAlign w:val="center"/>
                <w:hideMark/>
              </w:tcPr>
            </w:tcPrChange>
          </w:tcPr>
          <w:p w14:paraId="2CFDA44F"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Change w:id="705" w:author="Branislav Hudec" w:date="2018-04-29T22:45:00Z">
              <w:tcPr>
                <w:tcW w:w="776" w:type="dxa"/>
                <w:shd w:val="clear" w:color="auto" w:fill="auto"/>
                <w:vAlign w:val="center"/>
                <w:hideMark/>
              </w:tcPr>
            </w:tcPrChange>
          </w:tcPr>
          <w:p w14:paraId="1995369B"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Change w:id="706" w:author="Branislav Hudec" w:date="2018-04-29T22:45:00Z">
              <w:tcPr>
                <w:tcW w:w="1775" w:type="dxa"/>
                <w:shd w:val="clear" w:color="auto" w:fill="auto"/>
                <w:vAlign w:val="center"/>
                <w:hideMark/>
              </w:tcPr>
            </w:tcPrChange>
          </w:tcPr>
          <w:p w14:paraId="0C5C8BDD" w14:textId="77777777" w:rsidR="00013B3B" w:rsidRPr="007001F1" w:rsidRDefault="00013B3B">
            <w:pPr>
              <w:jc w:val="center"/>
              <w:rPr>
                <w:b/>
                <w:bCs/>
                <w:color w:val="000000"/>
              </w:rPr>
            </w:pPr>
            <w:r w:rsidRPr="007001F1">
              <w:rPr>
                <w:b/>
                <w:bCs/>
                <w:color w:val="000000"/>
                <w:sz w:val="22"/>
                <w:szCs w:val="22"/>
              </w:rPr>
              <w:t> </w:t>
            </w:r>
          </w:p>
        </w:tc>
      </w:tr>
      <w:tr w:rsidR="00013B3B" w:rsidRPr="007001F1" w14:paraId="2754E039" w14:textId="77777777" w:rsidTr="004F0CC1">
        <w:trPr>
          <w:trHeight w:val="630"/>
          <w:trPrChange w:id="707" w:author="Branislav Hudec" w:date="2018-04-29T22:45:00Z">
            <w:trPr>
              <w:trHeight w:val="630"/>
            </w:trPr>
          </w:trPrChange>
        </w:trPr>
        <w:tc>
          <w:tcPr>
            <w:tcW w:w="582" w:type="dxa"/>
            <w:vMerge/>
            <w:shd w:val="clear" w:color="auto" w:fill="auto"/>
            <w:noWrap/>
            <w:vAlign w:val="center"/>
            <w:tcPrChange w:id="708" w:author="Branislav Hudec" w:date="2018-04-29T22:45:00Z">
              <w:tcPr>
                <w:tcW w:w="582" w:type="dxa"/>
                <w:vMerge/>
                <w:shd w:val="clear" w:color="auto" w:fill="auto"/>
                <w:noWrap/>
                <w:vAlign w:val="center"/>
              </w:tcPr>
            </w:tcPrChange>
          </w:tcPr>
          <w:p w14:paraId="1DAA5402" w14:textId="77777777" w:rsidR="00013B3B" w:rsidRPr="007001F1" w:rsidRDefault="00013B3B">
            <w:pPr>
              <w:jc w:val="center"/>
              <w:rPr>
                <w:color w:val="000000"/>
                <w:sz w:val="22"/>
                <w:szCs w:val="22"/>
              </w:rPr>
            </w:pPr>
          </w:p>
        </w:tc>
        <w:tc>
          <w:tcPr>
            <w:tcW w:w="4820" w:type="dxa"/>
            <w:gridSpan w:val="2"/>
            <w:shd w:val="clear" w:color="auto" w:fill="auto"/>
            <w:vAlign w:val="center"/>
            <w:tcPrChange w:id="709" w:author="Branislav Hudec" w:date="2018-04-29T22:45:00Z">
              <w:tcPr>
                <w:tcW w:w="4820" w:type="dxa"/>
                <w:gridSpan w:val="2"/>
                <w:shd w:val="clear" w:color="auto" w:fill="auto"/>
                <w:vAlign w:val="center"/>
              </w:tcPr>
            </w:tcPrChange>
          </w:tcPr>
          <w:p w14:paraId="2A6589C0" w14:textId="047EC4D1" w:rsidR="00013B3B" w:rsidRPr="007001F1" w:rsidRDefault="00013B3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Change w:id="710" w:author="Branislav Hudec" w:date="2018-04-29T22:45:00Z">
              <w:tcPr>
                <w:tcW w:w="567" w:type="dxa"/>
                <w:shd w:val="clear" w:color="auto" w:fill="auto"/>
                <w:vAlign w:val="center"/>
              </w:tcPr>
            </w:tcPrChange>
          </w:tcPr>
          <w:p w14:paraId="146246FF" w14:textId="77777777" w:rsidR="00013B3B" w:rsidRPr="007001F1" w:rsidRDefault="00013B3B">
            <w:pPr>
              <w:jc w:val="center"/>
              <w:rPr>
                <w:b/>
                <w:bCs/>
                <w:color w:val="000000"/>
                <w:sz w:val="22"/>
                <w:szCs w:val="22"/>
              </w:rPr>
            </w:pPr>
          </w:p>
        </w:tc>
        <w:tc>
          <w:tcPr>
            <w:tcW w:w="567" w:type="dxa"/>
            <w:shd w:val="clear" w:color="auto" w:fill="auto"/>
            <w:vAlign w:val="center"/>
            <w:tcPrChange w:id="711" w:author="Branislav Hudec" w:date="2018-04-29T22:45:00Z">
              <w:tcPr>
                <w:tcW w:w="567" w:type="dxa"/>
                <w:shd w:val="clear" w:color="auto" w:fill="auto"/>
                <w:vAlign w:val="center"/>
              </w:tcPr>
            </w:tcPrChange>
          </w:tcPr>
          <w:p w14:paraId="194A599D" w14:textId="77777777" w:rsidR="00013B3B" w:rsidRPr="007001F1" w:rsidRDefault="00013B3B">
            <w:pPr>
              <w:jc w:val="center"/>
              <w:rPr>
                <w:b/>
                <w:bCs/>
                <w:color w:val="000000"/>
                <w:sz w:val="22"/>
                <w:szCs w:val="22"/>
              </w:rPr>
            </w:pPr>
          </w:p>
        </w:tc>
        <w:tc>
          <w:tcPr>
            <w:tcW w:w="776" w:type="dxa"/>
            <w:shd w:val="clear" w:color="auto" w:fill="auto"/>
            <w:vAlign w:val="center"/>
            <w:tcPrChange w:id="712" w:author="Branislav Hudec" w:date="2018-04-29T22:45:00Z">
              <w:tcPr>
                <w:tcW w:w="776" w:type="dxa"/>
                <w:shd w:val="clear" w:color="auto" w:fill="auto"/>
                <w:vAlign w:val="center"/>
              </w:tcPr>
            </w:tcPrChange>
          </w:tcPr>
          <w:p w14:paraId="545C9F9F" w14:textId="77777777" w:rsidR="00013B3B" w:rsidRPr="007001F1" w:rsidRDefault="00013B3B">
            <w:pPr>
              <w:jc w:val="center"/>
              <w:rPr>
                <w:b/>
                <w:bCs/>
                <w:color w:val="000000"/>
                <w:sz w:val="22"/>
                <w:szCs w:val="22"/>
              </w:rPr>
            </w:pPr>
          </w:p>
        </w:tc>
        <w:tc>
          <w:tcPr>
            <w:tcW w:w="1775" w:type="dxa"/>
            <w:shd w:val="clear" w:color="auto" w:fill="auto"/>
            <w:vAlign w:val="center"/>
            <w:tcPrChange w:id="713" w:author="Branislav Hudec" w:date="2018-04-29T22:45:00Z">
              <w:tcPr>
                <w:tcW w:w="1775" w:type="dxa"/>
                <w:shd w:val="clear" w:color="auto" w:fill="auto"/>
                <w:vAlign w:val="center"/>
              </w:tcPr>
            </w:tcPrChange>
          </w:tcPr>
          <w:p w14:paraId="00646A76" w14:textId="77777777" w:rsidR="00013B3B" w:rsidRPr="007001F1" w:rsidRDefault="00013B3B">
            <w:pPr>
              <w:jc w:val="center"/>
              <w:rPr>
                <w:b/>
                <w:bCs/>
                <w:color w:val="000000"/>
                <w:sz w:val="22"/>
                <w:szCs w:val="22"/>
              </w:rPr>
            </w:pPr>
          </w:p>
        </w:tc>
      </w:tr>
      <w:tr w:rsidR="00617EE4" w:rsidRPr="007001F1" w14:paraId="526E2BA2" w14:textId="77777777" w:rsidTr="004F0CC1">
        <w:trPr>
          <w:trHeight w:val="300"/>
          <w:trPrChange w:id="714" w:author="Branislav Hudec" w:date="2018-04-29T22:45:00Z">
            <w:trPr>
              <w:trHeight w:val="300"/>
            </w:trPr>
          </w:trPrChange>
        </w:trPr>
        <w:tc>
          <w:tcPr>
            <w:tcW w:w="582" w:type="dxa"/>
            <w:shd w:val="clear" w:color="auto" w:fill="auto"/>
            <w:noWrap/>
            <w:vAlign w:val="center"/>
            <w:hideMark/>
            <w:tcPrChange w:id="715" w:author="Branislav Hudec" w:date="2018-04-29T22:45:00Z">
              <w:tcPr>
                <w:tcW w:w="582" w:type="dxa"/>
                <w:shd w:val="clear" w:color="auto" w:fill="auto"/>
                <w:noWrap/>
                <w:vAlign w:val="center"/>
                <w:hideMark/>
              </w:tcPr>
            </w:tcPrChange>
          </w:tcPr>
          <w:p w14:paraId="03EF1C96" w14:textId="77777777" w:rsidR="00617EE4" w:rsidRPr="007001F1" w:rsidRDefault="00617EE4">
            <w:pPr>
              <w:jc w:val="center"/>
              <w:rPr>
                <w:color w:val="000000"/>
              </w:rPr>
            </w:pPr>
            <w:r w:rsidRPr="007001F1">
              <w:rPr>
                <w:color w:val="000000"/>
                <w:sz w:val="22"/>
                <w:szCs w:val="22"/>
              </w:rPr>
              <w:t>12</w:t>
            </w:r>
          </w:p>
        </w:tc>
        <w:tc>
          <w:tcPr>
            <w:tcW w:w="4820" w:type="dxa"/>
            <w:gridSpan w:val="2"/>
            <w:shd w:val="clear" w:color="auto" w:fill="auto"/>
            <w:vAlign w:val="center"/>
            <w:hideMark/>
            <w:tcPrChange w:id="716" w:author="Branislav Hudec" w:date="2018-04-29T22:45:00Z">
              <w:tcPr>
                <w:tcW w:w="4820" w:type="dxa"/>
                <w:gridSpan w:val="2"/>
                <w:shd w:val="clear" w:color="auto" w:fill="auto"/>
                <w:vAlign w:val="center"/>
                <w:hideMark/>
              </w:tcPr>
            </w:tcPrChange>
          </w:tcPr>
          <w:p w14:paraId="07284EBC" w14:textId="77777777" w:rsidR="00617EE4" w:rsidRPr="007001F1" w:rsidRDefault="00617EE4">
            <w:pPr>
              <w:jc w:val="both"/>
            </w:pPr>
            <w:r w:rsidRPr="007001F1">
              <w:rPr>
                <w:sz w:val="22"/>
                <w:szCs w:val="22"/>
              </w:rPr>
              <w:t>Neboli identifikované iné porušenia pravidiel a postupov verejného obstarávania?</w:t>
            </w:r>
          </w:p>
        </w:tc>
        <w:tc>
          <w:tcPr>
            <w:tcW w:w="567" w:type="dxa"/>
            <w:shd w:val="clear" w:color="auto" w:fill="auto"/>
            <w:vAlign w:val="center"/>
            <w:hideMark/>
            <w:tcPrChange w:id="717" w:author="Branislav Hudec" w:date="2018-04-29T22:45:00Z">
              <w:tcPr>
                <w:tcW w:w="567" w:type="dxa"/>
                <w:shd w:val="clear" w:color="auto" w:fill="auto"/>
                <w:vAlign w:val="center"/>
                <w:hideMark/>
              </w:tcPr>
            </w:tcPrChange>
          </w:tcPr>
          <w:p w14:paraId="3061242A"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Change w:id="718" w:author="Branislav Hudec" w:date="2018-04-29T22:45:00Z">
              <w:tcPr>
                <w:tcW w:w="567" w:type="dxa"/>
                <w:shd w:val="clear" w:color="auto" w:fill="auto"/>
                <w:vAlign w:val="center"/>
                <w:hideMark/>
              </w:tcPr>
            </w:tcPrChange>
          </w:tcPr>
          <w:p w14:paraId="19B53CFF"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Change w:id="719" w:author="Branislav Hudec" w:date="2018-04-29T22:45:00Z">
              <w:tcPr>
                <w:tcW w:w="776" w:type="dxa"/>
                <w:shd w:val="clear" w:color="auto" w:fill="auto"/>
                <w:vAlign w:val="center"/>
                <w:hideMark/>
              </w:tcPr>
            </w:tcPrChange>
          </w:tcPr>
          <w:p w14:paraId="58F1BF07"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Change w:id="720" w:author="Branislav Hudec" w:date="2018-04-29T22:45:00Z">
              <w:tcPr>
                <w:tcW w:w="1775" w:type="dxa"/>
                <w:shd w:val="clear" w:color="auto" w:fill="auto"/>
                <w:vAlign w:val="center"/>
                <w:hideMark/>
              </w:tcPr>
            </w:tcPrChange>
          </w:tcPr>
          <w:p w14:paraId="4D3A58D1" w14:textId="77777777" w:rsidR="00617EE4" w:rsidRPr="007001F1" w:rsidRDefault="00617EE4">
            <w:pPr>
              <w:jc w:val="center"/>
              <w:rPr>
                <w:b/>
                <w:bCs/>
                <w:color w:val="000000"/>
              </w:rPr>
            </w:pPr>
            <w:r w:rsidRPr="007001F1">
              <w:rPr>
                <w:b/>
                <w:bCs/>
                <w:color w:val="000000"/>
                <w:sz w:val="22"/>
                <w:szCs w:val="22"/>
              </w:rPr>
              <w:t> </w:t>
            </w:r>
          </w:p>
        </w:tc>
      </w:tr>
      <w:tr w:rsidR="00617EE4" w:rsidRPr="007001F1" w14:paraId="2CE2FDB5" w14:textId="77777777" w:rsidTr="004F0CC1">
        <w:trPr>
          <w:trHeight w:val="300"/>
          <w:trPrChange w:id="721" w:author="Branislav Hudec" w:date="2018-04-29T22:45:00Z">
            <w:trPr>
              <w:trHeight w:val="300"/>
            </w:trPr>
          </w:trPrChange>
        </w:trPr>
        <w:tc>
          <w:tcPr>
            <w:tcW w:w="582" w:type="dxa"/>
            <w:shd w:val="clear" w:color="auto" w:fill="auto"/>
            <w:noWrap/>
            <w:vAlign w:val="center"/>
            <w:tcPrChange w:id="722" w:author="Branislav Hudec" w:date="2018-04-29T22:45:00Z">
              <w:tcPr>
                <w:tcW w:w="582" w:type="dxa"/>
                <w:shd w:val="clear" w:color="auto" w:fill="auto"/>
                <w:noWrap/>
                <w:vAlign w:val="center"/>
              </w:tcPr>
            </w:tcPrChange>
          </w:tcPr>
          <w:p w14:paraId="678CBA4B" w14:textId="77777777" w:rsidR="00617EE4" w:rsidRPr="007001F1" w:rsidRDefault="00617EE4">
            <w:pPr>
              <w:jc w:val="center"/>
              <w:rPr>
                <w:color w:val="000000"/>
                <w:sz w:val="22"/>
                <w:szCs w:val="22"/>
              </w:rPr>
            </w:pPr>
            <w:r w:rsidRPr="007001F1">
              <w:rPr>
                <w:color w:val="000000"/>
                <w:sz w:val="22"/>
                <w:szCs w:val="22"/>
              </w:rPr>
              <w:t>13</w:t>
            </w:r>
          </w:p>
        </w:tc>
        <w:tc>
          <w:tcPr>
            <w:tcW w:w="4820" w:type="dxa"/>
            <w:gridSpan w:val="2"/>
            <w:shd w:val="clear" w:color="auto" w:fill="auto"/>
            <w:vAlign w:val="center"/>
            <w:tcPrChange w:id="723" w:author="Branislav Hudec" w:date="2018-04-29T22:45:00Z">
              <w:tcPr>
                <w:tcW w:w="4820" w:type="dxa"/>
                <w:gridSpan w:val="2"/>
                <w:shd w:val="clear" w:color="auto" w:fill="auto"/>
                <w:vAlign w:val="center"/>
              </w:tcPr>
            </w:tcPrChange>
          </w:tcPr>
          <w:p w14:paraId="1CD3C449" w14:textId="70606051" w:rsidR="00617EE4" w:rsidRPr="007001F1" w:rsidRDefault="00617EE4">
            <w:pPr>
              <w:jc w:val="both"/>
              <w:rPr>
                <w:sz w:val="22"/>
                <w:szCs w:val="22"/>
              </w:rPr>
            </w:pPr>
            <w:r w:rsidRPr="007001F1">
              <w:rPr>
                <w:color w:val="000000"/>
                <w:sz w:val="22"/>
                <w:szCs w:val="22"/>
              </w:rPr>
              <w:t>Bol zamestnanec vykonávajúci kontrolu oboznámený s rizikovými indikátormi</w:t>
            </w:r>
            <w:del w:id="724" w:author="Kramár Róbert" w:date="2017-05-15T13:33:00Z">
              <w:r w:rsidRPr="007001F1" w:rsidDel="00A128DC">
                <w:rPr>
                  <w:color w:val="000000"/>
                  <w:sz w:val="22"/>
                  <w:szCs w:val="22"/>
                </w:rPr>
                <w:delText>, ktoré sú uvedené v Systéme riadenia EŠIF</w:delText>
              </w:r>
            </w:del>
            <w:ins w:id="725" w:author="Kramár Róbert" w:date="2017-07-26T17:26:00Z">
              <w:r w:rsidR="007001F1">
                <w:rPr>
                  <w:color w:val="000000"/>
                  <w:sz w:val="22"/>
                  <w:szCs w:val="22"/>
                </w:rPr>
                <w:t xml:space="preserve"> </w:t>
              </w:r>
            </w:ins>
            <w:ins w:id="726"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667EFF" w:rsidRPr="007001F1">
              <w:t xml:space="preserve"> </w:t>
            </w:r>
            <w:r w:rsidR="00667EFF" w:rsidRPr="007001F1">
              <w:rPr>
                <w:color w:val="000000"/>
                <w:sz w:val="22"/>
                <w:szCs w:val="22"/>
              </w:rPr>
              <w:t xml:space="preserve">Neboli identifikované rizikové indikátory, </w:t>
            </w:r>
            <w:r w:rsidR="00667EFF" w:rsidRPr="007001F1">
              <w:rPr>
                <w:color w:val="000000"/>
                <w:sz w:val="22"/>
                <w:szCs w:val="22"/>
              </w:rPr>
              <w:lastRenderedPageBreak/>
              <w:t>ktoré môžu iniciovať spoluprácu s PMÚ alebo OČTK?</w:t>
            </w:r>
          </w:p>
        </w:tc>
        <w:tc>
          <w:tcPr>
            <w:tcW w:w="567" w:type="dxa"/>
            <w:shd w:val="clear" w:color="auto" w:fill="auto"/>
            <w:vAlign w:val="center"/>
            <w:tcPrChange w:id="727" w:author="Branislav Hudec" w:date="2018-04-29T22:45:00Z">
              <w:tcPr>
                <w:tcW w:w="567" w:type="dxa"/>
                <w:shd w:val="clear" w:color="auto" w:fill="auto"/>
                <w:vAlign w:val="center"/>
              </w:tcPr>
            </w:tcPrChange>
          </w:tcPr>
          <w:p w14:paraId="031DF3B9" w14:textId="77777777" w:rsidR="00617EE4" w:rsidRPr="007001F1" w:rsidRDefault="00617EE4">
            <w:pPr>
              <w:jc w:val="center"/>
              <w:rPr>
                <w:b/>
                <w:bCs/>
                <w:color w:val="000000"/>
                <w:sz w:val="22"/>
                <w:szCs w:val="22"/>
              </w:rPr>
            </w:pPr>
          </w:p>
        </w:tc>
        <w:tc>
          <w:tcPr>
            <w:tcW w:w="567" w:type="dxa"/>
            <w:shd w:val="clear" w:color="auto" w:fill="auto"/>
            <w:vAlign w:val="center"/>
            <w:tcPrChange w:id="728" w:author="Branislav Hudec" w:date="2018-04-29T22:45:00Z">
              <w:tcPr>
                <w:tcW w:w="567" w:type="dxa"/>
                <w:shd w:val="clear" w:color="auto" w:fill="auto"/>
                <w:vAlign w:val="center"/>
              </w:tcPr>
            </w:tcPrChange>
          </w:tcPr>
          <w:p w14:paraId="2F1BB376" w14:textId="77777777" w:rsidR="00617EE4" w:rsidRPr="007001F1" w:rsidRDefault="00617EE4">
            <w:pPr>
              <w:jc w:val="center"/>
              <w:rPr>
                <w:b/>
                <w:bCs/>
                <w:color w:val="000000"/>
                <w:sz w:val="22"/>
                <w:szCs w:val="22"/>
              </w:rPr>
            </w:pPr>
          </w:p>
        </w:tc>
        <w:tc>
          <w:tcPr>
            <w:tcW w:w="776" w:type="dxa"/>
            <w:shd w:val="clear" w:color="auto" w:fill="auto"/>
            <w:vAlign w:val="center"/>
            <w:tcPrChange w:id="729" w:author="Branislav Hudec" w:date="2018-04-29T22:45:00Z">
              <w:tcPr>
                <w:tcW w:w="776" w:type="dxa"/>
                <w:shd w:val="clear" w:color="auto" w:fill="auto"/>
                <w:vAlign w:val="center"/>
              </w:tcPr>
            </w:tcPrChange>
          </w:tcPr>
          <w:p w14:paraId="54C072A3" w14:textId="77777777" w:rsidR="00617EE4" w:rsidRPr="007001F1" w:rsidRDefault="00617EE4">
            <w:pPr>
              <w:jc w:val="center"/>
              <w:rPr>
                <w:b/>
                <w:bCs/>
                <w:color w:val="000000"/>
                <w:sz w:val="22"/>
                <w:szCs w:val="22"/>
              </w:rPr>
            </w:pPr>
          </w:p>
        </w:tc>
        <w:tc>
          <w:tcPr>
            <w:tcW w:w="1775" w:type="dxa"/>
            <w:shd w:val="clear" w:color="auto" w:fill="auto"/>
            <w:vAlign w:val="center"/>
            <w:tcPrChange w:id="730" w:author="Branislav Hudec" w:date="2018-04-29T22:45:00Z">
              <w:tcPr>
                <w:tcW w:w="1775" w:type="dxa"/>
                <w:shd w:val="clear" w:color="auto" w:fill="auto"/>
                <w:vAlign w:val="center"/>
              </w:tcPr>
            </w:tcPrChange>
          </w:tcPr>
          <w:p w14:paraId="75FAAD9B" w14:textId="77777777" w:rsidR="00617EE4" w:rsidRPr="007001F1" w:rsidRDefault="00617EE4">
            <w:pPr>
              <w:jc w:val="center"/>
              <w:rPr>
                <w:b/>
                <w:bCs/>
                <w:color w:val="000000"/>
                <w:sz w:val="22"/>
                <w:szCs w:val="22"/>
              </w:rPr>
            </w:pPr>
          </w:p>
        </w:tc>
      </w:tr>
      <w:tr w:rsidR="00617EE4" w:rsidRPr="007001F1" w14:paraId="67B80B60" w14:textId="77777777" w:rsidTr="004F0CC1">
        <w:trPr>
          <w:trHeight w:val="300"/>
          <w:trPrChange w:id="731" w:author="Branislav Hudec" w:date="2018-04-29T22:45:00Z">
            <w:trPr>
              <w:trHeight w:val="300"/>
            </w:trPr>
          </w:trPrChange>
        </w:trPr>
        <w:tc>
          <w:tcPr>
            <w:tcW w:w="9087" w:type="dxa"/>
            <w:gridSpan w:val="7"/>
            <w:shd w:val="clear" w:color="auto" w:fill="auto"/>
            <w:noWrap/>
            <w:vAlign w:val="center"/>
            <w:tcPrChange w:id="732" w:author="Branislav Hudec" w:date="2018-04-29T22:45:00Z">
              <w:tcPr>
                <w:tcW w:w="9087" w:type="dxa"/>
                <w:gridSpan w:val="7"/>
                <w:shd w:val="clear" w:color="auto" w:fill="auto"/>
                <w:noWrap/>
                <w:vAlign w:val="center"/>
              </w:tcPr>
            </w:tcPrChange>
          </w:tcPr>
          <w:p w14:paraId="1B2BDFE6" w14:textId="77777777" w:rsidR="00617EE4" w:rsidRPr="007001F1" w:rsidRDefault="00617EE4">
            <w:pPr>
              <w:jc w:val="both"/>
              <w:rPr>
                <w:b/>
                <w:sz w:val="20"/>
                <w:szCs w:val="20"/>
              </w:rPr>
            </w:pPr>
            <w:r w:rsidRPr="007001F1">
              <w:rPr>
                <w:b/>
                <w:sz w:val="20"/>
                <w:szCs w:val="20"/>
              </w:rPr>
              <w:t>VYJADRENIE</w:t>
            </w:r>
          </w:p>
          <w:p w14:paraId="7D39378B" w14:textId="77777777" w:rsidR="00617EE4" w:rsidRPr="007001F1" w:rsidRDefault="00617EE4">
            <w:pPr>
              <w:rPr>
                <w:sz w:val="20"/>
                <w:szCs w:val="20"/>
              </w:rPr>
            </w:pPr>
          </w:p>
          <w:p w14:paraId="1714CA28" w14:textId="77777777" w:rsidR="00617EE4" w:rsidRPr="007001F1" w:rsidRDefault="00617EE4">
            <w:r w:rsidRPr="007001F1">
              <w:rPr>
                <w:sz w:val="20"/>
                <w:szCs w:val="20"/>
              </w:rPr>
              <w:t xml:space="preserve">Na základe overených skutočností potvrdzujem, že </w:t>
            </w:r>
            <w:sdt>
              <w:sdtPr>
                <w:rPr>
                  <w:sz w:val="20"/>
                  <w:szCs w:val="20"/>
                </w:rPr>
                <w:id w:val="-1361424429"/>
                <w:placeholder>
                  <w:docPart w:val="74F8B45EBDF7424EA763FB1ECACC46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139C2159" w14:textId="77777777" w:rsidR="00617EE4" w:rsidRPr="007001F1" w:rsidRDefault="00617EE4">
            <w:pPr>
              <w:rPr>
                <w:b/>
                <w:bCs/>
                <w:color w:val="000000"/>
              </w:rPr>
            </w:pPr>
          </w:p>
        </w:tc>
      </w:tr>
      <w:tr w:rsidR="00617EE4" w:rsidRPr="007001F1" w14:paraId="3BE33203" w14:textId="77777777" w:rsidTr="004F0CC1">
        <w:trPr>
          <w:trHeight w:val="300"/>
          <w:trPrChange w:id="733" w:author="Branislav Hudec" w:date="2018-04-29T22:45:00Z">
            <w:trPr>
              <w:trHeight w:val="300"/>
            </w:trPr>
          </w:trPrChange>
        </w:trPr>
        <w:tc>
          <w:tcPr>
            <w:tcW w:w="3559" w:type="dxa"/>
            <w:gridSpan w:val="2"/>
            <w:shd w:val="clear" w:color="auto" w:fill="auto"/>
            <w:vAlign w:val="center"/>
            <w:hideMark/>
            <w:tcPrChange w:id="734" w:author="Branislav Hudec" w:date="2018-04-29T22:45:00Z">
              <w:tcPr>
                <w:tcW w:w="3559" w:type="dxa"/>
                <w:gridSpan w:val="2"/>
                <w:shd w:val="clear" w:color="auto" w:fill="auto"/>
                <w:vAlign w:val="center"/>
                <w:hideMark/>
              </w:tcPr>
            </w:tcPrChange>
          </w:tcPr>
          <w:p w14:paraId="1A995CFC" w14:textId="77777777" w:rsidR="00617EE4" w:rsidRPr="007001F1" w:rsidRDefault="00617EE4">
            <w:pPr>
              <w:rPr>
                <w:b/>
                <w:bCs/>
              </w:rPr>
            </w:pPr>
            <w:r w:rsidRPr="007001F1">
              <w:rPr>
                <w:b/>
                <w:bCs/>
                <w:sz w:val="22"/>
                <w:szCs w:val="22"/>
              </w:rPr>
              <w:t>Kontrolu vykonal</w:t>
            </w:r>
            <w:r w:rsidRPr="007001F1">
              <w:rPr>
                <w:rStyle w:val="Odkaznapoznmkupodiarou"/>
                <w:b/>
                <w:bCs/>
                <w:sz w:val="20"/>
                <w:szCs w:val="20"/>
              </w:rPr>
              <w:footnoteReference w:id="5"/>
            </w:r>
            <w:r w:rsidRPr="007001F1">
              <w:rPr>
                <w:b/>
                <w:bCs/>
                <w:sz w:val="22"/>
                <w:szCs w:val="22"/>
              </w:rPr>
              <w:t>:</w:t>
            </w:r>
          </w:p>
        </w:tc>
        <w:tc>
          <w:tcPr>
            <w:tcW w:w="5528" w:type="dxa"/>
            <w:gridSpan w:val="5"/>
            <w:shd w:val="clear" w:color="auto" w:fill="auto"/>
            <w:vAlign w:val="center"/>
            <w:hideMark/>
            <w:tcPrChange w:id="735" w:author="Branislav Hudec" w:date="2018-04-29T22:45:00Z">
              <w:tcPr>
                <w:tcW w:w="5528" w:type="dxa"/>
                <w:gridSpan w:val="5"/>
                <w:shd w:val="clear" w:color="auto" w:fill="auto"/>
                <w:vAlign w:val="center"/>
                <w:hideMark/>
              </w:tcPr>
            </w:tcPrChange>
          </w:tcPr>
          <w:p w14:paraId="0890F3BC" w14:textId="77777777" w:rsidR="00617EE4" w:rsidRPr="007001F1" w:rsidRDefault="00617EE4">
            <w:pPr>
              <w:rPr>
                <w:color w:val="000000"/>
              </w:rPr>
            </w:pPr>
            <w:r w:rsidRPr="007001F1">
              <w:rPr>
                <w:color w:val="000000"/>
                <w:sz w:val="22"/>
                <w:szCs w:val="22"/>
              </w:rPr>
              <w:t> </w:t>
            </w:r>
          </w:p>
        </w:tc>
      </w:tr>
      <w:tr w:rsidR="00617EE4" w:rsidRPr="007001F1" w14:paraId="23D0ABE2" w14:textId="77777777" w:rsidTr="004F0CC1">
        <w:trPr>
          <w:trHeight w:val="300"/>
          <w:trPrChange w:id="736" w:author="Branislav Hudec" w:date="2018-04-29T22:45:00Z">
            <w:trPr>
              <w:trHeight w:val="300"/>
            </w:trPr>
          </w:trPrChange>
        </w:trPr>
        <w:tc>
          <w:tcPr>
            <w:tcW w:w="3559" w:type="dxa"/>
            <w:gridSpan w:val="2"/>
            <w:shd w:val="clear" w:color="auto" w:fill="auto"/>
            <w:vAlign w:val="center"/>
            <w:hideMark/>
            <w:tcPrChange w:id="737" w:author="Branislav Hudec" w:date="2018-04-29T22:45:00Z">
              <w:tcPr>
                <w:tcW w:w="3559" w:type="dxa"/>
                <w:gridSpan w:val="2"/>
                <w:shd w:val="clear" w:color="auto" w:fill="auto"/>
                <w:vAlign w:val="center"/>
                <w:hideMark/>
              </w:tcPr>
            </w:tcPrChange>
          </w:tcPr>
          <w:p w14:paraId="16027835" w14:textId="77777777" w:rsidR="00617EE4" w:rsidRPr="007001F1" w:rsidRDefault="00617EE4">
            <w:pPr>
              <w:rPr>
                <w:b/>
                <w:bCs/>
              </w:rPr>
            </w:pPr>
            <w:r w:rsidRPr="007001F1">
              <w:rPr>
                <w:b/>
                <w:bCs/>
                <w:sz w:val="22"/>
                <w:szCs w:val="22"/>
              </w:rPr>
              <w:t>Dátum:</w:t>
            </w:r>
          </w:p>
        </w:tc>
        <w:tc>
          <w:tcPr>
            <w:tcW w:w="5528" w:type="dxa"/>
            <w:gridSpan w:val="5"/>
            <w:shd w:val="clear" w:color="auto" w:fill="auto"/>
            <w:vAlign w:val="center"/>
            <w:hideMark/>
            <w:tcPrChange w:id="738" w:author="Branislav Hudec" w:date="2018-04-29T22:45:00Z">
              <w:tcPr>
                <w:tcW w:w="5528" w:type="dxa"/>
                <w:gridSpan w:val="5"/>
                <w:shd w:val="clear" w:color="auto" w:fill="auto"/>
                <w:vAlign w:val="center"/>
                <w:hideMark/>
              </w:tcPr>
            </w:tcPrChange>
          </w:tcPr>
          <w:p w14:paraId="77CA37EE" w14:textId="77777777" w:rsidR="00617EE4" w:rsidRPr="007001F1" w:rsidRDefault="00617EE4">
            <w:pPr>
              <w:rPr>
                <w:color w:val="000000"/>
              </w:rPr>
            </w:pPr>
            <w:r w:rsidRPr="007001F1">
              <w:rPr>
                <w:color w:val="000000"/>
                <w:sz w:val="22"/>
                <w:szCs w:val="22"/>
              </w:rPr>
              <w:t> </w:t>
            </w:r>
          </w:p>
        </w:tc>
      </w:tr>
      <w:tr w:rsidR="00617EE4" w:rsidRPr="007001F1" w14:paraId="7C161C87" w14:textId="77777777" w:rsidTr="004F0CC1">
        <w:trPr>
          <w:trHeight w:val="300"/>
          <w:trPrChange w:id="739" w:author="Branislav Hudec" w:date="2018-04-29T22:45:00Z">
            <w:trPr>
              <w:trHeight w:val="300"/>
            </w:trPr>
          </w:trPrChange>
        </w:trPr>
        <w:tc>
          <w:tcPr>
            <w:tcW w:w="3559" w:type="dxa"/>
            <w:gridSpan w:val="2"/>
            <w:shd w:val="clear" w:color="000000" w:fill="FFFFFF"/>
            <w:vAlign w:val="center"/>
            <w:hideMark/>
            <w:tcPrChange w:id="740" w:author="Branislav Hudec" w:date="2018-04-29T22:45:00Z">
              <w:tcPr>
                <w:tcW w:w="3559" w:type="dxa"/>
                <w:gridSpan w:val="2"/>
                <w:shd w:val="clear" w:color="000000" w:fill="FFFFFF"/>
                <w:vAlign w:val="center"/>
                <w:hideMark/>
              </w:tcPr>
            </w:tcPrChange>
          </w:tcPr>
          <w:p w14:paraId="175ED1D9" w14:textId="77777777"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Change w:id="741" w:author="Branislav Hudec" w:date="2018-04-29T22:45:00Z">
              <w:tcPr>
                <w:tcW w:w="5528" w:type="dxa"/>
                <w:gridSpan w:val="5"/>
                <w:shd w:val="clear" w:color="auto" w:fill="auto"/>
                <w:vAlign w:val="center"/>
                <w:hideMark/>
              </w:tcPr>
            </w:tcPrChange>
          </w:tcPr>
          <w:p w14:paraId="2BA53605" w14:textId="77777777" w:rsidR="00617EE4" w:rsidRPr="007001F1" w:rsidRDefault="00617EE4">
            <w:pPr>
              <w:rPr>
                <w:color w:val="000000"/>
              </w:rPr>
            </w:pPr>
            <w:r w:rsidRPr="007001F1">
              <w:rPr>
                <w:color w:val="000000"/>
                <w:sz w:val="22"/>
                <w:szCs w:val="22"/>
              </w:rPr>
              <w:t> </w:t>
            </w:r>
          </w:p>
        </w:tc>
      </w:tr>
      <w:tr w:rsidR="00617EE4" w:rsidRPr="007001F1" w14:paraId="09238B5D" w14:textId="77777777" w:rsidTr="004F0CC1">
        <w:trPr>
          <w:trHeight w:val="300"/>
          <w:trPrChange w:id="742" w:author="Branislav Hudec" w:date="2018-04-29T22:45:00Z">
            <w:trPr>
              <w:trHeight w:val="300"/>
            </w:trPr>
          </w:trPrChange>
        </w:trPr>
        <w:tc>
          <w:tcPr>
            <w:tcW w:w="9087" w:type="dxa"/>
            <w:gridSpan w:val="7"/>
            <w:shd w:val="clear" w:color="auto" w:fill="auto"/>
            <w:noWrap/>
            <w:vAlign w:val="bottom"/>
            <w:hideMark/>
            <w:tcPrChange w:id="743" w:author="Branislav Hudec" w:date="2018-04-29T22:45:00Z">
              <w:tcPr>
                <w:tcW w:w="9087" w:type="dxa"/>
                <w:gridSpan w:val="7"/>
                <w:shd w:val="clear" w:color="auto" w:fill="auto"/>
                <w:noWrap/>
                <w:vAlign w:val="bottom"/>
                <w:hideMark/>
              </w:tcPr>
            </w:tcPrChange>
          </w:tcPr>
          <w:p w14:paraId="77516884" w14:textId="77777777" w:rsidR="00617EE4" w:rsidRPr="007001F1" w:rsidRDefault="00617EE4">
            <w:pPr>
              <w:jc w:val="center"/>
              <w:rPr>
                <w:color w:val="000000"/>
              </w:rPr>
            </w:pPr>
            <w:r w:rsidRPr="007001F1">
              <w:rPr>
                <w:color w:val="000000"/>
                <w:sz w:val="22"/>
                <w:szCs w:val="22"/>
              </w:rPr>
              <w:t> </w:t>
            </w:r>
          </w:p>
        </w:tc>
      </w:tr>
      <w:tr w:rsidR="00617EE4" w:rsidRPr="007001F1" w14:paraId="18A8A94C" w14:textId="77777777" w:rsidTr="004F0CC1">
        <w:trPr>
          <w:trHeight w:val="300"/>
          <w:trPrChange w:id="744" w:author="Branislav Hudec" w:date="2018-04-29T22:45:00Z">
            <w:trPr>
              <w:trHeight w:val="300"/>
            </w:trPr>
          </w:trPrChange>
        </w:trPr>
        <w:tc>
          <w:tcPr>
            <w:tcW w:w="3559" w:type="dxa"/>
            <w:gridSpan w:val="2"/>
            <w:shd w:val="clear" w:color="000000" w:fill="FFFFFF"/>
            <w:vAlign w:val="center"/>
            <w:hideMark/>
            <w:tcPrChange w:id="745" w:author="Branislav Hudec" w:date="2018-04-29T22:45:00Z">
              <w:tcPr>
                <w:tcW w:w="3559" w:type="dxa"/>
                <w:gridSpan w:val="2"/>
                <w:shd w:val="clear" w:color="000000" w:fill="FFFFFF"/>
                <w:vAlign w:val="center"/>
                <w:hideMark/>
              </w:tcPr>
            </w:tcPrChange>
          </w:tcPr>
          <w:p w14:paraId="33A6288E" w14:textId="77777777" w:rsidR="00617EE4" w:rsidRPr="007001F1" w:rsidRDefault="00617EE4">
            <w:pPr>
              <w:rPr>
                <w:b/>
                <w:bCs/>
              </w:rPr>
            </w:pPr>
            <w:r w:rsidRPr="007001F1">
              <w:rPr>
                <w:b/>
                <w:bCs/>
                <w:sz w:val="22"/>
                <w:szCs w:val="22"/>
              </w:rPr>
              <w:t>Kontrolu vykonal</w:t>
            </w:r>
            <w:r w:rsidRPr="007001F1">
              <w:rPr>
                <w:rStyle w:val="Odkaznapoznmkupodiarou"/>
                <w:b/>
                <w:bCs/>
                <w:sz w:val="20"/>
                <w:szCs w:val="20"/>
              </w:rPr>
              <w:footnoteReference w:id="6"/>
            </w:r>
            <w:r w:rsidRPr="007001F1">
              <w:rPr>
                <w:b/>
                <w:bCs/>
                <w:sz w:val="22"/>
                <w:szCs w:val="22"/>
              </w:rPr>
              <w:t>:</w:t>
            </w:r>
          </w:p>
        </w:tc>
        <w:tc>
          <w:tcPr>
            <w:tcW w:w="5528" w:type="dxa"/>
            <w:gridSpan w:val="5"/>
            <w:shd w:val="clear" w:color="auto" w:fill="auto"/>
            <w:vAlign w:val="center"/>
            <w:hideMark/>
            <w:tcPrChange w:id="746" w:author="Branislav Hudec" w:date="2018-04-29T22:45:00Z">
              <w:tcPr>
                <w:tcW w:w="5528" w:type="dxa"/>
                <w:gridSpan w:val="5"/>
                <w:shd w:val="clear" w:color="auto" w:fill="auto"/>
                <w:vAlign w:val="center"/>
                <w:hideMark/>
              </w:tcPr>
            </w:tcPrChange>
          </w:tcPr>
          <w:p w14:paraId="086EAB27" w14:textId="77777777" w:rsidR="00617EE4" w:rsidRPr="007001F1" w:rsidRDefault="00617EE4">
            <w:pPr>
              <w:rPr>
                <w:color w:val="000000"/>
              </w:rPr>
            </w:pPr>
            <w:r w:rsidRPr="007001F1">
              <w:rPr>
                <w:color w:val="000000"/>
                <w:sz w:val="22"/>
                <w:szCs w:val="22"/>
              </w:rPr>
              <w:t> </w:t>
            </w:r>
          </w:p>
        </w:tc>
      </w:tr>
      <w:tr w:rsidR="00617EE4" w:rsidRPr="007001F1" w14:paraId="3D6AD52C" w14:textId="77777777" w:rsidTr="004F0CC1">
        <w:trPr>
          <w:trHeight w:val="300"/>
          <w:trPrChange w:id="747" w:author="Branislav Hudec" w:date="2018-04-29T22:45:00Z">
            <w:trPr>
              <w:trHeight w:val="300"/>
            </w:trPr>
          </w:trPrChange>
        </w:trPr>
        <w:tc>
          <w:tcPr>
            <w:tcW w:w="3559" w:type="dxa"/>
            <w:gridSpan w:val="2"/>
            <w:shd w:val="clear" w:color="000000" w:fill="FFFFFF"/>
            <w:vAlign w:val="center"/>
            <w:hideMark/>
            <w:tcPrChange w:id="748" w:author="Branislav Hudec" w:date="2018-04-29T22:45:00Z">
              <w:tcPr>
                <w:tcW w:w="3559" w:type="dxa"/>
                <w:gridSpan w:val="2"/>
                <w:shd w:val="clear" w:color="000000" w:fill="FFFFFF"/>
                <w:vAlign w:val="center"/>
                <w:hideMark/>
              </w:tcPr>
            </w:tcPrChange>
          </w:tcPr>
          <w:p w14:paraId="19738FF2" w14:textId="77777777" w:rsidR="00617EE4" w:rsidRPr="007001F1" w:rsidRDefault="00617EE4">
            <w:pPr>
              <w:rPr>
                <w:b/>
                <w:bCs/>
              </w:rPr>
            </w:pPr>
            <w:r w:rsidRPr="007001F1">
              <w:rPr>
                <w:b/>
                <w:bCs/>
                <w:sz w:val="22"/>
                <w:szCs w:val="22"/>
              </w:rPr>
              <w:t xml:space="preserve">Dátum: </w:t>
            </w:r>
          </w:p>
        </w:tc>
        <w:tc>
          <w:tcPr>
            <w:tcW w:w="5528" w:type="dxa"/>
            <w:gridSpan w:val="5"/>
            <w:shd w:val="clear" w:color="auto" w:fill="auto"/>
            <w:vAlign w:val="center"/>
            <w:hideMark/>
            <w:tcPrChange w:id="749" w:author="Branislav Hudec" w:date="2018-04-29T22:45:00Z">
              <w:tcPr>
                <w:tcW w:w="5528" w:type="dxa"/>
                <w:gridSpan w:val="5"/>
                <w:shd w:val="clear" w:color="auto" w:fill="auto"/>
                <w:vAlign w:val="center"/>
                <w:hideMark/>
              </w:tcPr>
            </w:tcPrChange>
          </w:tcPr>
          <w:p w14:paraId="0165E766" w14:textId="77777777" w:rsidR="00617EE4" w:rsidRPr="007001F1" w:rsidRDefault="00617EE4">
            <w:pPr>
              <w:rPr>
                <w:color w:val="000000"/>
              </w:rPr>
            </w:pPr>
            <w:r w:rsidRPr="007001F1">
              <w:rPr>
                <w:color w:val="000000"/>
                <w:sz w:val="22"/>
                <w:szCs w:val="22"/>
              </w:rPr>
              <w:t> </w:t>
            </w:r>
          </w:p>
        </w:tc>
      </w:tr>
      <w:tr w:rsidR="00617EE4" w:rsidRPr="007001F1" w14:paraId="1CED0BCB" w14:textId="77777777" w:rsidTr="004F0CC1">
        <w:trPr>
          <w:trHeight w:val="300"/>
          <w:trPrChange w:id="750" w:author="Branislav Hudec" w:date="2018-04-29T22:45:00Z">
            <w:trPr>
              <w:trHeight w:val="300"/>
            </w:trPr>
          </w:trPrChange>
        </w:trPr>
        <w:tc>
          <w:tcPr>
            <w:tcW w:w="3559" w:type="dxa"/>
            <w:gridSpan w:val="2"/>
            <w:shd w:val="clear" w:color="000000" w:fill="FFFFFF"/>
            <w:vAlign w:val="center"/>
            <w:hideMark/>
            <w:tcPrChange w:id="751" w:author="Branislav Hudec" w:date="2018-04-29T22:45:00Z">
              <w:tcPr>
                <w:tcW w:w="3559" w:type="dxa"/>
                <w:gridSpan w:val="2"/>
                <w:shd w:val="clear" w:color="000000" w:fill="FFFFFF"/>
                <w:vAlign w:val="center"/>
                <w:hideMark/>
              </w:tcPr>
            </w:tcPrChange>
          </w:tcPr>
          <w:p w14:paraId="4680DDC4" w14:textId="77777777"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Change w:id="752" w:author="Branislav Hudec" w:date="2018-04-29T22:45:00Z">
              <w:tcPr>
                <w:tcW w:w="5528" w:type="dxa"/>
                <w:gridSpan w:val="5"/>
                <w:shd w:val="clear" w:color="auto" w:fill="auto"/>
                <w:vAlign w:val="center"/>
                <w:hideMark/>
              </w:tcPr>
            </w:tcPrChange>
          </w:tcPr>
          <w:p w14:paraId="58C872E8" w14:textId="77777777" w:rsidR="00617EE4" w:rsidRPr="007001F1" w:rsidRDefault="00617EE4">
            <w:pPr>
              <w:rPr>
                <w:color w:val="000000"/>
              </w:rPr>
            </w:pPr>
            <w:r w:rsidRPr="007001F1">
              <w:rPr>
                <w:color w:val="000000"/>
                <w:sz w:val="22"/>
                <w:szCs w:val="22"/>
              </w:rPr>
              <w:t> </w:t>
            </w:r>
          </w:p>
        </w:tc>
      </w:tr>
    </w:tbl>
    <w:p w14:paraId="4CEA3899" w14:textId="13401599" w:rsidR="00617EE4" w:rsidRPr="007001F1" w:rsidRDefault="004F0CC1">
      <w:ins w:id="753" w:author="Branislav Hudec" w:date="2018-04-29T22:45:00Z">
        <w:r>
          <w:br w:type="textWrapping" w:clear="all"/>
        </w:r>
      </w:ins>
    </w:p>
    <w:p w14:paraId="508A14DB"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5C45A216" w14:textId="77777777" w:rsidTr="007261E4">
        <w:trPr>
          <w:trHeight w:val="645"/>
        </w:trPr>
        <w:tc>
          <w:tcPr>
            <w:tcW w:w="9087" w:type="dxa"/>
            <w:gridSpan w:val="7"/>
            <w:shd w:val="clear" w:color="000000" w:fill="60497A"/>
            <w:vAlign w:val="center"/>
            <w:hideMark/>
          </w:tcPr>
          <w:p w14:paraId="5C4EF624" w14:textId="77777777"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754" w:name="KZ_3"/>
            <w:r w:rsidRPr="007001F1">
              <w:rPr>
                <w:b/>
                <w:bCs/>
                <w:color w:val="FFFFFF"/>
              </w:rPr>
              <w:t>Podlimitná zákazka realizovaná cez elektronické trhovisko – štandardná ex post kontrola</w:t>
            </w:r>
            <w:bookmarkEnd w:id="754"/>
          </w:p>
        </w:tc>
      </w:tr>
      <w:tr w:rsidR="00617EE4" w:rsidRPr="007001F1" w14:paraId="10A5CAD8" w14:textId="77777777" w:rsidTr="007261E4">
        <w:trPr>
          <w:trHeight w:val="330"/>
        </w:trPr>
        <w:tc>
          <w:tcPr>
            <w:tcW w:w="9087" w:type="dxa"/>
            <w:gridSpan w:val="7"/>
            <w:shd w:val="clear" w:color="auto" w:fill="auto"/>
            <w:vAlign w:val="center"/>
            <w:hideMark/>
          </w:tcPr>
          <w:p w14:paraId="76680C1E"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1BE1AAE4" w14:textId="77777777" w:rsidTr="007261E4">
        <w:trPr>
          <w:trHeight w:val="300"/>
        </w:trPr>
        <w:tc>
          <w:tcPr>
            <w:tcW w:w="3559" w:type="dxa"/>
            <w:gridSpan w:val="2"/>
            <w:shd w:val="clear" w:color="auto" w:fill="auto"/>
            <w:vAlign w:val="center"/>
            <w:hideMark/>
          </w:tcPr>
          <w:p w14:paraId="43638255"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5B8BC3C1" w14:textId="77777777" w:rsidR="00617EE4" w:rsidRPr="007001F1" w:rsidRDefault="00617EE4" w:rsidP="00617EE4">
            <w:pPr>
              <w:rPr>
                <w:color w:val="000000"/>
              </w:rPr>
            </w:pPr>
            <w:r w:rsidRPr="007001F1">
              <w:rPr>
                <w:color w:val="000000"/>
                <w:sz w:val="22"/>
                <w:szCs w:val="22"/>
              </w:rPr>
              <w:t> </w:t>
            </w:r>
          </w:p>
        </w:tc>
      </w:tr>
      <w:tr w:rsidR="00617EE4" w:rsidRPr="007001F1" w14:paraId="56C23214" w14:textId="77777777" w:rsidTr="007261E4">
        <w:trPr>
          <w:trHeight w:val="660"/>
        </w:trPr>
        <w:tc>
          <w:tcPr>
            <w:tcW w:w="3559" w:type="dxa"/>
            <w:gridSpan w:val="2"/>
            <w:shd w:val="clear" w:color="auto" w:fill="auto"/>
            <w:vAlign w:val="center"/>
            <w:hideMark/>
          </w:tcPr>
          <w:p w14:paraId="3B65B642" w14:textId="02E9E544" w:rsidR="00617EE4" w:rsidRPr="007001F1" w:rsidRDefault="00617EE4" w:rsidP="00617EE4">
            <w:pPr>
              <w:rPr>
                <w:color w:val="000000"/>
              </w:rPr>
            </w:pPr>
            <w:r w:rsidRPr="007001F1">
              <w:rPr>
                <w:color w:val="000000"/>
                <w:sz w:val="22"/>
                <w:szCs w:val="22"/>
              </w:rPr>
              <w:t xml:space="preserve">Názov </w:t>
            </w:r>
            <w:ins w:id="755" w:author="Kramár Róbert" w:date="2018-04-27T15:09: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480DDC1D" w14:textId="77777777" w:rsidR="00617EE4" w:rsidRPr="007001F1" w:rsidRDefault="00617EE4" w:rsidP="00617EE4">
            <w:pPr>
              <w:rPr>
                <w:color w:val="000000"/>
              </w:rPr>
            </w:pPr>
            <w:r w:rsidRPr="007001F1">
              <w:rPr>
                <w:color w:val="000000"/>
                <w:sz w:val="22"/>
                <w:szCs w:val="22"/>
              </w:rPr>
              <w:t> </w:t>
            </w:r>
          </w:p>
        </w:tc>
      </w:tr>
      <w:tr w:rsidR="00617EE4" w:rsidRPr="007001F1" w14:paraId="18A20F7F" w14:textId="77777777" w:rsidTr="007261E4">
        <w:trPr>
          <w:trHeight w:val="330"/>
        </w:trPr>
        <w:tc>
          <w:tcPr>
            <w:tcW w:w="9087" w:type="dxa"/>
            <w:gridSpan w:val="7"/>
            <w:shd w:val="clear" w:color="auto" w:fill="auto"/>
            <w:vAlign w:val="center"/>
            <w:hideMark/>
          </w:tcPr>
          <w:p w14:paraId="73081888"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23AF5047" w14:textId="77777777" w:rsidTr="007261E4">
        <w:trPr>
          <w:trHeight w:val="330"/>
        </w:trPr>
        <w:tc>
          <w:tcPr>
            <w:tcW w:w="3559" w:type="dxa"/>
            <w:gridSpan w:val="2"/>
            <w:shd w:val="clear" w:color="auto" w:fill="auto"/>
            <w:vAlign w:val="center"/>
            <w:hideMark/>
          </w:tcPr>
          <w:p w14:paraId="1C3938CE" w14:textId="1913FDD9"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A44FD1E" w14:textId="77777777" w:rsidR="00617EE4" w:rsidRPr="007001F1" w:rsidRDefault="00617EE4" w:rsidP="00617EE4">
            <w:pPr>
              <w:rPr>
                <w:color w:val="000000"/>
              </w:rPr>
            </w:pPr>
            <w:r w:rsidRPr="007001F1">
              <w:rPr>
                <w:color w:val="000000"/>
                <w:sz w:val="22"/>
                <w:szCs w:val="22"/>
              </w:rPr>
              <w:t> </w:t>
            </w:r>
          </w:p>
        </w:tc>
      </w:tr>
      <w:tr w:rsidR="00617EE4" w:rsidRPr="007001F1" w14:paraId="7E90F3A0" w14:textId="77777777" w:rsidTr="007261E4">
        <w:trPr>
          <w:trHeight w:val="300"/>
        </w:trPr>
        <w:tc>
          <w:tcPr>
            <w:tcW w:w="3559" w:type="dxa"/>
            <w:gridSpan w:val="2"/>
            <w:shd w:val="clear" w:color="auto" w:fill="auto"/>
            <w:vAlign w:val="center"/>
            <w:hideMark/>
          </w:tcPr>
          <w:p w14:paraId="17A7683F"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0C56F20F" w14:textId="77777777" w:rsidR="00617EE4" w:rsidRPr="007001F1" w:rsidRDefault="00617EE4" w:rsidP="00617EE4">
            <w:pPr>
              <w:rPr>
                <w:color w:val="000000"/>
              </w:rPr>
            </w:pPr>
            <w:r w:rsidRPr="007001F1">
              <w:rPr>
                <w:color w:val="000000"/>
                <w:sz w:val="22"/>
                <w:szCs w:val="22"/>
              </w:rPr>
              <w:t> </w:t>
            </w:r>
          </w:p>
        </w:tc>
      </w:tr>
      <w:tr w:rsidR="00617EE4" w:rsidRPr="007001F1" w14:paraId="1647818A" w14:textId="77777777" w:rsidTr="007261E4">
        <w:trPr>
          <w:trHeight w:val="300"/>
        </w:trPr>
        <w:tc>
          <w:tcPr>
            <w:tcW w:w="3559" w:type="dxa"/>
            <w:gridSpan w:val="2"/>
            <w:shd w:val="clear" w:color="auto" w:fill="auto"/>
            <w:vAlign w:val="center"/>
            <w:hideMark/>
          </w:tcPr>
          <w:p w14:paraId="19DF3A96"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3D750E7" w14:textId="77777777" w:rsidR="00617EE4" w:rsidRPr="007001F1" w:rsidRDefault="00617EE4" w:rsidP="00617EE4">
            <w:pPr>
              <w:rPr>
                <w:color w:val="000000"/>
              </w:rPr>
            </w:pPr>
            <w:r w:rsidRPr="007001F1">
              <w:rPr>
                <w:color w:val="000000"/>
                <w:sz w:val="22"/>
                <w:szCs w:val="22"/>
              </w:rPr>
              <w:t> </w:t>
            </w:r>
          </w:p>
        </w:tc>
      </w:tr>
      <w:tr w:rsidR="00617EE4" w:rsidRPr="007001F1" w14:paraId="12CA7190" w14:textId="77777777" w:rsidTr="007261E4">
        <w:trPr>
          <w:trHeight w:val="300"/>
        </w:trPr>
        <w:tc>
          <w:tcPr>
            <w:tcW w:w="3559" w:type="dxa"/>
            <w:gridSpan w:val="2"/>
            <w:shd w:val="clear" w:color="auto" w:fill="auto"/>
            <w:vAlign w:val="center"/>
            <w:hideMark/>
          </w:tcPr>
          <w:p w14:paraId="504159E2"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6220944" w14:textId="77777777" w:rsidR="00617EE4" w:rsidRPr="007001F1" w:rsidRDefault="00617EE4" w:rsidP="00617EE4">
            <w:pPr>
              <w:rPr>
                <w:color w:val="000000"/>
              </w:rPr>
            </w:pPr>
            <w:r w:rsidRPr="007001F1">
              <w:rPr>
                <w:color w:val="000000"/>
                <w:sz w:val="22"/>
                <w:szCs w:val="22"/>
              </w:rPr>
              <w:t> </w:t>
            </w:r>
          </w:p>
        </w:tc>
      </w:tr>
      <w:tr w:rsidR="00617EE4" w:rsidRPr="007001F1" w14:paraId="13FE4A3F" w14:textId="77777777" w:rsidTr="007261E4">
        <w:trPr>
          <w:trHeight w:val="330"/>
        </w:trPr>
        <w:tc>
          <w:tcPr>
            <w:tcW w:w="9087" w:type="dxa"/>
            <w:gridSpan w:val="7"/>
            <w:shd w:val="clear" w:color="auto" w:fill="auto"/>
            <w:vAlign w:val="center"/>
            <w:hideMark/>
          </w:tcPr>
          <w:p w14:paraId="7B735E87"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1C872B95" w14:textId="77777777" w:rsidTr="007261E4">
        <w:trPr>
          <w:trHeight w:val="300"/>
        </w:trPr>
        <w:tc>
          <w:tcPr>
            <w:tcW w:w="3559" w:type="dxa"/>
            <w:gridSpan w:val="2"/>
            <w:shd w:val="clear" w:color="auto" w:fill="auto"/>
            <w:vAlign w:val="center"/>
            <w:hideMark/>
          </w:tcPr>
          <w:p w14:paraId="1D730744"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EA6DE7"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6E8647FA" w14:textId="77777777" w:rsidTr="007261E4">
        <w:trPr>
          <w:trHeight w:val="300"/>
        </w:trPr>
        <w:tc>
          <w:tcPr>
            <w:tcW w:w="3559" w:type="dxa"/>
            <w:gridSpan w:val="2"/>
            <w:shd w:val="clear" w:color="auto" w:fill="auto"/>
            <w:vAlign w:val="center"/>
            <w:hideMark/>
          </w:tcPr>
          <w:p w14:paraId="089FC5DA"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476040C" w14:textId="77777777" w:rsidR="00617EE4" w:rsidRPr="007001F1" w:rsidRDefault="00617EE4" w:rsidP="00617EE4">
            <w:pPr>
              <w:rPr>
                <w:color w:val="000000"/>
                <w:sz w:val="22"/>
                <w:szCs w:val="22"/>
              </w:rPr>
            </w:pPr>
            <w:r w:rsidRPr="007001F1">
              <w:rPr>
                <w:color w:val="000000"/>
                <w:sz w:val="22"/>
                <w:szCs w:val="22"/>
              </w:rPr>
              <w:t>Podlimitná zákazka realizovaná cez elektronické trhovisko</w:t>
            </w:r>
          </w:p>
        </w:tc>
      </w:tr>
      <w:tr w:rsidR="00617EE4" w:rsidRPr="007001F1" w14:paraId="7AFFB623" w14:textId="77777777" w:rsidTr="007261E4">
        <w:trPr>
          <w:trHeight w:val="300"/>
        </w:trPr>
        <w:tc>
          <w:tcPr>
            <w:tcW w:w="3559" w:type="dxa"/>
            <w:gridSpan w:val="2"/>
            <w:shd w:val="clear" w:color="auto" w:fill="auto"/>
            <w:vAlign w:val="center"/>
            <w:hideMark/>
          </w:tcPr>
          <w:p w14:paraId="30843955"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B9840ED" w14:textId="77777777" w:rsidR="00617EE4" w:rsidRPr="007001F1" w:rsidRDefault="00617EE4" w:rsidP="00617EE4">
            <w:pPr>
              <w:rPr>
                <w:color w:val="000000"/>
                <w:sz w:val="22"/>
                <w:szCs w:val="22"/>
              </w:rPr>
            </w:pPr>
          </w:p>
        </w:tc>
      </w:tr>
      <w:tr w:rsidR="005E4038" w:rsidRPr="007001F1" w14:paraId="60CD7C2C" w14:textId="77777777" w:rsidTr="007261E4">
        <w:trPr>
          <w:trHeight w:val="300"/>
        </w:trPr>
        <w:tc>
          <w:tcPr>
            <w:tcW w:w="3559" w:type="dxa"/>
            <w:gridSpan w:val="2"/>
            <w:shd w:val="clear" w:color="auto" w:fill="auto"/>
            <w:vAlign w:val="center"/>
          </w:tcPr>
          <w:p w14:paraId="66C0FD5E" w14:textId="462192BA"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4C4E68D" w14:textId="77777777" w:rsidR="005E4038" w:rsidRPr="007001F1" w:rsidRDefault="005E4038" w:rsidP="00617EE4">
            <w:pPr>
              <w:rPr>
                <w:color w:val="000000"/>
                <w:sz w:val="22"/>
                <w:szCs w:val="22"/>
              </w:rPr>
            </w:pPr>
          </w:p>
        </w:tc>
      </w:tr>
      <w:tr w:rsidR="00617EE4" w:rsidRPr="007001F1" w14:paraId="06AAE2A8" w14:textId="77777777" w:rsidTr="007261E4">
        <w:trPr>
          <w:trHeight w:val="300"/>
        </w:trPr>
        <w:tc>
          <w:tcPr>
            <w:tcW w:w="3559" w:type="dxa"/>
            <w:gridSpan w:val="2"/>
            <w:shd w:val="clear" w:color="auto" w:fill="auto"/>
            <w:vAlign w:val="center"/>
            <w:hideMark/>
          </w:tcPr>
          <w:p w14:paraId="3EFB4816"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9095912" w14:textId="77777777" w:rsidR="00617EE4" w:rsidRPr="007001F1" w:rsidRDefault="00617EE4" w:rsidP="00617EE4">
            <w:pPr>
              <w:rPr>
                <w:color w:val="000000"/>
                <w:sz w:val="22"/>
                <w:szCs w:val="22"/>
              </w:rPr>
            </w:pPr>
            <w:r w:rsidRPr="007001F1">
              <w:rPr>
                <w:color w:val="000000"/>
                <w:sz w:val="22"/>
                <w:szCs w:val="22"/>
              </w:rPr>
              <w:t>štandardná ex post kontrola</w:t>
            </w:r>
          </w:p>
        </w:tc>
      </w:tr>
      <w:tr w:rsidR="00617EE4" w:rsidRPr="007001F1" w14:paraId="7E9BBDF0" w14:textId="77777777" w:rsidTr="007261E4">
        <w:trPr>
          <w:trHeight w:val="300"/>
        </w:trPr>
        <w:tc>
          <w:tcPr>
            <w:tcW w:w="3559" w:type="dxa"/>
            <w:gridSpan w:val="2"/>
            <w:shd w:val="clear" w:color="auto" w:fill="auto"/>
            <w:vAlign w:val="center"/>
            <w:hideMark/>
          </w:tcPr>
          <w:p w14:paraId="64C5F5B6"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970272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9679D58" w14:textId="77777777" w:rsidTr="007261E4">
        <w:trPr>
          <w:trHeight w:val="300"/>
        </w:trPr>
        <w:tc>
          <w:tcPr>
            <w:tcW w:w="3559" w:type="dxa"/>
            <w:gridSpan w:val="2"/>
            <w:shd w:val="clear" w:color="auto" w:fill="auto"/>
            <w:vAlign w:val="center"/>
            <w:hideMark/>
          </w:tcPr>
          <w:p w14:paraId="37D2A32A" w14:textId="2EFE3E75" w:rsidR="00617EE4" w:rsidRPr="007001F1" w:rsidRDefault="00642704" w:rsidP="00617EE4">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hideMark/>
          </w:tcPr>
          <w:p w14:paraId="26CA4937" w14:textId="77777777" w:rsidR="00617EE4" w:rsidRPr="007001F1" w:rsidRDefault="00617EE4" w:rsidP="00617EE4">
            <w:pPr>
              <w:rPr>
                <w:color w:val="000000"/>
                <w:sz w:val="22"/>
                <w:szCs w:val="22"/>
              </w:rPr>
            </w:pPr>
            <w:r w:rsidRPr="007001F1">
              <w:rPr>
                <w:color w:val="000000"/>
                <w:sz w:val="22"/>
                <w:szCs w:val="22"/>
              </w:rPr>
              <w:t> </w:t>
            </w:r>
          </w:p>
        </w:tc>
      </w:tr>
      <w:tr w:rsidR="00B0048C" w:rsidRPr="007001F1" w14:paraId="5D5B6E44" w14:textId="77777777" w:rsidTr="007261E4">
        <w:trPr>
          <w:trHeight w:val="300"/>
        </w:trPr>
        <w:tc>
          <w:tcPr>
            <w:tcW w:w="3559" w:type="dxa"/>
            <w:gridSpan w:val="2"/>
            <w:shd w:val="clear" w:color="auto" w:fill="auto"/>
            <w:vAlign w:val="center"/>
          </w:tcPr>
          <w:p w14:paraId="01A21BC6" w14:textId="10BF9FFB" w:rsidR="00B0048C" w:rsidRPr="007001F1" w:rsidRDefault="00B0048C" w:rsidP="00617EE4">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31024AA" w14:textId="77777777" w:rsidR="00B0048C" w:rsidRPr="007001F1" w:rsidRDefault="00B0048C" w:rsidP="00617EE4">
            <w:pPr>
              <w:rPr>
                <w:color w:val="000000"/>
                <w:sz w:val="22"/>
                <w:szCs w:val="22"/>
              </w:rPr>
            </w:pPr>
          </w:p>
        </w:tc>
      </w:tr>
      <w:tr w:rsidR="00617EE4" w:rsidRPr="007001F1" w14:paraId="17E38D20" w14:textId="77777777" w:rsidTr="007261E4">
        <w:trPr>
          <w:trHeight w:val="300"/>
        </w:trPr>
        <w:tc>
          <w:tcPr>
            <w:tcW w:w="3559" w:type="dxa"/>
            <w:gridSpan w:val="2"/>
            <w:shd w:val="clear" w:color="auto" w:fill="auto"/>
            <w:vAlign w:val="center"/>
            <w:hideMark/>
          </w:tcPr>
          <w:p w14:paraId="570C150E" w14:textId="77777777" w:rsidR="00617EE4" w:rsidRPr="007001F1" w:rsidRDefault="00617EE4" w:rsidP="00617EE4">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5909CFF"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50739D6" w14:textId="77777777" w:rsidTr="007261E4">
        <w:trPr>
          <w:trHeight w:val="300"/>
        </w:trPr>
        <w:tc>
          <w:tcPr>
            <w:tcW w:w="3559" w:type="dxa"/>
            <w:gridSpan w:val="2"/>
            <w:shd w:val="clear" w:color="auto" w:fill="auto"/>
            <w:vAlign w:val="center"/>
            <w:hideMark/>
          </w:tcPr>
          <w:p w14:paraId="0FA9B7BB" w14:textId="77777777" w:rsidR="00617EE4" w:rsidRPr="007001F1" w:rsidRDefault="00617EE4" w:rsidP="00617EE4">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CFA2FC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25B2E8B" w14:textId="77777777" w:rsidTr="007261E4">
        <w:trPr>
          <w:trHeight w:val="300"/>
        </w:trPr>
        <w:tc>
          <w:tcPr>
            <w:tcW w:w="3559" w:type="dxa"/>
            <w:gridSpan w:val="2"/>
            <w:shd w:val="clear" w:color="auto" w:fill="auto"/>
            <w:vAlign w:val="center"/>
            <w:hideMark/>
          </w:tcPr>
          <w:p w14:paraId="21429319"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211DD1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856FFCA" w14:textId="77777777" w:rsidTr="007261E4">
        <w:trPr>
          <w:trHeight w:val="300"/>
        </w:trPr>
        <w:tc>
          <w:tcPr>
            <w:tcW w:w="3559" w:type="dxa"/>
            <w:gridSpan w:val="2"/>
            <w:shd w:val="clear" w:color="auto" w:fill="auto"/>
            <w:vAlign w:val="center"/>
            <w:hideMark/>
          </w:tcPr>
          <w:p w14:paraId="0F156204" w14:textId="77777777" w:rsidR="00617EE4" w:rsidRPr="007001F1" w:rsidRDefault="00617EE4" w:rsidP="00617EE4">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25DECE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DEAE686" w14:textId="77777777" w:rsidTr="007261E4">
        <w:trPr>
          <w:trHeight w:val="300"/>
        </w:trPr>
        <w:tc>
          <w:tcPr>
            <w:tcW w:w="3559" w:type="dxa"/>
            <w:gridSpan w:val="2"/>
            <w:shd w:val="clear" w:color="auto" w:fill="auto"/>
            <w:vAlign w:val="center"/>
            <w:hideMark/>
          </w:tcPr>
          <w:p w14:paraId="2C9FAAFF" w14:textId="77777777" w:rsidR="00617EE4" w:rsidRPr="007001F1" w:rsidRDefault="00617EE4" w:rsidP="00617EE4">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046FBE79" w14:textId="77777777" w:rsidR="00617EE4" w:rsidRPr="007001F1" w:rsidRDefault="00617EE4" w:rsidP="00617EE4">
            <w:pPr>
              <w:rPr>
                <w:color w:val="000000"/>
                <w:sz w:val="22"/>
                <w:szCs w:val="22"/>
              </w:rPr>
            </w:pPr>
            <w:r w:rsidRPr="007001F1">
              <w:rPr>
                <w:color w:val="000000"/>
                <w:sz w:val="22"/>
                <w:szCs w:val="22"/>
              </w:rPr>
              <w:t> </w:t>
            </w:r>
          </w:p>
        </w:tc>
      </w:tr>
      <w:tr w:rsidR="00617EE4" w:rsidRPr="007001F1" w:rsidDel="002D4145" w14:paraId="4FCD9AC7" w14:textId="6B6DA1D2" w:rsidTr="007261E4">
        <w:trPr>
          <w:trHeight w:val="300"/>
          <w:del w:id="756" w:author="Kramár Róbert" w:date="2018-04-27T16:47:00Z"/>
        </w:trPr>
        <w:tc>
          <w:tcPr>
            <w:tcW w:w="3559" w:type="dxa"/>
            <w:gridSpan w:val="2"/>
            <w:shd w:val="clear" w:color="auto" w:fill="auto"/>
            <w:vAlign w:val="center"/>
            <w:hideMark/>
          </w:tcPr>
          <w:p w14:paraId="479A6FDB" w14:textId="2ECB0721" w:rsidR="00617EE4" w:rsidRPr="007001F1" w:rsidDel="002D4145" w:rsidRDefault="00617EE4" w:rsidP="00617EE4">
            <w:pPr>
              <w:rPr>
                <w:del w:id="757" w:author="Kramár Róbert" w:date="2018-04-27T16:47:00Z"/>
                <w:color w:val="000000"/>
                <w:sz w:val="22"/>
                <w:szCs w:val="22"/>
              </w:rPr>
            </w:pPr>
            <w:del w:id="758" w:author="Kramár Róbert" w:date="2018-04-27T16:47: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0AC201D9" w14:textId="3DDD3CAE" w:rsidR="00617EE4" w:rsidRPr="007001F1" w:rsidDel="002D4145" w:rsidRDefault="00617EE4" w:rsidP="00617EE4">
            <w:pPr>
              <w:rPr>
                <w:del w:id="759" w:author="Kramár Róbert" w:date="2018-04-27T16:47:00Z"/>
                <w:color w:val="000000"/>
                <w:sz w:val="22"/>
                <w:szCs w:val="22"/>
              </w:rPr>
            </w:pPr>
            <w:del w:id="760" w:author="Kramár Róbert" w:date="2018-04-27T16:47:00Z">
              <w:r w:rsidRPr="007001F1" w:rsidDel="002D4145">
                <w:rPr>
                  <w:color w:val="000000"/>
                  <w:sz w:val="22"/>
                  <w:szCs w:val="22"/>
                </w:rPr>
                <w:delText> </w:delText>
              </w:r>
            </w:del>
          </w:p>
        </w:tc>
      </w:tr>
      <w:tr w:rsidR="00617EE4" w:rsidRPr="007001F1" w:rsidDel="002D4145" w14:paraId="36B6BCF2" w14:textId="4B31E1FF" w:rsidTr="007261E4">
        <w:trPr>
          <w:trHeight w:val="810"/>
          <w:del w:id="761" w:author="Kramár Róbert" w:date="2018-04-27T16:47:00Z"/>
        </w:trPr>
        <w:tc>
          <w:tcPr>
            <w:tcW w:w="3559" w:type="dxa"/>
            <w:gridSpan w:val="2"/>
            <w:shd w:val="clear" w:color="auto" w:fill="auto"/>
            <w:vAlign w:val="center"/>
            <w:hideMark/>
          </w:tcPr>
          <w:p w14:paraId="1DB79FEF" w14:textId="67E5E17C" w:rsidR="00617EE4" w:rsidRPr="007001F1" w:rsidDel="002D4145" w:rsidRDefault="00617EE4" w:rsidP="00617EE4">
            <w:pPr>
              <w:rPr>
                <w:del w:id="762" w:author="Kramár Róbert" w:date="2018-04-27T16:47:00Z"/>
                <w:color w:val="000000"/>
                <w:sz w:val="22"/>
                <w:szCs w:val="22"/>
              </w:rPr>
            </w:pPr>
            <w:del w:id="763" w:author="Kramár Róbert" w:date="2018-04-27T16:47: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287F4CEC" w14:textId="790836F9" w:rsidR="00617EE4" w:rsidRPr="007001F1" w:rsidDel="002D4145" w:rsidRDefault="00617EE4" w:rsidP="00617EE4">
            <w:pPr>
              <w:rPr>
                <w:del w:id="764" w:author="Kramár Róbert" w:date="2018-04-27T16:47:00Z"/>
                <w:color w:val="000000"/>
                <w:sz w:val="22"/>
                <w:szCs w:val="22"/>
              </w:rPr>
            </w:pPr>
            <w:del w:id="765" w:author="Kramár Róbert" w:date="2018-04-27T16:47:00Z">
              <w:r w:rsidRPr="007001F1" w:rsidDel="002D4145">
                <w:rPr>
                  <w:color w:val="000000"/>
                  <w:sz w:val="22"/>
                  <w:szCs w:val="22"/>
                </w:rPr>
                <w:delText> </w:delText>
              </w:r>
            </w:del>
          </w:p>
        </w:tc>
      </w:tr>
      <w:tr w:rsidR="00617EE4" w:rsidRPr="007001F1" w14:paraId="0A3BE6B1" w14:textId="77777777" w:rsidTr="007261E4">
        <w:trPr>
          <w:trHeight w:val="315"/>
        </w:trPr>
        <w:tc>
          <w:tcPr>
            <w:tcW w:w="582" w:type="dxa"/>
            <w:shd w:val="clear" w:color="000000" w:fill="60497A"/>
            <w:vAlign w:val="center"/>
            <w:hideMark/>
          </w:tcPr>
          <w:p w14:paraId="1B7B6722"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830474F"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F2C983D"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CD91D47"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0044DA5B"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C7972F4" w14:textId="77777777" w:rsidR="00617EE4" w:rsidRPr="007001F1" w:rsidRDefault="00617EE4" w:rsidP="00617EE4">
            <w:pPr>
              <w:jc w:val="center"/>
              <w:rPr>
                <w:b/>
                <w:bCs/>
                <w:color w:val="FFFFFF"/>
              </w:rPr>
            </w:pPr>
            <w:r w:rsidRPr="007001F1">
              <w:rPr>
                <w:b/>
                <w:bCs/>
                <w:color w:val="FFFFFF"/>
                <w:sz w:val="22"/>
                <w:szCs w:val="22"/>
              </w:rPr>
              <w:t>Poznámka</w:t>
            </w:r>
          </w:p>
        </w:tc>
      </w:tr>
      <w:tr w:rsidR="00617EE4" w:rsidRPr="007001F1" w14:paraId="2ACE4AC4" w14:textId="77777777" w:rsidTr="007261E4">
        <w:trPr>
          <w:trHeight w:val="600"/>
        </w:trPr>
        <w:tc>
          <w:tcPr>
            <w:tcW w:w="582" w:type="dxa"/>
            <w:shd w:val="clear" w:color="auto" w:fill="auto"/>
            <w:noWrap/>
            <w:vAlign w:val="center"/>
          </w:tcPr>
          <w:p w14:paraId="370DD351"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28709B0D" w14:textId="77777777" w:rsidR="00617EE4" w:rsidRPr="007001F1" w:rsidRDefault="00617EE4" w:rsidP="00617EE4">
            <w:pPr>
              <w:jc w:val="both"/>
              <w:rPr>
                <w:color w:val="000000"/>
                <w:sz w:val="22"/>
                <w:szCs w:val="22"/>
              </w:rPr>
            </w:pPr>
            <w:r w:rsidRPr="007001F1">
              <w:rPr>
                <w:color w:val="000000"/>
                <w:sz w:val="22"/>
                <w:szCs w:val="22"/>
              </w:rPr>
              <w:t xml:space="preserve">Je postup zadávania zákazky realizovaný plne v súlade so závermi prvej ex </w:t>
            </w:r>
            <w:proofErr w:type="spellStart"/>
            <w:r w:rsidRPr="007001F1">
              <w:rPr>
                <w:color w:val="000000"/>
                <w:sz w:val="22"/>
                <w:szCs w:val="22"/>
              </w:rPr>
              <w:t>ante</w:t>
            </w:r>
            <w:proofErr w:type="spellEnd"/>
            <w:r w:rsidRPr="007001F1">
              <w:rPr>
                <w:color w:val="000000"/>
                <w:sz w:val="22"/>
                <w:szCs w:val="22"/>
              </w:rPr>
              <w:t xml:space="preserve"> kontroly?</w:t>
            </w:r>
          </w:p>
        </w:tc>
        <w:tc>
          <w:tcPr>
            <w:tcW w:w="567" w:type="dxa"/>
            <w:shd w:val="clear" w:color="auto" w:fill="auto"/>
            <w:vAlign w:val="center"/>
          </w:tcPr>
          <w:p w14:paraId="02F90649"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2672D9B7" w14:textId="77777777" w:rsidR="00617EE4" w:rsidRPr="007001F1" w:rsidRDefault="00617EE4" w:rsidP="00617EE4">
            <w:pPr>
              <w:jc w:val="center"/>
              <w:rPr>
                <w:b/>
                <w:bCs/>
                <w:color w:val="000000"/>
                <w:sz w:val="22"/>
                <w:szCs w:val="22"/>
              </w:rPr>
            </w:pPr>
          </w:p>
        </w:tc>
        <w:tc>
          <w:tcPr>
            <w:tcW w:w="776" w:type="dxa"/>
            <w:shd w:val="clear" w:color="auto" w:fill="auto"/>
            <w:vAlign w:val="center"/>
          </w:tcPr>
          <w:p w14:paraId="1F1707FE" w14:textId="77777777" w:rsidR="00617EE4" w:rsidRPr="007001F1" w:rsidRDefault="00617EE4" w:rsidP="00617EE4">
            <w:pPr>
              <w:jc w:val="center"/>
              <w:rPr>
                <w:b/>
                <w:bCs/>
                <w:color w:val="000000"/>
                <w:sz w:val="22"/>
                <w:szCs w:val="22"/>
              </w:rPr>
            </w:pPr>
          </w:p>
        </w:tc>
        <w:tc>
          <w:tcPr>
            <w:tcW w:w="1775" w:type="dxa"/>
            <w:shd w:val="clear" w:color="auto" w:fill="auto"/>
            <w:vAlign w:val="center"/>
          </w:tcPr>
          <w:p w14:paraId="519A62D4" w14:textId="77777777" w:rsidR="00617EE4" w:rsidRPr="007001F1" w:rsidRDefault="00617EE4" w:rsidP="00617EE4">
            <w:pPr>
              <w:jc w:val="center"/>
              <w:rPr>
                <w:b/>
                <w:bCs/>
                <w:color w:val="000000"/>
                <w:sz w:val="22"/>
                <w:szCs w:val="22"/>
              </w:rPr>
            </w:pPr>
          </w:p>
        </w:tc>
      </w:tr>
      <w:tr w:rsidR="0018167C" w:rsidRPr="007001F1" w14:paraId="7115B0C5" w14:textId="77777777" w:rsidTr="007261E4">
        <w:trPr>
          <w:trHeight w:val="528"/>
        </w:trPr>
        <w:tc>
          <w:tcPr>
            <w:tcW w:w="582" w:type="dxa"/>
            <w:shd w:val="clear" w:color="auto" w:fill="auto"/>
            <w:noWrap/>
            <w:vAlign w:val="center"/>
          </w:tcPr>
          <w:p w14:paraId="4716FC52" w14:textId="7FAFF9E4" w:rsidR="0018167C" w:rsidRPr="007001F1" w:rsidRDefault="00C85510"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57DABBB1" w14:textId="77777777" w:rsidR="0018167C" w:rsidRPr="007001F1" w:rsidRDefault="0018167C" w:rsidP="00617EE4">
            <w:pPr>
              <w:jc w:val="both"/>
              <w:rPr>
                <w:color w:val="000000"/>
                <w:sz w:val="22"/>
                <w:szCs w:val="22"/>
              </w:rPr>
            </w:pPr>
            <w:r w:rsidRPr="007001F1">
              <w:rPr>
                <w:color w:val="000000"/>
                <w:sz w:val="22"/>
                <w:szCs w:val="22"/>
              </w:rPr>
              <w:t>Bola zákazka zadávaná v súlade s § 109 až § 112 ZVO?</w:t>
            </w:r>
          </w:p>
        </w:tc>
        <w:tc>
          <w:tcPr>
            <w:tcW w:w="567" w:type="dxa"/>
            <w:shd w:val="clear" w:color="auto" w:fill="auto"/>
            <w:vAlign w:val="center"/>
          </w:tcPr>
          <w:p w14:paraId="7D5F5056" w14:textId="77777777" w:rsidR="0018167C" w:rsidRPr="007001F1" w:rsidRDefault="0018167C" w:rsidP="00617EE4">
            <w:pPr>
              <w:jc w:val="center"/>
              <w:rPr>
                <w:b/>
                <w:bCs/>
                <w:color w:val="000000"/>
                <w:sz w:val="22"/>
                <w:szCs w:val="22"/>
              </w:rPr>
            </w:pPr>
          </w:p>
        </w:tc>
        <w:tc>
          <w:tcPr>
            <w:tcW w:w="567" w:type="dxa"/>
            <w:shd w:val="clear" w:color="auto" w:fill="auto"/>
            <w:vAlign w:val="center"/>
          </w:tcPr>
          <w:p w14:paraId="4C99E7AE" w14:textId="77777777" w:rsidR="0018167C" w:rsidRPr="007001F1" w:rsidRDefault="0018167C" w:rsidP="00617EE4">
            <w:pPr>
              <w:jc w:val="center"/>
              <w:rPr>
                <w:b/>
                <w:bCs/>
                <w:color w:val="000000"/>
                <w:sz w:val="22"/>
                <w:szCs w:val="22"/>
              </w:rPr>
            </w:pPr>
          </w:p>
        </w:tc>
        <w:tc>
          <w:tcPr>
            <w:tcW w:w="776" w:type="dxa"/>
            <w:shd w:val="clear" w:color="auto" w:fill="auto"/>
            <w:vAlign w:val="center"/>
          </w:tcPr>
          <w:p w14:paraId="4759E28A" w14:textId="77777777" w:rsidR="0018167C" w:rsidRPr="007001F1" w:rsidRDefault="0018167C" w:rsidP="00617EE4">
            <w:pPr>
              <w:jc w:val="center"/>
              <w:rPr>
                <w:b/>
                <w:bCs/>
                <w:color w:val="000000"/>
                <w:sz w:val="22"/>
                <w:szCs w:val="22"/>
              </w:rPr>
            </w:pPr>
          </w:p>
        </w:tc>
        <w:tc>
          <w:tcPr>
            <w:tcW w:w="1775" w:type="dxa"/>
            <w:shd w:val="clear" w:color="auto" w:fill="auto"/>
            <w:vAlign w:val="center"/>
          </w:tcPr>
          <w:p w14:paraId="5E54AA4A" w14:textId="77777777" w:rsidR="0018167C" w:rsidRPr="007001F1" w:rsidRDefault="0018167C" w:rsidP="00617EE4">
            <w:pPr>
              <w:jc w:val="center"/>
              <w:rPr>
                <w:b/>
                <w:bCs/>
                <w:color w:val="000000"/>
                <w:sz w:val="22"/>
                <w:szCs w:val="22"/>
              </w:rPr>
            </w:pPr>
          </w:p>
        </w:tc>
      </w:tr>
      <w:tr w:rsidR="0018167C" w:rsidRPr="007001F1" w14:paraId="30C75D95" w14:textId="77777777" w:rsidTr="007261E4">
        <w:trPr>
          <w:trHeight w:val="550"/>
        </w:trPr>
        <w:tc>
          <w:tcPr>
            <w:tcW w:w="582" w:type="dxa"/>
            <w:shd w:val="clear" w:color="auto" w:fill="auto"/>
            <w:noWrap/>
            <w:vAlign w:val="center"/>
          </w:tcPr>
          <w:p w14:paraId="682B783D" w14:textId="714F6B4D" w:rsidR="0018167C" w:rsidRPr="007001F1" w:rsidRDefault="00C85510"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66B0B3F8" w14:textId="1229EA29" w:rsidR="0018167C" w:rsidRPr="007001F1" w:rsidRDefault="0018167C" w:rsidP="00617EE4">
            <w:pPr>
              <w:jc w:val="both"/>
              <w:rPr>
                <w:color w:val="000000"/>
                <w:sz w:val="22"/>
                <w:szCs w:val="22"/>
              </w:rPr>
            </w:pPr>
            <w:del w:id="766" w:author="Kramár Róbert" w:date="2017-05-15T13:14:00Z">
              <w:r w:rsidRPr="007001F1" w:rsidDel="0088057F">
                <w:rPr>
                  <w:color w:val="000000"/>
                  <w:sz w:val="22"/>
                  <w:szCs w:val="22"/>
                </w:rPr>
                <w:delText xml:space="preserve">Boli pri zadávaní zákazky </w:delText>
              </w:r>
              <w:r w:rsidR="00667EFF"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767" w:author="Kramár Róbert" w:date="2017-05-15T13:14:00Z">
              <w:r w:rsidR="0088057F" w:rsidRPr="007001F1">
                <w:rPr>
                  <w:color w:val="000000"/>
                  <w:sz w:val="22"/>
                  <w:szCs w:val="22"/>
                </w:rPr>
                <w:t xml:space="preserve">Boli pri zadávaní zákazky dodržané princípy v zmysle § 10 ods. 2 ZVO? </w:t>
              </w:r>
            </w:ins>
            <w:ins w:id="768"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tcPr>
          <w:p w14:paraId="23F51BF2" w14:textId="77777777" w:rsidR="0018167C" w:rsidRPr="007001F1" w:rsidRDefault="0018167C" w:rsidP="00617EE4">
            <w:pPr>
              <w:jc w:val="center"/>
              <w:rPr>
                <w:b/>
                <w:bCs/>
                <w:color w:val="000000"/>
                <w:sz w:val="22"/>
                <w:szCs w:val="22"/>
              </w:rPr>
            </w:pPr>
          </w:p>
        </w:tc>
        <w:tc>
          <w:tcPr>
            <w:tcW w:w="567" w:type="dxa"/>
            <w:shd w:val="clear" w:color="auto" w:fill="auto"/>
            <w:vAlign w:val="center"/>
          </w:tcPr>
          <w:p w14:paraId="0D3DC724" w14:textId="77777777" w:rsidR="0018167C" w:rsidRPr="007001F1" w:rsidRDefault="0018167C" w:rsidP="00617EE4">
            <w:pPr>
              <w:jc w:val="center"/>
              <w:rPr>
                <w:b/>
                <w:bCs/>
                <w:color w:val="000000"/>
                <w:sz w:val="22"/>
                <w:szCs w:val="22"/>
              </w:rPr>
            </w:pPr>
          </w:p>
        </w:tc>
        <w:tc>
          <w:tcPr>
            <w:tcW w:w="776" w:type="dxa"/>
            <w:shd w:val="clear" w:color="auto" w:fill="auto"/>
            <w:vAlign w:val="center"/>
          </w:tcPr>
          <w:p w14:paraId="160D7AB6" w14:textId="77777777" w:rsidR="0018167C" w:rsidRPr="007001F1" w:rsidRDefault="0018167C" w:rsidP="00617EE4">
            <w:pPr>
              <w:jc w:val="center"/>
              <w:rPr>
                <w:b/>
                <w:bCs/>
                <w:color w:val="000000"/>
                <w:sz w:val="22"/>
                <w:szCs w:val="22"/>
              </w:rPr>
            </w:pPr>
          </w:p>
        </w:tc>
        <w:tc>
          <w:tcPr>
            <w:tcW w:w="1775" w:type="dxa"/>
            <w:shd w:val="clear" w:color="auto" w:fill="auto"/>
            <w:vAlign w:val="center"/>
          </w:tcPr>
          <w:p w14:paraId="1E29484C" w14:textId="77777777" w:rsidR="0018167C" w:rsidRPr="007001F1" w:rsidRDefault="0018167C" w:rsidP="00617EE4">
            <w:pPr>
              <w:jc w:val="center"/>
              <w:rPr>
                <w:b/>
                <w:bCs/>
                <w:color w:val="000000"/>
                <w:sz w:val="22"/>
                <w:szCs w:val="22"/>
              </w:rPr>
            </w:pPr>
          </w:p>
        </w:tc>
      </w:tr>
      <w:tr w:rsidR="0018167C" w:rsidRPr="007001F1" w14:paraId="3DAC0FEA" w14:textId="77777777" w:rsidTr="007261E4">
        <w:trPr>
          <w:trHeight w:val="299"/>
        </w:trPr>
        <w:tc>
          <w:tcPr>
            <w:tcW w:w="582" w:type="dxa"/>
            <w:shd w:val="clear" w:color="auto" w:fill="auto"/>
            <w:noWrap/>
            <w:vAlign w:val="center"/>
          </w:tcPr>
          <w:p w14:paraId="6B5DEC07" w14:textId="18478C86" w:rsidR="0018167C" w:rsidRPr="007001F1" w:rsidRDefault="00C85510" w:rsidP="0018167C">
            <w:pPr>
              <w:jc w:val="center"/>
              <w:rPr>
                <w:i/>
                <w:color w:val="000000"/>
                <w:sz w:val="22"/>
                <w:szCs w:val="22"/>
              </w:rPr>
            </w:pPr>
            <w:r w:rsidRPr="007001F1">
              <w:rPr>
                <w:color w:val="000000"/>
                <w:sz w:val="22"/>
                <w:szCs w:val="22"/>
              </w:rPr>
              <w:t>4</w:t>
            </w:r>
          </w:p>
        </w:tc>
        <w:tc>
          <w:tcPr>
            <w:tcW w:w="4820" w:type="dxa"/>
            <w:gridSpan w:val="2"/>
            <w:shd w:val="clear" w:color="auto" w:fill="auto"/>
            <w:vAlign w:val="center"/>
          </w:tcPr>
          <w:p w14:paraId="0D34ACA7" w14:textId="73A2BBC2" w:rsidR="0018167C" w:rsidRPr="007001F1" w:rsidRDefault="0018167C" w:rsidP="0018167C">
            <w:pPr>
              <w:jc w:val="both"/>
              <w:rPr>
                <w:color w:val="000000"/>
                <w:sz w:val="22"/>
                <w:szCs w:val="22"/>
              </w:rPr>
            </w:pPr>
            <w:r w:rsidRPr="007001F1">
              <w:rPr>
                <w:color w:val="000000"/>
                <w:sz w:val="22"/>
                <w:szCs w:val="22"/>
              </w:rPr>
              <w:t>Bol zamestnanec vykonávajúci kontrolu oboznámený s rizikovými indikátormi</w:t>
            </w:r>
            <w:del w:id="769" w:author="Kramár Róbert" w:date="2017-05-15T13:33:00Z">
              <w:r w:rsidRPr="007001F1" w:rsidDel="00A128DC">
                <w:rPr>
                  <w:color w:val="000000"/>
                  <w:sz w:val="22"/>
                  <w:szCs w:val="22"/>
                </w:rPr>
                <w:delText>, ktoré sú uvedené v Systéme riadenia EŠIF</w:delText>
              </w:r>
            </w:del>
            <w:ins w:id="770" w:author="Kramár Róbert" w:date="2017-07-26T17:26:00Z">
              <w:r w:rsidR="0001630F">
                <w:rPr>
                  <w:color w:val="000000"/>
                  <w:sz w:val="22"/>
                  <w:szCs w:val="22"/>
                </w:rPr>
                <w:t xml:space="preserve"> </w:t>
              </w:r>
            </w:ins>
            <w:ins w:id="771"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667EFF" w:rsidRPr="007001F1">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38D0298E" w14:textId="77777777" w:rsidR="0018167C" w:rsidRPr="007001F1" w:rsidRDefault="0018167C" w:rsidP="0018167C">
            <w:pPr>
              <w:jc w:val="center"/>
              <w:rPr>
                <w:b/>
                <w:bCs/>
                <w:i/>
                <w:color w:val="000000"/>
                <w:sz w:val="22"/>
                <w:szCs w:val="22"/>
              </w:rPr>
            </w:pPr>
          </w:p>
        </w:tc>
        <w:tc>
          <w:tcPr>
            <w:tcW w:w="567" w:type="dxa"/>
            <w:shd w:val="clear" w:color="auto" w:fill="auto"/>
            <w:vAlign w:val="center"/>
          </w:tcPr>
          <w:p w14:paraId="24D710D8" w14:textId="77777777" w:rsidR="0018167C" w:rsidRPr="007001F1" w:rsidRDefault="0018167C" w:rsidP="0018167C">
            <w:pPr>
              <w:jc w:val="center"/>
              <w:rPr>
                <w:b/>
                <w:bCs/>
                <w:i/>
                <w:color w:val="000000"/>
                <w:sz w:val="22"/>
                <w:szCs w:val="22"/>
              </w:rPr>
            </w:pPr>
          </w:p>
        </w:tc>
        <w:tc>
          <w:tcPr>
            <w:tcW w:w="776" w:type="dxa"/>
            <w:shd w:val="clear" w:color="auto" w:fill="auto"/>
            <w:vAlign w:val="center"/>
          </w:tcPr>
          <w:p w14:paraId="69ADE34A" w14:textId="77777777" w:rsidR="0018167C" w:rsidRPr="007001F1" w:rsidRDefault="0018167C" w:rsidP="0018167C">
            <w:pPr>
              <w:jc w:val="center"/>
              <w:rPr>
                <w:b/>
                <w:bCs/>
                <w:i/>
                <w:color w:val="000000"/>
                <w:sz w:val="22"/>
                <w:szCs w:val="22"/>
              </w:rPr>
            </w:pPr>
          </w:p>
        </w:tc>
        <w:tc>
          <w:tcPr>
            <w:tcW w:w="1775" w:type="dxa"/>
            <w:shd w:val="clear" w:color="auto" w:fill="auto"/>
            <w:vAlign w:val="center"/>
          </w:tcPr>
          <w:p w14:paraId="4EF59042" w14:textId="77777777" w:rsidR="0018167C" w:rsidRPr="007001F1" w:rsidRDefault="0018167C" w:rsidP="0018167C">
            <w:pPr>
              <w:jc w:val="center"/>
              <w:rPr>
                <w:b/>
                <w:bCs/>
                <w:i/>
                <w:color w:val="000000"/>
                <w:sz w:val="22"/>
                <w:szCs w:val="22"/>
              </w:rPr>
            </w:pPr>
          </w:p>
        </w:tc>
      </w:tr>
      <w:tr w:rsidR="00013B3B" w:rsidRPr="007001F1" w14:paraId="1A40F48C" w14:textId="77777777" w:rsidTr="00312388">
        <w:trPr>
          <w:trHeight w:val="381"/>
        </w:trPr>
        <w:tc>
          <w:tcPr>
            <w:tcW w:w="582" w:type="dxa"/>
            <w:vMerge w:val="restart"/>
            <w:shd w:val="clear" w:color="auto" w:fill="auto"/>
            <w:noWrap/>
            <w:vAlign w:val="center"/>
          </w:tcPr>
          <w:p w14:paraId="0CEB58FB" w14:textId="4CA69CAA" w:rsidR="00013B3B" w:rsidRPr="007001F1" w:rsidRDefault="00013B3B" w:rsidP="0018167C">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tcPr>
          <w:p w14:paraId="3BC147E9" w14:textId="53061FF1" w:rsidR="00013B3B" w:rsidRPr="007001F1" w:rsidRDefault="00013B3B" w:rsidP="00124D26">
            <w:pPr>
              <w:jc w:val="both"/>
              <w:rPr>
                <w:color w:val="000000"/>
                <w:sz w:val="22"/>
                <w:szCs w:val="22"/>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14:paraId="00F08E5D"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27923BA9"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0078CE0"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2CB4417C" w14:textId="77777777" w:rsidR="00013B3B" w:rsidRPr="007001F1" w:rsidRDefault="00013B3B" w:rsidP="0018167C">
            <w:pPr>
              <w:jc w:val="center"/>
              <w:rPr>
                <w:b/>
                <w:bCs/>
                <w:color w:val="000000"/>
                <w:sz w:val="22"/>
                <w:szCs w:val="22"/>
              </w:rPr>
            </w:pPr>
          </w:p>
        </w:tc>
      </w:tr>
      <w:tr w:rsidR="00013B3B" w:rsidRPr="007001F1" w14:paraId="58BC4CD9" w14:textId="77777777" w:rsidTr="007261E4">
        <w:trPr>
          <w:trHeight w:val="630"/>
        </w:trPr>
        <w:tc>
          <w:tcPr>
            <w:tcW w:w="582" w:type="dxa"/>
            <w:vMerge/>
            <w:shd w:val="clear" w:color="auto" w:fill="auto"/>
            <w:noWrap/>
            <w:vAlign w:val="center"/>
          </w:tcPr>
          <w:p w14:paraId="191868B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5875F165" w14:textId="18E93B5C" w:rsidR="00013B3B" w:rsidRPr="007001F1" w:rsidRDefault="00013B3B" w:rsidP="00124D26">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3FBAA362"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761AAB75"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830A4EE"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7D34415B" w14:textId="77777777" w:rsidR="00013B3B" w:rsidRPr="007001F1" w:rsidRDefault="00013B3B" w:rsidP="0018167C">
            <w:pPr>
              <w:jc w:val="center"/>
              <w:rPr>
                <w:b/>
                <w:bCs/>
                <w:color w:val="000000"/>
                <w:sz w:val="22"/>
                <w:szCs w:val="22"/>
              </w:rPr>
            </w:pPr>
          </w:p>
        </w:tc>
      </w:tr>
      <w:tr w:rsidR="0018167C" w:rsidRPr="007001F1" w14:paraId="478DDECC" w14:textId="77777777" w:rsidTr="007261E4">
        <w:trPr>
          <w:trHeight w:val="600"/>
        </w:trPr>
        <w:tc>
          <w:tcPr>
            <w:tcW w:w="582" w:type="dxa"/>
            <w:shd w:val="clear" w:color="auto" w:fill="auto"/>
            <w:noWrap/>
            <w:vAlign w:val="center"/>
            <w:hideMark/>
          </w:tcPr>
          <w:p w14:paraId="48F26D6C" w14:textId="0EA5BC90" w:rsidR="0018167C" w:rsidRPr="007001F1" w:rsidRDefault="00C85510">
            <w:pPr>
              <w:jc w:val="center"/>
              <w:rPr>
                <w:color w:val="000000"/>
              </w:rPr>
            </w:pPr>
            <w:r w:rsidRPr="007001F1">
              <w:rPr>
                <w:color w:val="000000"/>
                <w:sz w:val="22"/>
                <w:szCs w:val="22"/>
              </w:rPr>
              <w:t>6</w:t>
            </w:r>
          </w:p>
        </w:tc>
        <w:tc>
          <w:tcPr>
            <w:tcW w:w="4820" w:type="dxa"/>
            <w:gridSpan w:val="2"/>
            <w:shd w:val="clear" w:color="auto" w:fill="auto"/>
            <w:vAlign w:val="center"/>
            <w:hideMark/>
          </w:tcPr>
          <w:p w14:paraId="175CA02A" w14:textId="77777777" w:rsidR="0018167C" w:rsidRPr="007001F1" w:rsidRDefault="0018167C" w:rsidP="0018167C">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577937D5"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605FD8A5"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58070BDB"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15EA933" w14:textId="77777777" w:rsidR="0018167C" w:rsidRPr="007001F1" w:rsidRDefault="0018167C" w:rsidP="0018167C">
            <w:pPr>
              <w:jc w:val="center"/>
              <w:rPr>
                <w:b/>
                <w:bCs/>
                <w:color w:val="000000"/>
              </w:rPr>
            </w:pPr>
            <w:r w:rsidRPr="007001F1">
              <w:rPr>
                <w:b/>
                <w:bCs/>
                <w:color w:val="000000"/>
                <w:sz w:val="22"/>
                <w:szCs w:val="22"/>
              </w:rPr>
              <w:t> </w:t>
            </w:r>
          </w:p>
        </w:tc>
      </w:tr>
      <w:tr w:rsidR="00013B3B" w:rsidRPr="007001F1" w14:paraId="4DB433B0" w14:textId="77777777" w:rsidTr="00312388">
        <w:trPr>
          <w:trHeight w:val="310"/>
        </w:trPr>
        <w:tc>
          <w:tcPr>
            <w:tcW w:w="582" w:type="dxa"/>
            <w:vMerge w:val="restart"/>
            <w:shd w:val="clear" w:color="auto" w:fill="auto"/>
            <w:noWrap/>
            <w:vAlign w:val="center"/>
            <w:hideMark/>
          </w:tcPr>
          <w:p w14:paraId="28A906B6" w14:textId="073F90B8" w:rsidR="00013B3B" w:rsidRPr="007001F1" w:rsidRDefault="00013B3B" w:rsidP="0018167C">
            <w:pPr>
              <w:jc w:val="center"/>
              <w:rPr>
                <w:color w:val="000000"/>
              </w:rPr>
            </w:pPr>
            <w:r w:rsidRPr="007001F1">
              <w:rPr>
                <w:color w:val="000000"/>
                <w:sz w:val="22"/>
                <w:szCs w:val="22"/>
              </w:rPr>
              <w:t>7</w:t>
            </w:r>
          </w:p>
        </w:tc>
        <w:tc>
          <w:tcPr>
            <w:tcW w:w="4820" w:type="dxa"/>
            <w:gridSpan w:val="2"/>
            <w:shd w:val="clear" w:color="auto" w:fill="auto"/>
            <w:vAlign w:val="center"/>
            <w:hideMark/>
          </w:tcPr>
          <w:p w14:paraId="13953D0C" w14:textId="26CF7CEB" w:rsidR="00013B3B" w:rsidRPr="007001F1" w:rsidRDefault="00013B3B" w:rsidP="0018167C">
            <w:pPr>
              <w:jc w:val="both"/>
              <w:rPr>
                <w:sz w:val="22"/>
                <w:szCs w:val="22"/>
              </w:rPr>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14:paraId="5F53B1D3" w14:textId="77777777"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28D9DBE6" w14:textId="77777777"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48D5BDC7" w14:textId="77777777"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4ADE501D" w14:textId="77777777" w:rsidR="00013B3B" w:rsidRPr="007001F1" w:rsidRDefault="00013B3B" w:rsidP="0018167C">
            <w:pPr>
              <w:jc w:val="center"/>
              <w:rPr>
                <w:b/>
                <w:bCs/>
                <w:color w:val="000000"/>
              </w:rPr>
            </w:pPr>
            <w:r w:rsidRPr="007001F1">
              <w:rPr>
                <w:b/>
                <w:bCs/>
                <w:color w:val="000000"/>
                <w:sz w:val="22"/>
                <w:szCs w:val="22"/>
              </w:rPr>
              <w:t> </w:t>
            </w:r>
          </w:p>
        </w:tc>
      </w:tr>
      <w:tr w:rsidR="00013B3B" w:rsidRPr="007001F1" w14:paraId="17418F94" w14:textId="77777777" w:rsidTr="007261E4">
        <w:trPr>
          <w:trHeight w:val="821"/>
        </w:trPr>
        <w:tc>
          <w:tcPr>
            <w:tcW w:w="582" w:type="dxa"/>
            <w:vMerge/>
            <w:shd w:val="clear" w:color="auto" w:fill="auto"/>
            <w:noWrap/>
            <w:vAlign w:val="center"/>
          </w:tcPr>
          <w:p w14:paraId="59008F4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05857282" w14:textId="52ED4467" w:rsidR="00013B3B" w:rsidRPr="007001F1" w:rsidDel="00013B3B" w:rsidRDefault="00013B3B" w:rsidP="0018167C">
            <w:pPr>
              <w:jc w:val="both"/>
              <w:rPr>
                <w:color w:val="000000"/>
                <w:sz w:val="22"/>
                <w:szCs w:val="22"/>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14:paraId="6B86A54A"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277FED56"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1C0D3FB"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0D9138ED" w14:textId="77777777" w:rsidR="00013B3B" w:rsidRPr="007001F1" w:rsidRDefault="00013B3B" w:rsidP="0018167C">
            <w:pPr>
              <w:jc w:val="center"/>
              <w:rPr>
                <w:b/>
                <w:bCs/>
                <w:color w:val="000000"/>
                <w:sz w:val="22"/>
                <w:szCs w:val="22"/>
              </w:rPr>
            </w:pPr>
          </w:p>
        </w:tc>
      </w:tr>
      <w:tr w:rsidR="00013B3B" w:rsidRPr="007001F1" w14:paraId="521F5D14" w14:textId="77777777" w:rsidTr="007261E4">
        <w:trPr>
          <w:trHeight w:val="821"/>
        </w:trPr>
        <w:tc>
          <w:tcPr>
            <w:tcW w:w="582" w:type="dxa"/>
            <w:vMerge/>
            <w:shd w:val="clear" w:color="auto" w:fill="auto"/>
            <w:noWrap/>
            <w:vAlign w:val="center"/>
          </w:tcPr>
          <w:p w14:paraId="492DCC13"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7CFACE4A" w14:textId="0D83F68E" w:rsidR="00013B3B" w:rsidRPr="007001F1" w:rsidDel="00013B3B" w:rsidRDefault="00013B3B" w:rsidP="0018167C">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C8E179"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017EAAB7"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367D417"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71407D99" w14:textId="77777777" w:rsidR="00013B3B" w:rsidRPr="007001F1" w:rsidRDefault="00013B3B" w:rsidP="0018167C">
            <w:pPr>
              <w:jc w:val="center"/>
              <w:rPr>
                <w:b/>
                <w:bCs/>
                <w:color w:val="000000"/>
                <w:sz w:val="22"/>
                <w:szCs w:val="22"/>
              </w:rPr>
            </w:pPr>
          </w:p>
        </w:tc>
      </w:tr>
      <w:tr w:rsidR="00013B3B" w:rsidRPr="007001F1" w14:paraId="7403D096" w14:textId="77777777" w:rsidTr="007261E4">
        <w:trPr>
          <w:trHeight w:val="821"/>
        </w:trPr>
        <w:tc>
          <w:tcPr>
            <w:tcW w:w="582" w:type="dxa"/>
            <w:vMerge/>
            <w:shd w:val="clear" w:color="auto" w:fill="auto"/>
            <w:noWrap/>
            <w:vAlign w:val="center"/>
          </w:tcPr>
          <w:p w14:paraId="1842A3E8"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4F96B460" w14:textId="25C41ECC" w:rsidR="00013B3B" w:rsidRPr="007001F1" w:rsidDel="00013B3B" w:rsidRDefault="00013B3B" w:rsidP="0018167C">
            <w:pPr>
              <w:jc w:val="both"/>
              <w:rPr>
                <w:color w:val="000000"/>
                <w:sz w:val="22"/>
                <w:szCs w:val="22"/>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6392B072"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0D8802FF"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5E7B499"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150821C2" w14:textId="77777777" w:rsidR="00013B3B" w:rsidRPr="007001F1" w:rsidRDefault="00013B3B" w:rsidP="0018167C">
            <w:pPr>
              <w:jc w:val="center"/>
              <w:rPr>
                <w:b/>
                <w:bCs/>
                <w:color w:val="000000"/>
                <w:sz w:val="22"/>
                <w:szCs w:val="22"/>
              </w:rPr>
            </w:pPr>
          </w:p>
        </w:tc>
      </w:tr>
      <w:tr w:rsidR="00013B3B" w:rsidRPr="007001F1" w14:paraId="75FFDFDF" w14:textId="77777777" w:rsidTr="007261E4">
        <w:trPr>
          <w:trHeight w:val="821"/>
        </w:trPr>
        <w:tc>
          <w:tcPr>
            <w:tcW w:w="582" w:type="dxa"/>
            <w:vMerge/>
            <w:shd w:val="clear" w:color="auto" w:fill="auto"/>
            <w:noWrap/>
            <w:vAlign w:val="center"/>
          </w:tcPr>
          <w:p w14:paraId="516604C6"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51D20A8D" w14:textId="534AF230" w:rsidR="00013B3B" w:rsidRPr="007001F1" w:rsidDel="00013B3B" w:rsidRDefault="00013B3B" w:rsidP="0018167C">
            <w:pPr>
              <w:jc w:val="both"/>
              <w:rPr>
                <w:color w:val="000000"/>
                <w:sz w:val="22"/>
                <w:szCs w:val="22"/>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01EBAF46"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49AFC10F"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68E31DE"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481C0530" w14:textId="77777777" w:rsidR="00013B3B" w:rsidRPr="007001F1" w:rsidRDefault="00013B3B" w:rsidP="0018167C">
            <w:pPr>
              <w:jc w:val="center"/>
              <w:rPr>
                <w:b/>
                <w:bCs/>
                <w:color w:val="000000"/>
                <w:sz w:val="22"/>
                <w:szCs w:val="22"/>
              </w:rPr>
            </w:pPr>
          </w:p>
        </w:tc>
      </w:tr>
      <w:tr w:rsidR="00013B3B" w:rsidRPr="007001F1" w14:paraId="29C4F1B9" w14:textId="77777777" w:rsidTr="007261E4">
        <w:trPr>
          <w:trHeight w:val="821"/>
        </w:trPr>
        <w:tc>
          <w:tcPr>
            <w:tcW w:w="582" w:type="dxa"/>
            <w:vMerge/>
            <w:shd w:val="clear" w:color="auto" w:fill="auto"/>
            <w:noWrap/>
            <w:vAlign w:val="center"/>
          </w:tcPr>
          <w:p w14:paraId="743C5B41"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4A85C685" w14:textId="0FC0B5B4" w:rsidR="00013B3B" w:rsidRPr="007001F1" w:rsidDel="00013B3B" w:rsidRDefault="00013B3B" w:rsidP="0018167C">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091DCA8A"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56EFCB06"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484C9C8A"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3E1E4189" w14:textId="77777777" w:rsidR="00013B3B" w:rsidRPr="007001F1" w:rsidRDefault="00013B3B" w:rsidP="0018167C">
            <w:pPr>
              <w:jc w:val="center"/>
              <w:rPr>
                <w:b/>
                <w:bCs/>
                <w:color w:val="000000"/>
                <w:sz w:val="22"/>
                <w:szCs w:val="22"/>
              </w:rPr>
            </w:pPr>
          </w:p>
        </w:tc>
      </w:tr>
      <w:tr w:rsidR="00013B3B" w:rsidRPr="007001F1" w14:paraId="6EDAD1A4" w14:textId="77777777" w:rsidTr="007261E4">
        <w:trPr>
          <w:trHeight w:val="821"/>
        </w:trPr>
        <w:tc>
          <w:tcPr>
            <w:tcW w:w="582" w:type="dxa"/>
            <w:vMerge/>
            <w:shd w:val="clear" w:color="auto" w:fill="auto"/>
            <w:noWrap/>
            <w:vAlign w:val="center"/>
          </w:tcPr>
          <w:p w14:paraId="037A0E9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7C8E7C29" w14:textId="3945290C" w:rsidR="00013B3B" w:rsidRPr="007001F1" w:rsidDel="00013B3B" w:rsidRDefault="00013B3B" w:rsidP="0018167C">
            <w:pPr>
              <w:jc w:val="both"/>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013E31C6"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4A083C97"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9094785"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34099661" w14:textId="77777777" w:rsidR="00013B3B" w:rsidRPr="007001F1" w:rsidRDefault="00013B3B" w:rsidP="0018167C">
            <w:pPr>
              <w:jc w:val="center"/>
              <w:rPr>
                <w:b/>
                <w:bCs/>
                <w:color w:val="000000"/>
                <w:sz w:val="22"/>
                <w:szCs w:val="22"/>
              </w:rPr>
            </w:pPr>
          </w:p>
        </w:tc>
      </w:tr>
      <w:tr w:rsidR="00013B3B" w:rsidRPr="007001F1" w14:paraId="54BCA9E3" w14:textId="77777777" w:rsidTr="00312388">
        <w:trPr>
          <w:trHeight w:val="466"/>
        </w:trPr>
        <w:tc>
          <w:tcPr>
            <w:tcW w:w="582" w:type="dxa"/>
            <w:vMerge/>
            <w:shd w:val="clear" w:color="auto" w:fill="auto"/>
            <w:noWrap/>
            <w:vAlign w:val="center"/>
          </w:tcPr>
          <w:p w14:paraId="5BA96894"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0D1DD41B" w14:textId="6BC71F59" w:rsidR="00013B3B" w:rsidRPr="007001F1" w:rsidDel="00013B3B" w:rsidRDefault="00013B3B" w:rsidP="0018167C">
            <w:pPr>
              <w:jc w:val="both"/>
              <w:rPr>
                <w:color w:val="000000"/>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4C5EB738"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68A7CE03"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08972DCC"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2AC4A362" w14:textId="77777777" w:rsidR="00013B3B" w:rsidRPr="007001F1" w:rsidRDefault="00013B3B" w:rsidP="0018167C">
            <w:pPr>
              <w:jc w:val="center"/>
              <w:rPr>
                <w:b/>
                <w:bCs/>
                <w:color w:val="000000"/>
                <w:sz w:val="22"/>
                <w:szCs w:val="22"/>
              </w:rPr>
            </w:pPr>
          </w:p>
        </w:tc>
      </w:tr>
      <w:tr w:rsidR="0018167C" w:rsidRPr="007001F1" w14:paraId="7234E7FD" w14:textId="77777777" w:rsidTr="007261E4">
        <w:trPr>
          <w:trHeight w:val="600"/>
        </w:trPr>
        <w:tc>
          <w:tcPr>
            <w:tcW w:w="582" w:type="dxa"/>
            <w:shd w:val="clear" w:color="auto" w:fill="auto"/>
            <w:noWrap/>
            <w:vAlign w:val="center"/>
            <w:hideMark/>
          </w:tcPr>
          <w:p w14:paraId="152FC7E6" w14:textId="2C9FA35C" w:rsidR="0018167C" w:rsidRPr="007001F1" w:rsidRDefault="00C85510">
            <w:pPr>
              <w:jc w:val="center"/>
              <w:rPr>
                <w:color w:val="000000"/>
              </w:rPr>
            </w:pPr>
            <w:r w:rsidRPr="007001F1">
              <w:rPr>
                <w:color w:val="000000"/>
                <w:sz w:val="22"/>
                <w:szCs w:val="22"/>
              </w:rPr>
              <w:t>8</w:t>
            </w:r>
          </w:p>
        </w:tc>
        <w:tc>
          <w:tcPr>
            <w:tcW w:w="4820" w:type="dxa"/>
            <w:gridSpan w:val="2"/>
            <w:shd w:val="clear" w:color="auto" w:fill="auto"/>
            <w:vAlign w:val="center"/>
            <w:hideMark/>
          </w:tcPr>
          <w:p w14:paraId="651477AD" w14:textId="77777777" w:rsidR="0018167C" w:rsidRPr="007001F1" w:rsidRDefault="0018167C" w:rsidP="0018167C">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D401FBB"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000E3AC1"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3CF0AE38"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78586558" w14:textId="77777777" w:rsidR="0018167C" w:rsidRPr="007001F1" w:rsidRDefault="0018167C" w:rsidP="0018167C">
            <w:pPr>
              <w:jc w:val="center"/>
              <w:rPr>
                <w:b/>
                <w:bCs/>
                <w:color w:val="000000"/>
              </w:rPr>
            </w:pPr>
            <w:r w:rsidRPr="007001F1">
              <w:rPr>
                <w:b/>
                <w:bCs/>
                <w:color w:val="000000"/>
                <w:sz w:val="22"/>
                <w:szCs w:val="22"/>
              </w:rPr>
              <w:t> </w:t>
            </w:r>
          </w:p>
        </w:tc>
      </w:tr>
      <w:tr w:rsidR="00183837" w:rsidRPr="007001F1" w14:paraId="1F864C9B" w14:textId="77777777" w:rsidTr="007261E4">
        <w:trPr>
          <w:trHeight w:val="600"/>
        </w:trPr>
        <w:tc>
          <w:tcPr>
            <w:tcW w:w="582" w:type="dxa"/>
            <w:vMerge w:val="restart"/>
            <w:shd w:val="clear" w:color="auto" w:fill="auto"/>
            <w:noWrap/>
            <w:vAlign w:val="center"/>
            <w:hideMark/>
          </w:tcPr>
          <w:p w14:paraId="72B4BB09" w14:textId="034AC2F6" w:rsidR="00183837" w:rsidRPr="007001F1" w:rsidRDefault="00183837" w:rsidP="0018167C">
            <w:pPr>
              <w:jc w:val="center"/>
              <w:rPr>
                <w:color w:val="000000"/>
              </w:rPr>
            </w:pPr>
            <w:r w:rsidRPr="007001F1">
              <w:rPr>
                <w:color w:val="000000"/>
                <w:sz w:val="22"/>
                <w:szCs w:val="22"/>
              </w:rPr>
              <w:t>9</w:t>
            </w:r>
          </w:p>
        </w:tc>
        <w:tc>
          <w:tcPr>
            <w:tcW w:w="4820" w:type="dxa"/>
            <w:gridSpan w:val="2"/>
            <w:shd w:val="clear" w:color="auto" w:fill="auto"/>
            <w:vAlign w:val="center"/>
            <w:hideMark/>
          </w:tcPr>
          <w:p w14:paraId="1A78384A" w14:textId="36CDB093" w:rsidR="00183837" w:rsidRPr="007001F1" w:rsidRDefault="00183837" w:rsidP="00183837">
            <w:pPr>
              <w:jc w:val="both"/>
              <w:rPr>
                <w:color w:val="000000"/>
                <w:sz w:val="22"/>
                <w:szCs w:val="22"/>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111437A4" w14:textId="77777777"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FA7505D" w14:textId="77777777"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0C2EC0E" w14:textId="77777777"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30E6C0FC" w14:textId="77777777" w:rsidR="00183837" w:rsidRPr="007001F1" w:rsidRDefault="00183837" w:rsidP="0018167C">
            <w:pPr>
              <w:jc w:val="center"/>
              <w:rPr>
                <w:b/>
                <w:bCs/>
                <w:color w:val="000000"/>
              </w:rPr>
            </w:pPr>
            <w:r w:rsidRPr="007001F1">
              <w:rPr>
                <w:b/>
                <w:bCs/>
                <w:color w:val="000000"/>
                <w:sz w:val="22"/>
                <w:szCs w:val="22"/>
              </w:rPr>
              <w:t> </w:t>
            </w:r>
          </w:p>
        </w:tc>
      </w:tr>
      <w:tr w:rsidR="00183837" w:rsidRPr="007001F1" w14:paraId="56BBE9CC" w14:textId="77777777" w:rsidTr="007261E4">
        <w:trPr>
          <w:trHeight w:val="600"/>
        </w:trPr>
        <w:tc>
          <w:tcPr>
            <w:tcW w:w="582" w:type="dxa"/>
            <w:vMerge/>
            <w:shd w:val="clear" w:color="auto" w:fill="auto"/>
            <w:noWrap/>
            <w:vAlign w:val="center"/>
          </w:tcPr>
          <w:p w14:paraId="53EF0061"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12EE6D45" w14:textId="25DB3032" w:rsidR="00183837" w:rsidRPr="007001F1" w:rsidRDefault="00183837" w:rsidP="0018167C">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5FE2B659" w14:textId="77777777" w:rsidR="00183837" w:rsidRPr="007001F1" w:rsidRDefault="00183837" w:rsidP="0018167C">
            <w:pPr>
              <w:jc w:val="center"/>
              <w:rPr>
                <w:b/>
                <w:bCs/>
                <w:color w:val="000000"/>
                <w:sz w:val="22"/>
                <w:szCs w:val="22"/>
              </w:rPr>
            </w:pPr>
          </w:p>
        </w:tc>
        <w:tc>
          <w:tcPr>
            <w:tcW w:w="567" w:type="dxa"/>
            <w:shd w:val="clear" w:color="auto" w:fill="auto"/>
            <w:vAlign w:val="center"/>
          </w:tcPr>
          <w:p w14:paraId="177A5CB6" w14:textId="77777777" w:rsidR="00183837" w:rsidRPr="007001F1" w:rsidRDefault="00183837" w:rsidP="0018167C">
            <w:pPr>
              <w:jc w:val="center"/>
              <w:rPr>
                <w:b/>
                <w:bCs/>
                <w:color w:val="000000"/>
                <w:sz w:val="22"/>
                <w:szCs w:val="22"/>
              </w:rPr>
            </w:pPr>
          </w:p>
        </w:tc>
        <w:tc>
          <w:tcPr>
            <w:tcW w:w="776" w:type="dxa"/>
            <w:shd w:val="clear" w:color="auto" w:fill="auto"/>
            <w:vAlign w:val="center"/>
          </w:tcPr>
          <w:p w14:paraId="4C436691" w14:textId="77777777" w:rsidR="00183837" w:rsidRPr="007001F1" w:rsidRDefault="00183837" w:rsidP="0018167C">
            <w:pPr>
              <w:jc w:val="center"/>
              <w:rPr>
                <w:b/>
                <w:bCs/>
                <w:color w:val="000000"/>
                <w:sz w:val="22"/>
                <w:szCs w:val="22"/>
              </w:rPr>
            </w:pPr>
          </w:p>
        </w:tc>
        <w:tc>
          <w:tcPr>
            <w:tcW w:w="1775" w:type="dxa"/>
            <w:shd w:val="clear" w:color="auto" w:fill="auto"/>
            <w:vAlign w:val="center"/>
          </w:tcPr>
          <w:p w14:paraId="50C2A835" w14:textId="77777777" w:rsidR="00183837" w:rsidRPr="007001F1" w:rsidRDefault="00183837" w:rsidP="0018167C">
            <w:pPr>
              <w:jc w:val="center"/>
              <w:rPr>
                <w:b/>
                <w:bCs/>
                <w:color w:val="000000"/>
                <w:sz w:val="22"/>
                <w:szCs w:val="22"/>
              </w:rPr>
            </w:pPr>
          </w:p>
        </w:tc>
      </w:tr>
      <w:tr w:rsidR="0018167C" w:rsidRPr="007001F1" w14:paraId="4C30EC1F" w14:textId="77777777" w:rsidTr="007261E4">
        <w:trPr>
          <w:trHeight w:val="900"/>
        </w:trPr>
        <w:tc>
          <w:tcPr>
            <w:tcW w:w="582" w:type="dxa"/>
            <w:shd w:val="clear" w:color="auto" w:fill="auto"/>
            <w:noWrap/>
            <w:vAlign w:val="center"/>
            <w:hideMark/>
          </w:tcPr>
          <w:p w14:paraId="7E358D9A" w14:textId="6626163B" w:rsidR="0018167C" w:rsidRPr="007001F1" w:rsidRDefault="0018167C">
            <w:pPr>
              <w:jc w:val="center"/>
              <w:rPr>
                <w:color w:val="000000"/>
              </w:rPr>
            </w:pPr>
            <w:r w:rsidRPr="007001F1">
              <w:rPr>
                <w:color w:val="000000"/>
                <w:sz w:val="22"/>
                <w:szCs w:val="22"/>
              </w:rPr>
              <w:t>10</w:t>
            </w:r>
          </w:p>
        </w:tc>
        <w:tc>
          <w:tcPr>
            <w:tcW w:w="4820" w:type="dxa"/>
            <w:gridSpan w:val="2"/>
            <w:shd w:val="clear" w:color="auto" w:fill="auto"/>
            <w:vAlign w:val="center"/>
            <w:hideMark/>
          </w:tcPr>
          <w:p w14:paraId="67864F18" w14:textId="77777777" w:rsidR="0018167C" w:rsidRPr="007001F1" w:rsidRDefault="0018167C" w:rsidP="0018167C">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26953931"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5BFCEBD"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A6AFC81"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565C485" w14:textId="77777777" w:rsidR="0018167C" w:rsidRPr="007001F1" w:rsidRDefault="0018167C" w:rsidP="0018167C">
            <w:pPr>
              <w:jc w:val="center"/>
              <w:rPr>
                <w:b/>
                <w:bCs/>
                <w:color w:val="000000"/>
              </w:rPr>
            </w:pPr>
            <w:r w:rsidRPr="007001F1">
              <w:rPr>
                <w:b/>
                <w:bCs/>
                <w:color w:val="000000"/>
                <w:sz w:val="22"/>
                <w:szCs w:val="22"/>
              </w:rPr>
              <w:t> </w:t>
            </w:r>
          </w:p>
        </w:tc>
      </w:tr>
      <w:tr w:rsidR="0018167C" w:rsidRPr="007001F1" w14:paraId="74AAA724" w14:textId="77777777" w:rsidTr="007261E4">
        <w:trPr>
          <w:trHeight w:val="600"/>
        </w:trPr>
        <w:tc>
          <w:tcPr>
            <w:tcW w:w="582" w:type="dxa"/>
            <w:shd w:val="clear" w:color="auto" w:fill="auto"/>
            <w:noWrap/>
            <w:vAlign w:val="center"/>
          </w:tcPr>
          <w:p w14:paraId="0BDF37E2" w14:textId="5E2FBE7C" w:rsidR="0018167C" w:rsidRPr="007001F1" w:rsidRDefault="00C85510" w:rsidP="0018167C">
            <w:pPr>
              <w:jc w:val="center"/>
              <w:rPr>
                <w:color w:val="000000"/>
              </w:rPr>
            </w:pPr>
            <w:r w:rsidRPr="007001F1">
              <w:rPr>
                <w:color w:val="000000"/>
                <w:sz w:val="22"/>
                <w:szCs w:val="22"/>
              </w:rPr>
              <w:t>11</w:t>
            </w:r>
          </w:p>
        </w:tc>
        <w:tc>
          <w:tcPr>
            <w:tcW w:w="4820" w:type="dxa"/>
            <w:gridSpan w:val="2"/>
            <w:shd w:val="clear" w:color="auto" w:fill="auto"/>
            <w:vAlign w:val="center"/>
          </w:tcPr>
          <w:p w14:paraId="0D6F8BAE" w14:textId="68AB7ED9" w:rsidR="0018167C" w:rsidRPr="007001F1" w:rsidRDefault="0018167C" w:rsidP="0018167C">
            <w:pPr>
              <w:jc w:val="both"/>
              <w:rPr>
                <w:sz w:val="22"/>
                <w:szCs w:val="22"/>
              </w:rPr>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14:paraId="0B4E5CFE" w14:textId="77777777" w:rsidR="0018167C" w:rsidRPr="007001F1" w:rsidRDefault="0018167C" w:rsidP="0018167C">
            <w:pPr>
              <w:jc w:val="center"/>
              <w:rPr>
                <w:b/>
                <w:bCs/>
                <w:color w:val="000000"/>
              </w:rPr>
            </w:pPr>
          </w:p>
        </w:tc>
        <w:tc>
          <w:tcPr>
            <w:tcW w:w="567" w:type="dxa"/>
            <w:shd w:val="clear" w:color="auto" w:fill="auto"/>
            <w:vAlign w:val="center"/>
          </w:tcPr>
          <w:p w14:paraId="58523A63" w14:textId="77777777" w:rsidR="0018167C" w:rsidRPr="007001F1" w:rsidRDefault="0018167C" w:rsidP="0018167C">
            <w:pPr>
              <w:jc w:val="center"/>
              <w:rPr>
                <w:b/>
                <w:bCs/>
                <w:color w:val="000000"/>
              </w:rPr>
            </w:pPr>
          </w:p>
        </w:tc>
        <w:tc>
          <w:tcPr>
            <w:tcW w:w="776" w:type="dxa"/>
            <w:shd w:val="clear" w:color="auto" w:fill="auto"/>
            <w:vAlign w:val="center"/>
          </w:tcPr>
          <w:p w14:paraId="6596D80E" w14:textId="77777777" w:rsidR="0018167C" w:rsidRPr="007001F1" w:rsidRDefault="0018167C" w:rsidP="0018167C">
            <w:pPr>
              <w:jc w:val="center"/>
              <w:rPr>
                <w:b/>
                <w:bCs/>
                <w:color w:val="000000"/>
              </w:rPr>
            </w:pPr>
          </w:p>
        </w:tc>
        <w:tc>
          <w:tcPr>
            <w:tcW w:w="1775" w:type="dxa"/>
            <w:shd w:val="clear" w:color="auto" w:fill="auto"/>
            <w:vAlign w:val="center"/>
          </w:tcPr>
          <w:p w14:paraId="66EB8719" w14:textId="77777777" w:rsidR="0018167C" w:rsidRPr="007001F1" w:rsidRDefault="0018167C" w:rsidP="0018167C">
            <w:pPr>
              <w:jc w:val="center"/>
              <w:rPr>
                <w:b/>
                <w:bCs/>
                <w:color w:val="000000"/>
              </w:rPr>
            </w:pPr>
          </w:p>
        </w:tc>
      </w:tr>
      <w:tr w:rsidR="0018167C" w:rsidRPr="007001F1" w14:paraId="3A8DC25E" w14:textId="77777777" w:rsidTr="007261E4">
        <w:trPr>
          <w:trHeight w:val="600"/>
        </w:trPr>
        <w:tc>
          <w:tcPr>
            <w:tcW w:w="582" w:type="dxa"/>
            <w:shd w:val="clear" w:color="auto" w:fill="auto"/>
            <w:noWrap/>
            <w:vAlign w:val="center"/>
          </w:tcPr>
          <w:p w14:paraId="51DB00D8" w14:textId="162E48F0" w:rsidR="0018167C" w:rsidRPr="007001F1" w:rsidRDefault="00C85510" w:rsidP="0018167C">
            <w:pPr>
              <w:jc w:val="center"/>
              <w:rPr>
                <w:color w:val="000000"/>
              </w:rPr>
            </w:pPr>
            <w:r w:rsidRPr="007001F1">
              <w:rPr>
                <w:color w:val="000000"/>
                <w:sz w:val="22"/>
                <w:szCs w:val="22"/>
              </w:rPr>
              <w:t>12</w:t>
            </w:r>
          </w:p>
        </w:tc>
        <w:tc>
          <w:tcPr>
            <w:tcW w:w="4820" w:type="dxa"/>
            <w:gridSpan w:val="2"/>
            <w:shd w:val="clear" w:color="auto" w:fill="auto"/>
            <w:vAlign w:val="center"/>
          </w:tcPr>
          <w:p w14:paraId="59BC468B" w14:textId="2AB8CFED" w:rsidR="0018167C" w:rsidRPr="007001F1" w:rsidRDefault="0018167C" w:rsidP="0018167C">
            <w:pPr>
              <w:jc w:val="both"/>
              <w:rPr>
                <w:color w:val="000000"/>
                <w:sz w:val="22"/>
                <w:szCs w:val="22"/>
              </w:rPr>
            </w:pPr>
            <w:r w:rsidRPr="007001F1">
              <w:rPr>
                <w:sz w:val="22"/>
                <w:szCs w:val="22"/>
              </w:rPr>
              <w:t>Preukázal Prijímateľ (napríklad čestným prehlásením), že v minulosti nenastala vo vzťahu k tejto zákazke situácia uvedená v § 112 ZVO, a teda že mal v prípade tejto opakovanej zákazky zvoliť postup podľa § 113 a §</w:t>
            </w:r>
            <w:ins w:id="772" w:author="Kramár Róbert" w:date="2017-07-26T17:27:00Z">
              <w:r w:rsidR="0001630F">
                <w:rPr>
                  <w:sz w:val="22"/>
                  <w:szCs w:val="22"/>
                </w:rPr>
                <w:t xml:space="preserve"> </w:t>
              </w:r>
            </w:ins>
            <w:r w:rsidRPr="007001F1">
              <w:rPr>
                <w:sz w:val="22"/>
                <w:szCs w:val="22"/>
              </w:rPr>
              <w:t xml:space="preserve">114 ZVO alebo podľa </w:t>
            </w:r>
            <w:r w:rsidRPr="007001F1">
              <w:rPr>
                <w:sz w:val="22"/>
                <w:szCs w:val="22"/>
              </w:rPr>
              <w:lastRenderedPageBreak/>
              <w:t>§</w:t>
            </w:r>
            <w:ins w:id="773" w:author="Kramár Róbert" w:date="2017-07-26T17:27:00Z">
              <w:r w:rsidR="0001630F">
                <w:rPr>
                  <w:sz w:val="22"/>
                  <w:szCs w:val="22"/>
                </w:rPr>
                <w:t xml:space="preserve"> </w:t>
              </w:r>
            </w:ins>
            <w:r w:rsidRPr="007001F1">
              <w:rPr>
                <w:sz w:val="22"/>
                <w:szCs w:val="22"/>
              </w:rPr>
              <w:t>117 ZVO?</w:t>
            </w:r>
          </w:p>
        </w:tc>
        <w:tc>
          <w:tcPr>
            <w:tcW w:w="567" w:type="dxa"/>
            <w:shd w:val="clear" w:color="auto" w:fill="auto"/>
            <w:vAlign w:val="center"/>
          </w:tcPr>
          <w:p w14:paraId="26EB27CD" w14:textId="77777777" w:rsidR="0018167C" w:rsidRPr="007001F1" w:rsidRDefault="0018167C" w:rsidP="0018167C">
            <w:pPr>
              <w:jc w:val="center"/>
              <w:rPr>
                <w:b/>
                <w:bCs/>
                <w:color w:val="000000"/>
              </w:rPr>
            </w:pPr>
          </w:p>
        </w:tc>
        <w:tc>
          <w:tcPr>
            <w:tcW w:w="567" w:type="dxa"/>
            <w:shd w:val="clear" w:color="auto" w:fill="auto"/>
            <w:vAlign w:val="center"/>
          </w:tcPr>
          <w:p w14:paraId="2662AD21" w14:textId="77777777" w:rsidR="0018167C" w:rsidRPr="007001F1" w:rsidRDefault="0018167C" w:rsidP="0018167C">
            <w:pPr>
              <w:jc w:val="center"/>
              <w:rPr>
                <w:b/>
                <w:bCs/>
                <w:color w:val="000000"/>
              </w:rPr>
            </w:pPr>
          </w:p>
        </w:tc>
        <w:tc>
          <w:tcPr>
            <w:tcW w:w="776" w:type="dxa"/>
            <w:shd w:val="clear" w:color="auto" w:fill="auto"/>
            <w:vAlign w:val="center"/>
          </w:tcPr>
          <w:p w14:paraId="329893AB" w14:textId="77777777" w:rsidR="0018167C" w:rsidRPr="007001F1" w:rsidRDefault="0018167C" w:rsidP="0018167C">
            <w:pPr>
              <w:jc w:val="center"/>
              <w:rPr>
                <w:b/>
                <w:bCs/>
                <w:color w:val="000000"/>
              </w:rPr>
            </w:pPr>
          </w:p>
        </w:tc>
        <w:tc>
          <w:tcPr>
            <w:tcW w:w="1775" w:type="dxa"/>
            <w:shd w:val="clear" w:color="auto" w:fill="auto"/>
            <w:vAlign w:val="center"/>
          </w:tcPr>
          <w:p w14:paraId="2265E84E" w14:textId="77777777" w:rsidR="0018167C" w:rsidRPr="007001F1" w:rsidRDefault="0018167C" w:rsidP="0018167C">
            <w:pPr>
              <w:jc w:val="center"/>
              <w:rPr>
                <w:b/>
                <w:bCs/>
                <w:color w:val="000000"/>
              </w:rPr>
            </w:pPr>
          </w:p>
        </w:tc>
      </w:tr>
      <w:tr w:rsidR="0018167C" w:rsidRPr="007001F1" w14:paraId="6644760F" w14:textId="77777777" w:rsidTr="007261E4">
        <w:trPr>
          <w:trHeight w:val="600"/>
        </w:trPr>
        <w:tc>
          <w:tcPr>
            <w:tcW w:w="582" w:type="dxa"/>
            <w:shd w:val="clear" w:color="auto" w:fill="auto"/>
            <w:noWrap/>
            <w:vAlign w:val="center"/>
          </w:tcPr>
          <w:p w14:paraId="6B66554E" w14:textId="3E9ADBFE" w:rsidR="0018167C" w:rsidRPr="007001F1" w:rsidRDefault="00C85510" w:rsidP="0018167C">
            <w:pPr>
              <w:jc w:val="center"/>
              <w:rPr>
                <w:color w:val="000000"/>
                <w:sz w:val="22"/>
                <w:szCs w:val="22"/>
              </w:rPr>
            </w:pPr>
            <w:r w:rsidRPr="007001F1">
              <w:rPr>
                <w:color w:val="000000"/>
                <w:sz w:val="22"/>
                <w:szCs w:val="22"/>
              </w:rPr>
              <w:t>13</w:t>
            </w:r>
          </w:p>
        </w:tc>
        <w:tc>
          <w:tcPr>
            <w:tcW w:w="4820" w:type="dxa"/>
            <w:gridSpan w:val="2"/>
            <w:shd w:val="clear" w:color="auto" w:fill="auto"/>
            <w:vAlign w:val="center"/>
          </w:tcPr>
          <w:p w14:paraId="4FE38446" w14:textId="77777777" w:rsidR="0018167C" w:rsidRPr="007001F1" w:rsidRDefault="0018167C" w:rsidP="0018167C">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tcPr>
          <w:p w14:paraId="665663D8" w14:textId="77777777" w:rsidR="0018167C" w:rsidRPr="007001F1" w:rsidRDefault="0018167C" w:rsidP="0018167C">
            <w:pPr>
              <w:jc w:val="center"/>
              <w:rPr>
                <w:b/>
                <w:bCs/>
                <w:color w:val="000000"/>
              </w:rPr>
            </w:pPr>
          </w:p>
        </w:tc>
        <w:tc>
          <w:tcPr>
            <w:tcW w:w="567" w:type="dxa"/>
            <w:shd w:val="clear" w:color="auto" w:fill="auto"/>
            <w:vAlign w:val="center"/>
          </w:tcPr>
          <w:p w14:paraId="1B413D52" w14:textId="77777777" w:rsidR="0018167C" w:rsidRPr="007001F1" w:rsidRDefault="0018167C" w:rsidP="0018167C">
            <w:pPr>
              <w:jc w:val="center"/>
              <w:rPr>
                <w:b/>
                <w:bCs/>
                <w:color w:val="000000"/>
              </w:rPr>
            </w:pPr>
          </w:p>
        </w:tc>
        <w:tc>
          <w:tcPr>
            <w:tcW w:w="776" w:type="dxa"/>
            <w:shd w:val="clear" w:color="auto" w:fill="auto"/>
            <w:vAlign w:val="center"/>
          </w:tcPr>
          <w:p w14:paraId="30DA4330" w14:textId="77777777" w:rsidR="0018167C" w:rsidRPr="007001F1" w:rsidRDefault="0018167C" w:rsidP="0018167C">
            <w:pPr>
              <w:jc w:val="center"/>
              <w:rPr>
                <w:b/>
                <w:bCs/>
                <w:color w:val="000000"/>
              </w:rPr>
            </w:pPr>
          </w:p>
        </w:tc>
        <w:tc>
          <w:tcPr>
            <w:tcW w:w="1775" w:type="dxa"/>
            <w:shd w:val="clear" w:color="auto" w:fill="auto"/>
            <w:vAlign w:val="center"/>
          </w:tcPr>
          <w:p w14:paraId="40505E75" w14:textId="77777777" w:rsidR="0018167C" w:rsidRPr="007001F1" w:rsidRDefault="0018167C" w:rsidP="0018167C">
            <w:pPr>
              <w:jc w:val="center"/>
              <w:rPr>
                <w:b/>
                <w:bCs/>
                <w:color w:val="000000"/>
              </w:rPr>
            </w:pPr>
          </w:p>
        </w:tc>
      </w:tr>
      <w:tr w:rsidR="00183837" w:rsidRPr="007001F1" w14:paraId="7595801C" w14:textId="77777777" w:rsidTr="00312388">
        <w:trPr>
          <w:trHeight w:val="364"/>
        </w:trPr>
        <w:tc>
          <w:tcPr>
            <w:tcW w:w="582" w:type="dxa"/>
            <w:vMerge w:val="restart"/>
            <w:shd w:val="clear" w:color="auto" w:fill="auto"/>
            <w:noWrap/>
            <w:vAlign w:val="center"/>
          </w:tcPr>
          <w:p w14:paraId="08106F5B" w14:textId="2FCB3804" w:rsidR="00183837" w:rsidRPr="007001F1" w:rsidRDefault="00183837" w:rsidP="0018167C">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798CB97E" w14:textId="53CE2944" w:rsidR="00183837" w:rsidRPr="007001F1" w:rsidRDefault="00183837" w:rsidP="00B109E8">
            <w:pPr>
              <w:jc w:val="both"/>
              <w:rPr>
                <w:sz w:val="22"/>
                <w:szCs w:val="22"/>
              </w:rPr>
            </w:pPr>
            <w:r w:rsidRPr="007001F1">
              <w:rPr>
                <w:sz w:val="22"/>
                <w:szCs w:val="22"/>
              </w:rPr>
              <w:t>a) Je úspešný uchádzač zapísaný v regist</w:t>
            </w:r>
            <w:r w:rsidR="00B109E8" w:rsidRPr="007001F1">
              <w:rPr>
                <w:sz w:val="22"/>
                <w:szCs w:val="22"/>
              </w:rPr>
              <w:t>ri partnerov verejného sektora?</w:t>
            </w:r>
          </w:p>
        </w:tc>
        <w:tc>
          <w:tcPr>
            <w:tcW w:w="567" w:type="dxa"/>
            <w:shd w:val="clear" w:color="auto" w:fill="auto"/>
            <w:vAlign w:val="center"/>
          </w:tcPr>
          <w:p w14:paraId="26B502E6" w14:textId="77777777" w:rsidR="00183837" w:rsidRPr="007001F1" w:rsidRDefault="00183837" w:rsidP="0018167C">
            <w:pPr>
              <w:jc w:val="center"/>
              <w:rPr>
                <w:b/>
                <w:bCs/>
                <w:color w:val="000000"/>
              </w:rPr>
            </w:pPr>
          </w:p>
        </w:tc>
        <w:tc>
          <w:tcPr>
            <w:tcW w:w="567" w:type="dxa"/>
            <w:shd w:val="clear" w:color="auto" w:fill="auto"/>
            <w:vAlign w:val="center"/>
          </w:tcPr>
          <w:p w14:paraId="093CE93B" w14:textId="77777777" w:rsidR="00183837" w:rsidRPr="007001F1" w:rsidRDefault="00183837" w:rsidP="0018167C">
            <w:pPr>
              <w:jc w:val="center"/>
              <w:rPr>
                <w:b/>
                <w:bCs/>
                <w:color w:val="000000"/>
              </w:rPr>
            </w:pPr>
          </w:p>
        </w:tc>
        <w:tc>
          <w:tcPr>
            <w:tcW w:w="776" w:type="dxa"/>
            <w:shd w:val="clear" w:color="auto" w:fill="auto"/>
            <w:vAlign w:val="center"/>
          </w:tcPr>
          <w:p w14:paraId="00CC2E57" w14:textId="77777777" w:rsidR="00183837" w:rsidRPr="007001F1" w:rsidRDefault="00183837" w:rsidP="0018167C">
            <w:pPr>
              <w:jc w:val="center"/>
              <w:rPr>
                <w:b/>
                <w:bCs/>
                <w:color w:val="000000"/>
              </w:rPr>
            </w:pPr>
          </w:p>
        </w:tc>
        <w:tc>
          <w:tcPr>
            <w:tcW w:w="1775" w:type="dxa"/>
            <w:shd w:val="clear" w:color="auto" w:fill="auto"/>
            <w:vAlign w:val="center"/>
          </w:tcPr>
          <w:p w14:paraId="341A7209" w14:textId="77777777" w:rsidR="00183837" w:rsidRPr="007001F1" w:rsidRDefault="00183837" w:rsidP="0018167C">
            <w:pPr>
              <w:jc w:val="center"/>
              <w:rPr>
                <w:b/>
                <w:bCs/>
                <w:color w:val="000000"/>
              </w:rPr>
            </w:pPr>
          </w:p>
        </w:tc>
      </w:tr>
      <w:tr w:rsidR="00183837" w:rsidRPr="007001F1" w14:paraId="7CA86D4A" w14:textId="77777777" w:rsidTr="007261E4">
        <w:trPr>
          <w:trHeight w:val="845"/>
        </w:trPr>
        <w:tc>
          <w:tcPr>
            <w:tcW w:w="582" w:type="dxa"/>
            <w:vMerge/>
            <w:shd w:val="clear" w:color="auto" w:fill="auto"/>
            <w:noWrap/>
            <w:vAlign w:val="center"/>
          </w:tcPr>
          <w:p w14:paraId="0B9A305C"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353DFF08" w14:textId="271207AC" w:rsidR="00183837" w:rsidRPr="007001F1" w:rsidRDefault="00183837" w:rsidP="00B109E8">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66DA5EE" w14:textId="77777777" w:rsidR="00183837" w:rsidRPr="007001F1" w:rsidRDefault="00183837" w:rsidP="0018167C">
            <w:pPr>
              <w:jc w:val="center"/>
              <w:rPr>
                <w:b/>
                <w:bCs/>
                <w:color w:val="000000"/>
              </w:rPr>
            </w:pPr>
          </w:p>
        </w:tc>
        <w:tc>
          <w:tcPr>
            <w:tcW w:w="567" w:type="dxa"/>
            <w:shd w:val="clear" w:color="auto" w:fill="auto"/>
            <w:vAlign w:val="center"/>
          </w:tcPr>
          <w:p w14:paraId="57837500" w14:textId="77777777" w:rsidR="00183837" w:rsidRPr="007001F1" w:rsidRDefault="00183837" w:rsidP="0018167C">
            <w:pPr>
              <w:jc w:val="center"/>
              <w:rPr>
                <w:b/>
                <w:bCs/>
                <w:color w:val="000000"/>
              </w:rPr>
            </w:pPr>
          </w:p>
        </w:tc>
        <w:tc>
          <w:tcPr>
            <w:tcW w:w="776" w:type="dxa"/>
            <w:shd w:val="clear" w:color="auto" w:fill="auto"/>
            <w:vAlign w:val="center"/>
          </w:tcPr>
          <w:p w14:paraId="692C5D29" w14:textId="77777777" w:rsidR="00183837" w:rsidRPr="007001F1" w:rsidRDefault="00183837" w:rsidP="0018167C">
            <w:pPr>
              <w:jc w:val="center"/>
              <w:rPr>
                <w:b/>
                <w:bCs/>
                <w:color w:val="000000"/>
              </w:rPr>
            </w:pPr>
          </w:p>
        </w:tc>
        <w:tc>
          <w:tcPr>
            <w:tcW w:w="1775" w:type="dxa"/>
            <w:shd w:val="clear" w:color="auto" w:fill="auto"/>
            <w:vAlign w:val="center"/>
          </w:tcPr>
          <w:p w14:paraId="65FED7C4" w14:textId="77777777" w:rsidR="00183837" w:rsidRPr="007001F1" w:rsidRDefault="00183837" w:rsidP="0018167C">
            <w:pPr>
              <w:jc w:val="center"/>
              <w:rPr>
                <w:b/>
                <w:bCs/>
                <w:color w:val="000000"/>
              </w:rPr>
            </w:pPr>
          </w:p>
        </w:tc>
      </w:tr>
      <w:tr w:rsidR="00183837" w:rsidRPr="007001F1" w14:paraId="66375D4C" w14:textId="77777777" w:rsidTr="007261E4">
        <w:trPr>
          <w:trHeight w:val="845"/>
        </w:trPr>
        <w:tc>
          <w:tcPr>
            <w:tcW w:w="582" w:type="dxa"/>
            <w:vMerge/>
            <w:shd w:val="clear" w:color="auto" w:fill="auto"/>
            <w:noWrap/>
            <w:vAlign w:val="center"/>
          </w:tcPr>
          <w:p w14:paraId="6475B015"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11F10DBE" w14:textId="2AE0F791" w:rsidR="00183837" w:rsidRPr="007001F1" w:rsidRDefault="00183837" w:rsidP="00B109E8">
            <w:pPr>
              <w:jc w:val="both"/>
              <w:rPr>
                <w:sz w:val="22"/>
                <w:szCs w:val="22"/>
              </w:rPr>
            </w:pPr>
            <w:del w:id="774" w:author="Kramár Róbert" w:date="2018-04-27T17:30:00Z">
              <w:r w:rsidRPr="007001F1" w:rsidDel="00F45CE7">
                <w:rPr>
                  <w:sz w:val="22"/>
                  <w:szCs w:val="22"/>
                </w:rPr>
                <w:delText xml:space="preserve">c) Má úspešný uchádzač a subdodávateľ úspešného uchádzača (ak relevantné) zapísaných v registri partnerov verejného sektora konečných </w:delText>
              </w:r>
              <w:commentRangeStart w:id="775"/>
              <w:r w:rsidRPr="007001F1" w:rsidDel="00F45CE7">
                <w:rPr>
                  <w:sz w:val="22"/>
                  <w:szCs w:val="22"/>
                </w:rPr>
                <w:delText>užívateľov</w:delText>
              </w:r>
            </w:del>
            <w:commentRangeEnd w:id="775"/>
            <w:r w:rsidR="00F45CE7">
              <w:rPr>
                <w:rStyle w:val="Odkaznakomentr"/>
              </w:rPr>
              <w:commentReference w:id="775"/>
            </w:r>
            <w:del w:id="776" w:author="Kramár Róbert" w:date="2018-04-27T17:30:00Z">
              <w:r w:rsidRPr="007001F1" w:rsidDel="00F45CE7">
                <w:rPr>
                  <w:sz w:val="22"/>
                  <w:szCs w:val="22"/>
                </w:rPr>
                <w:delText xml:space="preserve"> výhod?    </w:delText>
              </w:r>
            </w:del>
          </w:p>
        </w:tc>
        <w:tc>
          <w:tcPr>
            <w:tcW w:w="567" w:type="dxa"/>
            <w:shd w:val="clear" w:color="auto" w:fill="auto"/>
            <w:vAlign w:val="center"/>
          </w:tcPr>
          <w:p w14:paraId="67A8EC04" w14:textId="77777777" w:rsidR="00183837" w:rsidRPr="007001F1" w:rsidRDefault="00183837" w:rsidP="0018167C">
            <w:pPr>
              <w:jc w:val="center"/>
              <w:rPr>
                <w:b/>
                <w:bCs/>
                <w:color w:val="000000"/>
              </w:rPr>
            </w:pPr>
          </w:p>
        </w:tc>
        <w:tc>
          <w:tcPr>
            <w:tcW w:w="567" w:type="dxa"/>
            <w:shd w:val="clear" w:color="auto" w:fill="auto"/>
            <w:vAlign w:val="center"/>
          </w:tcPr>
          <w:p w14:paraId="567345EB" w14:textId="77777777" w:rsidR="00183837" w:rsidRPr="007001F1" w:rsidRDefault="00183837" w:rsidP="0018167C">
            <w:pPr>
              <w:jc w:val="center"/>
              <w:rPr>
                <w:b/>
                <w:bCs/>
                <w:color w:val="000000"/>
              </w:rPr>
            </w:pPr>
          </w:p>
        </w:tc>
        <w:tc>
          <w:tcPr>
            <w:tcW w:w="776" w:type="dxa"/>
            <w:shd w:val="clear" w:color="auto" w:fill="auto"/>
            <w:vAlign w:val="center"/>
          </w:tcPr>
          <w:p w14:paraId="1F4E3ADD" w14:textId="77777777" w:rsidR="00183837" w:rsidRPr="007001F1" w:rsidRDefault="00183837" w:rsidP="0018167C">
            <w:pPr>
              <w:jc w:val="center"/>
              <w:rPr>
                <w:b/>
                <w:bCs/>
                <w:color w:val="000000"/>
              </w:rPr>
            </w:pPr>
          </w:p>
        </w:tc>
        <w:tc>
          <w:tcPr>
            <w:tcW w:w="1775" w:type="dxa"/>
            <w:shd w:val="clear" w:color="auto" w:fill="auto"/>
            <w:vAlign w:val="center"/>
          </w:tcPr>
          <w:p w14:paraId="1734F8BE" w14:textId="77777777" w:rsidR="00183837" w:rsidRPr="007001F1" w:rsidRDefault="00183837" w:rsidP="0018167C">
            <w:pPr>
              <w:jc w:val="center"/>
              <w:rPr>
                <w:b/>
                <w:bCs/>
                <w:color w:val="000000"/>
              </w:rPr>
            </w:pPr>
          </w:p>
        </w:tc>
      </w:tr>
      <w:tr w:rsidR="00183837" w:rsidRPr="007001F1" w14:paraId="23528AC2" w14:textId="77777777" w:rsidTr="007261E4">
        <w:trPr>
          <w:trHeight w:val="1140"/>
        </w:trPr>
        <w:tc>
          <w:tcPr>
            <w:tcW w:w="582" w:type="dxa"/>
            <w:vMerge w:val="restart"/>
            <w:shd w:val="clear" w:color="auto" w:fill="auto"/>
            <w:noWrap/>
            <w:vAlign w:val="center"/>
          </w:tcPr>
          <w:p w14:paraId="6B720932" w14:textId="352C79BF" w:rsidR="00183837" w:rsidRPr="007001F1" w:rsidRDefault="00183837" w:rsidP="0018167C">
            <w:pPr>
              <w:jc w:val="center"/>
              <w:rPr>
                <w:color w:val="000000"/>
                <w:sz w:val="22"/>
                <w:szCs w:val="22"/>
              </w:rPr>
            </w:pPr>
            <w:r w:rsidRPr="007001F1">
              <w:rPr>
                <w:color w:val="000000"/>
                <w:sz w:val="22"/>
                <w:szCs w:val="22"/>
              </w:rPr>
              <w:t>15</w:t>
            </w:r>
          </w:p>
        </w:tc>
        <w:tc>
          <w:tcPr>
            <w:tcW w:w="4820" w:type="dxa"/>
            <w:gridSpan w:val="2"/>
            <w:shd w:val="clear" w:color="auto" w:fill="auto"/>
            <w:vAlign w:val="center"/>
          </w:tcPr>
          <w:p w14:paraId="10D7A4A6" w14:textId="4F415E74" w:rsidR="00183837" w:rsidRPr="007001F1" w:rsidRDefault="00183837" w:rsidP="00B109E8">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14:paraId="3BD433EB" w14:textId="77777777" w:rsidR="00183837" w:rsidRPr="007001F1" w:rsidRDefault="00183837" w:rsidP="0018167C">
            <w:pPr>
              <w:jc w:val="center"/>
              <w:rPr>
                <w:b/>
                <w:bCs/>
                <w:color w:val="000000"/>
              </w:rPr>
            </w:pPr>
          </w:p>
        </w:tc>
        <w:tc>
          <w:tcPr>
            <w:tcW w:w="567" w:type="dxa"/>
            <w:shd w:val="clear" w:color="auto" w:fill="auto"/>
            <w:vAlign w:val="center"/>
          </w:tcPr>
          <w:p w14:paraId="56D8A060" w14:textId="77777777" w:rsidR="00183837" w:rsidRPr="007001F1" w:rsidRDefault="00183837" w:rsidP="0018167C">
            <w:pPr>
              <w:jc w:val="center"/>
              <w:rPr>
                <w:b/>
                <w:bCs/>
                <w:color w:val="000000"/>
              </w:rPr>
            </w:pPr>
          </w:p>
        </w:tc>
        <w:tc>
          <w:tcPr>
            <w:tcW w:w="776" w:type="dxa"/>
            <w:shd w:val="clear" w:color="auto" w:fill="auto"/>
            <w:vAlign w:val="center"/>
          </w:tcPr>
          <w:p w14:paraId="4F8D7331" w14:textId="77777777" w:rsidR="00183837" w:rsidRPr="007001F1" w:rsidRDefault="00183837" w:rsidP="0018167C">
            <w:pPr>
              <w:jc w:val="center"/>
              <w:rPr>
                <w:b/>
                <w:bCs/>
                <w:color w:val="000000"/>
              </w:rPr>
            </w:pPr>
          </w:p>
        </w:tc>
        <w:tc>
          <w:tcPr>
            <w:tcW w:w="1775" w:type="dxa"/>
            <w:shd w:val="clear" w:color="auto" w:fill="auto"/>
            <w:vAlign w:val="center"/>
          </w:tcPr>
          <w:p w14:paraId="0089035C" w14:textId="77777777" w:rsidR="00183837" w:rsidRPr="007001F1" w:rsidRDefault="00183837" w:rsidP="0018167C">
            <w:pPr>
              <w:jc w:val="center"/>
              <w:rPr>
                <w:b/>
                <w:bCs/>
                <w:color w:val="000000"/>
              </w:rPr>
            </w:pPr>
          </w:p>
        </w:tc>
      </w:tr>
      <w:tr w:rsidR="00183837" w:rsidRPr="007001F1" w14:paraId="2D836338" w14:textId="77777777" w:rsidTr="007261E4">
        <w:trPr>
          <w:trHeight w:val="1140"/>
        </w:trPr>
        <w:tc>
          <w:tcPr>
            <w:tcW w:w="582" w:type="dxa"/>
            <w:vMerge/>
            <w:shd w:val="clear" w:color="auto" w:fill="auto"/>
            <w:noWrap/>
            <w:vAlign w:val="center"/>
          </w:tcPr>
          <w:p w14:paraId="3A26A897"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781E89E2" w14:textId="052F1461" w:rsidR="00183837" w:rsidRPr="007001F1" w:rsidRDefault="00183837" w:rsidP="00B109E8">
            <w:pPr>
              <w:jc w:val="both"/>
              <w:rPr>
                <w:sz w:val="22"/>
                <w:szCs w:val="22"/>
              </w:rPr>
            </w:pPr>
            <w:del w:id="777" w:author="Kramár Róbert" w:date="2018-04-27T15:32:00Z">
              <w:r w:rsidRPr="007001F1" w:rsidDel="00BB0E35">
                <w:rPr>
                  <w:sz w:val="22"/>
                  <w:szCs w:val="22"/>
                </w:rPr>
                <w:delText xml:space="preserve">b) Je kontrolované verejné obstarávanie v súlade so závermi vykonanej prvej ex-ante kontroly a dokumentáciou schválenou v rámci tejto prvej ex-ante </w:delText>
              </w:r>
              <w:commentRangeStart w:id="778"/>
              <w:r w:rsidRPr="007001F1" w:rsidDel="00BB0E35">
                <w:rPr>
                  <w:sz w:val="22"/>
                  <w:szCs w:val="22"/>
                </w:rPr>
                <w:delText>kontroly</w:delText>
              </w:r>
            </w:del>
            <w:commentRangeEnd w:id="778"/>
            <w:r w:rsidR="00BB0E35">
              <w:rPr>
                <w:rStyle w:val="Odkaznakomentr"/>
              </w:rPr>
              <w:commentReference w:id="778"/>
            </w:r>
            <w:del w:id="779" w:author="Kramár Róbert" w:date="2018-04-27T15:32:00Z">
              <w:r w:rsidRPr="007001F1" w:rsidDel="00BB0E35">
                <w:rPr>
                  <w:sz w:val="22"/>
                  <w:szCs w:val="22"/>
                </w:rPr>
                <w:delText>?</w:delText>
              </w:r>
            </w:del>
          </w:p>
        </w:tc>
        <w:tc>
          <w:tcPr>
            <w:tcW w:w="567" w:type="dxa"/>
            <w:shd w:val="clear" w:color="auto" w:fill="auto"/>
            <w:vAlign w:val="center"/>
          </w:tcPr>
          <w:p w14:paraId="469CABEC" w14:textId="77777777" w:rsidR="00183837" w:rsidRPr="007001F1" w:rsidRDefault="00183837" w:rsidP="0018167C">
            <w:pPr>
              <w:jc w:val="center"/>
              <w:rPr>
                <w:b/>
                <w:bCs/>
                <w:color w:val="000000"/>
              </w:rPr>
            </w:pPr>
          </w:p>
        </w:tc>
        <w:tc>
          <w:tcPr>
            <w:tcW w:w="567" w:type="dxa"/>
            <w:shd w:val="clear" w:color="auto" w:fill="auto"/>
            <w:vAlign w:val="center"/>
          </w:tcPr>
          <w:p w14:paraId="037C4A4A" w14:textId="77777777" w:rsidR="00183837" w:rsidRPr="007001F1" w:rsidRDefault="00183837" w:rsidP="0018167C">
            <w:pPr>
              <w:jc w:val="center"/>
              <w:rPr>
                <w:b/>
                <w:bCs/>
                <w:color w:val="000000"/>
              </w:rPr>
            </w:pPr>
          </w:p>
        </w:tc>
        <w:tc>
          <w:tcPr>
            <w:tcW w:w="776" w:type="dxa"/>
            <w:shd w:val="clear" w:color="auto" w:fill="auto"/>
            <w:vAlign w:val="center"/>
          </w:tcPr>
          <w:p w14:paraId="523AAC48" w14:textId="77777777" w:rsidR="00183837" w:rsidRPr="007001F1" w:rsidRDefault="00183837" w:rsidP="0018167C">
            <w:pPr>
              <w:jc w:val="center"/>
              <w:rPr>
                <w:b/>
                <w:bCs/>
                <w:color w:val="000000"/>
              </w:rPr>
            </w:pPr>
          </w:p>
        </w:tc>
        <w:tc>
          <w:tcPr>
            <w:tcW w:w="1775" w:type="dxa"/>
            <w:shd w:val="clear" w:color="auto" w:fill="auto"/>
            <w:vAlign w:val="center"/>
          </w:tcPr>
          <w:p w14:paraId="2FF03739" w14:textId="77777777" w:rsidR="00183837" w:rsidRPr="007001F1" w:rsidRDefault="00183837" w:rsidP="0018167C">
            <w:pPr>
              <w:jc w:val="center"/>
              <w:rPr>
                <w:b/>
                <w:bCs/>
                <w:color w:val="000000"/>
              </w:rPr>
            </w:pPr>
          </w:p>
        </w:tc>
      </w:tr>
      <w:tr w:rsidR="0018167C" w:rsidRPr="007001F1" w14:paraId="51E70F4D" w14:textId="77777777" w:rsidTr="007261E4">
        <w:trPr>
          <w:trHeight w:val="300"/>
        </w:trPr>
        <w:tc>
          <w:tcPr>
            <w:tcW w:w="9087" w:type="dxa"/>
            <w:gridSpan w:val="7"/>
            <w:shd w:val="clear" w:color="auto" w:fill="auto"/>
            <w:noWrap/>
            <w:vAlign w:val="center"/>
          </w:tcPr>
          <w:p w14:paraId="30A20002" w14:textId="77777777" w:rsidR="0018167C" w:rsidRPr="007001F1" w:rsidRDefault="0018167C" w:rsidP="0018167C">
            <w:pPr>
              <w:jc w:val="both"/>
              <w:rPr>
                <w:b/>
                <w:sz w:val="20"/>
                <w:szCs w:val="20"/>
              </w:rPr>
            </w:pPr>
          </w:p>
        </w:tc>
      </w:tr>
      <w:tr w:rsidR="0018167C" w:rsidRPr="007001F1" w14:paraId="668CD6B1" w14:textId="77777777" w:rsidTr="007261E4">
        <w:trPr>
          <w:trHeight w:val="300"/>
        </w:trPr>
        <w:tc>
          <w:tcPr>
            <w:tcW w:w="9087" w:type="dxa"/>
            <w:gridSpan w:val="7"/>
            <w:shd w:val="clear" w:color="auto" w:fill="auto"/>
            <w:noWrap/>
            <w:vAlign w:val="center"/>
          </w:tcPr>
          <w:p w14:paraId="2842D281" w14:textId="77777777" w:rsidR="0018167C" w:rsidRPr="007001F1" w:rsidRDefault="0018167C" w:rsidP="0018167C">
            <w:pPr>
              <w:jc w:val="both"/>
              <w:rPr>
                <w:b/>
                <w:sz w:val="20"/>
                <w:szCs w:val="20"/>
              </w:rPr>
            </w:pPr>
            <w:r w:rsidRPr="007001F1">
              <w:rPr>
                <w:b/>
                <w:sz w:val="20"/>
                <w:szCs w:val="20"/>
              </w:rPr>
              <w:t>VYJADRENIE</w:t>
            </w:r>
          </w:p>
          <w:p w14:paraId="269272A3" w14:textId="77777777" w:rsidR="0018167C" w:rsidRPr="007001F1" w:rsidRDefault="0018167C" w:rsidP="0018167C">
            <w:pPr>
              <w:rPr>
                <w:sz w:val="20"/>
                <w:szCs w:val="20"/>
              </w:rPr>
            </w:pPr>
          </w:p>
          <w:p w14:paraId="5B448D89" w14:textId="77777777" w:rsidR="0018167C" w:rsidRPr="007001F1" w:rsidRDefault="0018167C" w:rsidP="0018167C">
            <w:r w:rsidRPr="007001F1">
              <w:rPr>
                <w:sz w:val="20"/>
                <w:szCs w:val="20"/>
              </w:rPr>
              <w:t xml:space="preserve">Na základe overených skutočností potvrdzujem, že </w:t>
            </w:r>
            <w:sdt>
              <w:sdtPr>
                <w:rPr>
                  <w:sz w:val="20"/>
                  <w:szCs w:val="20"/>
                </w:rPr>
                <w:id w:val="-1155057042"/>
                <w:placeholder>
                  <w:docPart w:val="6798B1BAD2984D72AA4BB9C26114AD0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6FF6B50E" w14:textId="77777777" w:rsidR="0018167C" w:rsidRPr="007001F1" w:rsidRDefault="0018167C" w:rsidP="0018167C">
            <w:pPr>
              <w:rPr>
                <w:b/>
                <w:bCs/>
                <w:color w:val="000000"/>
              </w:rPr>
            </w:pPr>
          </w:p>
        </w:tc>
      </w:tr>
      <w:tr w:rsidR="0018167C" w:rsidRPr="007001F1" w14:paraId="146CAF35" w14:textId="77777777" w:rsidTr="007261E4">
        <w:trPr>
          <w:trHeight w:val="300"/>
        </w:trPr>
        <w:tc>
          <w:tcPr>
            <w:tcW w:w="3559" w:type="dxa"/>
            <w:gridSpan w:val="2"/>
            <w:shd w:val="clear" w:color="auto" w:fill="auto"/>
            <w:vAlign w:val="center"/>
            <w:hideMark/>
          </w:tcPr>
          <w:p w14:paraId="441520D6" w14:textId="77777777" w:rsidR="0018167C" w:rsidRPr="007001F1" w:rsidRDefault="0018167C" w:rsidP="0018167C">
            <w:pPr>
              <w:rPr>
                <w:b/>
                <w:bCs/>
              </w:rPr>
            </w:pPr>
            <w:r w:rsidRPr="007001F1">
              <w:rPr>
                <w:b/>
                <w:bCs/>
                <w:sz w:val="22"/>
                <w:szCs w:val="22"/>
              </w:rPr>
              <w:t>Kontrolu vykonal</w:t>
            </w:r>
            <w:r w:rsidRPr="007001F1">
              <w:rPr>
                <w:rStyle w:val="Odkaznapoznmkupodiarou"/>
                <w:b/>
                <w:bCs/>
                <w:sz w:val="20"/>
                <w:szCs w:val="20"/>
              </w:rPr>
              <w:footnoteReference w:id="7"/>
            </w:r>
            <w:r w:rsidRPr="007001F1">
              <w:rPr>
                <w:b/>
                <w:bCs/>
                <w:sz w:val="22"/>
                <w:szCs w:val="22"/>
              </w:rPr>
              <w:t>:</w:t>
            </w:r>
          </w:p>
        </w:tc>
        <w:tc>
          <w:tcPr>
            <w:tcW w:w="5528" w:type="dxa"/>
            <w:gridSpan w:val="5"/>
            <w:shd w:val="clear" w:color="auto" w:fill="auto"/>
            <w:vAlign w:val="center"/>
            <w:hideMark/>
          </w:tcPr>
          <w:p w14:paraId="79999817" w14:textId="77777777" w:rsidR="0018167C" w:rsidRPr="007001F1" w:rsidRDefault="0018167C" w:rsidP="0018167C">
            <w:pPr>
              <w:rPr>
                <w:color w:val="000000"/>
              </w:rPr>
            </w:pPr>
            <w:r w:rsidRPr="007001F1">
              <w:rPr>
                <w:color w:val="000000"/>
                <w:sz w:val="22"/>
                <w:szCs w:val="22"/>
              </w:rPr>
              <w:t> </w:t>
            </w:r>
          </w:p>
        </w:tc>
      </w:tr>
      <w:tr w:rsidR="0018167C" w:rsidRPr="007001F1" w14:paraId="242B1EDB" w14:textId="77777777" w:rsidTr="007261E4">
        <w:trPr>
          <w:trHeight w:val="300"/>
        </w:trPr>
        <w:tc>
          <w:tcPr>
            <w:tcW w:w="3559" w:type="dxa"/>
            <w:gridSpan w:val="2"/>
            <w:shd w:val="clear" w:color="auto" w:fill="auto"/>
            <w:vAlign w:val="center"/>
            <w:hideMark/>
          </w:tcPr>
          <w:p w14:paraId="288A39AE" w14:textId="77777777"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14:paraId="59D38F3E" w14:textId="77777777" w:rsidR="0018167C" w:rsidRPr="007001F1" w:rsidRDefault="0018167C" w:rsidP="0018167C">
            <w:pPr>
              <w:rPr>
                <w:color w:val="000000"/>
              </w:rPr>
            </w:pPr>
            <w:r w:rsidRPr="007001F1">
              <w:rPr>
                <w:color w:val="000000"/>
                <w:sz w:val="22"/>
                <w:szCs w:val="22"/>
              </w:rPr>
              <w:t> </w:t>
            </w:r>
          </w:p>
        </w:tc>
      </w:tr>
      <w:tr w:rsidR="0018167C" w:rsidRPr="007001F1" w14:paraId="1CBBACB2" w14:textId="77777777" w:rsidTr="007261E4">
        <w:trPr>
          <w:trHeight w:val="300"/>
        </w:trPr>
        <w:tc>
          <w:tcPr>
            <w:tcW w:w="3559" w:type="dxa"/>
            <w:gridSpan w:val="2"/>
            <w:shd w:val="clear" w:color="000000" w:fill="FFFFFF"/>
            <w:vAlign w:val="center"/>
            <w:hideMark/>
          </w:tcPr>
          <w:p w14:paraId="254B8F87"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5ECDEAF5" w14:textId="77777777" w:rsidR="0018167C" w:rsidRPr="007001F1" w:rsidRDefault="0018167C" w:rsidP="0018167C">
            <w:pPr>
              <w:rPr>
                <w:color w:val="000000"/>
              </w:rPr>
            </w:pPr>
            <w:r w:rsidRPr="007001F1">
              <w:rPr>
                <w:color w:val="000000"/>
                <w:sz w:val="22"/>
                <w:szCs w:val="22"/>
              </w:rPr>
              <w:t> </w:t>
            </w:r>
          </w:p>
        </w:tc>
      </w:tr>
      <w:tr w:rsidR="0018167C" w:rsidRPr="007001F1" w14:paraId="449104BF" w14:textId="77777777" w:rsidTr="007261E4">
        <w:trPr>
          <w:trHeight w:val="300"/>
        </w:trPr>
        <w:tc>
          <w:tcPr>
            <w:tcW w:w="9087" w:type="dxa"/>
            <w:gridSpan w:val="7"/>
            <w:shd w:val="clear" w:color="auto" w:fill="auto"/>
            <w:noWrap/>
            <w:vAlign w:val="bottom"/>
            <w:hideMark/>
          </w:tcPr>
          <w:p w14:paraId="66DCED85" w14:textId="77777777" w:rsidR="0018167C" w:rsidRPr="007001F1" w:rsidRDefault="0018167C" w:rsidP="0018167C">
            <w:pPr>
              <w:jc w:val="center"/>
              <w:rPr>
                <w:color w:val="000000"/>
              </w:rPr>
            </w:pPr>
            <w:r w:rsidRPr="007001F1">
              <w:rPr>
                <w:color w:val="000000"/>
                <w:sz w:val="22"/>
                <w:szCs w:val="22"/>
              </w:rPr>
              <w:t> </w:t>
            </w:r>
          </w:p>
        </w:tc>
      </w:tr>
      <w:tr w:rsidR="0018167C" w:rsidRPr="007001F1" w14:paraId="6F79B1B1" w14:textId="77777777" w:rsidTr="007261E4">
        <w:trPr>
          <w:trHeight w:val="300"/>
        </w:trPr>
        <w:tc>
          <w:tcPr>
            <w:tcW w:w="3559" w:type="dxa"/>
            <w:gridSpan w:val="2"/>
            <w:shd w:val="clear" w:color="000000" w:fill="FFFFFF"/>
            <w:vAlign w:val="center"/>
            <w:hideMark/>
          </w:tcPr>
          <w:p w14:paraId="0A6FEFC7" w14:textId="77777777" w:rsidR="0018167C" w:rsidRPr="007001F1" w:rsidRDefault="0018167C" w:rsidP="0018167C">
            <w:pPr>
              <w:rPr>
                <w:b/>
                <w:bCs/>
              </w:rPr>
            </w:pPr>
            <w:r w:rsidRPr="007001F1">
              <w:rPr>
                <w:b/>
                <w:bCs/>
                <w:sz w:val="22"/>
                <w:szCs w:val="22"/>
              </w:rPr>
              <w:t>Kontrolu vykonal</w:t>
            </w:r>
            <w:r w:rsidRPr="007001F1">
              <w:rPr>
                <w:rStyle w:val="Odkaznapoznmkupodiarou"/>
                <w:b/>
                <w:bCs/>
                <w:sz w:val="20"/>
                <w:szCs w:val="20"/>
              </w:rPr>
              <w:footnoteReference w:id="8"/>
            </w:r>
            <w:r w:rsidRPr="007001F1">
              <w:rPr>
                <w:b/>
                <w:bCs/>
                <w:sz w:val="22"/>
                <w:szCs w:val="22"/>
              </w:rPr>
              <w:t>:</w:t>
            </w:r>
          </w:p>
        </w:tc>
        <w:tc>
          <w:tcPr>
            <w:tcW w:w="5528" w:type="dxa"/>
            <w:gridSpan w:val="5"/>
            <w:shd w:val="clear" w:color="auto" w:fill="auto"/>
            <w:vAlign w:val="center"/>
            <w:hideMark/>
          </w:tcPr>
          <w:p w14:paraId="034E5759" w14:textId="77777777" w:rsidR="0018167C" w:rsidRPr="007001F1" w:rsidRDefault="0018167C" w:rsidP="0018167C">
            <w:pPr>
              <w:rPr>
                <w:color w:val="000000"/>
              </w:rPr>
            </w:pPr>
            <w:r w:rsidRPr="007001F1">
              <w:rPr>
                <w:color w:val="000000"/>
                <w:sz w:val="22"/>
                <w:szCs w:val="22"/>
              </w:rPr>
              <w:t> </w:t>
            </w:r>
          </w:p>
        </w:tc>
      </w:tr>
      <w:tr w:rsidR="0018167C" w:rsidRPr="007001F1" w14:paraId="51A766B0" w14:textId="77777777" w:rsidTr="007261E4">
        <w:trPr>
          <w:trHeight w:val="300"/>
        </w:trPr>
        <w:tc>
          <w:tcPr>
            <w:tcW w:w="3559" w:type="dxa"/>
            <w:gridSpan w:val="2"/>
            <w:shd w:val="clear" w:color="000000" w:fill="FFFFFF"/>
            <w:vAlign w:val="center"/>
            <w:hideMark/>
          </w:tcPr>
          <w:p w14:paraId="2AA2D4A2" w14:textId="77777777"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14:paraId="43C402AC" w14:textId="77777777" w:rsidR="0018167C" w:rsidRPr="007001F1" w:rsidRDefault="0018167C" w:rsidP="0018167C">
            <w:pPr>
              <w:rPr>
                <w:color w:val="000000"/>
              </w:rPr>
            </w:pPr>
            <w:r w:rsidRPr="007001F1">
              <w:rPr>
                <w:color w:val="000000"/>
                <w:sz w:val="22"/>
                <w:szCs w:val="22"/>
              </w:rPr>
              <w:t> </w:t>
            </w:r>
          </w:p>
        </w:tc>
      </w:tr>
      <w:tr w:rsidR="0018167C" w:rsidRPr="007001F1" w14:paraId="239B88AE" w14:textId="77777777" w:rsidTr="007261E4">
        <w:trPr>
          <w:trHeight w:val="300"/>
        </w:trPr>
        <w:tc>
          <w:tcPr>
            <w:tcW w:w="3559" w:type="dxa"/>
            <w:gridSpan w:val="2"/>
            <w:shd w:val="clear" w:color="000000" w:fill="FFFFFF"/>
            <w:vAlign w:val="center"/>
            <w:hideMark/>
          </w:tcPr>
          <w:p w14:paraId="1E1B3E7D"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1638FF01" w14:textId="77777777" w:rsidR="0018167C" w:rsidRPr="007001F1" w:rsidRDefault="0018167C" w:rsidP="0018167C">
            <w:pPr>
              <w:rPr>
                <w:color w:val="000000"/>
              </w:rPr>
            </w:pPr>
            <w:r w:rsidRPr="007001F1">
              <w:rPr>
                <w:color w:val="000000"/>
                <w:sz w:val="22"/>
                <w:szCs w:val="22"/>
              </w:rPr>
              <w:t> </w:t>
            </w:r>
          </w:p>
        </w:tc>
      </w:tr>
    </w:tbl>
    <w:p w14:paraId="20D74159" w14:textId="77777777" w:rsidR="00617EE4" w:rsidRPr="007001F1" w:rsidRDefault="00617EE4"/>
    <w:p w14:paraId="7CF2A767"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0724A7AE" w14:textId="77777777" w:rsidTr="007261E4">
        <w:trPr>
          <w:trHeight w:val="645"/>
        </w:trPr>
        <w:tc>
          <w:tcPr>
            <w:tcW w:w="9087" w:type="dxa"/>
            <w:gridSpan w:val="7"/>
            <w:shd w:val="clear" w:color="000000" w:fill="60497A"/>
            <w:vAlign w:val="center"/>
            <w:hideMark/>
          </w:tcPr>
          <w:p w14:paraId="040D23D7" w14:textId="6EF2E97C"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780" w:name="KZ_4"/>
            <w:r w:rsidRPr="007001F1">
              <w:rPr>
                <w:b/>
                <w:bCs/>
                <w:color w:val="FFFFFF"/>
              </w:rPr>
              <w:t xml:space="preserve">Podlimitná zákazka </w:t>
            </w:r>
            <w:r w:rsidR="00800B89" w:rsidRPr="007001F1">
              <w:rPr>
                <w:b/>
                <w:bCs/>
                <w:color w:val="FFFFFF"/>
              </w:rPr>
              <w:t>–</w:t>
            </w:r>
            <w:r w:rsidRPr="007001F1">
              <w:rPr>
                <w:b/>
                <w:bCs/>
                <w:color w:val="FFFFFF"/>
              </w:rPr>
              <w:t xml:space="preserve"> </w:t>
            </w:r>
            <w:r w:rsidR="00800B89" w:rsidRPr="007001F1">
              <w:rPr>
                <w:b/>
                <w:bCs/>
                <w:color w:val="FFFFFF"/>
              </w:rPr>
              <w:t>výzva na rokovanie</w:t>
            </w:r>
            <w:r w:rsidRPr="007001F1">
              <w:rPr>
                <w:b/>
                <w:bCs/>
                <w:color w:val="FFFFFF"/>
              </w:rPr>
              <w:t xml:space="preserve"> podľa § 116</w:t>
            </w:r>
            <w:r w:rsidR="0023087C" w:rsidRPr="007001F1">
              <w:rPr>
                <w:b/>
                <w:bCs/>
                <w:color w:val="FFFFFF"/>
              </w:rPr>
              <w:t xml:space="preserve"> </w:t>
            </w:r>
            <w:r w:rsidRPr="007001F1">
              <w:rPr>
                <w:b/>
                <w:bCs/>
                <w:color w:val="FFFFFF"/>
              </w:rPr>
              <w:t>ZVO</w:t>
            </w:r>
            <w:bookmarkEnd w:id="780"/>
            <w:r w:rsidR="00C35BBB" w:rsidRPr="007001F1">
              <w:rPr>
                <w:b/>
                <w:bCs/>
                <w:color w:val="FFFFFF"/>
              </w:rPr>
              <w:t xml:space="preserve"> - </w:t>
            </w:r>
            <w:r w:rsidR="00C35BBB" w:rsidRPr="0096219B">
              <w:rPr>
                <w:b/>
                <w:bCs/>
                <w:color w:val="FFFFFF"/>
                <w:rPrChange w:id="781" w:author="Hudec Branislav" w:date="2018-02-20T11:34:00Z">
                  <w:rPr>
                    <w:color w:val="000000"/>
                    <w:sz w:val="22"/>
                    <w:szCs w:val="22"/>
                  </w:rPr>
                </w:rPrChange>
              </w:rPr>
              <w:t>štandardná ex-post kontrola</w:t>
            </w:r>
          </w:p>
        </w:tc>
      </w:tr>
      <w:tr w:rsidR="00617EE4" w:rsidRPr="007001F1" w14:paraId="7E7F556C" w14:textId="77777777" w:rsidTr="007261E4">
        <w:trPr>
          <w:trHeight w:val="330"/>
        </w:trPr>
        <w:tc>
          <w:tcPr>
            <w:tcW w:w="9087" w:type="dxa"/>
            <w:gridSpan w:val="7"/>
            <w:shd w:val="clear" w:color="auto" w:fill="auto"/>
            <w:vAlign w:val="center"/>
            <w:hideMark/>
          </w:tcPr>
          <w:p w14:paraId="24417702" w14:textId="77777777" w:rsidR="00617EE4" w:rsidRPr="007001F1" w:rsidRDefault="00617EE4" w:rsidP="00617EE4">
            <w:pPr>
              <w:jc w:val="center"/>
              <w:rPr>
                <w:b/>
                <w:bCs/>
                <w:color w:val="000000"/>
                <w:sz w:val="22"/>
                <w:szCs w:val="22"/>
              </w:rPr>
            </w:pPr>
            <w:r w:rsidRPr="007001F1">
              <w:rPr>
                <w:b/>
                <w:bCs/>
                <w:color w:val="000000"/>
                <w:sz w:val="22"/>
                <w:szCs w:val="22"/>
              </w:rPr>
              <w:t>Identifikácia programu</w:t>
            </w:r>
          </w:p>
        </w:tc>
      </w:tr>
      <w:tr w:rsidR="00617EE4" w:rsidRPr="007001F1" w14:paraId="731BAAA8" w14:textId="77777777" w:rsidTr="007261E4">
        <w:trPr>
          <w:trHeight w:val="300"/>
        </w:trPr>
        <w:tc>
          <w:tcPr>
            <w:tcW w:w="3559" w:type="dxa"/>
            <w:gridSpan w:val="2"/>
            <w:shd w:val="clear" w:color="auto" w:fill="auto"/>
            <w:vAlign w:val="center"/>
            <w:hideMark/>
          </w:tcPr>
          <w:p w14:paraId="75FD1E4C" w14:textId="77777777" w:rsidR="00617EE4" w:rsidRPr="007001F1" w:rsidRDefault="00617EE4" w:rsidP="00617EE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A803270"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20ED653" w14:textId="77777777" w:rsidTr="007261E4">
        <w:trPr>
          <w:trHeight w:val="660"/>
        </w:trPr>
        <w:tc>
          <w:tcPr>
            <w:tcW w:w="3559" w:type="dxa"/>
            <w:gridSpan w:val="2"/>
            <w:shd w:val="clear" w:color="auto" w:fill="auto"/>
            <w:vAlign w:val="center"/>
            <w:hideMark/>
          </w:tcPr>
          <w:p w14:paraId="076EE32D" w14:textId="620D1FD1" w:rsidR="00617EE4" w:rsidRPr="007001F1" w:rsidRDefault="00617EE4" w:rsidP="00617EE4">
            <w:pPr>
              <w:rPr>
                <w:color w:val="000000"/>
                <w:sz w:val="22"/>
                <w:szCs w:val="22"/>
              </w:rPr>
            </w:pPr>
            <w:r w:rsidRPr="007001F1">
              <w:rPr>
                <w:color w:val="000000"/>
                <w:sz w:val="22"/>
                <w:szCs w:val="22"/>
              </w:rPr>
              <w:t xml:space="preserve">Názov </w:t>
            </w:r>
            <w:ins w:id="782" w:author="Kramár Róbert" w:date="2018-04-27T15:09: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440DD771"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517F0AE" w14:textId="77777777" w:rsidTr="007261E4">
        <w:trPr>
          <w:trHeight w:val="330"/>
        </w:trPr>
        <w:tc>
          <w:tcPr>
            <w:tcW w:w="9087" w:type="dxa"/>
            <w:gridSpan w:val="7"/>
            <w:shd w:val="clear" w:color="auto" w:fill="auto"/>
            <w:vAlign w:val="center"/>
            <w:hideMark/>
          </w:tcPr>
          <w:p w14:paraId="6E412AE8" w14:textId="77777777" w:rsidR="00617EE4" w:rsidRPr="007001F1" w:rsidRDefault="00617EE4" w:rsidP="00617EE4">
            <w:pPr>
              <w:jc w:val="center"/>
              <w:rPr>
                <w:b/>
                <w:bCs/>
                <w:color w:val="000000"/>
                <w:sz w:val="22"/>
                <w:szCs w:val="22"/>
              </w:rPr>
            </w:pPr>
            <w:r w:rsidRPr="007001F1">
              <w:rPr>
                <w:b/>
                <w:bCs/>
                <w:color w:val="000000"/>
                <w:sz w:val="22"/>
                <w:szCs w:val="22"/>
              </w:rPr>
              <w:t>Identifikácia projektu a prijímateľa</w:t>
            </w:r>
          </w:p>
        </w:tc>
      </w:tr>
      <w:tr w:rsidR="00617EE4" w:rsidRPr="007001F1" w14:paraId="2D2B1105" w14:textId="77777777" w:rsidTr="007261E4">
        <w:trPr>
          <w:trHeight w:val="330"/>
        </w:trPr>
        <w:tc>
          <w:tcPr>
            <w:tcW w:w="3559" w:type="dxa"/>
            <w:gridSpan w:val="2"/>
            <w:shd w:val="clear" w:color="auto" w:fill="auto"/>
            <w:vAlign w:val="center"/>
            <w:hideMark/>
          </w:tcPr>
          <w:p w14:paraId="12791A5B" w14:textId="0647750C" w:rsidR="00617EE4" w:rsidRPr="007001F1" w:rsidRDefault="00617EE4" w:rsidP="00617EE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AF4D20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645FD68" w14:textId="77777777" w:rsidTr="007261E4">
        <w:trPr>
          <w:trHeight w:val="300"/>
        </w:trPr>
        <w:tc>
          <w:tcPr>
            <w:tcW w:w="3559" w:type="dxa"/>
            <w:gridSpan w:val="2"/>
            <w:shd w:val="clear" w:color="auto" w:fill="auto"/>
            <w:vAlign w:val="center"/>
            <w:hideMark/>
          </w:tcPr>
          <w:p w14:paraId="6838AD8D" w14:textId="77777777" w:rsidR="00617EE4" w:rsidRPr="007001F1" w:rsidRDefault="00617EE4" w:rsidP="00617EE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166F80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7C2DB0E0" w14:textId="77777777" w:rsidTr="007261E4">
        <w:trPr>
          <w:trHeight w:val="300"/>
        </w:trPr>
        <w:tc>
          <w:tcPr>
            <w:tcW w:w="3559" w:type="dxa"/>
            <w:gridSpan w:val="2"/>
            <w:shd w:val="clear" w:color="auto" w:fill="auto"/>
            <w:vAlign w:val="center"/>
            <w:hideMark/>
          </w:tcPr>
          <w:p w14:paraId="061768F5" w14:textId="77777777" w:rsidR="00617EE4" w:rsidRPr="007001F1" w:rsidRDefault="00617EE4" w:rsidP="00617EE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B22413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83A7D9F" w14:textId="77777777" w:rsidTr="007261E4">
        <w:trPr>
          <w:trHeight w:val="300"/>
        </w:trPr>
        <w:tc>
          <w:tcPr>
            <w:tcW w:w="3559" w:type="dxa"/>
            <w:gridSpan w:val="2"/>
            <w:shd w:val="clear" w:color="auto" w:fill="auto"/>
            <w:vAlign w:val="center"/>
            <w:hideMark/>
          </w:tcPr>
          <w:p w14:paraId="7FE77AE8" w14:textId="77777777" w:rsidR="00617EE4" w:rsidRPr="007001F1" w:rsidRDefault="00617EE4" w:rsidP="00617EE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E63081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4EEAEDA" w14:textId="77777777" w:rsidTr="007261E4">
        <w:trPr>
          <w:trHeight w:val="330"/>
        </w:trPr>
        <w:tc>
          <w:tcPr>
            <w:tcW w:w="9087" w:type="dxa"/>
            <w:gridSpan w:val="7"/>
            <w:shd w:val="clear" w:color="auto" w:fill="auto"/>
            <w:vAlign w:val="center"/>
            <w:hideMark/>
          </w:tcPr>
          <w:p w14:paraId="26F2352C" w14:textId="77777777" w:rsidR="00617EE4" w:rsidRPr="007001F1" w:rsidRDefault="00617EE4" w:rsidP="00617EE4">
            <w:pPr>
              <w:jc w:val="center"/>
              <w:rPr>
                <w:b/>
                <w:bCs/>
                <w:color w:val="000000"/>
                <w:sz w:val="22"/>
                <w:szCs w:val="22"/>
              </w:rPr>
            </w:pPr>
            <w:r w:rsidRPr="007001F1">
              <w:rPr>
                <w:b/>
                <w:bCs/>
                <w:color w:val="000000"/>
                <w:sz w:val="22"/>
                <w:szCs w:val="22"/>
              </w:rPr>
              <w:t>Identifikácia zákazky</w:t>
            </w:r>
          </w:p>
        </w:tc>
      </w:tr>
      <w:tr w:rsidR="00617EE4" w:rsidRPr="007001F1" w14:paraId="73A7F6F9" w14:textId="77777777" w:rsidTr="007261E4">
        <w:trPr>
          <w:trHeight w:val="300"/>
        </w:trPr>
        <w:tc>
          <w:tcPr>
            <w:tcW w:w="3559" w:type="dxa"/>
            <w:gridSpan w:val="2"/>
            <w:shd w:val="clear" w:color="auto" w:fill="auto"/>
            <w:vAlign w:val="center"/>
            <w:hideMark/>
          </w:tcPr>
          <w:p w14:paraId="43B6C12E" w14:textId="77777777" w:rsidR="00617EE4" w:rsidRPr="007001F1" w:rsidRDefault="00617EE4" w:rsidP="00617EE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1DCF56" w14:textId="77777777" w:rsidR="00617EE4" w:rsidRPr="007001F1" w:rsidRDefault="00617EE4" w:rsidP="00617EE4">
            <w:pPr>
              <w:rPr>
                <w:color w:val="000000"/>
                <w:sz w:val="22"/>
                <w:szCs w:val="22"/>
              </w:rPr>
            </w:pPr>
            <w:r w:rsidRPr="007001F1">
              <w:rPr>
                <w:color w:val="000000"/>
                <w:sz w:val="22"/>
                <w:szCs w:val="22"/>
              </w:rPr>
              <w:t>Podlimitná zákazka</w:t>
            </w:r>
          </w:p>
        </w:tc>
      </w:tr>
      <w:tr w:rsidR="00617EE4" w:rsidRPr="007001F1" w14:paraId="58C6E668" w14:textId="77777777" w:rsidTr="007261E4">
        <w:trPr>
          <w:trHeight w:val="300"/>
        </w:trPr>
        <w:tc>
          <w:tcPr>
            <w:tcW w:w="3559" w:type="dxa"/>
            <w:gridSpan w:val="2"/>
            <w:shd w:val="clear" w:color="auto" w:fill="auto"/>
            <w:vAlign w:val="center"/>
            <w:hideMark/>
          </w:tcPr>
          <w:p w14:paraId="0DBA9B68"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AE89C74" w14:textId="62807A5C" w:rsidR="00617EE4" w:rsidRPr="007001F1" w:rsidRDefault="00800B89" w:rsidP="00617EE4">
            <w:pPr>
              <w:rPr>
                <w:color w:val="000000"/>
                <w:sz w:val="22"/>
                <w:szCs w:val="22"/>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14:paraId="29EA473F" w14:textId="77777777" w:rsidTr="007261E4">
        <w:trPr>
          <w:trHeight w:val="300"/>
        </w:trPr>
        <w:tc>
          <w:tcPr>
            <w:tcW w:w="3559" w:type="dxa"/>
            <w:gridSpan w:val="2"/>
            <w:shd w:val="clear" w:color="auto" w:fill="auto"/>
            <w:vAlign w:val="center"/>
            <w:hideMark/>
          </w:tcPr>
          <w:p w14:paraId="6181FC92"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2C3503E" w14:textId="77777777" w:rsidR="00617EE4" w:rsidRPr="007001F1" w:rsidRDefault="00617EE4" w:rsidP="00617EE4">
            <w:pPr>
              <w:rPr>
                <w:color w:val="000000"/>
                <w:sz w:val="22"/>
                <w:szCs w:val="22"/>
              </w:rPr>
            </w:pPr>
            <w:r w:rsidRPr="007001F1">
              <w:rPr>
                <w:color w:val="000000"/>
                <w:sz w:val="22"/>
                <w:szCs w:val="22"/>
              </w:rPr>
              <w:t xml:space="preserve"> </w:t>
            </w:r>
          </w:p>
        </w:tc>
      </w:tr>
      <w:tr w:rsidR="005E4038" w:rsidRPr="007001F1" w14:paraId="62A1503D" w14:textId="77777777" w:rsidTr="007261E4">
        <w:trPr>
          <w:trHeight w:val="300"/>
        </w:trPr>
        <w:tc>
          <w:tcPr>
            <w:tcW w:w="3559" w:type="dxa"/>
            <w:gridSpan w:val="2"/>
            <w:shd w:val="clear" w:color="auto" w:fill="auto"/>
            <w:vAlign w:val="center"/>
          </w:tcPr>
          <w:p w14:paraId="1035F14C" w14:textId="61902CF2"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076A4EA" w14:textId="77777777" w:rsidR="005E4038" w:rsidRPr="007001F1" w:rsidRDefault="005E4038" w:rsidP="00617EE4">
            <w:pPr>
              <w:rPr>
                <w:color w:val="000000"/>
                <w:sz w:val="22"/>
                <w:szCs w:val="22"/>
              </w:rPr>
            </w:pPr>
          </w:p>
        </w:tc>
      </w:tr>
      <w:tr w:rsidR="00617EE4" w:rsidRPr="007001F1" w14:paraId="646EDC83" w14:textId="77777777" w:rsidTr="007261E4">
        <w:trPr>
          <w:trHeight w:val="300"/>
        </w:trPr>
        <w:tc>
          <w:tcPr>
            <w:tcW w:w="3559" w:type="dxa"/>
            <w:gridSpan w:val="2"/>
            <w:shd w:val="clear" w:color="auto" w:fill="auto"/>
            <w:vAlign w:val="center"/>
            <w:hideMark/>
          </w:tcPr>
          <w:p w14:paraId="1BBC04DF"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17138F58" w14:textId="77777777" w:rsidR="00617EE4" w:rsidRPr="007001F1" w:rsidRDefault="00617EE4" w:rsidP="00617EE4">
            <w:pPr>
              <w:rPr>
                <w:color w:val="000000"/>
                <w:sz w:val="22"/>
                <w:szCs w:val="22"/>
              </w:rPr>
            </w:pPr>
            <w:r w:rsidRPr="007001F1">
              <w:rPr>
                <w:color w:val="000000"/>
                <w:sz w:val="22"/>
                <w:szCs w:val="22"/>
              </w:rPr>
              <w:t>Štandardná ex-post kontrola</w:t>
            </w:r>
          </w:p>
        </w:tc>
      </w:tr>
      <w:tr w:rsidR="00617EE4" w:rsidRPr="007001F1" w14:paraId="06FBDC41" w14:textId="77777777" w:rsidTr="007261E4">
        <w:trPr>
          <w:trHeight w:val="300"/>
        </w:trPr>
        <w:tc>
          <w:tcPr>
            <w:tcW w:w="3559" w:type="dxa"/>
            <w:gridSpan w:val="2"/>
            <w:shd w:val="clear" w:color="auto" w:fill="auto"/>
            <w:vAlign w:val="center"/>
            <w:hideMark/>
          </w:tcPr>
          <w:p w14:paraId="0C0E7A9D"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282978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BAD65E4" w14:textId="77777777" w:rsidTr="007261E4">
        <w:trPr>
          <w:trHeight w:val="300"/>
        </w:trPr>
        <w:tc>
          <w:tcPr>
            <w:tcW w:w="3559" w:type="dxa"/>
            <w:gridSpan w:val="2"/>
            <w:shd w:val="clear" w:color="auto" w:fill="auto"/>
            <w:vAlign w:val="center"/>
            <w:hideMark/>
          </w:tcPr>
          <w:p w14:paraId="073D64A9" w14:textId="77777777" w:rsidR="00617EE4" w:rsidRPr="007001F1" w:rsidRDefault="00617EE4" w:rsidP="00617EE4">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94B5FF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4D3618C" w14:textId="77777777" w:rsidTr="007261E4">
        <w:trPr>
          <w:trHeight w:val="300"/>
        </w:trPr>
        <w:tc>
          <w:tcPr>
            <w:tcW w:w="3559" w:type="dxa"/>
            <w:gridSpan w:val="2"/>
            <w:shd w:val="clear" w:color="auto" w:fill="auto"/>
            <w:vAlign w:val="center"/>
            <w:hideMark/>
          </w:tcPr>
          <w:p w14:paraId="7C969F17" w14:textId="77777777" w:rsidR="00617EE4" w:rsidRPr="007001F1" w:rsidRDefault="00617EE4" w:rsidP="00617EE4">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962228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E2531EC" w14:textId="77777777" w:rsidTr="007261E4">
        <w:trPr>
          <w:trHeight w:val="300"/>
        </w:trPr>
        <w:tc>
          <w:tcPr>
            <w:tcW w:w="3559" w:type="dxa"/>
            <w:gridSpan w:val="2"/>
            <w:shd w:val="clear" w:color="auto" w:fill="auto"/>
            <w:vAlign w:val="center"/>
            <w:hideMark/>
          </w:tcPr>
          <w:p w14:paraId="3C51FCCB" w14:textId="77777777" w:rsidR="00617EE4" w:rsidRPr="007001F1" w:rsidRDefault="00617EE4" w:rsidP="00617EE4">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05BD5C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D8CE0D3" w14:textId="77777777" w:rsidTr="007261E4">
        <w:trPr>
          <w:trHeight w:val="300"/>
        </w:trPr>
        <w:tc>
          <w:tcPr>
            <w:tcW w:w="3559" w:type="dxa"/>
            <w:gridSpan w:val="2"/>
            <w:shd w:val="clear" w:color="auto" w:fill="auto"/>
            <w:vAlign w:val="center"/>
            <w:hideMark/>
          </w:tcPr>
          <w:p w14:paraId="03F90387"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3090EE4"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705F4B3" w14:textId="77777777" w:rsidTr="007261E4">
        <w:trPr>
          <w:trHeight w:val="300"/>
        </w:trPr>
        <w:tc>
          <w:tcPr>
            <w:tcW w:w="3559" w:type="dxa"/>
            <w:gridSpan w:val="2"/>
            <w:shd w:val="clear" w:color="auto" w:fill="auto"/>
            <w:vAlign w:val="center"/>
            <w:hideMark/>
          </w:tcPr>
          <w:p w14:paraId="7099C7A2" w14:textId="77777777" w:rsidR="00617EE4" w:rsidRPr="007001F1" w:rsidRDefault="00617EE4" w:rsidP="00617EE4">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568C7F8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B6B61FD" w14:textId="77777777" w:rsidTr="007261E4">
        <w:trPr>
          <w:trHeight w:val="300"/>
        </w:trPr>
        <w:tc>
          <w:tcPr>
            <w:tcW w:w="3559" w:type="dxa"/>
            <w:gridSpan w:val="2"/>
            <w:shd w:val="clear" w:color="auto" w:fill="auto"/>
            <w:vAlign w:val="center"/>
            <w:hideMark/>
          </w:tcPr>
          <w:p w14:paraId="6A8964DF" w14:textId="77777777" w:rsidR="00617EE4" w:rsidRPr="007001F1" w:rsidRDefault="00617EE4" w:rsidP="00617EE4">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33EFA3CB" w14:textId="77777777" w:rsidR="00617EE4" w:rsidRPr="007001F1" w:rsidRDefault="00617EE4" w:rsidP="00617EE4">
            <w:pPr>
              <w:rPr>
                <w:color w:val="000000"/>
                <w:sz w:val="22"/>
                <w:szCs w:val="22"/>
              </w:rPr>
            </w:pPr>
            <w:r w:rsidRPr="007001F1">
              <w:rPr>
                <w:color w:val="000000"/>
                <w:sz w:val="22"/>
                <w:szCs w:val="22"/>
              </w:rPr>
              <w:t> </w:t>
            </w:r>
          </w:p>
        </w:tc>
      </w:tr>
      <w:tr w:rsidR="00617EE4" w:rsidRPr="007001F1" w:rsidDel="002D4145" w14:paraId="2D6AA28D" w14:textId="0F835276" w:rsidTr="007261E4">
        <w:trPr>
          <w:trHeight w:val="300"/>
          <w:del w:id="783" w:author="Kramár Róbert" w:date="2018-04-27T16:48:00Z"/>
        </w:trPr>
        <w:tc>
          <w:tcPr>
            <w:tcW w:w="3559" w:type="dxa"/>
            <w:gridSpan w:val="2"/>
            <w:shd w:val="clear" w:color="auto" w:fill="auto"/>
            <w:vAlign w:val="center"/>
            <w:hideMark/>
          </w:tcPr>
          <w:p w14:paraId="319AE613" w14:textId="432898B7" w:rsidR="00617EE4" w:rsidRPr="007001F1" w:rsidDel="002D4145" w:rsidRDefault="00617EE4" w:rsidP="00617EE4">
            <w:pPr>
              <w:rPr>
                <w:del w:id="784" w:author="Kramár Róbert" w:date="2018-04-27T16:48:00Z"/>
                <w:color w:val="000000"/>
                <w:sz w:val="22"/>
                <w:szCs w:val="22"/>
              </w:rPr>
            </w:pPr>
            <w:del w:id="785" w:author="Kramár Róbert" w:date="2018-04-27T16:48: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1E794577" w14:textId="07778704" w:rsidR="00617EE4" w:rsidRPr="007001F1" w:rsidDel="002D4145" w:rsidRDefault="00617EE4" w:rsidP="00617EE4">
            <w:pPr>
              <w:rPr>
                <w:del w:id="786" w:author="Kramár Róbert" w:date="2018-04-27T16:48:00Z"/>
                <w:color w:val="000000"/>
                <w:sz w:val="22"/>
                <w:szCs w:val="22"/>
              </w:rPr>
            </w:pPr>
            <w:del w:id="787" w:author="Kramár Róbert" w:date="2018-04-27T16:48:00Z">
              <w:r w:rsidRPr="007001F1" w:rsidDel="002D4145">
                <w:rPr>
                  <w:color w:val="000000"/>
                  <w:sz w:val="22"/>
                  <w:szCs w:val="22"/>
                </w:rPr>
                <w:delText> </w:delText>
              </w:r>
            </w:del>
          </w:p>
        </w:tc>
      </w:tr>
      <w:tr w:rsidR="00617EE4" w:rsidRPr="007001F1" w14:paraId="32B39C23" w14:textId="77777777" w:rsidTr="007261E4">
        <w:trPr>
          <w:trHeight w:val="300"/>
        </w:trPr>
        <w:tc>
          <w:tcPr>
            <w:tcW w:w="3559" w:type="dxa"/>
            <w:gridSpan w:val="2"/>
            <w:shd w:val="clear" w:color="auto" w:fill="auto"/>
            <w:vAlign w:val="center"/>
            <w:hideMark/>
          </w:tcPr>
          <w:p w14:paraId="6EEAB72A" w14:textId="77777777" w:rsidR="00617EE4" w:rsidRPr="007001F1" w:rsidRDefault="00617EE4" w:rsidP="00617EE4">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D81AC16"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E04FD5A" w14:textId="77777777" w:rsidTr="007261E4">
        <w:trPr>
          <w:trHeight w:val="300"/>
        </w:trPr>
        <w:tc>
          <w:tcPr>
            <w:tcW w:w="3559" w:type="dxa"/>
            <w:gridSpan w:val="2"/>
            <w:shd w:val="clear" w:color="auto" w:fill="auto"/>
            <w:vAlign w:val="center"/>
            <w:hideMark/>
          </w:tcPr>
          <w:p w14:paraId="2F79C3E1" w14:textId="77777777" w:rsidR="00617EE4" w:rsidRPr="007001F1" w:rsidRDefault="00617EE4" w:rsidP="00617EE4">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D5C6E6B"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85ADA75" w14:textId="77777777" w:rsidTr="007261E4">
        <w:trPr>
          <w:trHeight w:val="300"/>
        </w:trPr>
        <w:tc>
          <w:tcPr>
            <w:tcW w:w="3559" w:type="dxa"/>
            <w:gridSpan w:val="2"/>
            <w:shd w:val="clear" w:color="auto" w:fill="auto"/>
            <w:vAlign w:val="center"/>
            <w:hideMark/>
          </w:tcPr>
          <w:p w14:paraId="7078308C" w14:textId="77777777" w:rsidR="00617EE4" w:rsidRPr="007001F1" w:rsidRDefault="00617EE4" w:rsidP="00617EE4">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4DEB564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rsidDel="002D4145" w14:paraId="3A29BDF4" w14:textId="2111CE6B" w:rsidTr="007261E4">
        <w:trPr>
          <w:trHeight w:val="810"/>
          <w:del w:id="788" w:author="Kramár Róbert" w:date="2018-04-27T16:47:00Z"/>
        </w:trPr>
        <w:tc>
          <w:tcPr>
            <w:tcW w:w="3559" w:type="dxa"/>
            <w:gridSpan w:val="2"/>
            <w:shd w:val="clear" w:color="auto" w:fill="auto"/>
            <w:vAlign w:val="center"/>
            <w:hideMark/>
          </w:tcPr>
          <w:p w14:paraId="307B9877" w14:textId="53B7D112" w:rsidR="00617EE4" w:rsidRPr="007001F1" w:rsidDel="002D4145" w:rsidRDefault="00617EE4" w:rsidP="00617EE4">
            <w:pPr>
              <w:rPr>
                <w:del w:id="789" w:author="Kramár Róbert" w:date="2018-04-27T16:47:00Z"/>
                <w:color w:val="000000"/>
                <w:sz w:val="22"/>
                <w:szCs w:val="22"/>
              </w:rPr>
            </w:pPr>
            <w:del w:id="790" w:author="Kramár Róbert" w:date="2018-04-27T16:47: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1094DE88" w14:textId="4DDC8CC9" w:rsidR="00617EE4" w:rsidRPr="007001F1" w:rsidDel="002D4145" w:rsidRDefault="00617EE4" w:rsidP="00617EE4">
            <w:pPr>
              <w:rPr>
                <w:del w:id="791" w:author="Kramár Róbert" w:date="2018-04-27T16:47:00Z"/>
                <w:color w:val="000000"/>
                <w:sz w:val="22"/>
                <w:szCs w:val="22"/>
              </w:rPr>
            </w:pPr>
            <w:del w:id="792" w:author="Kramár Róbert" w:date="2018-04-27T16:47:00Z">
              <w:r w:rsidRPr="007001F1" w:rsidDel="002D4145">
                <w:rPr>
                  <w:color w:val="000000"/>
                  <w:sz w:val="22"/>
                  <w:szCs w:val="22"/>
                </w:rPr>
                <w:delText> </w:delText>
              </w:r>
            </w:del>
          </w:p>
        </w:tc>
      </w:tr>
      <w:tr w:rsidR="00617EE4" w:rsidRPr="007001F1" w14:paraId="35CF8067" w14:textId="77777777" w:rsidTr="007261E4">
        <w:trPr>
          <w:trHeight w:val="315"/>
        </w:trPr>
        <w:tc>
          <w:tcPr>
            <w:tcW w:w="582" w:type="dxa"/>
            <w:shd w:val="clear" w:color="000000" w:fill="60497A"/>
            <w:vAlign w:val="center"/>
            <w:hideMark/>
          </w:tcPr>
          <w:p w14:paraId="6E691C78" w14:textId="77777777" w:rsidR="00617EE4" w:rsidRPr="007001F1" w:rsidRDefault="00617EE4" w:rsidP="00617EE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17617D6"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A7D4A7A" w14:textId="77777777" w:rsidR="00617EE4" w:rsidRPr="007001F1" w:rsidRDefault="00617EE4" w:rsidP="00617EE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39F0D13" w14:textId="77777777" w:rsidR="00617EE4" w:rsidRPr="007001F1" w:rsidRDefault="00617EE4" w:rsidP="00617EE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7C57B2D" w14:textId="77777777" w:rsidR="00617EE4" w:rsidRPr="007001F1" w:rsidRDefault="00617EE4" w:rsidP="00617EE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E134F21" w14:textId="77777777" w:rsidR="00617EE4" w:rsidRPr="007001F1" w:rsidRDefault="00617EE4" w:rsidP="00617EE4">
            <w:pPr>
              <w:jc w:val="center"/>
              <w:rPr>
                <w:b/>
                <w:bCs/>
                <w:color w:val="FFFFFF"/>
                <w:sz w:val="22"/>
                <w:szCs w:val="22"/>
              </w:rPr>
            </w:pPr>
            <w:r w:rsidRPr="007001F1">
              <w:rPr>
                <w:b/>
                <w:bCs/>
                <w:color w:val="FFFFFF"/>
                <w:sz w:val="22"/>
                <w:szCs w:val="22"/>
              </w:rPr>
              <w:t>Poznámka</w:t>
            </w:r>
          </w:p>
        </w:tc>
      </w:tr>
      <w:tr w:rsidR="00617EE4" w:rsidRPr="007001F1" w14:paraId="5FA3DEEB" w14:textId="77777777" w:rsidTr="007261E4">
        <w:trPr>
          <w:trHeight w:val="751"/>
        </w:trPr>
        <w:tc>
          <w:tcPr>
            <w:tcW w:w="582" w:type="dxa"/>
            <w:shd w:val="clear" w:color="auto" w:fill="auto"/>
            <w:noWrap/>
            <w:vAlign w:val="center"/>
          </w:tcPr>
          <w:p w14:paraId="747DB9F8"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6545509" w14:textId="77777777" w:rsidR="00617EE4" w:rsidRPr="007001F1" w:rsidRDefault="00617EE4" w:rsidP="00617EE4">
            <w:pPr>
              <w:rPr>
                <w:color w:val="000000"/>
                <w:sz w:val="22"/>
                <w:szCs w:val="22"/>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14:paraId="3C4EEA26" w14:textId="77777777" w:rsidR="00617EE4" w:rsidRPr="007001F1" w:rsidRDefault="00617EE4" w:rsidP="00617EE4">
            <w:pPr>
              <w:jc w:val="center"/>
              <w:rPr>
                <w:color w:val="000000"/>
                <w:sz w:val="22"/>
                <w:szCs w:val="22"/>
              </w:rPr>
            </w:pPr>
          </w:p>
        </w:tc>
        <w:tc>
          <w:tcPr>
            <w:tcW w:w="567" w:type="dxa"/>
            <w:shd w:val="clear" w:color="auto" w:fill="auto"/>
            <w:vAlign w:val="center"/>
          </w:tcPr>
          <w:p w14:paraId="3A799044" w14:textId="77777777" w:rsidR="00617EE4" w:rsidRPr="007001F1" w:rsidRDefault="00617EE4" w:rsidP="00617EE4">
            <w:pPr>
              <w:jc w:val="center"/>
              <w:rPr>
                <w:color w:val="000000"/>
                <w:sz w:val="22"/>
                <w:szCs w:val="22"/>
              </w:rPr>
            </w:pPr>
          </w:p>
        </w:tc>
        <w:tc>
          <w:tcPr>
            <w:tcW w:w="776" w:type="dxa"/>
            <w:shd w:val="clear" w:color="auto" w:fill="auto"/>
            <w:vAlign w:val="center"/>
          </w:tcPr>
          <w:p w14:paraId="64A06016" w14:textId="77777777" w:rsidR="00617EE4" w:rsidRPr="007001F1" w:rsidRDefault="00617EE4" w:rsidP="00617EE4">
            <w:pPr>
              <w:jc w:val="center"/>
              <w:rPr>
                <w:color w:val="000000"/>
                <w:sz w:val="22"/>
                <w:szCs w:val="22"/>
              </w:rPr>
            </w:pPr>
          </w:p>
        </w:tc>
        <w:tc>
          <w:tcPr>
            <w:tcW w:w="1775" w:type="dxa"/>
            <w:shd w:val="clear" w:color="auto" w:fill="auto"/>
            <w:vAlign w:val="center"/>
          </w:tcPr>
          <w:p w14:paraId="77930E98" w14:textId="77777777" w:rsidR="00617EE4" w:rsidRPr="007001F1" w:rsidRDefault="00617EE4" w:rsidP="00617EE4">
            <w:pPr>
              <w:jc w:val="center"/>
              <w:rPr>
                <w:color w:val="000000"/>
                <w:sz w:val="22"/>
                <w:szCs w:val="22"/>
              </w:rPr>
            </w:pPr>
          </w:p>
        </w:tc>
      </w:tr>
      <w:tr w:rsidR="00617EE4" w:rsidRPr="007001F1" w14:paraId="1E03EDE2" w14:textId="77777777" w:rsidTr="007261E4">
        <w:trPr>
          <w:trHeight w:val="20"/>
        </w:trPr>
        <w:tc>
          <w:tcPr>
            <w:tcW w:w="582" w:type="dxa"/>
            <w:shd w:val="clear" w:color="auto" w:fill="auto"/>
            <w:noWrap/>
            <w:vAlign w:val="center"/>
          </w:tcPr>
          <w:p w14:paraId="2CABC765" w14:textId="77777777" w:rsidR="00617EE4" w:rsidRPr="007001F1" w:rsidRDefault="00617EE4"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550D485B" w14:textId="6E35C476" w:rsidR="00617EE4" w:rsidRPr="007001F1" w:rsidRDefault="00617EE4" w:rsidP="00617EE4">
            <w:pPr>
              <w:rPr>
                <w:color w:val="000000"/>
                <w:sz w:val="22"/>
                <w:szCs w:val="22"/>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w:t>
            </w:r>
            <w:ins w:id="793" w:author="Kramár Róbert" w:date="2017-07-26T17:27:00Z">
              <w:r w:rsidR="0001630F">
                <w:rPr>
                  <w:color w:val="000000"/>
                  <w:sz w:val="22"/>
                  <w:szCs w:val="22"/>
                </w:rPr>
                <w:t xml:space="preserve"> </w:t>
              </w:r>
            </w:ins>
            <w:r w:rsidRPr="007001F1">
              <w:rPr>
                <w:color w:val="000000"/>
                <w:sz w:val="22"/>
                <w:szCs w:val="22"/>
              </w:rPr>
              <w:t>116 ods. 1 ZVO?</w:t>
            </w:r>
          </w:p>
        </w:tc>
        <w:tc>
          <w:tcPr>
            <w:tcW w:w="567" w:type="dxa"/>
            <w:shd w:val="clear" w:color="auto" w:fill="auto"/>
            <w:vAlign w:val="center"/>
          </w:tcPr>
          <w:p w14:paraId="799D9CA7" w14:textId="77777777" w:rsidR="00617EE4" w:rsidRPr="007001F1" w:rsidRDefault="00617EE4" w:rsidP="00617EE4">
            <w:pPr>
              <w:jc w:val="center"/>
              <w:rPr>
                <w:color w:val="000000"/>
                <w:sz w:val="22"/>
                <w:szCs w:val="22"/>
              </w:rPr>
            </w:pPr>
          </w:p>
        </w:tc>
        <w:tc>
          <w:tcPr>
            <w:tcW w:w="567" w:type="dxa"/>
            <w:shd w:val="clear" w:color="auto" w:fill="auto"/>
            <w:vAlign w:val="center"/>
          </w:tcPr>
          <w:p w14:paraId="2E8FAB74" w14:textId="77777777" w:rsidR="00617EE4" w:rsidRPr="007001F1" w:rsidRDefault="00617EE4" w:rsidP="00617EE4">
            <w:pPr>
              <w:jc w:val="center"/>
              <w:rPr>
                <w:color w:val="000000"/>
                <w:sz w:val="22"/>
                <w:szCs w:val="22"/>
              </w:rPr>
            </w:pPr>
          </w:p>
        </w:tc>
        <w:tc>
          <w:tcPr>
            <w:tcW w:w="776" w:type="dxa"/>
            <w:shd w:val="clear" w:color="auto" w:fill="auto"/>
            <w:vAlign w:val="center"/>
          </w:tcPr>
          <w:p w14:paraId="58B1537C" w14:textId="77777777" w:rsidR="00617EE4" w:rsidRPr="007001F1" w:rsidRDefault="00617EE4" w:rsidP="00617EE4">
            <w:pPr>
              <w:jc w:val="center"/>
              <w:rPr>
                <w:color w:val="000000"/>
                <w:sz w:val="22"/>
                <w:szCs w:val="22"/>
              </w:rPr>
            </w:pPr>
          </w:p>
        </w:tc>
        <w:tc>
          <w:tcPr>
            <w:tcW w:w="1775" w:type="dxa"/>
            <w:shd w:val="clear" w:color="auto" w:fill="auto"/>
            <w:vAlign w:val="center"/>
          </w:tcPr>
          <w:p w14:paraId="25DCADCA" w14:textId="77777777" w:rsidR="00617EE4" w:rsidRPr="007001F1" w:rsidRDefault="00617EE4" w:rsidP="00617EE4">
            <w:pPr>
              <w:jc w:val="center"/>
              <w:rPr>
                <w:color w:val="000000"/>
                <w:sz w:val="22"/>
                <w:szCs w:val="22"/>
              </w:rPr>
            </w:pPr>
          </w:p>
        </w:tc>
      </w:tr>
      <w:tr w:rsidR="00617EE4" w:rsidRPr="007001F1" w14:paraId="545C61FD" w14:textId="77777777" w:rsidTr="007261E4">
        <w:trPr>
          <w:trHeight w:val="20"/>
        </w:trPr>
        <w:tc>
          <w:tcPr>
            <w:tcW w:w="582" w:type="dxa"/>
            <w:shd w:val="clear" w:color="auto" w:fill="auto"/>
            <w:noWrap/>
            <w:vAlign w:val="center"/>
          </w:tcPr>
          <w:p w14:paraId="17C9C63B" w14:textId="77777777" w:rsidR="00617EE4" w:rsidRPr="007001F1" w:rsidRDefault="00617EE4"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32C671B8" w14:textId="77777777" w:rsidR="00617EE4" w:rsidRPr="007001F1" w:rsidRDefault="00617EE4" w:rsidP="00617EE4">
            <w:pPr>
              <w:rPr>
                <w:color w:val="000000"/>
                <w:sz w:val="22"/>
                <w:szCs w:val="22"/>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14:paraId="020560BC" w14:textId="77777777" w:rsidR="00617EE4" w:rsidRPr="007001F1" w:rsidRDefault="00617EE4" w:rsidP="00617EE4">
            <w:pPr>
              <w:jc w:val="center"/>
              <w:rPr>
                <w:color w:val="000000"/>
                <w:sz w:val="22"/>
                <w:szCs w:val="22"/>
              </w:rPr>
            </w:pPr>
          </w:p>
        </w:tc>
        <w:tc>
          <w:tcPr>
            <w:tcW w:w="567" w:type="dxa"/>
            <w:shd w:val="clear" w:color="auto" w:fill="auto"/>
            <w:vAlign w:val="center"/>
          </w:tcPr>
          <w:p w14:paraId="235CCB50" w14:textId="77777777" w:rsidR="00617EE4" w:rsidRPr="007001F1" w:rsidRDefault="00617EE4" w:rsidP="00617EE4">
            <w:pPr>
              <w:jc w:val="center"/>
              <w:rPr>
                <w:color w:val="000000"/>
                <w:sz w:val="22"/>
                <w:szCs w:val="22"/>
              </w:rPr>
            </w:pPr>
          </w:p>
        </w:tc>
        <w:tc>
          <w:tcPr>
            <w:tcW w:w="776" w:type="dxa"/>
            <w:shd w:val="clear" w:color="auto" w:fill="auto"/>
            <w:vAlign w:val="center"/>
          </w:tcPr>
          <w:p w14:paraId="39F08CB0" w14:textId="77777777" w:rsidR="00617EE4" w:rsidRPr="007001F1" w:rsidRDefault="00617EE4" w:rsidP="00617EE4">
            <w:pPr>
              <w:jc w:val="center"/>
              <w:rPr>
                <w:color w:val="000000"/>
                <w:sz w:val="22"/>
                <w:szCs w:val="22"/>
              </w:rPr>
            </w:pPr>
          </w:p>
        </w:tc>
        <w:tc>
          <w:tcPr>
            <w:tcW w:w="1775" w:type="dxa"/>
            <w:shd w:val="clear" w:color="auto" w:fill="auto"/>
            <w:vAlign w:val="center"/>
          </w:tcPr>
          <w:p w14:paraId="5C521780" w14:textId="77777777" w:rsidR="00617EE4" w:rsidRPr="007001F1" w:rsidRDefault="00617EE4" w:rsidP="00617EE4">
            <w:pPr>
              <w:jc w:val="center"/>
              <w:rPr>
                <w:color w:val="000000"/>
                <w:sz w:val="22"/>
                <w:szCs w:val="22"/>
              </w:rPr>
            </w:pPr>
          </w:p>
        </w:tc>
      </w:tr>
      <w:tr w:rsidR="00151185" w:rsidRPr="007001F1" w14:paraId="58202DF4" w14:textId="77777777" w:rsidTr="007261E4">
        <w:trPr>
          <w:trHeight w:val="1395"/>
        </w:trPr>
        <w:tc>
          <w:tcPr>
            <w:tcW w:w="582" w:type="dxa"/>
            <w:vMerge w:val="restart"/>
            <w:shd w:val="clear" w:color="auto" w:fill="auto"/>
            <w:noWrap/>
            <w:vAlign w:val="center"/>
          </w:tcPr>
          <w:p w14:paraId="7728149A" w14:textId="77777777" w:rsidR="00151185" w:rsidRPr="007001F1" w:rsidRDefault="00151185" w:rsidP="00617EE4">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tcPr>
          <w:p w14:paraId="57AB5526" w14:textId="6E9BE890" w:rsidR="00151185" w:rsidRPr="007001F1" w:rsidDel="0096219B" w:rsidRDefault="00151185" w:rsidP="00B109E8">
            <w:pPr>
              <w:jc w:val="both"/>
              <w:rPr>
                <w:del w:id="794" w:author="Hudec Branislav" w:date="2018-02-20T11:34:00Z"/>
                <w:color w:val="000000"/>
                <w:sz w:val="22"/>
                <w:szCs w:val="22"/>
              </w:rPr>
            </w:pPr>
            <w:r w:rsidRPr="007001F1">
              <w:rPr>
                <w:color w:val="000000"/>
                <w:sz w:val="22"/>
                <w:szCs w:val="22"/>
              </w:rPr>
              <w:t>V prípade, ak výzva na rokovanie je realizovaná z dôvodu uvedeného v §</w:t>
            </w:r>
            <w:ins w:id="795" w:author="Kramár Róbert" w:date="2017-07-26T17:27:00Z">
              <w:r w:rsidR="0001630F">
                <w:rPr>
                  <w:color w:val="000000"/>
                  <w:sz w:val="22"/>
                  <w:szCs w:val="22"/>
                </w:rPr>
                <w:t xml:space="preserve"> </w:t>
              </w:r>
            </w:ins>
            <w:r w:rsidRPr="007001F1">
              <w:rPr>
                <w:color w:val="000000"/>
                <w:sz w:val="22"/>
                <w:szCs w:val="22"/>
              </w:rPr>
              <w:t>116 ods. 1 písm. b)</w:t>
            </w:r>
            <w:r w:rsidR="00B109E8" w:rsidRPr="007001F1">
              <w:rPr>
                <w:color w:val="000000"/>
                <w:sz w:val="22"/>
                <w:szCs w:val="22"/>
              </w:rPr>
              <w:t xml:space="preserve"> (platí pre obe možnosti otázky č.4)</w:t>
            </w:r>
            <w:del w:id="796" w:author="Hudec Branislav" w:date="2018-02-20T16:18:00Z">
              <w:r w:rsidRPr="007001F1" w:rsidDel="005B2ED6">
                <w:rPr>
                  <w:color w:val="000000"/>
                  <w:sz w:val="22"/>
                  <w:szCs w:val="22"/>
                </w:rPr>
                <w:delText xml:space="preserve"> </w:delText>
              </w:r>
            </w:del>
            <w:r w:rsidR="00B109E8" w:rsidRPr="007001F1">
              <w:rPr>
                <w:color w:val="000000"/>
                <w:sz w:val="22"/>
                <w:szCs w:val="22"/>
              </w:rPr>
              <w:t>:</w:t>
            </w:r>
          </w:p>
          <w:p w14:paraId="4D4676F7" w14:textId="77777777" w:rsidR="00151185" w:rsidRPr="007001F1" w:rsidRDefault="00151185" w:rsidP="005B2ED6">
            <w:pPr>
              <w:jc w:val="both"/>
              <w:rPr>
                <w:color w:val="000000"/>
                <w:sz w:val="22"/>
                <w:szCs w:val="22"/>
              </w:rPr>
            </w:pPr>
          </w:p>
          <w:p w14:paraId="72CD24F3" w14:textId="185E241B" w:rsidR="00151185" w:rsidRPr="007001F1" w:rsidRDefault="00151185" w:rsidP="00B109E8">
            <w:pPr>
              <w:jc w:val="both"/>
              <w:rPr>
                <w:color w:val="000000"/>
                <w:sz w:val="22"/>
                <w:szCs w:val="22"/>
              </w:rPr>
            </w:pPr>
            <w:r w:rsidRPr="007001F1">
              <w:rPr>
                <w:color w:val="000000"/>
                <w:sz w:val="22"/>
                <w:szCs w:val="22"/>
              </w:rPr>
              <w:t>a) bol predchádzajúci postup zákazky realizovaný v súlade so ZVO? (je potrebné vyplniť aj KZ pre  štandardnú ex post kontrolu podlimitných zákaziek realizovaných postupom podľa §</w:t>
            </w:r>
            <w:ins w:id="797" w:author="Kramár Róbert" w:date="2017-07-26T17:27:00Z">
              <w:r w:rsidR="0001630F">
                <w:rPr>
                  <w:color w:val="000000"/>
                  <w:sz w:val="22"/>
                  <w:szCs w:val="22"/>
                </w:rPr>
                <w:t xml:space="preserve"> </w:t>
              </w:r>
            </w:ins>
            <w:r w:rsidRPr="007001F1">
              <w:rPr>
                <w:color w:val="000000"/>
                <w:sz w:val="22"/>
                <w:szCs w:val="22"/>
              </w:rPr>
              <w:t>113 ZVO , resp. iný zodpovedajúci KZ definovaný na úrovni RO)</w:t>
            </w:r>
          </w:p>
        </w:tc>
        <w:tc>
          <w:tcPr>
            <w:tcW w:w="567" w:type="dxa"/>
            <w:shd w:val="clear" w:color="auto" w:fill="auto"/>
            <w:vAlign w:val="center"/>
          </w:tcPr>
          <w:p w14:paraId="430F861F" w14:textId="77777777" w:rsidR="00151185" w:rsidRPr="007001F1" w:rsidRDefault="00151185" w:rsidP="00617EE4">
            <w:pPr>
              <w:jc w:val="center"/>
              <w:rPr>
                <w:color w:val="000000"/>
                <w:sz w:val="22"/>
                <w:szCs w:val="22"/>
              </w:rPr>
            </w:pPr>
          </w:p>
        </w:tc>
        <w:tc>
          <w:tcPr>
            <w:tcW w:w="567" w:type="dxa"/>
            <w:shd w:val="clear" w:color="auto" w:fill="auto"/>
            <w:vAlign w:val="center"/>
          </w:tcPr>
          <w:p w14:paraId="4599393D" w14:textId="77777777" w:rsidR="00151185" w:rsidRPr="007001F1" w:rsidRDefault="00151185" w:rsidP="00617EE4">
            <w:pPr>
              <w:jc w:val="center"/>
              <w:rPr>
                <w:color w:val="000000"/>
                <w:sz w:val="22"/>
                <w:szCs w:val="22"/>
              </w:rPr>
            </w:pPr>
          </w:p>
        </w:tc>
        <w:tc>
          <w:tcPr>
            <w:tcW w:w="776" w:type="dxa"/>
            <w:shd w:val="clear" w:color="auto" w:fill="auto"/>
            <w:vAlign w:val="center"/>
          </w:tcPr>
          <w:p w14:paraId="2235BB2B" w14:textId="77777777" w:rsidR="00151185" w:rsidRPr="007001F1" w:rsidRDefault="00151185" w:rsidP="00617EE4">
            <w:pPr>
              <w:jc w:val="center"/>
              <w:rPr>
                <w:color w:val="000000"/>
                <w:sz w:val="22"/>
                <w:szCs w:val="22"/>
              </w:rPr>
            </w:pPr>
          </w:p>
        </w:tc>
        <w:tc>
          <w:tcPr>
            <w:tcW w:w="1775" w:type="dxa"/>
            <w:shd w:val="clear" w:color="auto" w:fill="auto"/>
            <w:vAlign w:val="center"/>
          </w:tcPr>
          <w:p w14:paraId="025A2A94" w14:textId="77777777" w:rsidR="00151185" w:rsidRPr="007001F1" w:rsidRDefault="00151185" w:rsidP="00617EE4">
            <w:pPr>
              <w:jc w:val="center"/>
              <w:rPr>
                <w:color w:val="000000"/>
                <w:sz w:val="22"/>
                <w:szCs w:val="22"/>
              </w:rPr>
            </w:pPr>
          </w:p>
        </w:tc>
      </w:tr>
      <w:tr w:rsidR="00151185" w:rsidRPr="007001F1" w14:paraId="3E3D6BAA" w14:textId="77777777" w:rsidTr="00312388">
        <w:trPr>
          <w:trHeight w:val="430"/>
        </w:trPr>
        <w:tc>
          <w:tcPr>
            <w:tcW w:w="582" w:type="dxa"/>
            <w:vMerge/>
            <w:shd w:val="clear" w:color="auto" w:fill="auto"/>
            <w:noWrap/>
            <w:vAlign w:val="center"/>
          </w:tcPr>
          <w:p w14:paraId="3E242269" w14:textId="77777777" w:rsidR="00151185" w:rsidRPr="007001F1" w:rsidRDefault="00151185" w:rsidP="00617EE4">
            <w:pPr>
              <w:jc w:val="center"/>
              <w:rPr>
                <w:color w:val="000000"/>
                <w:sz w:val="22"/>
                <w:szCs w:val="22"/>
              </w:rPr>
            </w:pPr>
          </w:p>
        </w:tc>
        <w:tc>
          <w:tcPr>
            <w:tcW w:w="4820" w:type="dxa"/>
            <w:gridSpan w:val="2"/>
            <w:shd w:val="clear" w:color="auto" w:fill="auto"/>
            <w:vAlign w:val="center"/>
          </w:tcPr>
          <w:p w14:paraId="0B48EAE4" w14:textId="29D6C7C4" w:rsidR="00151185" w:rsidRPr="007001F1" w:rsidRDefault="00151185" w:rsidP="00B109E8">
            <w:pPr>
              <w:jc w:val="both"/>
              <w:rPr>
                <w:color w:val="000000"/>
                <w:sz w:val="22"/>
                <w:szCs w:val="22"/>
              </w:rPr>
            </w:pPr>
            <w:r w:rsidRPr="007001F1">
              <w:rPr>
                <w:color w:val="000000"/>
                <w:sz w:val="22"/>
                <w:szCs w:val="22"/>
              </w:rPr>
              <w:t>b)nezmenili sa podstatne pôvodné podmienky zadávania zákazky?</w:t>
            </w:r>
          </w:p>
        </w:tc>
        <w:tc>
          <w:tcPr>
            <w:tcW w:w="567" w:type="dxa"/>
            <w:shd w:val="clear" w:color="auto" w:fill="auto"/>
            <w:vAlign w:val="center"/>
          </w:tcPr>
          <w:p w14:paraId="0767F104" w14:textId="77777777" w:rsidR="00151185" w:rsidRPr="007001F1" w:rsidRDefault="00151185" w:rsidP="00617EE4">
            <w:pPr>
              <w:jc w:val="center"/>
              <w:rPr>
                <w:color w:val="000000"/>
                <w:sz w:val="22"/>
                <w:szCs w:val="22"/>
              </w:rPr>
            </w:pPr>
          </w:p>
        </w:tc>
        <w:tc>
          <w:tcPr>
            <w:tcW w:w="567" w:type="dxa"/>
            <w:shd w:val="clear" w:color="auto" w:fill="auto"/>
            <w:vAlign w:val="center"/>
          </w:tcPr>
          <w:p w14:paraId="3995E52B" w14:textId="77777777" w:rsidR="00151185" w:rsidRPr="007001F1" w:rsidRDefault="00151185" w:rsidP="00617EE4">
            <w:pPr>
              <w:jc w:val="center"/>
              <w:rPr>
                <w:color w:val="000000"/>
                <w:sz w:val="22"/>
                <w:szCs w:val="22"/>
              </w:rPr>
            </w:pPr>
          </w:p>
        </w:tc>
        <w:tc>
          <w:tcPr>
            <w:tcW w:w="776" w:type="dxa"/>
            <w:shd w:val="clear" w:color="auto" w:fill="auto"/>
            <w:vAlign w:val="center"/>
          </w:tcPr>
          <w:p w14:paraId="46857DBC" w14:textId="77777777" w:rsidR="00151185" w:rsidRPr="007001F1" w:rsidRDefault="00151185" w:rsidP="00617EE4">
            <w:pPr>
              <w:jc w:val="center"/>
              <w:rPr>
                <w:color w:val="000000"/>
                <w:sz w:val="22"/>
                <w:szCs w:val="22"/>
              </w:rPr>
            </w:pPr>
          </w:p>
        </w:tc>
        <w:tc>
          <w:tcPr>
            <w:tcW w:w="1775" w:type="dxa"/>
            <w:shd w:val="clear" w:color="auto" w:fill="auto"/>
            <w:vAlign w:val="center"/>
          </w:tcPr>
          <w:p w14:paraId="0A356A58" w14:textId="77777777" w:rsidR="00151185" w:rsidRPr="007001F1" w:rsidRDefault="00151185" w:rsidP="00617EE4">
            <w:pPr>
              <w:jc w:val="center"/>
              <w:rPr>
                <w:color w:val="000000"/>
                <w:sz w:val="22"/>
                <w:szCs w:val="22"/>
              </w:rPr>
            </w:pPr>
          </w:p>
        </w:tc>
      </w:tr>
      <w:tr w:rsidR="003F2D62" w:rsidRPr="007001F1" w14:paraId="2D17A7A9" w14:textId="77777777" w:rsidTr="007261E4">
        <w:trPr>
          <w:trHeight w:val="590"/>
        </w:trPr>
        <w:tc>
          <w:tcPr>
            <w:tcW w:w="582" w:type="dxa"/>
            <w:vMerge w:val="restart"/>
            <w:shd w:val="clear" w:color="auto" w:fill="auto"/>
            <w:noWrap/>
            <w:vAlign w:val="center"/>
          </w:tcPr>
          <w:p w14:paraId="658FE0B4" w14:textId="77777777" w:rsidR="003F2D62" w:rsidRPr="007001F1" w:rsidRDefault="003F2D62"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4E4B558A" w14:textId="2A37A04E" w:rsidR="003F2D62" w:rsidRPr="007001F1" w:rsidRDefault="003F2D62" w:rsidP="00312388">
            <w:pPr>
              <w:jc w:val="both"/>
              <w:rPr>
                <w:color w:val="000000"/>
                <w:sz w:val="22"/>
                <w:szCs w:val="22"/>
              </w:rPr>
            </w:pPr>
            <w:r w:rsidRPr="007001F1">
              <w:rPr>
                <w:color w:val="000000"/>
                <w:sz w:val="22"/>
                <w:szCs w:val="22"/>
              </w:rPr>
              <w:t>a) Spĺňa záujemca p</w:t>
            </w:r>
            <w:r w:rsidR="00B109E8" w:rsidRPr="007001F1">
              <w:rPr>
                <w:color w:val="000000"/>
                <w:sz w:val="22"/>
                <w:szCs w:val="22"/>
              </w:rPr>
              <w:t>odmienky účasti podľa § 32 ZVO?</w:t>
            </w:r>
          </w:p>
        </w:tc>
        <w:tc>
          <w:tcPr>
            <w:tcW w:w="567" w:type="dxa"/>
            <w:shd w:val="clear" w:color="auto" w:fill="auto"/>
            <w:vAlign w:val="center"/>
          </w:tcPr>
          <w:p w14:paraId="3B1D71AA" w14:textId="77777777" w:rsidR="003F2D62" w:rsidRPr="007001F1" w:rsidRDefault="003F2D62" w:rsidP="00617EE4">
            <w:pPr>
              <w:jc w:val="center"/>
              <w:rPr>
                <w:color w:val="000000"/>
                <w:sz w:val="22"/>
                <w:szCs w:val="22"/>
              </w:rPr>
            </w:pPr>
          </w:p>
        </w:tc>
        <w:tc>
          <w:tcPr>
            <w:tcW w:w="567" w:type="dxa"/>
            <w:shd w:val="clear" w:color="auto" w:fill="auto"/>
            <w:vAlign w:val="center"/>
          </w:tcPr>
          <w:p w14:paraId="739E5B20" w14:textId="77777777" w:rsidR="003F2D62" w:rsidRPr="007001F1" w:rsidRDefault="003F2D62" w:rsidP="00617EE4">
            <w:pPr>
              <w:jc w:val="center"/>
              <w:rPr>
                <w:color w:val="000000"/>
                <w:sz w:val="22"/>
                <w:szCs w:val="22"/>
              </w:rPr>
            </w:pPr>
          </w:p>
        </w:tc>
        <w:tc>
          <w:tcPr>
            <w:tcW w:w="776" w:type="dxa"/>
            <w:shd w:val="clear" w:color="auto" w:fill="auto"/>
            <w:vAlign w:val="center"/>
          </w:tcPr>
          <w:p w14:paraId="1D1AC8B2" w14:textId="77777777" w:rsidR="003F2D62" w:rsidRPr="007001F1" w:rsidRDefault="003F2D62" w:rsidP="00617EE4">
            <w:pPr>
              <w:jc w:val="center"/>
              <w:rPr>
                <w:color w:val="000000"/>
                <w:sz w:val="22"/>
                <w:szCs w:val="22"/>
              </w:rPr>
            </w:pPr>
          </w:p>
        </w:tc>
        <w:tc>
          <w:tcPr>
            <w:tcW w:w="1775" w:type="dxa"/>
            <w:shd w:val="clear" w:color="auto" w:fill="auto"/>
            <w:vAlign w:val="center"/>
          </w:tcPr>
          <w:p w14:paraId="27922810" w14:textId="77777777" w:rsidR="003F2D62" w:rsidRPr="007001F1" w:rsidRDefault="003F2D62" w:rsidP="00617EE4">
            <w:pPr>
              <w:jc w:val="center"/>
              <w:rPr>
                <w:color w:val="000000"/>
                <w:sz w:val="22"/>
                <w:szCs w:val="22"/>
              </w:rPr>
            </w:pPr>
          </w:p>
        </w:tc>
      </w:tr>
      <w:tr w:rsidR="003F2D62" w:rsidRPr="007001F1" w14:paraId="142214BA" w14:textId="77777777" w:rsidTr="007261E4">
        <w:trPr>
          <w:trHeight w:val="590"/>
        </w:trPr>
        <w:tc>
          <w:tcPr>
            <w:tcW w:w="582" w:type="dxa"/>
            <w:vMerge/>
            <w:shd w:val="clear" w:color="auto" w:fill="auto"/>
            <w:noWrap/>
            <w:vAlign w:val="center"/>
          </w:tcPr>
          <w:p w14:paraId="5DB3A74C"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502602AC" w14:textId="76231D6D" w:rsidR="003F2D62" w:rsidRPr="007001F1" w:rsidRDefault="003F2D62" w:rsidP="00312388">
            <w:pPr>
              <w:jc w:val="both"/>
              <w:rPr>
                <w:sz w:val="22"/>
                <w:szCs w:val="22"/>
              </w:rPr>
            </w:pPr>
            <w:r w:rsidRPr="007001F1">
              <w:rPr>
                <w:sz w:val="22"/>
                <w:szCs w:val="22"/>
              </w:rPr>
              <w:t>b) V prípade, ak verejný obstarávateľ stanovil podmienky účasti</w:t>
            </w:r>
            <w:r w:rsidRPr="007001F1">
              <w:rPr>
                <w:color w:val="000000"/>
                <w:sz w:val="22"/>
                <w:szCs w:val="22"/>
              </w:rPr>
              <w:t xml:space="preserve"> podľa §</w:t>
            </w:r>
            <w:ins w:id="798" w:author="Kramár Róbert" w:date="2017-07-26T17:29:00Z">
              <w:r w:rsidR="0001630F">
                <w:rPr>
                  <w:color w:val="000000"/>
                  <w:sz w:val="22"/>
                  <w:szCs w:val="22"/>
                </w:rPr>
                <w:t xml:space="preserve"> </w:t>
              </w:r>
            </w:ins>
            <w:r w:rsidRPr="007001F1">
              <w:rPr>
                <w:color w:val="000000"/>
                <w:sz w:val="22"/>
                <w:szCs w:val="22"/>
              </w:rPr>
              <w:t>116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14:paraId="5D41682F" w14:textId="77777777" w:rsidR="003F2D62" w:rsidRPr="007001F1" w:rsidRDefault="003F2D62" w:rsidP="00617EE4">
            <w:pPr>
              <w:jc w:val="center"/>
              <w:rPr>
                <w:color w:val="000000"/>
                <w:sz w:val="22"/>
                <w:szCs w:val="22"/>
              </w:rPr>
            </w:pPr>
          </w:p>
        </w:tc>
        <w:tc>
          <w:tcPr>
            <w:tcW w:w="567" w:type="dxa"/>
            <w:shd w:val="clear" w:color="auto" w:fill="auto"/>
            <w:vAlign w:val="center"/>
          </w:tcPr>
          <w:p w14:paraId="3146BBE6" w14:textId="77777777" w:rsidR="003F2D62" w:rsidRPr="007001F1" w:rsidRDefault="003F2D62" w:rsidP="00617EE4">
            <w:pPr>
              <w:jc w:val="center"/>
              <w:rPr>
                <w:color w:val="000000"/>
                <w:sz w:val="22"/>
                <w:szCs w:val="22"/>
              </w:rPr>
            </w:pPr>
          </w:p>
        </w:tc>
        <w:tc>
          <w:tcPr>
            <w:tcW w:w="776" w:type="dxa"/>
            <w:shd w:val="clear" w:color="auto" w:fill="auto"/>
            <w:vAlign w:val="center"/>
          </w:tcPr>
          <w:p w14:paraId="01A344D2" w14:textId="77777777" w:rsidR="003F2D62" w:rsidRPr="007001F1" w:rsidRDefault="003F2D62" w:rsidP="00617EE4">
            <w:pPr>
              <w:jc w:val="center"/>
              <w:rPr>
                <w:color w:val="000000"/>
                <w:sz w:val="22"/>
                <w:szCs w:val="22"/>
              </w:rPr>
            </w:pPr>
          </w:p>
        </w:tc>
        <w:tc>
          <w:tcPr>
            <w:tcW w:w="1775" w:type="dxa"/>
            <w:shd w:val="clear" w:color="auto" w:fill="auto"/>
            <w:vAlign w:val="center"/>
          </w:tcPr>
          <w:p w14:paraId="6F93CCBB" w14:textId="77777777" w:rsidR="003F2D62" w:rsidRPr="007001F1" w:rsidRDefault="003F2D62" w:rsidP="00617EE4">
            <w:pPr>
              <w:jc w:val="center"/>
              <w:rPr>
                <w:color w:val="000000"/>
                <w:sz w:val="22"/>
                <w:szCs w:val="22"/>
              </w:rPr>
            </w:pPr>
          </w:p>
        </w:tc>
      </w:tr>
      <w:tr w:rsidR="003F2D62" w:rsidRPr="007001F1" w14:paraId="444B75D4" w14:textId="77777777" w:rsidTr="007261E4">
        <w:trPr>
          <w:trHeight w:val="590"/>
        </w:trPr>
        <w:tc>
          <w:tcPr>
            <w:tcW w:w="582" w:type="dxa"/>
            <w:vMerge/>
            <w:shd w:val="clear" w:color="auto" w:fill="auto"/>
            <w:noWrap/>
            <w:vAlign w:val="center"/>
          </w:tcPr>
          <w:p w14:paraId="7A81ED12"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6570D302" w14:textId="1B2FC515" w:rsidR="003F2D62" w:rsidRPr="007001F1" w:rsidRDefault="003F2D62" w:rsidP="00B109E8">
            <w:pPr>
              <w:ind w:left="259" w:hanging="259"/>
              <w:jc w:val="both"/>
              <w:rPr>
                <w:color w:val="000000"/>
                <w:sz w:val="22"/>
                <w:szCs w:val="22"/>
              </w:rPr>
            </w:pPr>
            <w:r w:rsidRPr="007001F1">
              <w:rPr>
                <w:sz w:val="22"/>
                <w:szCs w:val="22"/>
              </w:rPr>
              <w:t>c) Bolo splnenie podmienok účasti vyhodnotené v súlade so stanovenými podmienkami účasti?</w:t>
            </w:r>
          </w:p>
        </w:tc>
        <w:tc>
          <w:tcPr>
            <w:tcW w:w="567" w:type="dxa"/>
            <w:shd w:val="clear" w:color="auto" w:fill="auto"/>
            <w:vAlign w:val="center"/>
          </w:tcPr>
          <w:p w14:paraId="345BDD27" w14:textId="77777777" w:rsidR="003F2D62" w:rsidRPr="007001F1" w:rsidRDefault="003F2D62" w:rsidP="00617EE4">
            <w:pPr>
              <w:jc w:val="center"/>
              <w:rPr>
                <w:color w:val="000000"/>
                <w:sz w:val="22"/>
                <w:szCs w:val="22"/>
              </w:rPr>
            </w:pPr>
          </w:p>
        </w:tc>
        <w:tc>
          <w:tcPr>
            <w:tcW w:w="567" w:type="dxa"/>
            <w:shd w:val="clear" w:color="auto" w:fill="auto"/>
            <w:vAlign w:val="center"/>
          </w:tcPr>
          <w:p w14:paraId="433FEA73" w14:textId="77777777" w:rsidR="003F2D62" w:rsidRPr="007001F1" w:rsidRDefault="003F2D62" w:rsidP="00617EE4">
            <w:pPr>
              <w:jc w:val="center"/>
              <w:rPr>
                <w:color w:val="000000"/>
                <w:sz w:val="22"/>
                <w:szCs w:val="22"/>
              </w:rPr>
            </w:pPr>
          </w:p>
        </w:tc>
        <w:tc>
          <w:tcPr>
            <w:tcW w:w="776" w:type="dxa"/>
            <w:shd w:val="clear" w:color="auto" w:fill="auto"/>
            <w:vAlign w:val="center"/>
          </w:tcPr>
          <w:p w14:paraId="061209FC" w14:textId="77777777" w:rsidR="003F2D62" w:rsidRPr="007001F1" w:rsidRDefault="003F2D62" w:rsidP="00617EE4">
            <w:pPr>
              <w:jc w:val="center"/>
              <w:rPr>
                <w:color w:val="000000"/>
                <w:sz w:val="22"/>
                <w:szCs w:val="22"/>
              </w:rPr>
            </w:pPr>
          </w:p>
        </w:tc>
        <w:tc>
          <w:tcPr>
            <w:tcW w:w="1775" w:type="dxa"/>
            <w:shd w:val="clear" w:color="auto" w:fill="auto"/>
            <w:vAlign w:val="center"/>
          </w:tcPr>
          <w:p w14:paraId="7D15B19B" w14:textId="77777777" w:rsidR="003F2D62" w:rsidRPr="007001F1" w:rsidRDefault="003F2D62" w:rsidP="00617EE4">
            <w:pPr>
              <w:jc w:val="center"/>
              <w:rPr>
                <w:color w:val="000000"/>
                <w:sz w:val="22"/>
                <w:szCs w:val="22"/>
              </w:rPr>
            </w:pPr>
          </w:p>
        </w:tc>
      </w:tr>
      <w:tr w:rsidR="003F2D62" w:rsidRPr="007001F1" w14:paraId="0842A0C4" w14:textId="77777777" w:rsidTr="00312388">
        <w:trPr>
          <w:trHeight w:val="210"/>
        </w:trPr>
        <w:tc>
          <w:tcPr>
            <w:tcW w:w="582" w:type="dxa"/>
            <w:vMerge w:val="restart"/>
            <w:shd w:val="clear" w:color="auto" w:fill="auto"/>
            <w:noWrap/>
            <w:vAlign w:val="center"/>
          </w:tcPr>
          <w:p w14:paraId="7F87BA8F" w14:textId="77777777" w:rsidR="003F2D62" w:rsidRPr="007001F1" w:rsidRDefault="003F2D62" w:rsidP="00617EE4">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2F0514A6" w14:textId="05B58163" w:rsidR="003F2D62" w:rsidRPr="007001F1" w:rsidRDefault="003F2D62" w:rsidP="00B109E8">
            <w:pPr>
              <w:jc w:val="both"/>
              <w:rPr>
                <w:color w:val="000000"/>
                <w:sz w:val="22"/>
                <w:szCs w:val="22"/>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14:paraId="70F5DFDF" w14:textId="77777777" w:rsidR="003F2D62" w:rsidRPr="007001F1" w:rsidRDefault="003F2D62" w:rsidP="00617EE4">
            <w:pPr>
              <w:jc w:val="center"/>
              <w:rPr>
                <w:color w:val="000000"/>
                <w:sz w:val="22"/>
                <w:szCs w:val="22"/>
              </w:rPr>
            </w:pPr>
          </w:p>
        </w:tc>
        <w:tc>
          <w:tcPr>
            <w:tcW w:w="567" w:type="dxa"/>
            <w:shd w:val="clear" w:color="auto" w:fill="auto"/>
            <w:vAlign w:val="center"/>
          </w:tcPr>
          <w:p w14:paraId="239A575D" w14:textId="77777777" w:rsidR="003F2D62" w:rsidRPr="007001F1" w:rsidRDefault="003F2D62" w:rsidP="00617EE4">
            <w:pPr>
              <w:jc w:val="center"/>
              <w:rPr>
                <w:color w:val="000000"/>
                <w:sz w:val="22"/>
                <w:szCs w:val="22"/>
              </w:rPr>
            </w:pPr>
          </w:p>
        </w:tc>
        <w:tc>
          <w:tcPr>
            <w:tcW w:w="776" w:type="dxa"/>
            <w:shd w:val="clear" w:color="auto" w:fill="auto"/>
            <w:vAlign w:val="center"/>
          </w:tcPr>
          <w:p w14:paraId="73164D3E" w14:textId="77777777" w:rsidR="003F2D62" w:rsidRPr="007001F1" w:rsidRDefault="003F2D62" w:rsidP="00617EE4">
            <w:pPr>
              <w:jc w:val="center"/>
              <w:rPr>
                <w:color w:val="000000"/>
                <w:sz w:val="22"/>
                <w:szCs w:val="22"/>
              </w:rPr>
            </w:pPr>
          </w:p>
        </w:tc>
        <w:tc>
          <w:tcPr>
            <w:tcW w:w="1775" w:type="dxa"/>
            <w:shd w:val="clear" w:color="auto" w:fill="auto"/>
            <w:vAlign w:val="center"/>
          </w:tcPr>
          <w:p w14:paraId="399E4826" w14:textId="77777777" w:rsidR="003F2D62" w:rsidRPr="007001F1" w:rsidRDefault="003F2D62" w:rsidP="00617EE4">
            <w:pPr>
              <w:jc w:val="center"/>
              <w:rPr>
                <w:color w:val="000000"/>
                <w:sz w:val="22"/>
                <w:szCs w:val="22"/>
              </w:rPr>
            </w:pPr>
          </w:p>
        </w:tc>
      </w:tr>
      <w:tr w:rsidR="003F2D62" w:rsidRPr="007001F1" w14:paraId="23B875B3" w14:textId="77777777" w:rsidTr="007261E4">
        <w:trPr>
          <w:trHeight w:val="1011"/>
        </w:trPr>
        <w:tc>
          <w:tcPr>
            <w:tcW w:w="582" w:type="dxa"/>
            <w:vMerge/>
            <w:shd w:val="clear" w:color="auto" w:fill="auto"/>
            <w:noWrap/>
            <w:vAlign w:val="center"/>
          </w:tcPr>
          <w:p w14:paraId="359DAB5B"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CC384AB" w14:textId="0F0D882C" w:rsidR="003F2D62" w:rsidRPr="007001F1" w:rsidDel="003F2D62" w:rsidRDefault="003F2D62" w:rsidP="00617EE4">
            <w:pPr>
              <w:jc w:val="both"/>
              <w:rPr>
                <w:color w:val="000000"/>
                <w:sz w:val="22"/>
                <w:szCs w:val="22"/>
              </w:rPr>
            </w:pPr>
            <w:r w:rsidRPr="007001F1">
              <w:rPr>
                <w:color w:val="000000"/>
                <w:sz w:val="22"/>
                <w:szCs w:val="22"/>
              </w:rPr>
              <w:t>b) Bola určená PHZ podľa podmienok platných v čase odoslania výzvy na rokovanie? (za platnú je možné považovať aj PHZ určenú pre účely súťaže zrealizovanej podľa §</w:t>
            </w:r>
            <w:ins w:id="799" w:author="Kramár Róbert" w:date="2017-07-26T17:27:00Z">
              <w:r w:rsidR="0001630F">
                <w:rPr>
                  <w:color w:val="000000"/>
                  <w:sz w:val="22"/>
                  <w:szCs w:val="22"/>
                </w:rPr>
                <w:t xml:space="preserve"> </w:t>
              </w:r>
            </w:ins>
            <w:r w:rsidRPr="007001F1">
              <w:rPr>
                <w:color w:val="000000"/>
                <w:sz w:val="22"/>
                <w:szCs w:val="22"/>
              </w:rPr>
              <w:t>113, ak je táto PHZ vzhľado</w:t>
            </w:r>
            <w:r w:rsidR="00B109E8" w:rsidRPr="007001F1">
              <w:rPr>
                <w:color w:val="000000"/>
                <w:sz w:val="22"/>
                <w:szCs w:val="22"/>
              </w:rPr>
              <w:t>m na situáciu na trhu aktuálna)</w:t>
            </w:r>
          </w:p>
        </w:tc>
        <w:tc>
          <w:tcPr>
            <w:tcW w:w="567" w:type="dxa"/>
            <w:shd w:val="clear" w:color="auto" w:fill="auto"/>
            <w:vAlign w:val="center"/>
          </w:tcPr>
          <w:p w14:paraId="73C58051" w14:textId="77777777" w:rsidR="003F2D62" w:rsidRPr="007001F1" w:rsidRDefault="003F2D62" w:rsidP="00617EE4">
            <w:pPr>
              <w:jc w:val="center"/>
              <w:rPr>
                <w:color w:val="000000"/>
                <w:sz w:val="22"/>
                <w:szCs w:val="22"/>
              </w:rPr>
            </w:pPr>
          </w:p>
        </w:tc>
        <w:tc>
          <w:tcPr>
            <w:tcW w:w="567" w:type="dxa"/>
            <w:shd w:val="clear" w:color="auto" w:fill="auto"/>
            <w:vAlign w:val="center"/>
          </w:tcPr>
          <w:p w14:paraId="7AD8885A" w14:textId="77777777" w:rsidR="003F2D62" w:rsidRPr="007001F1" w:rsidRDefault="003F2D62" w:rsidP="00617EE4">
            <w:pPr>
              <w:jc w:val="center"/>
              <w:rPr>
                <w:color w:val="000000"/>
                <w:sz w:val="22"/>
                <w:szCs w:val="22"/>
              </w:rPr>
            </w:pPr>
          </w:p>
        </w:tc>
        <w:tc>
          <w:tcPr>
            <w:tcW w:w="776" w:type="dxa"/>
            <w:shd w:val="clear" w:color="auto" w:fill="auto"/>
            <w:vAlign w:val="center"/>
          </w:tcPr>
          <w:p w14:paraId="5FF3D84F" w14:textId="77777777" w:rsidR="003F2D62" w:rsidRPr="007001F1" w:rsidRDefault="003F2D62" w:rsidP="00617EE4">
            <w:pPr>
              <w:jc w:val="center"/>
              <w:rPr>
                <w:color w:val="000000"/>
                <w:sz w:val="22"/>
                <w:szCs w:val="22"/>
              </w:rPr>
            </w:pPr>
          </w:p>
        </w:tc>
        <w:tc>
          <w:tcPr>
            <w:tcW w:w="1775" w:type="dxa"/>
            <w:shd w:val="clear" w:color="auto" w:fill="auto"/>
            <w:vAlign w:val="center"/>
          </w:tcPr>
          <w:p w14:paraId="28BE3308" w14:textId="77777777" w:rsidR="003F2D62" w:rsidRPr="007001F1" w:rsidRDefault="003F2D62" w:rsidP="00617EE4">
            <w:pPr>
              <w:jc w:val="center"/>
              <w:rPr>
                <w:color w:val="000000"/>
                <w:sz w:val="22"/>
                <w:szCs w:val="22"/>
              </w:rPr>
            </w:pPr>
          </w:p>
        </w:tc>
      </w:tr>
      <w:tr w:rsidR="003F2D62" w:rsidRPr="007001F1" w14:paraId="20A13EDB" w14:textId="77777777" w:rsidTr="00312388">
        <w:trPr>
          <w:trHeight w:val="643"/>
        </w:trPr>
        <w:tc>
          <w:tcPr>
            <w:tcW w:w="582" w:type="dxa"/>
            <w:vMerge/>
            <w:shd w:val="clear" w:color="auto" w:fill="auto"/>
            <w:noWrap/>
            <w:vAlign w:val="center"/>
          </w:tcPr>
          <w:p w14:paraId="76882BEA"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6109B2AE" w14:textId="046E76E9" w:rsidR="003F2D62" w:rsidRPr="007001F1" w:rsidDel="003F2D62" w:rsidRDefault="003F2D62" w:rsidP="00617EE4">
            <w:pPr>
              <w:jc w:val="both"/>
              <w:rPr>
                <w:color w:val="000000"/>
                <w:sz w:val="22"/>
                <w:szCs w:val="22"/>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14:paraId="4C18B505" w14:textId="77777777" w:rsidR="003F2D62" w:rsidRPr="007001F1" w:rsidRDefault="003F2D62" w:rsidP="00617EE4">
            <w:pPr>
              <w:jc w:val="center"/>
              <w:rPr>
                <w:color w:val="000000"/>
                <w:sz w:val="22"/>
                <w:szCs w:val="22"/>
              </w:rPr>
            </w:pPr>
          </w:p>
        </w:tc>
        <w:tc>
          <w:tcPr>
            <w:tcW w:w="567" w:type="dxa"/>
            <w:shd w:val="clear" w:color="auto" w:fill="auto"/>
            <w:vAlign w:val="center"/>
          </w:tcPr>
          <w:p w14:paraId="6AE56BA9" w14:textId="77777777" w:rsidR="003F2D62" w:rsidRPr="007001F1" w:rsidRDefault="003F2D62" w:rsidP="00617EE4">
            <w:pPr>
              <w:jc w:val="center"/>
              <w:rPr>
                <w:color w:val="000000"/>
                <w:sz w:val="22"/>
                <w:szCs w:val="22"/>
              </w:rPr>
            </w:pPr>
          </w:p>
        </w:tc>
        <w:tc>
          <w:tcPr>
            <w:tcW w:w="776" w:type="dxa"/>
            <w:shd w:val="clear" w:color="auto" w:fill="auto"/>
            <w:vAlign w:val="center"/>
          </w:tcPr>
          <w:p w14:paraId="7E603358" w14:textId="77777777" w:rsidR="003F2D62" w:rsidRPr="007001F1" w:rsidRDefault="003F2D62" w:rsidP="00617EE4">
            <w:pPr>
              <w:jc w:val="center"/>
              <w:rPr>
                <w:color w:val="000000"/>
                <w:sz w:val="22"/>
                <w:szCs w:val="22"/>
              </w:rPr>
            </w:pPr>
          </w:p>
        </w:tc>
        <w:tc>
          <w:tcPr>
            <w:tcW w:w="1775" w:type="dxa"/>
            <w:shd w:val="clear" w:color="auto" w:fill="auto"/>
            <w:vAlign w:val="center"/>
          </w:tcPr>
          <w:p w14:paraId="4B9EA809" w14:textId="77777777" w:rsidR="003F2D62" w:rsidRPr="007001F1" w:rsidRDefault="003F2D62" w:rsidP="00617EE4">
            <w:pPr>
              <w:jc w:val="center"/>
              <w:rPr>
                <w:color w:val="000000"/>
                <w:sz w:val="22"/>
                <w:szCs w:val="22"/>
              </w:rPr>
            </w:pPr>
          </w:p>
        </w:tc>
      </w:tr>
      <w:tr w:rsidR="003F2D62" w:rsidRPr="007001F1" w14:paraId="7B7770DB" w14:textId="77777777" w:rsidTr="007261E4">
        <w:trPr>
          <w:trHeight w:val="1011"/>
        </w:trPr>
        <w:tc>
          <w:tcPr>
            <w:tcW w:w="582" w:type="dxa"/>
            <w:vMerge/>
            <w:shd w:val="clear" w:color="auto" w:fill="auto"/>
            <w:noWrap/>
            <w:vAlign w:val="center"/>
          </w:tcPr>
          <w:p w14:paraId="64F52C60"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CB45065" w14:textId="1BCAA40B" w:rsidR="003F2D62" w:rsidRPr="007001F1" w:rsidDel="003F2D62" w:rsidRDefault="003F2D62" w:rsidP="003F2D62">
            <w:pPr>
              <w:jc w:val="both"/>
              <w:rPr>
                <w:sz w:val="22"/>
                <w:szCs w:val="22"/>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1C7CED4A" w14:textId="77777777" w:rsidR="003F2D62" w:rsidRPr="007001F1" w:rsidRDefault="003F2D62" w:rsidP="00617EE4">
            <w:pPr>
              <w:jc w:val="center"/>
              <w:rPr>
                <w:color w:val="000000"/>
                <w:sz w:val="22"/>
                <w:szCs w:val="22"/>
              </w:rPr>
            </w:pPr>
          </w:p>
        </w:tc>
        <w:tc>
          <w:tcPr>
            <w:tcW w:w="567" w:type="dxa"/>
            <w:shd w:val="clear" w:color="auto" w:fill="auto"/>
            <w:vAlign w:val="center"/>
          </w:tcPr>
          <w:p w14:paraId="7FA7E501" w14:textId="77777777" w:rsidR="003F2D62" w:rsidRPr="007001F1" w:rsidRDefault="003F2D62" w:rsidP="00617EE4">
            <w:pPr>
              <w:jc w:val="center"/>
              <w:rPr>
                <w:color w:val="000000"/>
                <w:sz w:val="22"/>
                <w:szCs w:val="22"/>
              </w:rPr>
            </w:pPr>
          </w:p>
        </w:tc>
        <w:tc>
          <w:tcPr>
            <w:tcW w:w="776" w:type="dxa"/>
            <w:shd w:val="clear" w:color="auto" w:fill="auto"/>
            <w:vAlign w:val="center"/>
          </w:tcPr>
          <w:p w14:paraId="67094F3F" w14:textId="77777777" w:rsidR="003F2D62" w:rsidRPr="007001F1" w:rsidRDefault="003F2D62" w:rsidP="00617EE4">
            <w:pPr>
              <w:jc w:val="center"/>
              <w:rPr>
                <w:color w:val="000000"/>
                <w:sz w:val="22"/>
                <w:szCs w:val="22"/>
              </w:rPr>
            </w:pPr>
          </w:p>
        </w:tc>
        <w:tc>
          <w:tcPr>
            <w:tcW w:w="1775" w:type="dxa"/>
            <w:shd w:val="clear" w:color="auto" w:fill="auto"/>
            <w:vAlign w:val="center"/>
          </w:tcPr>
          <w:p w14:paraId="6B3215B3" w14:textId="77777777" w:rsidR="003F2D62" w:rsidRPr="007001F1" w:rsidRDefault="003F2D62" w:rsidP="00617EE4">
            <w:pPr>
              <w:jc w:val="center"/>
              <w:rPr>
                <w:color w:val="000000"/>
                <w:sz w:val="22"/>
                <w:szCs w:val="22"/>
              </w:rPr>
            </w:pPr>
          </w:p>
        </w:tc>
      </w:tr>
      <w:tr w:rsidR="003F2D62" w:rsidRPr="007001F1" w14:paraId="69CB3316" w14:textId="77777777" w:rsidTr="00312388">
        <w:trPr>
          <w:trHeight w:val="427"/>
        </w:trPr>
        <w:tc>
          <w:tcPr>
            <w:tcW w:w="582" w:type="dxa"/>
            <w:vMerge/>
            <w:shd w:val="clear" w:color="auto" w:fill="auto"/>
            <w:noWrap/>
            <w:vAlign w:val="center"/>
          </w:tcPr>
          <w:p w14:paraId="30317314"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41880EE" w14:textId="5C88AC4C" w:rsidR="003F2D62" w:rsidRPr="007001F1" w:rsidDel="003F2D62" w:rsidRDefault="003F2D62" w:rsidP="003F2D62">
            <w:pPr>
              <w:jc w:val="both"/>
              <w:rPr>
                <w:color w:val="000000"/>
                <w:sz w:val="22"/>
                <w:szCs w:val="22"/>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6B173347" w14:textId="77777777" w:rsidR="003F2D62" w:rsidRPr="007001F1" w:rsidRDefault="003F2D62" w:rsidP="00617EE4">
            <w:pPr>
              <w:jc w:val="center"/>
              <w:rPr>
                <w:color w:val="000000"/>
                <w:sz w:val="22"/>
                <w:szCs w:val="22"/>
              </w:rPr>
            </w:pPr>
          </w:p>
        </w:tc>
        <w:tc>
          <w:tcPr>
            <w:tcW w:w="567" w:type="dxa"/>
            <w:shd w:val="clear" w:color="auto" w:fill="auto"/>
            <w:vAlign w:val="center"/>
          </w:tcPr>
          <w:p w14:paraId="74171EB4" w14:textId="77777777" w:rsidR="003F2D62" w:rsidRPr="007001F1" w:rsidRDefault="003F2D62" w:rsidP="00617EE4">
            <w:pPr>
              <w:jc w:val="center"/>
              <w:rPr>
                <w:color w:val="000000"/>
                <w:sz w:val="22"/>
                <w:szCs w:val="22"/>
              </w:rPr>
            </w:pPr>
          </w:p>
        </w:tc>
        <w:tc>
          <w:tcPr>
            <w:tcW w:w="776" w:type="dxa"/>
            <w:shd w:val="clear" w:color="auto" w:fill="auto"/>
            <w:vAlign w:val="center"/>
          </w:tcPr>
          <w:p w14:paraId="3601DF98" w14:textId="77777777" w:rsidR="003F2D62" w:rsidRPr="007001F1" w:rsidRDefault="003F2D62" w:rsidP="00617EE4">
            <w:pPr>
              <w:jc w:val="center"/>
              <w:rPr>
                <w:color w:val="000000"/>
                <w:sz w:val="22"/>
                <w:szCs w:val="22"/>
              </w:rPr>
            </w:pPr>
          </w:p>
        </w:tc>
        <w:tc>
          <w:tcPr>
            <w:tcW w:w="1775" w:type="dxa"/>
            <w:shd w:val="clear" w:color="auto" w:fill="auto"/>
            <w:vAlign w:val="center"/>
          </w:tcPr>
          <w:p w14:paraId="00EB9BF8" w14:textId="77777777" w:rsidR="003F2D62" w:rsidRPr="007001F1" w:rsidRDefault="003F2D62" w:rsidP="00617EE4">
            <w:pPr>
              <w:jc w:val="center"/>
              <w:rPr>
                <w:color w:val="000000"/>
                <w:sz w:val="22"/>
                <w:szCs w:val="22"/>
              </w:rPr>
            </w:pPr>
          </w:p>
        </w:tc>
      </w:tr>
      <w:tr w:rsidR="003F2D62" w:rsidRPr="007001F1" w14:paraId="2CD36432" w14:textId="77777777" w:rsidTr="00312388">
        <w:trPr>
          <w:trHeight w:val="637"/>
        </w:trPr>
        <w:tc>
          <w:tcPr>
            <w:tcW w:w="582" w:type="dxa"/>
            <w:vMerge/>
            <w:shd w:val="clear" w:color="auto" w:fill="auto"/>
            <w:noWrap/>
            <w:vAlign w:val="center"/>
          </w:tcPr>
          <w:p w14:paraId="3373C376"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B1E5D75" w14:textId="6F08B9A7" w:rsidR="003F2D62" w:rsidRPr="007001F1" w:rsidDel="003F2D62" w:rsidRDefault="003F2D62" w:rsidP="003F2D62">
            <w:pPr>
              <w:jc w:val="both"/>
              <w:rPr>
                <w:color w:val="000000"/>
                <w:sz w:val="22"/>
                <w:szCs w:val="22"/>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14:paraId="56F4384E" w14:textId="77777777" w:rsidR="003F2D62" w:rsidRPr="007001F1" w:rsidRDefault="003F2D62" w:rsidP="00617EE4">
            <w:pPr>
              <w:jc w:val="center"/>
              <w:rPr>
                <w:color w:val="000000"/>
                <w:sz w:val="22"/>
                <w:szCs w:val="22"/>
              </w:rPr>
            </w:pPr>
          </w:p>
        </w:tc>
        <w:tc>
          <w:tcPr>
            <w:tcW w:w="567" w:type="dxa"/>
            <w:shd w:val="clear" w:color="auto" w:fill="auto"/>
            <w:vAlign w:val="center"/>
          </w:tcPr>
          <w:p w14:paraId="7220EA44" w14:textId="77777777" w:rsidR="003F2D62" w:rsidRPr="007001F1" w:rsidRDefault="003F2D62" w:rsidP="00617EE4">
            <w:pPr>
              <w:jc w:val="center"/>
              <w:rPr>
                <w:color w:val="000000"/>
                <w:sz w:val="22"/>
                <w:szCs w:val="22"/>
              </w:rPr>
            </w:pPr>
          </w:p>
        </w:tc>
        <w:tc>
          <w:tcPr>
            <w:tcW w:w="776" w:type="dxa"/>
            <w:shd w:val="clear" w:color="auto" w:fill="auto"/>
            <w:vAlign w:val="center"/>
          </w:tcPr>
          <w:p w14:paraId="73C81C0D" w14:textId="77777777" w:rsidR="003F2D62" w:rsidRPr="007001F1" w:rsidRDefault="003F2D62" w:rsidP="00617EE4">
            <w:pPr>
              <w:jc w:val="center"/>
              <w:rPr>
                <w:color w:val="000000"/>
                <w:sz w:val="22"/>
                <w:szCs w:val="22"/>
              </w:rPr>
            </w:pPr>
          </w:p>
        </w:tc>
        <w:tc>
          <w:tcPr>
            <w:tcW w:w="1775" w:type="dxa"/>
            <w:shd w:val="clear" w:color="auto" w:fill="auto"/>
            <w:vAlign w:val="center"/>
          </w:tcPr>
          <w:p w14:paraId="5EE9078C" w14:textId="77777777" w:rsidR="003F2D62" w:rsidRPr="007001F1" w:rsidRDefault="003F2D62" w:rsidP="00617EE4">
            <w:pPr>
              <w:jc w:val="center"/>
              <w:rPr>
                <w:color w:val="000000"/>
                <w:sz w:val="22"/>
                <w:szCs w:val="22"/>
              </w:rPr>
            </w:pPr>
          </w:p>
        </w:tc>
      </w:tr>
      <w:tr w:rsidR="003F2D62" w:rsidRPr="007001F1" w14:paraId="5DFBCB79" w14:textId="77777777" w:rsidTr="007261E4">
        <w:trPr>
          <w:trHeight w:val="503"/>
        </w:trPr>
        <w:tc>
          <w:tcPr>
            <w:tcW w:w="582" w:type="dxa"/>
            <w:vMerge/>
            <w:shd w:val="clear" w:color="auto" w:fill="auto"/>
            <w:noWrap/>
            <w:vAlign w:val="center"/>
          </w:tcPr>
          <w:p w14:paraId="44B79FF1"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537FA8DB" w14:textId="407F17A3" w:rsidR="003F2D62" w:rsidRPr="007001F1" w:rsidDel="003F2D62" w:rsidRDefault="003F2D62" w:rsidP="00617EE4">
            <w:pPr>
              <w:jc w:val="both"/>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14:paraId="637DBE43" w14:textId="77777777" w:rsidR="003F2D62" w:rsidRPr="007001F1" w:rsidRDefault="003F2D62" w:rsidP="00617EE4">
            <w:pPr>
              <w:jc w:val="center"/>
              <w:rPr>
                <w:color w:val="000000"/>
                <w:sz w:val="22"/>
                <w:szCs w:val="22"/>
              </w:rPr>
            </w:pPr>
          </w:p>
        </w:tc>
        <w:tc>
          <w:tcPr>
            <w:tcW w:w="567" w:type="dxa"/>
            <w:shd w:val="clear" w:color="auto" w:fill="auto"/>
            <w:vAlign w:val="center"/>
          </w:tcPr>
          <w:p w14:paraId="69F8EEF9" w14:textId="77777777" w:rsidR="003F2D62" w:rsidRPr="007001F1" w:rsidRDefault="003F2D62" w:rsidP="00617EE4">
            <w:pPr>
              <w:jc w:val="center"/>
              <w:rPr>
                <w:color w:val="000000"/>
                <w:sz w:val="22"/>
                <w:szCs w:val="22"/>
              </w:rPr>
            </w:pPr>
          </w:p>
        </w:tc>
        <w:tc>
          <w:tcPr>
            <w:tcW w:w="776" w:type="dxa"/>
            <w:shd w:val="clear" w:color="auto" w:fill="auto"/>
            <w:vAlign w:val="center"/>
          </w:tcPr>
          <w:p w14:paraId="0DF4B01C" w14:textId="77777777" w:rsidR="003F2D62" w:rsidRPr="007001F1" w:rsidRDefault="003F2D62" w:rsidP="00617EE4">
            <w:pPr>
              <w:jc w:val="center"/>
              <w:rPr>
                <w:color w:val="000000"/>
                <w:sz w:val="22"/>
                <w:szCs w:val="22"/>
              </w:rPr>
            </w:pPr>
          </w:p>
        </w:tc>
        <w:tc>
          <w:tcPr>
            <w:tcW w:w="1775" w:type="dxa"/>
            <w:shd w:val="clear" w:color="auto" w:fill="auto"/>
            <w:vAlign w:val="center"/>
          </w:tcPr>
          <w:p w14:paraId="7F14D9FD" w14:textId="77777777" w:rsidR="003F2D62" w:rsidRPr="007001F1" w:rsidRDefault="003F2D62" w:rsidP="00617EE4">
            <w:pPr>
              <w:jc w:val="center"/>
              <w:rPr>
                <w:color w:val="000000"/>
                <w:sz w:val="22"/>
                <w:szCs w:val="22"/>
              </w:rPr>
            </w:pPr>
          </w:p>
        </w:tc>
      </w:tr>
      <w:tr w:rsidR="003F2D62" w:rsidRPr="007001F1" w14:paraId="1D6F6D2B" w14:textId="77777777" w:rsidTr="007261E4">
        <w:trPr>
          <w:trHeight w:val="502"/>
        </w:trPr>
        <w:tc>
          <w:tcPr>
            <w:tcW w:w="582" w:type="dxa"/>
            <w:vMerge/>
            <w:shd w:val="clear" w:color="auto" w:fill="auto"/>
            <w:noWrap/>
            <w:vAlign w:val="center"/>
          </w:tcPr>
          <w:p w14:paraId="43F4B483"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1DBDDA43" w14:textId="7650071C" w:rsidR="003F2D62" w:rsidRPr="007001F1" w:rsidRDefault="003F2D62" w:rsidP="003F3D85">
            <w:pPr>
              <w:jc w:val="both"/>
              <w:rPr>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176AF98F" w14:textId="77777777" w:rsidR="003F2D62" w:rsidRPr="007001F1" w:rsidRDefault="003F2D62" w:rsidP="00617EE4">
            <w:pPr>
              <w:jc w:val="center"/>
              <w:rPr>
                <w:color w:val="000000"/>
                <w:sz w:val="22"/>
                <w:szCs w:val="22"/>
              </w:rPr>
            </w:pPr>
          </w:p>
        </w:tc>
        <w:tc>
          <w:tcPr>
            <w:tcW w:w="567" w:type="dxa"/>
            <w:shd w:val="clear" w:color="auto" w:fill="auto"/>
            <w:vAlign w:val="center"/>
          </w:tcPr>
          <w:p w14:paraId="7DF4A5C8" w14:textId="77777777" w:rsidR="003F2D62" w:rsidRPr="007001F1" w:rsidRDefault="003F2D62" w:rsidP="00617EE4">
            <w:pPr>
              <w:jc w:val="center"/>
              <w:rPr>
                <w:color w:val="000000"/>
                <w:sz w:val="22"/>
                <w:szCs w:val="22"/>
              </w:rPr>
            </w:pPr>
          </w:p>
        </w:tc>
        <w:tc>
          <w:tcPr>
            <w:tcW w:w="776" w:type="dxa"/>
            <w:shd w:val="clear" w:color="auto" w:fill="auto"/>
            <w:vAlign w:val="center"/>
          </w:tcPr>
          <w:p w14:paraId="2D88EAC2" w14:textId="77777777" w:rsidR="003F2D62" w:rsidRPr="007001F1" w:rsidRDefault="003F2D62" w:rsidP="00617EE4">
            <w:pPr>
              <w:jc w:val="center"/>
              <w:rPr>
                <w:color w:val="000000"/>
                <w:sz w:val="22"/>
                <w:szCs w:val="22"/>
              </w:rPr>
            </w:pPr>
          </w:p>
        </w:tc>
        <w:tc>
          <w:tcPr>
            <w:tcW w:w="1775" w:type="dxa"/>
            <w:shd w:val="clear" w:color="auto" w:fill="auto"/>
            <w:vAlign w:val="center"/>
          </w:tcPr>
          <w:p w14:paraId="78A2ED1D" w14:textId="77777777" w:rsidR="003F2D62" w:rsidRPr="007001F1" w:rsidRDefault="003F2D62" w:rsidP="00617EE4">
            <w:pPr>
              <w:jc w:val="center"/>
              <w:rPr>
                <w:color w:val="000000"/>
                <w:sz w:val="22"/>
                <w:szCs w:val="22"/>
              </w:rPr>
            </w:pPr>
          </w:p>
        </w:tc>
      </w:tr>
      <w:tr w:rsidR="003F2D62" w:rsidRPr="007001F1" w14:paraId="0CE03B33" w14:textId="77777777" w:rsidTr="00312388">
        <w:trPr>
          <w:trHeight w:val="348"/>
        </w:trPr>
        <w:tc>
          <w:tcPr>
            <w:tcW w:w="582" w:type="dxa"/>
            <w:vMerge w:val="restart"/>
            <w:shd w:val="clear" w:color="auto" w:fill="auto"/>
            <w:noWrap/>
            <w:vAlign w:val="center"/>
          </w:tcPr>
          <w:p w14:paraId="7F1E3333" w14:textId="77777777" w:rsidR="003F2D62" w:rsidRPr="007001F1" w:rsidRDefault="003F2D62" w:rsidP="00617EE4">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12286EF1" w14:textId="648415E4" w:rsidR="003F2D62" w:rsidRPr="007001F1" w:rsidRDefault="003F2D62" w:rsidP="003F3D85">
            <w:pPr>
              <w:jc w:val="both"/>
              <w:rPr>
                <w:color w:val="000000"/>
                <w:sz w:val="22"/>
                <w:szCs w:val="22"/>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14:paraId="3434CCDF" w14:textId="77777777" w:rsidR="003F2D62" w:rsidRPr="007001F1" w:rsidRDefault="003F2D62" w:rsidP="00617EE4">
            <w:pPr>
              <w:jc w:val="center"/>
              <w:rPr>
                <w:color w:val="000000"/>
                <w:sz w:val="22"/>
                <w:szCs w:val="22"/>
              </w:rPr>
            </w:pPr>
          </w:p>
        </w:tc>
        <w:tc>
          <w:tcPr>
            <w:tcW w:w="567" w:type="dxa"/>
            <w:shd w:val="clear" w:color="auto" w:fill="auto"/>
            <w:vAlign w:val="center"/>
          </w:tcPr>
          <w:p w14:paraId="68A45F20" w14:textId="77777777" w:rsidR="003F2D62" w:rsidRPr="007001F1" w:rsidRDefault="003F2D62" w:rsidP="00617EE4">
            <w:pPr>
              <w:jc w:val="center"/>
              <w:rPr>
                <w:color w:val="000000"/>
                <w:sz w:val="22"/>
                <w:szCs w:val="22"/>
              </w:rPr>
            </w:pPr>
          </w:p>
        </w:tc>
        <w:tc>
          <w:tcPr>
            <w:tcW w:w="776" w:type="dxa"/>
            <w:shd w:val="clear" w:color="auto" w:fill="auto"/>
            <w:vAlign w:val="center"/>
          </w:tcPr>
          <w:p w14:paraId="04E23FD8" w14:textId="77777777" w:rsidR="003F2D62" w:rsidRPr="007001F1" w:rsidRDefault="003F2D62" w:rsidP="00617EE4">
            <w:pPr>
              <w:jc w:val="center"/>
              <w:rPr>
                <w:color w:val="000000"/>
                <w:sz w:val="22"/>
                <w:szCs w:val="22"/>
              </w:rPr>
            </w:pPr>
          </w:p>
        </w:tc>
        <w:tc>
          <w:tcPr>
            <w:tcW w:w="1775" w:type="dxa"/>
            <w:shd w:val="clear" w:color="auto" w:fill="auto"/>
            <w:vAlign w:val="center"/>
          </w:tcPr>
          <w:p w14:paraId="76B8068D" w14:textId="77777777" w:rsidR="003F2D62" w:rsidRPr="007001F1" w:rsidRDefault="003F2D62" w:rsidP="00617EE4">
            <w:pPr>
              <w:jc w:val="center"/>
              <w:rPr>
                <w:color w:val="000000"/>
                <w:sz w:val="22"/>
                <w:szCs w:val="22"/>
              </w:rPr>
            </w:pPr>
          </w:p>
        </w:tc>
      </w:tr>
      <w:tr w:rsidR="003F2D62" w:rsidRPr="007001F1" w14:paraId="32BD913F" w14:textId="77777777" w:rsidTr="00312388">
        <w:trPr>
          <w:trHeight w:val="412"/>
        </w:trPr>
        <w:tc>
          <w:tcPr>
            <w:tcW w:w="582" w:type="dxa"/>
            <w:vMerge/>
            <w:shd w:val="clear" w:color="auto" w:fill="auto"/>
            <w:noWrap/>
            <w:vAlign w:val="center"/>
          </w:tcPr>
          <w:p w14:paraId="5B2590BF"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B2EDB35" w14:textId="0174F45F" w:rsidR="003F2D62" w:rsidRPr="007001F1" w:rsidRDefault="003F2D62" w:rsidP="003F3D85">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5F9C68B4" w14:textId="77777777" w:rsidR="003F2D62" w:rsidRPr="007001F1" w:rsidRDefault="003F2D62" w:rsidP="00617EE4">
            <w:pPr>
              <w:jc w:val="center"/>
              <w:rPr>
                <w:color w:val="000000"/>
                <w:sz w:val="22"/>
                <w:szCs w:val="22"/>
              </w:rPr>
            </w:pPr>
          </w:p>
        </w:tc>
        <w:tc>
          <w:tcPr>
            <w:tcW w:w="567" w:type="dxa"/>
            <w:shd w:val="clear" w:color="auto" w:fill="auto"/>
            <w:vAlign w:val="center"/>
          </w:tcPr>
          <w:p w14:paraId="0E69A32D" w14:textId="77777777" w:rsidR="003F2D62" w:rsidRPr="007001F1" w:rsidRDefault="003F2D62" w:rsidP="00617EE4">
            <w:pPr>
              <w:jc w:val="center"/>
              <w:rPr>
                <w:color w:val="000000"/>
                <w:sz w:val="22"/>
                <w:szCs w:val="22"/>
              </w:rPr>
            </w:pPr>
          </w:p>
        </w:tc>
        <w:tc>
          <w:tcPr>
            <w:tcW w:w="776" w:type="dxa"/>
            <w:shd w:val="clear" w:color="auto" w:fill="auto"/>
            <w:vAlign w:val="center"/>
          </w:tcPr>
          <w:p w14:paraId="05A5AA67" w14:textId="77777777" w:rsidR="003F2D62" w:rsidRPr="007001F1" w:rsidRDefault="003F2D62" w:rsidP="00617EE4">
            <w:pPr>
              <w:jc w:val="center"/>
              <w:rPr>
                <w:color w:val="000000"/>
                <w:sz w:val="22"/>
                <w:szCs w:val="22"/>
              </w:rPr>
            </w:pPr>
          </w:p>
        </w:tc>
        <w:tc>
          <w:tcPr>
            <w:tcW w:w="1775" w:type="dxa"/>
            <w:shd w:val="clear" w:color="auto" w:fill="auto"/>
            <w:vAlign w:val="center"/>
          </w:tcPr>
          <w:p w14:paraId="3F86D59C" w14:textId="77777777" w:rsidR="003F2D62" w:rsidRPr="007001F1" w:rsidRDefault="003F2D62" w:rsidP="00617EE4">
            <w:pPr>
              <w:jc w:val="center"/>
              <w:rPr>
                <w:color w:val="000000"/>
                <w:sz w:val="22"/>
                <w:szCs w:val="22"/>
              </w:rPr>
            </w:pPr>
          </w:p>
        </w:tc>
      </w:tr>
      <w:tr w:rsidR="003F2D62" w:rsidRPr="007001F1" w14:paraId="1B0A49FC" w14:textId="77777777" w:rsidTr="00312388">
        <w:trPr>
          <w:trHeight w:val="462"/>
        </w:trPr>
        <w:tc>
          <w:tcPr>
            <w:tcW w:w="582" w:type="dxa"/>
            <w:vMerge/>
            <w:shd w:val="clear" w:color="auto" w:fill="auto"/>
            <w:noWrap/>
            <w:vAlign w:val="center"/>
          </w:tcPr>
          <w:p w14:paraId="2D79F3FB"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3A91B2B6" w14:textId="123BC973" w:rsidR="003F2D62" w:rsidRPr="007001F1" w:rsidRDefault="003F2D62" w:rsidP="003F3D85">
            <w:pPr>
              <w:jc w:val="both"/>
              <w:rPr>
                <w:color w:val="000000"/>
                <w:sz w:val="22"/>
                <w:szCs w:val="22"/>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14:paraId="0281B162" w14:textId="77777777" w:rsidR="003F2D62" w:rsidRPr="007001F1" w:rsidRDefault="003F2D62" w:rsidP="00617EE4">
            <w:pPr>
              <w:jc w:val="center"/>
              <w:rPr>
                <w:color w:val="000000"/>
                <w:sz w:val="22"/>
                <w:szCs w:val="22"/>
              </w:rPr>
            </w:pPr>
          </w:p>
        </w:tc>
        <w:tc>
          <w:tcPr>
            <w:tcW w:w="567" w:type="dxa"/>
            <w:shd w:val="clear" w:color="auto" w:fill="auto"/>
            <w:vAlign w:val="center"/>
          </w:tcPr>
          <w:p w14:paraId="447EB818" w14:textId="77777777" w:rsidR="003F2D62" w:rsidRPr="007001F1" w:rsidRDefault="003F2D62" w:rsidP="00617EE4">
            <w:pPr>
              <w:jc w:val="center"/>
              <w:rPr>
                <w:color w:val="000000"/>
                <w:sz w:val="22"/>
                <w:szCs w:val="22"/>
              </w:rPr>
            </w:pPr>
          </w:p>
        </w:tc>
        <w:tc>
          <w:tcPr>
            <w:tcW w:w="776" w:type="dxa"/>
            <w:shd w:val="clear" w:color="auto" w:fill="auto"/>
            <w:vAlign w:val="center"/>
          </w:tcPr>
          <w:p w14:paraId="4C69531A" w14:textId="77777777" w:rsidR="003F2D62" w:rsidRPr="007001F1" w:rsidRDefault="003F2D62" w:rsidP="00617EE4">
            <w:pPr>
              <w:jc w:val="center"/>
              <w:rPr>
                <w:color w:val="000000"/>
                <w:sz w:val="22"/>
                <w:szCs w:val="22"/>
              </w:rPr>
            </w:pPr>
          </w:p>
        </w:tc>
        <w:tc>
          <w:tcPr>
            <w:tcW w:w="1775" w:type="dxa"/>
            <w:shd w:val="clear" w:color="auto" w:fill="auto"/>
            <w:vAlign w:val="center"/>
          </w:tcPr>
          <w:p w14:paraId="7FA5E9E1" w14:textId="77777777" w:rsidR="003F2D62" w:rsidRPr="007001F1" w:rsidRDefault="003F2D62" w:rsidP="00617EE4">
            <w:pPr>
              <w:jc w:val="center"/>
              <w:rPr>
                <w:color w:val="000000"/>
                <w:sz w:val="22"/>
                <w:szCs w:val="22"/>
              </w:rPr>
            </w:pPr>
          </w:p>
        </w:tc>
      </w:tr>
      <w:tr w:rsidR="003F2D62" w:rsidRPr="007001F1" w14:paraId="07724976" w14:textId="77777777" w:rsidTr="00312388">
        <w:trPr>
          <w:trHeight w:val="157"/>
        </w:trPr>
        <w:tc>
          <w:tcPr>
            <w:tcW w:w="582" w:type="dxa"/>
            <w:vMerge/>
            <w:shd w:val="clear" w:color="auto" w:fill="auto"/>
            <w:noWrap/>
            <w:vAlign w:val="center"/>
          </w:tcPr>
          <w:p w14:paraId="74C51C17"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8D38C80" w14:textId="744C27A5" w:rsidR="003F2D62" w:rsidRPr="007001F1" w:rsidRDefault="003F2D62"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6C1E4EF" w14:textId="77777777" w:rsidR="003F2D62" w:rsidRPr="007001F1" w:rsidRDefault="003F2D62" w:rsidP="00617EE4">
            <w:pPr>
              <w:jc w:val="center"/>
              <w:rPr>
                <w:color w:val="000000"/>
                <w:sz w:val="22"/>
                <w:szCs w:val="22"/>
              </w:rPr>
            </w:pPr>
          </w:p>
        </w:tc>
        <w:tc>
          <w:tcPr>
            <w:tcW w:w="567" w:type="dxa"/>
            <w:shd w:val="clear" w:color="auto" w:fill="auto"/>
            <w:vAlign w:val="center"/>
          </w:tcPr>
          <w:p w14:paraId="0778AE3F" w14:textId="77777777" w:rsidR="003F2D62" w:rsidRPr="007001F1" w:rsidRDefault="003F2D62" w:rsidP="00617EE4">
            <w:pPr>
              <w:jc w:val="center"/>
              <w:rPr>
                <w:color w:val="000000"/>
                <w:sz w:val="22"/>
                <w:szCs w:val="22"/>
              </w:rPr>
            </w:pPr>
          </w:p>
        </w:tc>
        <w:tc>
          <w:tcPr>
            <w:tcW w:w="776" w:type="dxa"/>
            <w:shd w:val="clear" w:color="auto" w:fill="auto"/>
            <w:vAlign w:val="center"/>
          </w:tcPr>
          <w:p w14:paraId="3BC15F75" w14:textId="77777777" w:rsidR="003F2D62" w:rsidRPr="007001F1" w:rsidRDefault="003F2D62" w:rsidP="00617EE4">
            <w:pPr>
              <w:jc w:val="center"/>
              <w:rPr>
                <w:color w:val="000000"/>
                <w:sz w:val="22"/>
                <w:szCs w:val="22"/>
              </w:rPr>
            </w:pPr>
          </w:p>
        </w:tc>
        <w:tc>
          <w:tcPr>
            <w:tcW w:w="1775" w:type="dxa"/>
            <w:shd w:val="clear" w:color="auto" w:fill="auto"/>
            <w:vAlign w:val="center"/>
          </w:tcPr>
          <w:p w14:paraId="0477EAAB" w14:textId="77777777" w:rsidR="003F2D62" w:rsidRPr="007001F1" w:rsidRDefault="003F2D62" w:rsidP="00617EE4">
            <w:pPr>
              <w:jc w:val="center"/>
              <w:rPr>
                <w:color w:val="000000"/>
                <w:sz w:val="22"/>
                <w:szCs w:val="22"/>
              </w:rPr>
            </w:pPr>
          </w:p>
        </w:tc>
      </w:tr>
      <w:tr w:rsidR="003F2D62" w:rsidRPr="007001F1" w14:paraId="1CE5B344" w14:textId="77777777" w:rsidTr="00312388">
        <w:trPr>
          <w:trHeight w:val="459"/>
        </w:trPr>
        <w:tc>
          <w:tcPr>
            <w:tcW w:w="582" w:type="dxa"/>
            <w:vMerge w:val="restart"/>
            <w:shd w:val="clear" w:color="auto" w:fill="auto"/>
            <w:noWrap/>
            <w:vAlign w:val="center"/>
          </w:tcPr>
          <w:p w14:paraId="114BBD44" w14:textId="77777777" w:rsidR="003F2D62" w:rsidRPr="007001F1" w:rsidRDefault="003F2D62" w:rsidP="00617EE4">
            <w:pPr>
              <w:jc w:val="center"/>
              <w:rPr>
                <w:color w:val="000000"/>
                <w:sz w:val="22"/>
                <w:szCs w:val="22"/>
              </w:rPr>
            </w:pPr>
            <w:r w:rsidRPr="007001F1">
              <w:rPr>
                <w:color w:val="000000"/>
                <w:sz w:val="22"/>
                <w:szCs w:val="22"/>
              </w:rPr>
              <w:lastRenderedPageBreak/>
              <w:t>8</w:t>
            </w:r>
          </w:p>
        </w:tc>
        <w:tc>
          <w:tcPr>
            <w:tcW w:w="4820" w:type="dxa"/>
            <w:gridSpan w:val="2"/>
            <w:shd w:val="clear" w:color="auto" w:fill="auto"/>
            <w:vAlign w:val="center"/>
          </w:tcPr>
          <w:p w14:paraId="21A893DA" w14:textId="516477AE" w:rsidR="003F2D62" w:rsidRPr="007001F1" w:rsidRDefault="003F2D62" w:rsidP="003F3D85">
            <w:pPr>
              <w:jc w:val="both"/>
              <w:rPr>
                <w:sz w:val="22"/>
                <w:szCs w:val="22"/>
              </w:rPr>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14:paraId="5B3CC3DF" w14:textId="77777777" w:rsidR="003F2D62" w:rsidRPr="007001F1" w:rsidRDefault="003F2D62" w:rsidP="00617EE4">
            <w:pPr>
              <w:jc w:val="center"/>
              <w:rPr>
                <w:color w:val="000000"/>
                <w:sz w:val="22"/>
                <w:szCs w:val="22"/>
              </w:rPr>
            </w:pPr>
          </w:p>
        </w:tc>
        <w:tc>
          <w:tcPr>
            <w:tcW w:w="567" w:type="dxa"/>
            <w:shd w:val="clear" w:color="auto" w:fill="auto"/>
            <w:vAlign w:val="center"/>
          </w:tcPr>
          <w:p w14:paraId="45332C43" w14:textId="77777777" w:rsidR="003F2D62" w:rsidRPr="007001F1" w:rsidRDefault="003F2D62" w:rsidP="00617EE4">
            <w:pPr>
              <w:jc w:val="center"/>
              <w:rPr>
                <w:color w:val="000000"/>
                <w:sz w:val="22"/>
                <w:szCs w:val="22"/>
              </w:rPr>
            </w:pPr>
          </w:p>
        </w:tc>
        <w:tc>
          <w:tcPr>
            <w:tcW w:w="776" w:type="dxa"/>
            <w:shd w:val="clear" w:color="auto" w:fill="auto"/>
            <w:vAlign w:val="center"/>
          </w:tcPr>
          <w:p w14:paraId="5735CF8B" w14:textId="77777777" w:rsidR="003F2D62" w:rsidRPr="007001F1" w:rsidRDefault="003F2D62" w:rsidP="00617EE4">
            <w:pPr>
              <w:jc w:val="center"/>
              <w:rPr>
                <w:color w:val="000000"/>
                <w:sz w:val="22"/>
                <w:szCs w:val="22"/>
              </w:rPr>
            </w:pPr>
          </w:p>
        </w:tc>
        <w:tc>
          <w:tcPr>
            <w:tcW w:w="1775" w:type="dxa"/>
            <w:shd w:val="clear" w:color="auto" w:fill="auto"/>
            <w:vAlign w:val="center"/>
          </w:tcPr>
          <w:p w14:paraId="4667F318" w14:textId="77777777" w:rsidR="003F2D62" w:rsidRPr="007001F1" w:rsidRDefault="003F2D62" w:rsidP="00617EE4">
            <w:pPr>
              <w:jc w:val="center"/>
              <w:rPr>
                <w:color w:val="000000"/>
                <w:sz w:val="22"/>
                <w:szCs w:val="22"/>
              </w:rPr>
            </w:pPr>
          </w:p>
        </w:tc>
      </w:tr>
      <w:tr w:rsidR="003F2D62" w:rsidRPr="007001F1" w14:paraId="20751D81" w14:textId="77777777" w:rsidTr="007261E4">
        <w:trPr>
          <w:trHeight w:val="675"/>
        </w:trPr>
        <w:tc>
          <w:tcPr>
            <w:tcW w:w="582" w:type="dxa"/>
            <w:vMerge/>
            <w:shd w:val="clear" w:color="auto" w:fill="auto"/>
            <w:noWrap/>
            <w:vAlign w:val="center"/>
          </w:tcPr>
          <w:p w14:paraId="6EC8C0F7"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69FC00A" w14:textId="1FCC21FA" w:rsidR="003F2D62" w:rsidRPr="007001F1" w:rsidRDefault="003F2D62" w:rsidP="003F3D85">
            <w:pPr>
              <w:jc w:val="both"/>
              <w:rPr>
                <w:sz w:val="22"/>
                <w:szCs w:val="22"/>
              </w:rPr>
            </w:pPr>
            <w:r w:rsidRPr="007001F1">
              <w:rPr>
                <w:sz w:val="22"/>
                <w:szCs w:val="22"/>
              </w:rPr>
              <w:t xml:space="preserve">b) Boli v prípade konfliktu záujmov prijaté primerané opatrenia a vykonaná nápravu v zmysle                 </w:t>
            </w:r>
            <w:r w:rsidR="00B109E8" w:rsidRPr="007001F1">
              <w:rPr>
                <w:sz w:val="22"/>
                <w:szCs w:val="22"/>
              </w:rPr>
              <w:t>§ 23 ods. 5 ZVO?</w:t>
            </w:r>
          </w:p>
        </w:tc>
        <w:tc>
          <w:tcPr>
            <w:tcW w:w="567" w:type="dxa"/>
            <w:shd w:val="clear" w:color="auto" w:fill="auto"/>
            <w:vAlign w:val="center"/>
          </w:tcPr>
          <w:p w14:paraId="5997004B" w14:textId="77777777" w:rsidR="003F2D62" w:rsidRPr="007001F1" w:rsidRDefault="003F2D62" w:rsidP="00617EE4">
            <w:pPr>
              <w:jc w:val="center"/>
              <w:rPr>
                <w:color w:val="000000"/>
                <w:sz w:val="22"/>
                <w:szCs w:val="22"/>
              </w:rPr>
            </w:pPr>
          </w:p>
        </w:tc>
        <w:tc>
          <w:tcPr>
            <w:tcW w:w="567" w:type="dxa"/>
            <w:shd w:val="clear" w:color="auto" w:fill="auto"/>
            <w:vAlign w:val="center"/>
          </w:tcPr>
          <w:p w14:paraId="10F33416" w14:textId="77777777" w:rsidR="003F2D62" w:rsidRPr="007001F1" w:rsidRDefault="003F2D62" w:rsidP="00617EE4">
            <w:pPr>
              <w:jc w:val="center"/>
              <w:rPr>
                <w:color w:val="000000"/>
                <w:sz w:val="22"/>
                <w:szCs w:val="22"/>
              </w:rPr>
            </w:pPr>
          </w:p>
        </w:tc>
        <w:tc>
          <w:tcPr>
            <w:tcW w:w="776" w:type="dxa"/>
            <w:shd w:val="clear" w:color="auto" w:fill="auto"/>
            <w:vAlign w:val="center"/>
          </w:tcPr>
          <w:p w14:paraId="5D21E69D" w14:textId="77777777" w:rsidR="003F2D62" w:rsidRPr="007001F1" w:rsidRDefault="003F2D62" w:rsidP="00617EE4">
            <w:pPr>
              <w:jc w:val="center"/>
              <w:rPr>
                <w:color w:val="000000"/>
                <w:sz w:val="22"/>
                <w:szCs w:val="22"/>
              </w:rPr>
            </w:pPr>
          </w:p>
        </w:tc>
        <w:tc>
          <w:tcPr>
            <w:tcW w:w="1775" w:type="dxa"/>
            <w:shd w:val="clear" w:color="auto" w:fill="auto"/>
            <w:vAlign w:val="center"/>
          </w:tcPr>
          <w:p w14:paraId="7898FED5" w14:textId="77777777" w:rsidR="003F2D62" w:rsidRPr="007001F1" w:rsidRDefault="003F2D62" w:rsidP="00617EE4">
            <w:pPr>
              <w:jc w:val="center"/>
              <w:rPr>
                <w:color w:val="000000"/>
                <w:sz w:val="22"/>
                <w:szCs w:val="22"/>
              </w:rPr>
            </w:pPr>
          </w:p>
        </w:tc>
      </w:tr>
      <w:tr w:rsidR="003F2D62" w:rsidRPr="007001F1" w14:paraId="3C05F264" w14:textId="77777777" w:rsidTr="007261E4">
        <w:trPr>
          <w:trHeight w:val="675"/>
        </w:trPr>
        <w:tc>
          <w:tcPr>
            <w:tcW w:w="582" w:type="dxa"/>
            <w:vMerge/>
            <w:shd w:val="clear" w:color="auto" w:fill="auto"/>
            <w:noWrap/>
            <w:vAlign w:val="center"/>
          </w:tcPr>
          <w:p w14:paraId="47F99589"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CEA8109" w14:textId="17248DA0" w:rsidR="003F2D62" w:rsidRPr="007001F1" w:rsidRDefault="003F2D62"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B650F0F" w14:textId="77777777" w:rsidR="003F2D62" w:rsidRPr="007001F1" w:rsidRDefault="003F2D62" w:rsidP="00617EE4">
            <w:pPr>
              <w:jc w:val="center"/>
              <w:rPr>
                <w:color w:val="000000"/>
                <w:sz w:val="22"/>
                <w:szCs w:val="22"/>
              </w:rPr>
            </w:pPr>
          </w:p>
        </w:tc>
        <w:tc>
          <w:tcPr>
            <w:tcW w:w="567" w:type="dxa"/>
            <w:shd w:val="clear" w:color="auto" w:fill="auto"/>
            <w:vAlign w:val="center"/>
          </w:tcPr>
          <w:p w14:paraId="4EFF95A7" w14:textId="77777777" w:rsidR="003F2D62" w:rsidRPr="007001F1" w:rsidRDefault="003F2D62" w:rsidP="00617EE4">
            <w:pPr>
              <w:jc w:val="center"/>
              <w:rPr>
                <w:color w:val="000000"/>
                <w:sz w:val="22"/>
                <w:szCs w:val="22"/>
              </w:rPr>
            </w:pPr>
          </w:p>
        </w:tc>
        <w:tc>
          <w:tcPr>
            <w:tcW w:w="776" w:type="dxa"/>
            <w:shd w:val="clear" w:color="auto" w:fill="auto"/>
            <w:vAlign w:val="center"/>
          </w:tcPr>
          <w:p w14:paraId="3E1D1464" w14:textId="77777777" w:rsidR="003F2D62" w:rsidRPr="007001F1" w:rsidRDefault="003F2D62" w:rsidP="00617EE4">
            <w:pPr>
              <w:jc w:val="center"/>
              <w:rPr>
                <w:color w:val="000000"/>
                <w:sz w:val="22"/>
                <w:szCs w:val="22"/>
              </w:rPr>
            </w:pPr>
          </w:p>
        </w:tc>
        <w:tc>
          <w:tcPr>
            <w:tcW w:w="1775" w:type="dxa"/>
            <w:shd w:val="clear" w:color="auto" w:fill="auto"/>
            <w:vAlign w:val="center"/>
          </w:tcPr>
          <w:p w14:paraId="7CA4094E" w14:textId="77777777" w:rsidR="003F2D62" w:rsidRPr="007001F1" w:rsidRDefault="003F2D62" w:rsidP="00617EE4">
            <w:pPr>
              <w:jc w:val="center"/>
              <w:rPr>
                <w:color w:val="000000"/>
                <w:sz w:val="22"/>
                <w:szCs w:val="22"/>
              </w:rPr>
            </w:pPr>
          </w:p>
        </w:tc>
      </w:tr>
      <w:tr w:rsidR="00617EE4" w:rsidRPr="007001F1" w14:paraId="18AD33A4" w14:textId="77777777" w:rsidTr="007261E4">
        <w:trPr>
          <w:trHeight w:val="547"/>
        </w:trPr>
        <w:tc>
          <w:tcPr>
            <w:tcW w:w="582" w:type="dxa"/>
            <w:shd w:val="clear" w:color="auto" w:fill="auto"/>
            <w:noWrap/>
            <w:vAlign w:val="center"/>
          </w:tcPr>
          <w:p w14:paraId="331AFF7C" w14:textId="77777777" w:rsidR="00617EE4" w:rsidRPr="007001F1" w:rsidRDefault="00617EE4" w:rsidP="00617EE4">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2DC81256" w14:textId="16AB1A81" w:rsidR="00617EE4" w:rsidRPr="007001F1" w:rsidRDefault="00617EE4" w:rsidP="003F3D85">
            <w:pPr>
              <w:jc w:val="both"/>
              <w:rPr>
                <w:color w:val="000000"/>
                <w:sz w:val="22"/>
                <w:szCs w:val="22"/>
              </w:rPr>
            </w:pPr>
            <w:r w:rsidRPr="007001F1">
              <w:rPr>
                <w:color w:val="000000"/>
                <w:sz w:val="22"/>
                <w:szCs w:val="22"/>
              </w:rPr>
              <w:t>Odoslal Prijímateľ úradu oznámenie o použití rokovacieho konania spôsobom a v lehotách uvedených v §</w:t>
            </w:r>
            <w:r w:rsidR="004655C8" w:rsidRPr="007001F1">
              <w:rPr>
                <w:color w:val="000000"/>
                <w:sz w:val="22"/>
                <w:szCs w:val="22"/>
              </w:rPr>
              <w:t xml:space="preserve"> </w:t>
            </w:r>
            <w:r w:rsidRPr="007001F1">
              <w:rPr>
                <w:color w:val="000000"/>
                <w:sz w:val="22"/>
                <w:szCs w:val="22"/>
              </w:rPr>
              <w:t>116 ods. 4 ZVO?</w:t>
            </w:r>
          </w:p>
        </w:tc>
        <w:tc>
          <w:tcPr>
            <w:tcW w:w="567" w:type="dxa"/>
            <w:shd w:val="clear" w:color="auto" w:fill="auto"/>
            <w:vAlign w:val="center"/>
          </w:tcPr>
          <w:p w14:paraId="6F74425C" w14:textId="77777777" w:rsidR="00617EE4" w:rsidRPr="007001F1" w:rsidRDefault="00617EE4" w:rsidP="00617EE4">
            <w:pPr>
              <w:jc w:val="center"/>
              <w:rPr>
                <w:color w:val="000000"/>
                <w:sz w:val="22"/>
                <w:szCs w:val="22"/>
              </w:rPr>
            </w:pPr>
          </w:p>
        </w:tc>
        <w:tc>
          <w:tcPr>
            <w:tcW w:w="567" w:type="dxa"/>
            <w:shd w:val="clear" w:color="auto" w:fill="auto"/>
            <w:vAlign w:val="center"/>
          </w:tcPr>
          <w:p w14:paraId="5A22AA72" w14:textId="77777777" w:rsidR="00617EE4" w:rsidRPr="007001F1" w:rsidRDefault="00617EE4" w:rsidP="00617EE4">
            <w:pPr>
              <w:jc w:val="center"/>
              <w:rPr>
                <w:color w:val="000000"/>
                <w:sz w:val="22"/>
                <w:szCs w:val="22"/>
              </w:rPr>
            </w:pPr>
          </w:p>
        </w:tc>
        <w:tc>
          <w:tcPr>
            <w:tcW w:w="776" w:type="dxa"/>
            <w:shd w:val="clear" w:color="auto" w:fill="auto"/>
            <w:vAlign w:val="center"/>
          </w:tcPr>
          <w:p w14:paraId="7EF1CE52" w14:textId="77777777" w:rsidR="00617EE4" w:rsidRPr="007001F1" w:rsidRDefault="00617EE4" w:rsidP="00617EE4">
            <w:pPr>
              <w:jc w:val="center"/>
              <w:rPr>
                <w:color w:val="000000"/>
                <w:sz w:val="22"/>
                <w:szCs w:val="22"/>
              </w:rPr>
            </w:pPr>
          </w:p>
        </w:tc>
        <w:tc>
          <w:tcPr>
            <w:tcW w:w="1775" w:type="dxa"/>
            <w:shd w:val="clear" w:color="auto" w:fill="auto"/>
            <w:vAlign w:val="center"/>
          </w:tcPr>
          <w:p w14:paraId="1D852A1C" w14:textId="77777777" w:rsidR="00617EE4" w:rsidRPr="007001F1" w:rsidRDefault="00617EE4" w:rsidP="00617EE4">
            <w:pPr>
              <w:jc w:val="center"/>
              <w:rPr>
                <w:color w:val="000000"/>
                <w:sz w:val="22"/>
                <w:szCs w:val="22"/>
              </w:rPr>
            </w:pPr>
          </w:p>
        </w:tc>
      </w:tr>
      <w:tr w:rsidR="00617EE4" w:rsidRPr="007001F1" w14:paraId="22327B77" w14:textId="77777777" w:rsidTr="007261E4">
        <w:trPr>
          <w:trHeight w:val="757"/>
        </w:trPr>
        <w:tc>
          <w:tcPr>
            <w:tcW w:w="582" w:type="dxa"/>
            <w:shd w:val="clear" w:color="auto" w:fill="auto"/>
            <w:noWrap/>
            <w:vAlign w:val="center"/>
          </w:tcPr>
          <w:p w14:paraId="47A2C849" w14:textId="77777777" w:rsidR="00617EE4" w:rsidRPr="007001F1" w:rsidRDefault="00617EE4" w:rsidP="00617EE4">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4AEA6AB7" w14:textId="77777777" w:rsidR="00617EE4" w:rsidRPr="007001F1" w:rsidRDefault="00617EE4" w:rsidP="003F3D85">
            <w:pPr>
              <w:jc w:val="both"/>
              <w:rPr>
                <w:color w:val="000000"/>
                <w:sz w:val="22"/>
                <w:szCs w:val="22"/>
              </w:rPr>
            </w:pPr>
            <w:r w:rsidRPr="007001F1">
              <w:rPr>
                <w:color w:val="000000"/>
                <w:sz w:val="22"/>
                <w:szCs w:val="22"/>
              </w:rPr>
              <w:t>Ak Prijímateľ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14:paraId="1E0CD24A" w14:textId="77777777" w:rsidR="00617EE4" w:rsidRPr="007001F1" w:rsidRDefault="00617EE4" w:rsidP="00617EE4">
            <w:pPr>
              <w:jc w:val="center"/>
              <w:rPr>
                <w:color w:val="000000"/>
                <w:sz w:val="22"/>
                <w:szCs w:val="22"/>
              </w:rPr>
            </w:pPr>
          </w:p>
        </w:tc>
        <w:tc>
          <w:tcPr>
            <w:tcW w:w="567" w:type="dxa"/>
            <w:shd w:val="clear" w:color="auto" w:fill="auto"/>
            <w:vAlign w:val="center"/>
          </w:tcPr>
          <w:p w14:paraId="6CEC1242" w14:textId="77777777" w:rsidR="00617EE4" w:rsidRPr="007001F1" w:rsidRDefault="00617EE4" w:rsidP="00617EE4">
            <w:pPr>
              <w:jc w:val="center"/>
              <w:rPr>
                <w:color w:val="000000"/>
                <w:sz w:val="22"/>
                <w:szCs w:val="22"/>
              </w:rPr>
            </w:pPr>
          </w:p>
        </w:tc>
        <w:tc>
          <w:tcPr>
            <w:tcW w:w="776" w:type="dxa"/>
            <w:shd w:val="clear" w:color="auto" w:fill="auto"/>
            <w:vAlign w:val="center"/>
          </w:tcPr>
          <w:p w14:paraId="378562B7" w14:textId="77777777" w:rsidR="00617EE4" w:rsidRPr="007001F1" w:rsidRDefault="00617EE4" w:rsidP="00617EE4">
            <w:pPr>
              <w:jc w:val="center"/>
              <w:rPr>
                <w:color w:val="000000"/>
                <w:sz w:val="22"/>
                <w:szCs w:val="22"/>
              </w:rPr>
            </w:pPr>
          </w:p>
        </w:tc>
        <w:tc>
          <w:tcPr>
            <w:tcW w:w="1775" w:type="dxa"/>
            <w:shd w:val="clear" w:color="auto" w:fill="auto"/>
            <w:vAlign w:val="center"/>
          </w:tcPr>
          <w:p w14:paraId="1328E053" w14:textId="77777777" w:rsidR="00617EE4" w:rsidRPr="007001F1" w:rsidRDefault="00617EE4" w:rsidP="00617EE4">
            <w:pPr>
              <w:jc w:val="center"/>
              <w:rPr>
                <w:color w:val="000000"/>
                <w:sz w:val="22"/>
                <w:szCs w:val="22"/>
              </w:rPr>
            </w:pPr>
          </w:p>
        </w:tc>
      </w:tr>
      <w:tr w:rsidR="00617EE4" w:rsidRPr="007001F1" w14:paraId="628707FE" w14:textId="77777777" w:rsidTr="007261E4">
        <w:trPr>
          <w:trHeight w:val="445"/>
        </w:trPr>
        <w:tc>
          <w:tcPr>
            <w:tcW w:w="582" w:type="dxa"/>
            <w:shd w:val="clear" w:color="auto" w:fill="auto"/>
            <w:noWrap/>
            <w:vAlign w:val="center"/>
          </w:tcPr>
          <w:p w14:paraId="05B73743" w14:textId="77777777" w:rsidR="00617EE4" w:rsidRPr="007001F1" w:rsidRDefault="00617EE4" w:rsidP="00617EE4">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60CFAD33" w14:textId="667A7FB0" w:rsidR="00617EE4" w:rsidRPr="007001F1" w:rsidRDefault="00617EE4" w:rsidP="003F3D85">
            <w:pPr>
              <w:jc w:val="both"/>
              <w:rPr>
                <w:color w:val="000000"/>
                <w:sz w:val="22"/>
                <w:szCs w:val="22"/>
              </w:rPr>
            </w:pPr>
            <w:del w:id="800" w:author="Kramár Róbert" w:date="2017-05-15T13:14:00Z">
              <w:r w:rsidRPr="007001F1" w:rsidDel="0088057F">
                <w:rPr>
                  <w:color w:val="000000"/>
                  <w:sz w:val="22"/>
                  <w:szCs w:val="22"/>
                </w:rPr>
                <w:delText xml:space="preserve">Boli pri zadávaní zákazky </w:delText>
              </w:r>
              <w:r w:rsidR="00800B89"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801" w:author="Kramár Róbert" w:date="2017-05-15T13:14:00Z">
              <w:r w:rsidR="0088057F" w:rsidRPr="007001F1">
                <w:rPr>
                  <w:color w:val="000000"/>
                  <w:sz w:val="22"/>
                  <w:szCs w:val="22"/>
                </w:rPr>
                <w:t xml:space="preserve">Boli pri zadávaní zákazky dodržané princípy </w:t>
              </w:r>
            </w:ins>
            <w:ins w:id="802" w:author="Hudec Branislav" w:date="2018-02-20T16:18:00Z">
              <w:r w:rsidR="005B2ED6">
                <w:rPr>
                  <w:color w:val="000000"/>
                  <w:sz w:val="22"/>
                  <w:szCs w:val="22"/>
                </w:rPr>
                <w:t xml:space="preserve">                 </w:t>
              </w:r>
            </w:ins>
            <w:ins w:id="803" w:author="Kramár Róbert" w:date="2017-05-15T13:14:00Z">
              <w:r w:rsidR="0088057F" w:rsidRPr="007001F1">
                <w:rPr>
                  <w:color w:val="000000"/>
                  <w:sz w:val="22"/>
                  <w:szCs w:val="22"/>
                </w:rPr>
                <w:t xml:space="preserve">v zmysle § 10 ods. 2 ZVO? </w:t>
              </w:r>
            </w:ins>
            <w:ins w:id="804"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tcPr>
          <w:p w14:paraId="1A346FA5" w14:textId="77777777" w:rsidR="00617EE4" w:rsidRPr="007001F1" w:rsidRDefault="00617EE4" w:rsidP="00617EE4">
            <w:pPr>
              <w:jc w:val="center"/>
              <w:rPr>
                <w:color w:val="000000"/>
                <w:sz w:val="22"/>
                <w:szCs w:val="22"/>
              </w:rPr>
            </w:pPr>
          </w:p>
        </w:tc>
        <w:tc>
          <w:tcPr>
            <w:tcW w:w="567" w:type="dxa"/>
            <w:shd w:val="clear" w:color="auto" w:fill="auto"/>
            <w:vAlign w:val="center"/>
          </w:tcPr>
          <w:p w14:paraId="68ABD8EB" w14:textId="77777777" w:rsidR="00617EE4" w:rsidRPr="007001F1" w:rsidRDefault="00617EE4" w:rsidP="00617EE4">
            <w:pPr>
              <w:jc w:val="center"/>
              <w:rPr>
                <w:color w:val="000000"/>
                <w:sz w:val="22"/>
                <w:szCs w:val="22"/>
              </w:rPr>
            </w:pPr>
          </w:p>
        </w:tc>
        <w:tc>
          <w:tcPr>
            <w:tcW w:w="776" w:type="dxa"/>
            <w:shd w:val="clear" w:color="auto" w:fill="auto"/>
            <w:vAlign w:val="center"/>
          </w:tcPr>
          <w:p w14:paraId="23AD9041" w14:textId="77777777" w:rsidR="00617EE4" w:rsidRPr="007001F1" w:rsidRDefault="00617EE4" w:rsidP="00617EE4">
            <w:pPr>
              <w:jc w:val="center"/>
              <w:rPr>
                <w:color w:val="000000"/>
                <w:sz w:val="22"/>
                <w:szCs w:val="22"/>
              </w:rPr>
            </w:pPr>
          </w:p>
        </w:tc>
        <w:tc>
          <w:tcPr>
            <w:tcW w:w="1775" w:type="dxa"/>
            <w:shd w:val="clear" w:color="auto" w:fill="auto"/>
            <w:vAlign w:val="center"/>
          </w:tcPr>
          <w:p w14:paraId="5483E222" w14:textId="77777777" w:rsidR="00617EE4" w:rsidRPr="007001F1" w:rsidRDefault="00617EE4" w:rsidP="00617EE4">
            <w:pPr>
              <w:jc w:val="center"/>
              <w:rPr>
                <w:color w:val="000000"/>
                <w:sz w:val="22"/>
                <w:szCs w:val="22"/>
              </w:rPr>
            </w:pPr>
          </w:p>
        </w:tc>
      </w:tr>
      <w:tr w:rsidR="003F2D62" w:rsidRPr="007001F1" w14:paraId="3CC34F68" w14:textId="77777777" w:rsidTr="00312388">
        <w:trPr>
          <w:trHeight w:val="350"/>
        </w:trPr>
        <w:tc>
          <w:tcPr>
            <w:tcW w:w="582" w:type="dxa"/>
            <w:vMerge w:val="restart"/>
            <w:shd w:val="clear" w:color="auto" w:fill="auto"/>
            <w:noWrap/>
            <w:vAlign w:val="center"/>
          </w:tcPr>
          <w:p w14:paraId="26F00A17" w14:textId="3D38B9FC" w:rsidR="003F2D62" w:rsidRPr="007001F1" w:rsidRDefault="003F2D62" w:rsidP="00617EE4">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61BFD145" w14:textId="56162D57" w:rsidR="003F2D62" w:rsidRPr="007001F1" w:rsidRDefault="003F2D62" w:rsidP="003F3D85">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16CC37C2" w14:textId="77777777" w:rsidR="003F2D62" w:rsidRPr="007001F1" w:rsidRDefault="003F2D62" w:rsidP="00617EE4">
            <w:pPr>
              <w:jc w:val="center"/>
              <w:rPr>
                <w:color w:val="000000"/>
                <w:sz w:val="22"/>
                <w:szCs w:val="22"/>
              </w:rPr>
            </w:pPr>
          </w:p>
        </w:tc>
        <w:tc>
          <w:tcPr>
            <w:tcW w:w="567" w:type="dxa"/>
            <w:shd w:val="clear" w:color="auto" w:fill="auto"/>
            <w:vAlign w:val="center"/>
          </w:tcPr>
          <w:p w14:paraId="3383D256" w14:textId="77777777" w:rsidR="003F2D62" w:rsidRPr="007001F1" w:rsidRDefault="003F2D62" w:rsidP="00617EE4">
            <w:pPr>
              <w:jc w:val="center"/>
              <w:rPr>
                <w:color w:val="000000"/>
                <w:sz w:val="22"/>
                <w:szCs w:val="22"/>
              </w:rPr>
            </w:pPr>
          </w:p>
        </w:tc>
        <w:tc>
          <w:tcPr>
            <w:tcW w:w="776" w:type="dxa"/>
            <w:shd w:val="clear" w:color="auto" w:fill="auto"/>
            <w:vAlign w:val="center"/>
          </w:tcPr>
          <w:p w14:paraId="6329044F" w14:textId="77777777" w:rsidR="003F2D62" w:rsidRPr="007001F1" w:rsidRDefault="003F2D62" w:rsidP="00617EE4">
            <w:pPr>
              <w:jc w:val="center"/>
              <w:rPr>
                <w:color w:val="000000"/>
                <w:sz w:val="22"/>
                <w:szCs w:val="22"/>
              </w:rPr>
            </w:pPr>
          </w:p>
        </w:tc>
        <w:tc>
          <w:tcPr>
            <w:tcW w:w="1775" w:type="dxa"/>
            <w:shd w:val="clear" w:color="auto" w:fill="auto"/>
            <w:vAlign w:val="center"/>
          </w:tcPr>
          <w:p w14:paraId="37972716" w14:textId="77777777" w:rsidR="003F2D62" w:rsidRPr="007001F1" w:rsidRDefault="003F2D62" w:rsidP="00617EE4">
            <w:pPr>
              <w:jc w:val="center"/>
              <w:rPr>
                <w:color w:val="000000"/>
                <w:sz w:val="22"/>
                <w:szCs w:val="22"/>
              </w:rPr>
            </w:pPr>
          </w:p>
        </w:tc>
      </w:tr>
      <w:tr w:rsidR="003F2D62" w:rsidRPr="007001F1" w14:paraId="289CE295" w14:textId="77777777" w:rsidTr="007261E4">
        <w:trPr>
          <w:trHeight w:val="845"/>
        </w:trPr>
        <w:tc>
          <w:tcPr>
            <w:tcW w:w="582" w:type="dxa"/>
            <w:vMerge/>
            <w:shd w:val="clear" w:color="auto" w:fill="auto"/>
            <w:noWrap/>
            <w:vAlign w:val="center"/>
          </w:tcPr>
          <w:p w14:paraId="14232781"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3AF4C24" w14:textId="2BD64E5B" w:rsidR="003F2D62" w:rsidRPr="007001F1" w:rsidRDefault="003F2D62"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708D779" w14:textId="77777777" w:rsidR="003F2D62" w:rsidRPr="007001F1" w:rsidRDefault="003F2D62" w:rsidP="00617EE4">
            <w:pPr>
              <w:jc w:val="center"/>
              <w:rPr>
                <w:color w:val="000000"/>
                <w:sz w:val="22"/>
                <w:szCs w:val="22"/>
              </w:rPr>
            </w:pPr>
          </w:p>
        </w:tc>
        <w:tc>
          <w:tcPr>
            <w:tcW w:w="567" w:type="dxa"/>
            <w:shd w:val="clear" w:color="auto" w:fill="auto"/>
            <w:vAlign w:val="center"/>
          </w:tcPr>
          <w:p w14:paraId="493F00FE" w14:textId="77777777" w:rsidR="003F2D62" w:rsidRPr="007001F1" w:rsidRDefault="003F2D62" w:rsidP="00617EE4">
            <w:pPr>
              <w:jc w:val="center"/>
              <w:rPr>
                <w:color w:val="000000"/>
                <w:sz w:val="22"/>
                <w:szCs w:val="22"/>
              </w:rPr>
            </w:pPr>
          </w:p>
        </w:tc>
        <w:tc>
          <w:tcPr>
            <w:tcW w:w="776" w:type="dxa"/>
            <w:shd w:val="clear" w:color="auto" w:fill="auto"/>
            <w:vAlign w:val="center"/>
          </w:tcPr>
          <w:p w14:paraId="1115E76B" w14:textId="77777777" w:rsidR="003F2D62" w:rsidRPr="007001F1" w:rsidRDefault="003F2D62" w:rsidP="00617EE4">
            <w:pPr>
              <w:jc w:val="center"/>
              <w:rPr>
                <w:color w:val="000000"/>
                <w:sz w:val="22"/>
                <w:szCs w:val="22"/>
              </w:rPr>
            </w:pPr>
          </w:p>
        </w:tc>
        <w:tc>
          <w:tcPr>
            <w:tcW w:w="1775" w:type="dxa"/>
            <w:shd w:val="clear" w:color="auto" w:fill="auto"/>
            <w:vAlign w:val="center"/>
          </w:tcPr>
          <w:p w14:paraId="105BB0DE" w14:textId="77777777" w:rsidR="003F2D62" w:rsidRPr="007001F1" w:rsidRDefault="003F2D62" w:rsidP="00617EE4">
            <w:pPr>
              <w:jc w:val="center"/>
              <w:rPr>
                <w:color w:val="000000"/>
                <w:sz w:val="22"/>
                <w:szCs w:val="22"/>
              </w:rPr>
            </w:pPr>
          </w:p>
        </w:tc>
      </w:tr>
      <w:tr w:rsidR="003F2D62" w:rsidRPr="007001F1" w14:paraId="1E81BC21" w14:textId="77777777" w:rsidTr="007261E4">
        <w:trPr>
          <w:trHeight w:val="845"/>
        </w:trPr>
        <w:tc>
          <w:tcPr>
            <w:tcW w:w="582" w:type="dxa"/>
            <w:vMerge/>
            <w:shd w:val="clear" w:color="auto" w:fill="auto"/>
            <w:noWrap/>
            <w:vAlign w:val="center"/>
          </w:tcPr>
          <w:p w14:paraId="25AD2EDE"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FEBD216" w14:textId="4048441C" w:rsidR="003F2D62" w:rsidRPr="007001F1" w:rsidRDefault="003F2D62" w:rsidP="003F3D85">
            <w:pPr>
              <w:jc w:val="both"/>
              <w:rPr>
                <w:sz w:val="22"/>
                <w:szCs w:val="22"/>
              </w:rPr>
            </w:pPr>
            <w:r w:rsidRPr="007001F1">
              <w:rPr>
                <w:sz w:val="22"/>
                <w:szCs w:val="22"/>
              </w:rPr>
              <w:t xml:space="preserve">c) 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14E79539" w14:textId="77777777" w:rsidR="003F2D62" w:rsidRPr="007001F1" w:rsidRDefault="003F2D62" w:rsidP="00617EE4">
            <w:pPr>
              <w:jc w:val="center"/>
              <w:rPr>
                <w:color w:val="000000"/>
                <w:sz w:val="22"/>
                <w:szCs w:val="22"/>
              </w:rPr>
            </w:pPr>
          </w:p>
        </w:tc>
        <w:tc>
          <w:tcPr>
            <w:tcW w:w="567" w:type="dxa"/>
            <w:shd w:val="clear" w:color="auto" w:fill="auto"/>
            <w:vAlign w:val="center"/>
          </w:tcPr>
          <w:p w14:paraId="13546FAC" w14:textId="77777777" w:rsidR="003F2D62" w:rsidRPr="007001F1" w:rsidRDefault="003F2D62" w:rsidP="00617EE4">
            <w:pPr>
              <w:jc w:val="center"/>
              <w:rPr>
                <w:color w:val="000000"/>
                <w:sz w:val="22"/>
                <w:szCs w:val="22"/>
              </w:rPr>
            </w:pPr>
          </w:p>
        </w:tc>
        <w:tc>
          <w:tcPr>
            <w:tcW w:w="776" w:type="dxa"/>
            <w:shd w:val="clear" w:color="auto" w:fill="auto"/>
            <w:vAlign w:val="center"/>
          </w:tcPr>
          <w:p w14:paraId="294CC34C" w14:textId="77777777" w:rsidR="003F2D62" w:rsidRPr="007001F1" w:rsidRDefault="003F2D62" w:rsidP="00617EE4">
            <w:pPr>
              <w:jc w:val="center"/>
              <w:rPr>
                <w:color w:val="000000"/>
                <w:sz w:val="22"/>
                <w:szCs w:val="22"/>
              </w:rPr>
            </w:pPr>
          </w:p>
        </w:tc>
        <w:tc>
          <w:tcPr>
            <w:tcW w:w="1775" w:type="dxa"/>
            <w:shd w:val="clear" w:color="auto" w:fill="auto"/>
            <w:vAlign w:val="center"/>
          </w:tcPr>
          <w:p w14:paraId="00ECFBBA" w14:textId="77777777" w:rsidR="003F2D62" w:rsidRPr="007001F1" w:rsidRDefault="003F2D62" w:rsidP="00617EE4">
            <w:pPr>
              <w:jc w:val="center"/>
              <w:rPr>
                <w:color w:val="000000"/>
                <w:sz w:val="22"/>
                <w:szCs w:val="22"/>
              </w:rPr>
            </w:pPr>
          </w:p>
        </w:tc>
      </w:tr>
      <w:tr w:rsidR="00617EE4" w:rsidRPr="007001F1" w14:paraId="287A501A" w14:textId="77777777" w:rsidTr="007261E4">
        <w:trPr>
          <w:trHeight w:val="509"/>
        </w:trPr>
        <w:tc>
          <w:tcPr>
            <w:tcW w:w="582" w:type="dxa"/>
            <w:shd w:val="clear" w:color="auto" w:fill="auto"/>
            <w:noWrap/>
            <w:vAlign w:val="center"/>
          </w:tcPr>
          <w:p w14:paraId="714A8CB6" w14:textId="466034B8" w:rsidR="00617EE4" w:rsidRPr="007001F1" w:rsidRDefault="00617EE4" w:rsidP="00617EE4">
            <w:pPr>
              <w:jc w:val="center"/>
              <w:rPr>
                <w:color w:val="000000"/>
                <w:sz w:val="22"/>
                <w:szCs w:val="22"/>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14:paraId="54052278" w14:textId="77777777" w:rsidR="00617EE4" w:rsidRPr="007001F1" w:rsidRDefault="00617EE4" w:rsidP="003F3D85">
            <w:pPr>
              <w:jc w:val="both"/>
              <w:rPr>
                <w:color w:val="000000"/>
                <w:sz w:val="22"/>
                <w:szCs w:val="22"/>
              </w:rPr>
            </w:pPr>
            <w:r w:rsidRPr="007001F1">
              <w:rPr>
                <w:sz w:val="22"/>
                <w:szCs w:val="22"/>
              </w:rPr>
              <w:t>Neboli identifikované iné porušenia pravidiel a postupov verejného obstarávania?</w:t>
            </w:r>
          </w:p>
        </w:tc>
        <w:tc>
          <w:tcPr>
            <w:tcW w:w="567" w:type="dxa"/>
            <w:shd w:val="clear" w:color="auto" w:fill="auto"/>
            <w:vAlign w:val="center"/>
          </w:tcPr>
          <w:p w14:paraId="64083546" w14:textId="77777777" w:rsidR="00617EE4" w:rsidRPr="007001F1" w:rsidRDefault="00617EE4" w:rsidP="00617EE4">
            <w:pPr>
              <w:jc w:val="center"/>
              <w:rPr>
                <w:color w:val="000000"/>
                <w:sz w:val="22"/>
                <w:szCs w:val="22"/>
              </w:rPr>
            </w:pPr>
          </w:p>
        </w:tc>
        <w:tc>
          <w:tcPr>
            <w:tcW w:w="567" w:type="dxa"/>
            <w:shd w:val="clear" w:color="auto" w:fill="auto"/>
            <w:vAlign w:val="center"/>
          </w:tcPr>
          <w:p w14:paraId="29F0BCE9" w14:textId="77777777" w:rsidR="00617EE4" w:rsidRPr="007001F1" w:rsidRDefault="00617EE4" w:rsidP="00617EE4">
            <w:pPr>
              <w:jc w:val="center"/>
              <w:rPr>
                <w:color w:val="000000"/>
                <w:sz w:val="22"/>
                <w:szCs w:val="22"/>
              </w:rPr>
            </w:pPr>
          </w:p>
        </w:tc>
        <w:tc>
          <w:tcPr>
            <w:tcW w:w="776" w:type="dxa"/>
            <w:shd w:val="clear" w:color="auto" w:fill="auto"/>
            <w:vAlign w:val="center"/>
          </w:tcPr>
          <w:p w14:paraId="138C0180" w14:textId="77777777" w:rsidR="00617EE4" w:rsidRPr="007001F1" w:rsidRDefault="00617EE4" w:rsidP="00617EE4">
            <w:pPr>
              <w:jc w:val="center"/>
              <w:rPr>
                <w:color w:val="000000"/>
                <w:sz w:val="22"/>
                <w:szCs w:val="22"/>
              </w:rPr>
            </w:pPr>
          </w:p>
        </w:tc>
        <w:tc>
          <w:tcPr>
            <w:tcW w:w="1775" w:type="dxa"/>
            <w:shd w:val="clear" w:color="auto" w:fill="auto"/>
            <w:vAlign w:val="center"/>
          </w:tcPr>
          <w:p w14:paraId="7D225095" w14:textId="77777777" w:rsidR="00617EE4" w:rsidRPr="007001F1" w:rsidRDefault="00617EE4" w:rsidP="00617EE4">
            <w:pPr>
              <w:jc w:val="center"/>
              <w:rPr>
                <w:color w:val="000000"/>
                <w:sz w:val="22"/>
                <w:szCs w:val="22"/>
              </w:rPr>
            </w:pPr>
          </w:p>
        </w:tc>
      </w:tr>
      <w:tr w:rsidR="003F2D62" w:rsidRPr="007001F1" w14:paraId="6066079D" w14:textId="77777777" w:rsidTr="00312388">
        <w:trPr>
          <w:trHeight w:val="252"/>
        </w:trPr>
        <w:tc>
          <w:tcPr>
            <w:tcW w:w="582" w:type="dxa"/>
            <w:vMerge w:val="restart"/>
            <w:shd w:val="clear" w:color="auto" w:fill="auto"/>
            <w:noWrap/>
            <w:vAlign w:val="center"/>
          </w:tcPr>
          <w:p w14:paraId="775FC58A" w14:textId="73D35D62" w:rsidR="003F2D62" w:rsidRPr="007001F1" w:rsidRDefault="003F2D62" w:rsidP="00617EE4">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1D6795AB" w14:textId="458EBFF1" w:rsidR="003F2D62" w:rsidRPr="007001F1" w:rsidRDefault="003F2D62" w:rsidP="003F3D85">
            <w:pPr>
              <w:jc w:val="both"/>
              <w:rPr>
                <w:sz w:val="22"/>
                <w:szCs w:val="22"/>
              </w:rPr>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14:paraId="29E58A54" w14:textId="77777777" w:rsidR="003F2D62" w:rsidRPr="007001F1" w:rsidRDefault="003F2D62" w:rsidP="00617EE4">
            <w:pPr>
              <w:jc w:val="center"/>
              <w:rPr>
                <w:color w:val="000000"/>
                <w:sz w:val="22"/>
                <w:szCs w:val="22"/>
              </w:rPr>
            </w:pPr>
          </w:p>
        </w:tc>
        <w:tc>
          <w:tcPr>
            <w:tcW w:w="567" w:type="dxa"/>
            <w:shd w:val="clear" w:color="auto" w:fill="auto"/>
            <w:vAlign w:val="center"/>
          </w:tcPr>
          <w:p w14:paraId="65F87DBF" w14:textId="77777777" w:rsidR="003F2D62" w:rsidRPr="007001F1" w:rsidRDefault="003F2D62" w:rsidP="00617EE4">
            <w:pPr>
              <w:jc w:val="center"/>
              <w:rPr>
                <w:color w:val="000000"/>
                <w:sz w:val="22"/>
                <w:szCs w:val="22"/>
              </w:rPr>
            </w:pPr>
          </w:p>
        </w:tc>
        <w:tc>
          <w:tcPr>
            <w:tcW w:w="776" w:type="dxa"/>
            <w:shd w:val="clear" w:color="auto" w:fill="auto"/>
            <w:vAlign w:val="center"/>
          </w:tcPr>
          <w:p w14:paraId="08FD024C" w14:textId="77777777" w:rsidR="003F2D62" w:rsidRPr="007001F1" w:rsidRDefault="003F2D62" w:rsidP="00617EE4">
            <w:pPr>
              <w:jc w:val="center"/>
              <w:rPr>
                <w:color w:val="000000"/>
                <w:sz w:val="22"/>
                <w:szCs w:val="22"/>
              </w:rPr>
            </w:pPr>
          </w:p>
        </w:tc>
        <w:tc>
          <w:tcPr>
            <w:tcW w:w="1775" w:type="dxa"/>
            <w:shd w:val="clear" w:color="auto" w:fill="auto"/>
            <w:vAlign w:val="center"/>
          </w:tcPr>
          <w:p w14:paraId="6D4DE563" w14:textId="77777777" w:rsidR="003F2D62" w:rsidRPr="007001F1" w:rsidRDefault="003F2D62" w:rsidP="00617EE4">
            <w:pPr>
              <w:jc w:val="center"/>
              <w:rPr>
                <w:color w:val="000000"/>
                <w:sz w:val="22"/>
                <w:szCs w:val="22"/>
              </w:rPr>
            </w:pPr>
          </w:p>
        </w:tc>
      </w:tr>
      <w:tr w:rsidR="003F2D62" w:rsidRPr="007001F1" w14:paraId="3BF52D7B" w14:textId="77777777" w:rsidTr="007261E4">
        <w:trPr>
          <w:trHeight w:val="382"/>
        </w:trPr>
        <w:tc>
          <w:tcPr>
            <w:tcW w:w="582" w:type="dxa"/>
            <w:vMerge/>
            <w:shd w:val="clear" w:color="auto" w:fill="auto"/>
            <w:noWrap/>
            <w:vAlign w:val="center"/>
          </w:tcPr>
          <w:p w14:paraId="408DF9E3"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1B858B3" w14:textId="427D8ACA" w:rsidR="003F2D62" w:rsidRPr="007001F1" w:rsidRDefault="003F2D62" w:rsidP="003F3D85">
            <w:pPr>
              <w:jc w:val="both"/>
              <w:rPr>
                <w:sz w:val="22"/>
                <w:szCs w:val="22"/>
              </w:rPr>
            </w:pPr>
            <w:r w:rsidRPr="007001F1">
              <w:rPr>
                <w:sz w:val="22"/>
                <w:szCs w:val="22"/>
              </w:rPr>
              <w:t>b) Bola výsledná zmluva zverejnená v súlade so zákonom o slobodnom prístupe k informáciám?</w:t>
            </w:r>
          </w:p>
        </w:tc>
        <w:tc>
          <w:tcPr>
            <w:tcW w:w="567" w:type="dxa"/>
            <w:shd w:val="clear" w:color="auto" w:fill="auto"/>
            <w:vAlign w:val="center"/>
          </w:tcPr>
          <w:p w14:paraId="382F9FB2" w14:textId="77777777" w:rsidR="003F2D62" w:rsidRPr="007001F1" w:rsidRDefault="003F2D62" w:rsidP="00617EE4">
            <w:pPr>
              <w:jc w:val="center"/>
              <w:rPr>
                <w:color w:val="000000"/>
                <w:sz w:val="22"/>
                <w:szCs w:val="22"/>
              </w:rPr>
            </w:pPr>
          </w:p>
        </w:tc>
        <w:tc>
          <w:tcPr>
            <w:tcW w:w="567" w:type="dxa"/>
            <w:shd w:val="clear" w:color="auto" w:fill="auto"/>
            <w:vAlign w:val="center"/>
          </w:tcPr>
          <w:p w14:paraId="160E533F" w14:textId="77777777" w:rsidR="003F2D62" w:rsidRPr="007001F1" w:rsidRDefault="003F2D62" w:rsidP="00617EE4">
            <w:pPr>
              <w:jc w:val="center"/>
              <w:rPr>
                <w:color w:val="000000"/>
                <w:sz w:val="22"/>
                <w:szCs w:val="22"/>
              </w:rPr>
            </w:pPr>
          </w:p>
        </w:tc>
        <w:tc>
          <w:tcPr>
            <w:tcW w:w="776" w:type="dxa"/>
            <w:shd w:val="clear" w:color="auto" w:fill="auto"/>
            <w:vAlign w:val="center"/>
          </w:tcPr>
          <w:p w14:paraId="3E9C5AB9" w14:textId="77777777" w:rsidR="003F2D62" w:rsidRPr="007001F1" w:rsidRDefault="003F2D62" w:rsidP="00617EE4">
            <w:pPr>
              <w:jc w:val="center"/>
              <w:rPr>
                <w:color w:val="000000"/>
                <w:sz w:val="22"/>
                <w:szCs w:val="22"/>
              </w:rPr>
            </w:pPr>
          </w:p>
        </w:tc>
        <w:tc>
          <w:tcPr>
            <w:tcW w:w="1775" w:type="dxa"/>
            <w:shd w:val="clear" w:color="auto" w:fill="auto"/>
            <w:vAlign w:val="center"/>
          </w:tcPr>
          <w:p w14:paraId="0F5145F3" w14:textId="77777777" w:rsidR="003F2D62" w:rsidRPr="007001F1" w:rsidRDefault="003F2D62" w:rsidP="00617EE4">
            <w:pPr>
              <w:jc w:val="center"/>
              <w:rPr>
                <w:color w:val="000000"/>
                <w:sz w:val="22"/>
                <w:szCs w:val="22"/>
              </w:rPr>
            </w:pPr>
          </w:p>
        </w:tc>
      </w:tr>
      <w:tr w:rsidR="00617EE4" w:rsidRPr="007001F1" w14:paraId="7477D6A0" w14:textId="77777777" w:rsidTr="007261E4">
        <w:trPr>
          <w:trHeight w:val="1200"/>
        </w:trPr>
        <w:tc>
          <w:tcPr>
            <w:tcW w:w="582" w:type="dxa"/>
            <w:shd w:val="clear" w:color="auto" w:fill="auto"/>
            <w:noWrap/>
            <w:vAlign w:val="center"/>
          </w:tcPr>
          <w:p w14:paraId="453F0D98" w14:textId="0EB263AD" w:rsidR="00617EE4" w:rsidRPr="007001F1" w:rsidRDefault="00617EE4" w:rsidP="00617EE4">
            <w:pPr>
              <w:jc w:val="center"/>
              <w:rPr>
                <w:color w:val="000000"/>
                <w:sz w:val="22"/>
                <w:szCs w:val="22"/>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14:paraId="1EF947DA" w14:textId="3C2CCCBE" w:rsidR="00617EE4" w:rsidRPr="007001F1" w:rsidRDefault="00617EE4" w:rsidP="003F3D85">
            <w:pPr>
              <w:jc w:val="both"/>
              <w:rPr>
                <w:color w:val="000000"/>
                <w:sz w:val="22"/>
                <w:szCs w:val="22"/>
              </w:rPr>
            </w:pPr>
            <w:r w:rsidRPr="007001F1">
              <w:rPr>
                <w:color w:val="000000"/>
                <w:sz w:val="22"/>
                <w:szCs w:val="22"/>
              </w:rPr>
              <w:t>Bol zamestnanec vykonávajúci kontrolu oboznámený s rizikovými indikátormi</w:t>
            </w:r>
            <w:del w:id="805" w:author="Kramár Róbert" w:date="2017-05-15T13:33:00Z">
              <w:r w:rsidRPr="007001F1" w:rsidDel="00A128DC">
                <w:rPr>
                  <w:color w:val="000000"/>
                  <w:sz w:val="22"/>
                  <w:szCs w:val="22"/>
                </w:rPr>
                <w:delText>, ktoré sú uvedené v Systéme riadenia EŠIF</w:delText>
              </w:r>
            </w:del>
            <w:ins w:id="806" w:author="Kramár Róbert" w:date="2017-07-26T17:29:00Z">
              <w:r w:rsidR="0001630F">
                <w:rPr>
                  <w:color w:val="000000"/>
                  <w:sz w:val="22"/>
                  <w:szCs w:val="22"/>
                </w:rPr>
                <w:t xml:space="preserve"> </w:t>
              </w:r>
            </w:ins>
            <w:ins w:id="807"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800B89" w:rsidRPr="007001F1">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C46428C" w14:textId="77777777" w:rsidR="00617EE4" w:rsidRPr="007001F1" w:rsidRDefault="00617EE4" w:rsidP="00617EE4">
            <w:pPr>
              <w:jc w:val="center"/>
              <w:rPr>
                <w:color w:val="000000"/>
                <w:sz w:val="22"/>
                <w:szCs w:val="22"/>
              </w:rPr>
            </w:pPr>
          </w:p>
        </w:tc>
        <w:tc>
          <w:tcPr>
            <w:tcW w:w="567" w:type="dxa"/>
            <w:shd w:val="clear" w:color="auto" w:fill="auto"/>
            <w:vAlign w:val="center"/>
          </w:tcPr>
          <w:p w14:paraId="0E73D239" w14:textId="77777777" w:rsidR="00617EE4" w:rsidRPr="007001F1" w:rsidRDefault="00617EE4" w:rsidP="00617EE4">
            <w:pPr>
              <w:jc w:val="center"/>
              <w:rPr>
                <w:color w:val="000000"/>
                <w:sz w:val="22"/>
                <w:szCs w:val="22"/>
              </w:rPr>
            </w:pPr>
          </w:p>
        </w:tc>
        <w:tc>
          <w:tcPr>
            <w:tcW w:w="776" w:type="dxa"/>
            <w:shd w:val="clear" w:color="auto" w:fill="auto"/>
            <w:vAlign w:val="center"/>
          </w:tcPr>
          <w:p w14:paraId="0C5494A0" w14:textId="77777777" w:rsidR="00617EE4" w:rsidRPr="007001F1" w:rsidRDefault="00617EE4" w:rsidP="00617EE4">
            <w:pPr>
              <w:jc w:val="center"/>
              <w:rPr>
                <w:color w:val="000000"/>
                <w:sz w:val="22"/>
                <w:szCs w:val="22"/>
              </w:rPr>
            </w:pPr>
          </w:p>
        </w:tc>
        <w:tc>
          <w:tcPr>
            <w:tcW w:w="1775" w:type="dxa"/>
            <w:shd w:val="clear" w:color="auto" w:fill="auto"/>
            <w:vAlign w:val="center"/>
          </w:tcPr>
          <w:p w14:paraId="23D66F48" w14:textId="77777777" w:rsidR="00617EE4" w:rsidRPr="007001F1" w:rsidRDefault="00617EE4" w:rsidP="00617EE4">
            <w:pPr>
              <w:jc w:val="center"/>
              <w:rPr>
                <w:color w:val="000000"/>
                <w:sz w:val="22"/>
                <w:szCs w:val="22"/>
              </w:rPr>
            </w:pPr>
          </w:p>
        </w:tc>
      </w:tr>
      <w:tr w:rsidR="00617EE4" w:rsidRPr="007001F1" w14:paraId="44289BE7" w14:textId="77777777" w:rsidTr="007261E4">
        <w:trPr>
          <w:trHeight w:val="300"/>
        </w:trPr>
        <w:tc>
          <w:tcPr>
            <w:tcW w:w="9087" w:type="dxa"/>
            <w:gridSpan w:val="7"/>
            <w:shd w:val="clear" w:color="auto" w:fill="auto"/>
            <w:noWrap/>
            <w:vAlign w:val="center"/>
          </w:tcPr>
          <w:p w14:paraId="34719E2E" w14:textId="77777777" w:rsidR="00617EE4" w:rsidRPr="007001F1" w:rsidRDefault="00617EE4" w:rsidP="00617EE4">
            <w:pPr>
              <w:jc w:val="both"/>
              <w:rPr>
                <w:b/>
                <w:sz w:val="20"/>
                <w:szCs w:val="20"/>
              </w:rPr>
            </w:pPr>
            <w:r w:rsidRPr="007001F1">
              <w:rPr>
                <w:b/>
                <w:sz w:val="20"/>
                <w:szCs w:val="20"/>
              </w:rPr>
              <w:t>VYJADRENIE</w:t>
            </w:r>
          </w:p>
          <w:p w14:paraId="05CE0D7A" w14:textId="77777777" w:rsidR="00617EE4" w:rsidRPr="007001F1" w:rsidRDefault="00617EE4" w:rsidP="00617EE4">
            <w:pPr>
              <w:jc w:val="both"/>
              <w:rPr>
                <w:sz w:val="20"/>
                <w:szCs w:val="20"/>
              </w:rPr>
            </w:pPr>
          </w:p>
          <w:p w14:paraId="4CE7AEBA" w14:textId="77777777" w:rsidR="00617EE4" w:rsidRPr="007001F1" w:rsidRDefault="00617EE4" w:rsidP="00617EE4">
            <w:r w:rsidRPr="007001F1">
              <w:rPr>
                <w:sz w:val="20"/>
                <w:szCs w:val="20"/>
              </w:rPr>
              <w:t xml:space="preserve">Na základe overených skutočností potvrdzujem, že  </w:t>
            </w:r>
            <w:sdt>
              <w:sdtPr>
                <w:rPr>
                  <w:sz w:val="20"/>
                  <w:szCs w:val="20"/>
                </w:rPr>
                <w:id w:val="-335158929"/>
                <w:placeholder>
                  <w:docPart w:val="0BAF0504174F44DE85A8E85F188118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F26F241" w14:textId="77777777" w:rsidR="00617EE4" w:rsidRPr="007001F1" w:rsidRDefault="00617EE4" w:rsidP="00617EE4">
            <w:pPr>
              <w:jc w:val="center"/>
              <w:rPr>
                <w:b/>
                <w:bCs/>
                <w:color w:val="000000"/>
                <w:sz w:val="22"/>
                <w:szCs w:val="22"/>
              </w:rPr>
            </w:pPr>
          </w:p>
        </w:tc>
      </w:tr>
      <w:tr w:rsidR="00617EE4" w:rsidRPr="007001F1" w14:paraId="7EF0FA70" w14:textId="77777777" w:rsidTr="007261E4">
        <w:trPr>
          <w:trHeight w:val="300"/>
        </w:trPr>
        <w:tc>
          <w:tcPr>
            <w:tcW w:w="3559" w:type="dxa"/>
            <w:gridSpan w:val="2"/>
            <w:shd w:val="clear" w:color="auto" w:fill="auto"/>
            <w:vAlign w:val="center"/>
            <w:hideMark/>
          </w:tcPr>
          <w:p w14:paraId="64F1C329" w14:textId="77777777" w:rsidR="00617EE4" w:rsidRPr="007001F1" w:rsidRDefault="00617EE4" w:rsidP="00617EE4">
            <w:pPr>
              <w:rPr>
                <w:b/>
                <w:bCs/>
                <w:sz w:val="22"/>
                <w:szCs w:val="22"/>
              </w:rPr>
            </w:pPr>
            <w:r w:rsidRPr="007001F1">
              <w:rPr>
                <w:b/>
                <w:bCs/>
                <w:sz w:val="22"/>
                <w:szCs w:val="22"/>
              </w:rPr>
              <w:t>Kontrolu vykonal</w:t>
            </w:r>
            <w:r w:rsidRPr="007001F1">
              <w:rPr>
                <w:rStyle w:val="Odkaznapoznmkupodiarou"/>
                <w:b/>
                <w:bCs/>
              </w:rPr>
              <w:footnoteReference w:id="9"/>
            </w:r>
            <w:r w:rsidRPr="007001F1">
              <w:rPr>
                <w:b/>
                <w:bCs/>
                <w:sz w:val="22"/>
                <w:szCs w:val="22"/>
              </w:rPr>
              <w:t>:</w:t>
            </w:r>
          </w:p>
        </w:tc>
        <w:tc>
          <w:tcPr>
            <w:tcW w:w="5528" w:type="dxa"/>
            <w:gridSpan w:val="5"/>
            <w:shd w:val="clear" w:color="auto" w:fill="auto"/>
            <w:vAlign w:val="center"/>
            <w:hideMark/>
          </w:tcPr>
          <w:p w14:paraId="29D8D85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5D6E32D" w14:textId="77777777" w:rsidTr="007261E4">
        <w:trPr>
          <w:trHeight w:val="300"/>
        </w:trPr>
        <w:tc>
          <w:tcPr>
            <w:tcW w:w="3559" w:type="dxa"/>
            <w:gridSpan w:val="2"/>
            <w:shd w:val="clear" w:color="auto" w:fill="auto"/>
            <w:vAlign w:val="center"/>
            <w:hideMark/>
          </w:tcPr>
          <w:p w14:paraId="7DC4A3A7" w14:textId="77777777" w:rsidR="00617EE4" w:rsidRPr="007001F1" w:rsidRDefault="00617EE4" w:rsidP="00617EE4">
            <w:pPr>
              <w:rPr>
                <w:b/>
                <w:bCs/>
                <w:sz w:val="22"/>
                <w:szCs w:val="22"/>
              </w:rPr>
            </w:pPr>
            <w:r w:rsidRPr="007001F1">
              <w:rPr>
                <w:b/>
                <w:bCs/>
                <w:sz w:val="22"/>
                <w:szCs w:val="22"/>
              </w:rPr>
              <w:t>Dátum:</w:t>
            </w:r>
          </w:p>
        </w:tc>
        <w:tc>
          <w:tcPr>
            <w:tcW w:w="5528" w:type="dxa"/>
            <w:gridSpan w:val="5"/>
            <w:shd w:val="clear" w:color="auto" w:fill="auto"/>
            <w:vAlign w:val="center"/>
            <w:hideMark/>
          </w:tcPr>
          <w:p w14:paraId="7BC73F5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166183A" w14:textId="77777777" w:rsidTr="007261E4">
        <w:trPr>
          <w:trHeight w:val="300"/>
        </w:trPr>
        <w:tc>
          <w:tcPr>
            <w:tcW w:w="3559" w:type="dxa"/>
            <w:gridSpan w:val="2"/>
            <w:shd w:val="clear" w:color="000000" w:fill="FFFFFF"/>
            <w:vAlign w:val="center"/>
            <w:hideMark/>
          </w:tcPr>
          <w:p w14:paraId="3FD5E9B9"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0C7436C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A0E6063" w14:textId="77777777" w:rsidTr="007261E4">
        <w:trPr>
          <w:trHeight w:val="300"/>
        </w:trPr>
        <w:tc>
          <w:tcPr>
            <w:tcW w:w="9087" w:type="dxa"/>
            <w:gridSpan w:val="7"/>
            <w:shd w:val="clear" w:color="auto" w:fill="auto"/>
            <w:noWrap/>
            <w:vAlign w:val="bottom"/>
            <w:hideMark/>
          </w:tcPr>
          <w:p w14:paraId="24BC6228"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52917ECA" w14:textId="77777777" w:rsidTr="007261E4">
        <w:trPr>
          <w:trHeight w:val="300"/>
        </w:trPr>
        <w:tc>
          <w:tcPr>
            <w:tcW w:w="3559" w:type="dxa"/>
            <w:gridSpan w:val="2"/>
            <w:shd w:val="clear" w:color="000000" w:fill="FFFFFF"/>
            <w:vAlign w:val="center"/>
            <w:hideMark/>
          </w:tcPr>
          <w:p w14:paraId="44949739" w14:textId="77777777" w:rsidR="00617EE4" w:rsidRPr="007001F1" w:rsidRDefault="00617EE4" w:rsidP="00617EE4">
            <w:pPr>
              <w:rPr>
                <w:b/>
                <w:bCs/>
                <w:sz w:val="22"/>
                <w:szCs w:val="22"/>
              </w:rPr>
            </w:pPr>
            <w:r w:rsidRPr="007001F1">
              <w:rPr>
                <w:b/>
                <w:bCs/>
                <w:sz w:val="22"/>
                <w:szCs w:val="22"/>
              </w:rPr>
              <w:lastRenderedPageBreak/>
              <w:t>Kontrolu vykonal</w:t>
            </w:r>
            <w:r w:rsidRPr="007001F1">
              <w:rPr>
                <w:rStyle w:val="Odkaznapoznmkupodiarou"/>
                <w:b/>
                <w:bCs/>
              </w:rPr>
              <w:footnoteReference w:id="10"/>
            </w:r>
            <w:r w:rsidRPr="007001F1">
              <w:rPr>
                <w:b/>
                <w:bCs/>
                <w:sz w:val="22"/>
                <w:szCs w:val="22"/>
              </w:rPr>
              <w:t>:</w:t>
            </w:r>
          </w:p>
        </w:tc>
        <w:tc>
          <w:tcPr>
            <w:tcW w:w="5528" w:type="dxa"/>
            <w:gridSpan w:val="5"/>
            <w:shd w:val="clear" w:color="auto" w:fill="auto"/>
            <w:vAlign w:val="center"/>
            <w:hideMark/>
          </w:tcPr>
          <w:p w14:paraId="137A36B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0103E75" w14:textId="77777777" w:rsidTr="007261E4">
        <w:trPr>
          <w:trHeight w:val="300"/>
        </w:trPr>
        <w:tc>
          <w:tcPr>
            <w:tcW w:w="3559" w:type="dxa"/>
            <w:gridSpan w:val="2"/>
            <w:shd w:val="clear" w:color="000000" w:fill="FFFFFF"/>
            <w:vAlign w:val="center"/>
            <w:hideMark/>
          </w:tcPr>
          <w:p w14:paraId="32B9FEB3" w14:textId="77777777" w:rsidR="00617EE4" w:rsidRPr="007001F1" w:rsidRDefault="00617EE4" w:rsidP="00617EE4">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46CE169"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559F09F" w14:textId="77777777" w:rsidTr="007261E4">
        <w:trPr>
          <w:trHeight w:val="300"/>
        </w:trPr>
        <w:tc>
          <w:tcPr>
            <w:tcW w:w="3559" w:type="dxa"/>
            <w:gridSpan w:val="2"/>
            <w:shd w:val="clear" w:color="000000" w:fill="FFFFFF"/>
            <w:vAlign w:val="center"/>
            <w:hideMark/>
          </w:tcPr>
          <w:p w14:paraId="0A38C2A8"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3E906AB1" w14:textId="77777777" w:rsidR="00617EE4" w:rsidRPr="007001F1" w:rsidRDefault="00617EE4" w:rsidP="00617EE4">
            <w:pPr>
              <w:rPr>
                <w:color w:val="000000"/>
                <w:sz w:val="22"/>
                <w:szCs w:val="22"/>
              </w:rPr>
            </w:pPr>
            <w:r w:rsidRPr="007001F1">
              <w:rPr>
                <w:color w:val="000000"/>
                <w:sz w:val="22"/>
                <w:szCs w:val="22"/>
              </w:rPr>
              <w:t> </w:t>
            </w:r>
          </w:p>
        </w:tc>
      </w:tr>
    </w:tbl>
    <w:p w14:paraId="50DE668B"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3F49EA19" w14:textId="77777777" w:rsidTr="007261E4">
        <w:trPr>
          <w:trHeight w:val="645"/>
        </w:trPr>
        <w:tc>
          <w:tcPr>
            <w:tcW w:w="9087" w:type="dxa"/>
            <w:gridSpan w:val="7"/>
            <w:shd w:val="clear" w:color="000000" w:fill="60497A"/>
            <w:vAlign w:val="center"/>
            <w:hideMark/>
          </w:tcPr>
          <w:p w14:paraId="7F10B703" w14:textId="5CABC253"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808"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808"/>
          </w:p>
        </w:tc>
      </w:tr>
      <w:tr w:rsidR="00617EE4" w:rsidRPr="007001F1" w14:paraId="3D5EBAC1" w14:textId="77777777" w:rsidTr="007261E4">
        <w:trPr>
          <w:trHeight w:val="300"/>
        </w:trPr>
        <w:tc>
          <w:tcPr>
            <w:tcW w:w="9087" w:type="dxa"/>
            <w:gridSpan w:val="7"/>
            <w:shd w:val="clear" w:color="auto" w:fill="auto"/>
            <w:vAlign w:val="center"/>
            <w:hideMark/>
          </w:tcPr>
          <w:p w14:paraId="11A68C3D" w14:textId="77777777" w:rsidR="00617EE4" w:rsidRPr="007001F1" w:rsidRDefault="00617EE4" w:rsidP="00617EE4">
            <w:pPr>
              <w:jc w:val="center"/>
              <w:rPr>
                <w:b/>
                <w:bCs/>
                <w:color w:val="000000"/>
                <w:sz w:val="22"/>
                <w:szCs w:val="22"/>
              </w:rPr>
            </w:pPr>
            <w:r w:rsidRPr="007001F1">
              <w:rPr>
                <w:b/>
                <w:bCs/>
                <w:color w:val="000000"/>
                <w:sz w:val="22"/>
                <w:szCs w:val="22"/>
              </w:rPr>
              <w:t>Identifikácia programu</w:t>
            </w:r>
          </w:p>
        </w:tc>
      </w:tr>
      <w:tr w:rsidR="00617EE4" w:rsidRPr="007001F1" w14:paraId="7208D90B" w14:textId="77777777" w:rsidTr="007261E4">
        <w:trPr>
          <w:trHeight w:val="300"/>
        </w:trPr>
        <w:tc>
          <w:tcPr>
            <w:tcW w:w="3559" w:type="dxa"/>
            <w:gridSpan w:val="2"/>
            <w:shd w:val="clear" w:color="auto" w:fill="auto"/>
            <w:vAlign w:val="center"/>
            <w:hideMark/>
          </w:tcPr>
          <w:p w14:paraId="762F5999" w14:textId="77777777" w:rsidR="00617EE4" w:rsidRPr="007001F1" w:rsidRDefault="00617EE4" w:rsidP="00617EE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18D3A7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06F1195" w14:textId="77777777" w:rsidTr="007261E4">
        <w:trPr>
          <w:trHeight w:val="660"/>
        </w:trPr>
        <w:tc>
          <w:tcPr>
            <w:tcW w:w="3559" w:type="dxa"/>
            <w:gridSpan w:val="2"/>
            <w:shd w:val="clear" w:color="auto" w:fill="auto"/>
            <w:vAlign w:val="center"/>
            <w:hideMark/>
          </w:tcPr>
          <w:p w14:paraId="587B77D3" w14:textId="2C8A8506" w:rsidR="00617EE4" w:rsidRPr="007001F1" w:rsidRDefault="00617EE4" w:rsidP="00617EE4">
            <w:pPr>
              <w:rPr>
                <w:color w:val="000000"/>
                <w:sz w:val="22"/>
                <w:szCs w:val="22"/>
              </w:rPr>
            </w:pPr>
            <w:r w:rsidRPr="007001F1">
              <w:rPr>
                <w:color w:val="000000"/>
                <w:sz w:val="22"/>
                <w:szCs w:val="22"/>
              </w:rPr>
              <w:t xml:space="preserve">Názov </w:t>
            </w:r>
            <w:ins w:id="809" w:author="Kramár Róbert" w:date="2018-04-27T15:09: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13B0CB2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FE82D23" w14:textId="77777777" w:rsidTr="007261E4">
        <w:trPr>
          <w:trHeight w:val="330"/>
        </w:trPr>
        <w:tc>
          <w:tcPr>
            <w:tcW w:w="9087" w:type="dxa"/>
            <w:gridSpan w:val="7"/>
            <w:shd w:val="clear" w:color="auto" w:fill="auto"/>
            <w:vAlign w:val="center"/>
            <w:hideMark/>
          </w:tcPr>
          <w:p w14:paraId="40023641" w14:textId="77777777" w:rsidR="00617EE4" w:rsidRPr="007001F1" w:rsidRDefault="00617EE4" w:rsidP="00617EE4">
            <w:pPr>
              <w:jc w:val="center"/>
              <w:rPr>
                <w:b/>
                <w:bCs/>
                <w:color w:val="000000"/>
                <w:sz w:val="22"/>
                <w:szCs w:val="22"/>
              </w:rPr>
            </w:pPr>
            <w:r w:rsidRPr="007001F1">
              <w:rPr>
                <w:b/>
                <w:bCs/>
                <w:color w:val="000000"/>
                <w:sz w:val="22"/>
                <w:szCs w:val="22"/>
              </w:rPr>
              <w:t>Identifikácia projektu a prijímateľa</w:t>
            </w:r>
          </w:p>
        </w:tc>
      </w:tr>
      <w:tr w:rsidR="00617EE4" w:rsidRPr="007001F1" w14:paraId="281369B5" w14:textId="77777777" w:rsidTr="007261E4">
        <w:trPr>
          <w:trHeight w:val="330"/>
        </w:trPr>
        <w:tc>
          <w:tcPr>
            <w:tcW w:w="3559" w:type="dxa"/>
            <w:gridSpan w:val="2"/>
            <w:shd w:val="clear" w:color="auto" w:fill="auto"/>
            <w:vAlign w:val="center"/>
            <w:hideMark/>
          </w:tcPr>
          <w:p w14:paraId="79186EA1" w14:textId="6CA6AD0D" w:rsidR="00617EE4" w:rsidRPr="007001F1" w:rsidRDefault="00617EE4" w:rsidP="00617EE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9590B4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49D7C52" w14:textId="77777777" w:rsidTr="007261E4">
        <w:trPr>
          <w:trHeight w:val="300"/>
        </w:trPr>
        <w:tc>
          <w:tcPr>
            <w:tcW w:w="3559" w:type="dxa"/>
            <w:gridSpan w:val="2"/>
            <w:shd w:val="clear" w:color="auto" w:fill="auto"/>
            <w:vAlign w:val="center"/>
            <w:hideMark/>
          </w:tcPr>
          <w:p w14:paraId="0BCB0B57" w14:textId="77777777" w:rsidR="00617EE4" w:rsidRPr="007001F1" w:rsidRDefault="00617EE4" w:rsidP="00617EE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77EC022"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785BCC5" w14:textId="77777777" w:rsidTr="007261E4">
        <w:trPr>
          <w:trHeight w:val="300"/>
        </w:trPr>
        <w:tc>
          <w:tcPr>
            <w:tcW w:w="3559" w:type="dxa"/>
            <w:gridSpan w:val="2"/>
            <w:shd w:val="clear" w:color="auto" w:fill="auto"/>
            <w:vAlign w:val="center"/>
            <w:hideMark/>
          </w:tcPr>
          <w:p w14:paraId="48B71075" w14:textId="77777777" w:rsidR="00617EE4" w:rsidRPr="007001F1" w:rsidRDefault="00617EE4" w:rsidP="00617EE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1FF3AF6"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02E8FFA" w14:textId="77777777" w:rsidTr="007261E4">
        <w:trPr>
          <w:trHeight w:val="300"/>
        </w:trPr>
        <w:tc>
          <w:tcPr>
            <w:tcW w:w="3559" w:type="dxa"/>
            <w:gridSpan w:val="2"/>
            <w:shd w:val="clear" w:color="auto" w:fill="auto"/>
            <w:vAlign w:val="center"/>
            <w:hideMark/>
          </w:tcPr>
          <w:p w14:paraId="50A79D65" w14:textId="77777777" w:rsidR="00617EE4" w:rsidRPr="007001F1" w:rsidRDefault="00617EE4" w:rsidP="00617EE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94DFEA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78B0C499" w14:textId="77777777" w:rsidTr="007261E4">
        <w:trPr>
          <w:trHeight w:val="300"/>
        </w:trPr>
        <w:tc>
          <w:tcPr>
            <w:tcW w:w="9087" w:type="dxa"/>
            <w:gridSpan w:val="7"/>
            <w:shd w:val="clear" w:color="auto" w:fill="auto"/>
            <w:vAlign w:val="center"/>
            <w:hideMark/>
          </w:tcPr>
          <w:p w14:paraId="25563EB7" w14:textId="77777777" w:rsidR="00617EE4" w:rsidRPr="007001F1" w:rsidRDefault="00617EE4" w:rsidP="00617EE4">
            <w:pPr>
              <w:jc w:val="center"/>
              <w:rPr>
                <w:b/>
                <w:bCs/>
                <w:color w:val="000000"/>
                <w:sz w:val="22"/>
                <w:szCs w:val="22"/>
              </w:rPr>
            </w:pPr>
            <w:r w:rsidRPr="007001F1">
              <w:rPr>
                <w:b/>
                <w:bCs/>
                <w:color w:val="000000"/>
                <w:sz w:val="22"/>
                <w:szCs w:val="22"/>
              </w:rPr>
              <w:t>Identifikácia zákazky</w:t>
            </w:r>
          </w:p>
        </w:tc>
      </w:tr>
      <w:tr w:rsidR="00617EE4" w:rsidRPr="007001F1" w14:paraId="3D25E430" w14:textId="77777777" w:rsidTr="007261E4">
        <w:trPr>
          <w:trHeight w:val="300"/>
        </w:trPr>
        <w:tc>
          <w:tcPr>
            <w:tcW w:w="3559" w:type="dxa"/>
            <w:gridSpan w:val="2"/>
            <w:shd w:val="clear" w:color="auto" w:fill="auto"/>
            <w:vAlign w:val="center"/>
            <w:hideMark/>
          </w:tcPr>
          <w:p w14:paraId="307324C8" w14:textId="77777777" w:rsidR="00617EE4" w:rsidRPr="007001F1" w:rsidRDefault="00617EE4" w:rsidP="00617EE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C56E898" w14:textId="77777777" w:rsidR="00617EE4" w:rsidRPr="007001F1" w:rsidRDefault="00617EE4" w:rsidP="00617EE4">
            <w:pPr>
              <w:rPr>
                <w:color w:val="000000"/>
                <w:sz w:val="22"/>
                <w:szCs w:val="22"/>
              </w:rPr>
            </w:pPr>
            <w:r w:rsidRPr="007001F1">
              <w:rPr>
                <w:color w:val="000000"/>
                <w:sz w:val="22"/>
                <w:szCs w:val="22"/>
              </w:rPr>
              <w:t>Nadlimitná zákazka</w:t>
            </w:r>
          </w:p>
        </w:tc>
      </w:tr>
      <w:tr w:rsidR="00617EE4" w:rsidRPr="007001F1" w14:paraId="1AFB23B7" w14:textId="77777777" w:rsidTr="007261E4">
        <w:trPr>
          <w:trHeight w:val="300"/>
        </w:trPr>
        <w:tc>
          <w:tcPr>
            <w:tcW w:w="3559" w:type="dxa"/>
            <w:gridSpan w:val="2"/>
            <w:shd w:val="clear" w:color="auto" w:fill="auto"/>
            <w:vAlign w:val="center"/>
            <w:hideMark/>
          </w:tcPr>
          <w:p w14:paraId="71AFDE86"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2F8B9C3" w14:textId="77777777" w:rsidR="00617EE4" w:rsidRPr="007001F1" w:rsidRDefault="00617EE4" w:rsidP="00617EE4">
            <w:pPr>
              <w:rPr>
                <w:color w:val="000000"/>
                <w:sz w:val="22"/>
                <w:szCs w:val="22"/>
              </w:rPr>
            </w:pPr>
            <w:r w:rsidRPr="007001F1">
              <w:rPr>
                <w:color w:val="000000"/>
                <w:sz w:val="22"/>
                <w:szCs w:val="22"/>
              </w:rPr>
              <w:t>Verejná súťaž</w:t>
            </w:r>
          </w:p>
        </w:tc>
      </w:tr>
      <w:tr w:rsidR="00617EE4" w:rsidRPr="007001F1" w14:paraId="3DDBA8F8" w14:textId="77777777" w:rsidTr="007261E4">
        <w:trPr>
          <w:trHeight w:val="300"/>
        </w:trPr>
        <w:tc>
          <w:tcPr>
            <w:tcW w:w="3559" w:type="dxa"/>
            <w:gridSpan w:val="2"/>
            <w:shd w:val="clear" w:color="auto" w:fill="auto"/>
            <w:vAlign w:val="center"/>
            <w:hideMark/>
          </w:tcPr>
          <w:p w14:paraId="2F95EDF6"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5D6D5FA" w14:textId="77777777" w:rsidR="00617EE4" w:rsidRPr="007001F1" w:rsidRDefault="00617EE4" w:rsidP="00617EE4">
            <w:pPr>
              <w:rPr>
                <w:color w:val="000000"/>
                <w:sz w:val="22"/>
                <w:szCs w:val="22"/>
              </w:rPr>
            </w:pPr>
            <w:r w:rsidRPr="007001F1">
              <w:rPr>
                <w:color w:val="000000"/>
                <w:sz w:val="22"/>
                <w:szCs w:val="22"/>
              </w:rPr>
              <w:t xml:space="preserve"> </w:t>
            </w:r>
          </w:p>
        </w:tc>
      </w:tr>
      <w:tr w:rsidR="005E4038" w:rsidRPr="007001F1" w14:paraId="2F61FCB7" w14:textId="77777777" w:rsidTr="007261E4">
        <w:trPr>
          <w:trHeight w:val="300"/>
        </w:trPr>
        <w:tc>
          <w:tcPr>
            <w:tcW w:w="3559" w:type="dxa"/>
            <w:gridSpan w:val="2"/>
            <w:shd w:val="clear" w:color="auto" w:fill="auto"/>
            <w:vAlign w:val="center"/>
          </w:tcPr>
          <w:p w14:paraId="0D202EB1" w14:textId="5D28B2EC"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6ABFEFD" w14:textId="77777777" w:rsidR="005E4038" w:rsidRPr="007001F1" w:rsidRDefault="005E4038" w:rsidP="00617EE4">
            <w:pPr>
              <w:rPr>
                <w:color w:val="000000"/>
                <w:sz w:val="22"/>
                <w:szCs w:val="22"/>
              </w:rPr>
            </w:pPr>
          </w:p>
        </w:tc>
      </w:tr>
      <w:tr w:rsidR="00617EE4" w:rsidRPr="007001F1" w14:paraId="09FA6462" w14:textId="77777777" w:rsidTr="007261E4">
        <w:trPr>
          <w:trHeight w:val="300"/>
        </w:trPr>
        <w:tc>
          <w:tcPr>
            <w:tcW w:w="3559" w:type="dxa"/>
            <w:gridSpan w:val="2"/>
            <w:shd w:val="clear" w:color="auto" w:fill="auto"/>
            <w:vAlign w:val="center"/>
            <w:hideMark/>
          </w:tcPr>
          <w:p w14:paraId="2EEE0112"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BABD43F" w14:textId="376D2619" w:rsidR="00617EE4" w:rsidRPr="007001F1" w:rsidRDefault="00144756" w:rsidP="00617EE4">
            <w:pPr>
              <w:rPr>
                <w:color w:val="000000"/>
                <w:sz w:val="22"/>
                <w:szCs w:val="22"/>
              </w:rPr>
            </w:pPr>
            <w:r w:rsidRPr="007001F1">
              <w:rPr>
                <w:color w:val="000000"/>
                <w:sz w:val="22"/>
                <w:szCs w:val="22"/>
              </w:rPr>
              <w:t>prvá</w:t>
            </w:r>
            <w:r w:rsidR="00617EE4" w:rsidRPr="007001F1">
              <w:rPr>
                <w:color w:val="000000"/>
                <w:sz w:val="22"/>
                <w:szCs w:val="22"/>
              </w:rPr>
              <w:t xml:space="preserve"> ex-</w:t>
            </w:r>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14:paraId="6A069FD5" w14:textId="77777777" w:rsidTr="007261E4">
        <w:trPr>
          <w:trHeight w:val="300"/>
        </w:trPr>
        <w:tc>
          <w:tcPr>
            <w:tcW w:w="3559" w:type="dxa"/>
            <w:gridSpan w:val="2"/>
            <w:shd w:val="clear" w:color="auto" w:fill="auto"/>
            <w:vAlign w:val="center"/>
            <w:hideMark/>
          </w:tcPr>
          <w:p w14:paraId="65E9C1DD"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3BF3950" w14:textId="77777777" w:rsidR="00617EE4" w:rsidRPr="007001F1" w:rsidRDefault="00617EE4" w:rsidP="00617EE4">
            <w:pPr>
              <w:rPr>
                <w:color w:val="000000"/>
                <w:sz w:val="22"/>
                <w:szCs w:val="22"/>
              </w:rPr>
            </w:pPr>
            <w:r w:rsidRPr="007001F1">
              <w:rPr>
                <w:color w:val="000000"/>
                <w:sz w:val="22"/>
                <w:szCs w:val="22"/>
              </w:rPr>
              <w:t> </w:t>
            </w:r>
          </w:p>
        </w:tc>
      </w:tr>
      <w:tr w:rsidR="00B0048C" w:rsidRPr="007001F1" w14:paraId="4D6EC130" w14:textId="77777777" w:rsidTr="007261E4">
        <w:trPr>
          <w:trHeight w:val="300"/>
        </w:trPr>
        <w:tc>
          <w:tcPr>
            <w:tcW w:w="3559" w:type="dxa"/>
            <w:gridSpan w:val="2"/>
            <w:shd w:val="clear" w:color="auto" w:fill="auto"/>
          </w:tcPr>
          <w:p w14:paraId="0857E177" w14:textId="1CBCB289"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2E7158F7" w14:textId="39C96583" w:rsidR="00B0048C" w:rsidRPr="007001F1" w:rsidRDefault="00B0048C" w:rsidP="00B0048C">
            <w:pPr>
              <w:rPr>
                <w:color w:val="000000"/>
                <w:sz w:val="22"/>
                <w:szCs w:val="22"/>
              </w:rPr>
            </w:pPr>
          </w:p>
        </w:tc>
      </w:tr>
      <w:tr w:rsidR="00617EE4" w:rsidRPr="007001F1" w14:paraId="17A26DBF" w14:textId="77777777" w:rsidTr="007261E4">
        <w:trPr>
          <w:trHeight w:val="300"/>
        </w:trPr>
        <w:tc>
          <w:tcPr>
            <w:tcW w:w="3559" w:type="dxa"/>
            <w:gridSpan w:val="2"/>
            <w:shd w:val="clear" w:color="auto" w:fill="auto"/>
            <w:vAlign w:val="center"/>
            <w:hideMark/>
          </w:tcPr>
          <w:p w14:paraId="3FD120F0"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4E95D0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rsidDel="002D4145" w14:paraId="28C9B56D" w14:textId="03D27012" w:rsidTr="007261E4">
        <w:trPr>
          <w:trHeight w:val="300"/>
          <w:del w:id="810" w:author="Kramár Róbert" w:date="2018-04-27T16:48:00Z"/>
        </w:trPr>
        <w:tc>
          <w:tcPr>
            <w:tcW w:w="3559" w:type="dxa"/>
            <w:gridSpan w:val="2"/>
            <w:shd w:val="clear" w:color="auto" w:fill="auto"/>
            <w:vAlign w:val="center"/>
            <w:hideMark/>
          </w:tcPr>
          <w:p w14:paraId="14945D65" w14:textId="4A5D1AB9" w:rsidR="00617EE4" w:rsidRPr="007001F1" w:rsidDel="002D4145" w:rsidRDefault="00617EE4" w:rsidP="00617EE4">
            <w:pPr>
              <w:rPr>
                <w:del w:id="811" w:author="Kramár Róbert" w:date="2018-04-27T16:48:00Z"/>
                <w:color w:val="000000"/>
                <w:sz w:val="22"/>
                <w:szCs w:val="22"/>
              </w:rPr>
            </w:pPr>
            <w:del w:id="812" w:author="Kramár Róbert" w:date="2018-04-27T16:48: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1ACF9667" w14:textId="70D70472" w:rsidR="00617EE4" w:rsidRPr="007001F1" w:rsidDel="002D4145" w:rsidRDefault="00617EE4" w:rsidP="00617EE4">
            <w:pPr>
              <w:rPr>
                <w:del w:id="813" w:author="Kramár Róbert" w:date="2018-04-27T16:48:00Z"/>
                <w:color w:val="000000"/>
                <w:sz w:val="22"/>
                <w:szCs w:val="22"/>
              </w:rPr>
            </w:pPr>
            <w:del w:id="814" w:author="Kramár Róbert" w:date="2018-04-27T16:48:00Z">
              <w:r w:rsidRPr="007001F1" w:rsidDel="002D4145">
                <w:rPr>
                  <w:color w:val="000000"/>
                  <w:sz w:val="22"/>
                  <w:szCs w:val="22"/>
                </w:rPr>
                <w:delText> </w:delText>
              </w:r>
            </w:del>
          </w:p>
        </w:tc>
      </w:tr>
      <w:tr w:rsidR="00617EE4" w:rsidRPr="007001F1" w14:paraId="6168201F" w14:textId="77777777" w:rsidTr="007261E4">
        <w:trPr>
          <w:trHeight w:val="300"/>
        </w:trPr>
        <w:tc>
          <w:tcPr>
            <w:tcW w:w="582" w:type="dxa"/>
            <w:shd w:val="clear" w:color="000000" w:fill="60497A"/>
            <w:vAlign w:val="center"/>
            <w:hideMark/>
          </w:tcPr>
          <w:p w14:paraId="5D41DF6D" w14:textId="77777777" w:rsidR="00617EE4" w:rsidRPr="007001F1" w:rsidRDefault="00617EE4" w:rsidP="00617EE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32547B7"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83D1FA2" w14:textId="77777777" w:rsidR="00617EE4" w:rsidRPr="007001F1" w:rsidRDefault="00617EE4" w:rsidP="00617EE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BF34FC3" w14:textId="77777777" w:rsidR="00617EE4" w:rsidRPr="007001F1" w:rsidRDefault="00617EE4" w:rsidP="00617EE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047B160" w14:textId="77777777" w:rsidR="00617EE4" w:rsidRPr="007001F1" w:rsidRDefault="00617EE4" w:rsidP="00617EE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496C78EE" w14:textId="77777777" w:rsidR="00617EE4" w:rsidRPr="007001F1" w:rsidRDefault="00617EE4" w:rsidP="00617EE4">
            <w:pPr>
              <w:jc w:val="center"/>
              <w:rPr>
                <w:b/>
                <w:bCs/>
                <w:color w:val="FFFFFF"/>
                <w:sz w:val="22"/>
                <w:szCs w:val="22"/>
              </w:rPr>
            </w:pPr>
            <w:r w:rsidRPr="007001F1">
              <w:rPr>
                <w:b/>
                <w:bCs/>
                <w:color w:val="FFFFFF"/>
                <w:sz w:val="22"/>
                <w:szCs w:val="22"/>
              </w:rPr>
              <w:t>Poznámka</w:t>
            </w:r>
          </w:p>
        </w:tc>
      </w:tr>
      <w:tr w:rsidR="00617EE4" w:rsidRPr="007001F1" w14:paraId="67D5B5CC" w14:textId="77777777" w:rsidTr="007261E4">
        <w:trPr>
          <w:trHeight w:val="20"/>
        </w:trPr>
        <w:tc>
          <w:tcPr>
            <w:tcW w:w="582" w:type="dxa"/>
            <w:shd w:val="clear" w:color="auto" w:fill="auto"/>
            <w:noWrap/>
            <w:vAlign w:val="center"/>
            <w:hideMark/>
          </w:tcPr>
          <w:p w14:paraId="72A5210C"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3F1B6C1" w14:textId="77777777" w:rsidR="00617EE4" w:rsidRPr="007001F1" w:rsidRDefault="00617EE4"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2AFCEB72"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3E14C61"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3C0885"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1FA3A4"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5C5FDD1B" w14:textId="77777777" w:rsidTr="00312388">
        <w:trPr>
          <w:trHeight w:val="256"/>
        </w:trPr>
        <w:tc>
          <w:tcPr>
            <w:tcW w:w="582" w:type="dxa"/>
            <w:vMerge w:val="restart"/>
            <w:shd w:val="clear" w:color="auto" w:fill="auto"/>
            <w:noWrap/>
            <w:vAlign w:val="center"/>
            <w:hideMark/>
          </w:tcPr>
          <w:p w14:paraId="0CAC508B" w14:textId="77777777" w:rsidR="00CA55EB" w:rsidRPr="007001F1" w:rsidRDefault="00CA55EB"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789C4A9" w14:textId="106656DF" w:rsidR="00CA55EB" w:rsidRPr="007001F1" w:rsidRDefault="00CA55EB" w:rsidP="003F3D85">
            <w:pPr>
              <w:jc w:val="both"/>
              <w:rPr>
                <w:color w:val="000000"/>
                <w:sz w:val="22"/>
                <w:szCs w:val="22"/>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14:paraId="6B4A625B" w14:textId="77777777" w:rsidR="00CA55EB" w:rsidRPr="007001F1" w:rsidRDefault="00CA55EB" w:rsidP="00617EE4">
            <w:pPr>
              <w:jc w:val="center"/>
              <w:rPr>
                <w:color w:val="000000"/>
                <w:sz w:val="22"/>
                <w:szCs w:val="22"/>
              </w:rPr>
            </w:pPr>
          </w:p>
        </w:tc>
        <w:tc>
          <w:tcPr>
            <w:tcW w:w="567" w:type="dxa"/>
            <w:shd w:val="clear" w:color="auto" w:fill="auto"/>
            <w:vAlign w:val="center"/>
            <w:hideMark/>
          </w:tcPr>
          <w:p w14:paraId="1FAC2A88"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AE8656B"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8794AF"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073548DD" w14:textId="77777777" w:rsidTr="00312388">
        <w:trPr>
          <w:trHeight w:val="274"/>
        </w:trPr>
        <w:tc>
          <w:tcPr>
            <w:tcW w:w="582" w:type="dxa"/>
            <w:vMerge/>
            <w:shd w:val="clear" w:color="auto" w:fill="auto"/>
            <w:noWrap/>
            <w:vAlign w:val="center"/>
          </w:tcPr>
          <w:p w14:paraId="6DC91337"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5F31B97" w14:textId="4BB0C9DD" w:rsidR="00CA55EB" w:rsidRPr="007001F1" w:rsidDel="00CA55EB" w:rsidRDefault="00CA55EB" w:rsidP="003F3D85">
            <w:pPr>
              <w:jc w:val="both"/>
              <w:rPr>
                <w:color w:val="000000"/>
                <w:sz w:val="22"/>
                <w:szCs w:val="22"/>
              </w:rPr>
            </w:pPr>
            <w:r w:rsidRPr="007001F1">
              <w:rPr>
                <w:color w:val="000000"/>
                <w:sz w:val="22"/>
                <w:szCs w:val="22"/>
              </w:rPr>
              <w:t>b) Bola PHZ určená podľa podmienok platných v čase odoslania oznámenia o vyhlásení VO?</w:t>
            </w:r>
          </w:p>
        </w:tc>
        <w:tc>
          <w:tcPr>
            <w:tcW w:w="567" w:type="dxa"/>
            <w:shd w:val="clear" w:color="auto" w:fill="auto"/>
            <w:vAlign w:val="center"/>
          </w:tcPr>
          <w:p w14:paraId="6A765E5F" w14:textId="77777777" w:rsidR="00CA55EB" w:rsidRPr="007001F1" w:rsidRDefault="00CA55EB" w:rsidP="00617EE4">
            <w:pPr>
              <w:jc w:val="center"/>
              <w:rPr>
                <w:color w:val="000000"/>
                <w:sz w:val="22"/>
                <w:szCs w:val="22"/>
              </w:rPr>
            </w:pPr>
          </w:p>
        </w:tc>
        <w:tc>
          <w:tcPr>
            <w:tcW w:w="567" w:type="dxa"/>
            <w:shd w:val="clear" w:color="auto" w:fill="auto"/>
            <w:vAlign w:val="center"/>
          </w:tcPr>
          <w:p w14:paraId="5A0F5FA4" w14:textId="77777777" w:rsidR="00CA55EB" w:rsidRPr="007001F1" w:rsidRDefault="00CA55EB" w:rsidP="00617EE4">
            <w:pPr>
              <w:jc w:val="center"/>
              <w:rPr>
                <w:color w:val="000000"/>
                <w:sz w:val="22"/>
                <w:szCs w:val="22"/>
              </w:rPr>
            </w:pPr>
          </w:p>
        </w:tc>
        <w:tc>
          <w:tcPr>
            <w:tcW w:w="776" w:type="dxa"/>
            <w:shd w:val="clear" w:color="auto" w:fill="auto"/>
            <w:vAlign w:val="center"/>
          </w:tcPr>
          <w:p w14:paraId="1AD4FD75" w14:textId="77777777" w:rsidR="00CA55EB" w:rsidRPr="007001F1" w:rsidRDefault="00CA55EB" w:rsidP="00617EE4">
            <w:pPr>
              <w:jc w:val="center"/>
              <w:rPr>
                <w:color w:val="000000"/>
                <w:sz w:val="22"/>
                <w:szCs w:val="22"/>
              </w:rPr>
            </w:pPr>
          </w:p>
        </w:tc>
        <w:tc>
          <w:tcPr>
            <w:tcW w:w="1775" w:type="dxa"/>
            <w:shd w:val="clear" w:color="auto" w:fill="auto"/>
            <w:vAlign w:val="center"/>
          </w:tcPr>
          <w:p w14:paraId="780C340A" w14:textId="77777777" w:rsidR="00CA55EB" w:rsidRPr="007001F1" w:rsidRDefault="00CA55EB" w:rsidP="00617EE4">
            <w:pPr>
              <w:jc w:val="center"/>
              <w:rPr>
                <w:color w:val="000000"/>
                <w:sz w:val="22"/>
                <w:szCs w:val="22"/>
              </w:rPr>
            </w:pPr>
          </w:p>
        </w:tc>
      </w:tr>
      <w:tr w:rsidR="00CA55EB" w:rsidRPr="007001F1" w14:paraId="713F4511" w14:textId="77777777" w:rsidTr="00312388">
        <w:trPr>
          <w:trHeight w:val="607"/>
        </w:trPr>
        <w:tc>
          <w:tcPr>
            <w:tcW w:w="582" w:type="dxa"/>
            <w:vMerge/>
            <w:shd w:val="clear" w:color="auto" w:fill="auto"/>
            <w:noWrap/>
            <w:vAlign w:val="center"/>
          </w:tcPr>
          <w:p w14:paraId="2239090C"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011CE522" w14:textId="60DDBC8E" w:rsidR="00CA55EB" w:rsidRPr="007001F1" w:rsidDel="00CA55EB" w:rsidRDefault="00CA55EB" w:rsidP="003F3D85">
            <w:pPr>
              <w:jc w:val="both"/>
              <w:rPr>
                <w:color w:val="000000"/>
                <w:sz w:val="22"/>
                <w:szCs w:val="22"/>
              </w:rPr>
            </w:pPr>
            <w:r w:rsidRPr="007001F1">
              <w:rPr>
                <w:color w:val="000000"/>
                <w:sz w:val="22"/>
                <w:szCs w:val="22"/>
              </w:rPr>
              <w:t>c) Bola PHZ určená tak, že zahŕňa PHZ všetky časti zákazky, vrátane opakovaných plnení, odmien a opcií?</w:t>
            </w:r>
          </w:p>
        </w:tc>
        <w:tc>
          <w:tcPr>
            <w:tcW w:w="567" w:type="dxa"/>
            <w:shd w:val="clear" w:color="auto" w:fill="auto"/>
            <w:vAlign w:val="center"/>
          </w:tcPr>
          <w:p w14:paraId="4C8EFFAD" w14:textId="77777777" w:rsidR="00CA55EB" w:rsidRPr="007001F1" w:rsidRDefault="00CA55EB" w:rsidP="00617EE4">
            <w:pPr>
              <w:jc w:val="center"/>
              <w:rPr>
                <w:color w:val="000000"/>
                <w:sz w:val="22"/>
                <w:szCs w:val="22"/>
              </w:rPr>
            </w:pPr>
          </w:p>
        </w:tc>
        <w:tc>
          <w:tcPr>
            <w:tcW w:w="567" w:type="dxa"/>
            <w:shd w:val="clear" w:color="auto" w:fill="auto"/>
            <w:vAlign w:val="center"/>
          </w:tcPr>
          <w:p w14:paraId="24F35DC7" w14:textId="77777777" w:rsidR="00CA55EB" w:rsidRPr="007001F1" w:rsidRDefault="00CA55EB" w:rsidP="00617EE4">
            <w:pPr>
              <w:jc w:val="center"/>
              <w:rPr>
                <w:color w:val="000000"/>
                <w:sz w:val="22"/>
                <w:szCs w:val="22"/>
              </w:rPr>
            </w:pPr>
          </w:p>
        </w:tc>
        <w:tc>
          <w:tcPr>
            <w:tcW w:w="776" w:type="dxa"/>
            <w:shd w:val="clear" w:color="auto" w:fill="auto"/>
            <w:vAlign w:val="center"/>
          </w:tcPr>
          <w:p w14:paraId="276156A3" w14:textId="77777777" w:rsidR="00CA55EB" w:rsidRPr="007001F1" w:rsidRDefault="00CA55EB" w:rsidP="00617EE4">
            <w:pPr>
              <w:jc w:val="center"/>
              <w:rPr>
                <w:color w:val="000000"/>
                <w:sz w:val="22"/>
                <w:szCs w:val="22"/>
              </w:rPr>
            </w:pPr>
          </w:p>
        </w:tc>
        <w:tc>
          <w:tcPr>
            <w:tcW w:w="1775" w:type="dxa"/>
            <w:shd w:val="clear" w:color="auto" w:fill="auto"/>
            <w:vAlign w:val="center"/>
          </w:tcPr>
          <w:p w14:paraId="5C457FA8" w14:textId="77777777" w:rsidR="00CA55EB" w:rsidRPr="007001F1" w:rsidRDefault="00CA55EB" w:rsidP="00617EE4">
            <w:pPr>
              <w:jc w:val="center"/>
              <w:rPr>
                <w:color w:val="000000"/>
                <w:sz w:val="22"/>
                <w:szCs w:val="22"/>
              </w:rPr>
            </w:pPr>
          </w:p>
        </w:tc>
      </w:tr>
      <w:tr w:rsidR="00CA55EB" w:rsidRPr="007001F1" w14:paraId="002AE3B2" w14:textId="77777777" w:rsidTr="00312388">
        <w:trPr>
          <w:trHeight w:val="420"/>
        </w:trPr>
        <w:tc>
          <w:tcPr>
            <w:tcW w:w="582" w:type="dxa"/>
            <w:vMerge/>
            <w:shd w:val="clear" w:color="auto" w:fill="auto"/>
            <w:noWrap/>
            <w:vAlign w:val="center"/>
          </w:tcPr>
          <w:p w14:paraId="234992BE"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88F3659" w14:textId="12F6FF36" w:rsidR="00CA55EB" w:rsidRPr="007001F1" w:rsidDel="00CA55EB" w:rsidRDefault="00CA55EB"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0924DE6F" w14:textId="77777777" w:rsidR="00CA55EB" w:rsidRPr="007001F1" w:rsidRDefault="00CA55EB" w:rsidP="00617EE4">
            <w:pPr>
              <w:jc w:val="center"/>
              <w:rPr>
                <w:color w:val="000000"/>
                <w:sz w:val="22"/>
                <w:szCs w:val="22"/>
              </w:rPr>
            </w:pPr>
          </w:p>
        </w:tc>
        <w:tc>
          <w:tcPr>
            <w:tcW w:w="567" w:type="dxa"/>
            <w:shd w:val="clear" w:color="auto" w:fill="auto"/>
            <w:vAlign w:val="center"/>
          </w:tcPr>
          <w:p w14:paraId="66760397" w14:textId="77777777" w:rsidR="00CA55EB" w:rsidRPr="007001F1" w:rsidRDefault="00CA55EB" w:rsidP="00617EE4">
            <w:pPr>
              <w:jc w:val="center"/>
              <w:rPr>
                <w:color w:val="000000"/>
                <w:sz w:val="22"/>
                <w:szCs w:val="22"/>
              </w:rPr>
            </w:pPr>
          </w:p>
        </w:tc>
        <w:tc>
          <w:tcPr>
            <w:tcW w:w="776" w:type="dxa"/>
            <w:shd w:val="clear" w:color="auto" w:fill="auto"/>
            <w:vAlign w:val="center"/>
          </w:tcPr>
          <w:p w14:paraId="5874ABB2" w14:textId="77777777" w:rsidR="00CA55EB" w:rsidRPr="007001F1" w:rsidRDefault="00CA55EB" w:rsidP="00617EE4">
            <w:pPr>
              <w:jc w:val="center"/>
              <w:rPr>
                <w:color w:val="000000"/>
                <w:sz w:val="22"/>
                <w:szCs w:val="22"/>
              </w:rPr>
            </w:pPr>
          </w:p>
        </w:tc>
        <w:tc>
          <w:tcPr>
            <w:tcW w:w="1775" w:type="dxa"/>
            <w:shd w:val="clear" w:color="auto" w:fill="auto"/>
            <w:vAlign w:val="center"/>
          </w:tcPr>
          <w:p w14:paraId="0EEB9E77" w14:textId="77777777" w:rsidR="00CA55EB" w:rsidRPr="007001F1" w:rsidRDefault="00CA55EB" w:rsidP="00617EE4">
            <w:pPr>
              <w:jc w:val="center"/>
              <w:rPr>
                <w:color w:val="000000"/>
                <w:sz w:val="22"/>
                <w:szCs w:val="22"/>
              </w:rPr>
            </w:pPr>
          </w:p>
        </w:tc>
      </w:tr>
      <w:tr w:rsidR="00CA55EB" w:rsidRPr="007001F1" w14:paraId="047C6F9D" w14:textId="77777777" w:rsidTr="007261E4">
        <w:trPr>
          <w:trHeight w:val="885"/>
        </w:trPr>
        <w:tc>
          <w:tcPr>
            <w:tcW w:w="582" w:type="dxa"/>
            <w:vMerge/>
            <w:shd w:val="clear" w:color="auto" w:fill="auto"/>
            <w:noWrap/>
            <w:vAlign w:val="center"/>
          </w:tcPr>
          <w:p w14:paraId="086DDA71"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7961CC0F" w14:textId="04DFD98B" w:rsidR="00CA55EB" w:rsidRPr="007001F1" w:rsidDel="00CA55EB" w:rsidRDefault="00CA55EB"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14:paraId="37DE4DB5" w14:textId="77777777" w:rsidR="00CA55EB" w:rsidRPr="007001F1" w:rsidRDefault="00CA55EB" w:rsidP="00617EE4">
            <w:pPr>
              <w:jc w:val="center"/>
              <w:rPr>
                <w:color w:val="000000"/>
                <w:sz w:val="22"/>
                <w:szCs w:val="22"/>
              </w:rPr>
            </w:pPr>
          </w:p>
        </w:tc>
        <w:tc>
          <w:tcPr>
            <w:tcW w:w="567" w:type="dxa"/>
            <w:shd w:val="clear" w:color="auto" w:fill="auto"/>
            <w:vAlign w:val="center"/>
          </w:tcPr>
          <w:p w14:paraId="6657E375" w14:textId="77777777" w:rsidR="00CA55EB" w:rsidRPr="007001F1" w:rsidRDefault="00CA55EB" w:rsidP="00617EE4">
            <w:pPr>
              <w:jc w:val="center"/>
              <w:rPr>
                <w:color w:val="000000"/>
                <w:sz w:val="22"/>
                <w:szCs w:val="22"/>
              </w:rPr>
            </w:pPr>
          </w:p>
        </w:tc>
        <w:tc>
          <w:tcPr>
            <w:tcW w:w="776" w:type="dxa"/>
            <w:shd w:val="clear" w:color="auto" w:fill="auto"/>
            <w:vAlign w:val="center"/>
          </w:tcPr>
          <w:p w14:paraId="54BDDD03" w14:textId="77777777" w:rsidR="00CA55EB" w:rsidRPr="007001F1" w:rsidRDefault="00CA55EB" w:rsidP="00617EE4">
            <w:pPr>
              <w:jc w:val="center"/>
              <w:rPr>
                <w:color w:val="000000"/>
                <w:sz w:val="22"/>
                <w:szCs w:val="22"/>
              </w:rPr>
            </w:pPr>
          </w:p>
        </w:tc>
        <w:tc>
          <w:tcPr>
            <w:tcW w:w="1775" w:type="dxa"/>
            <w:shd w:val="clear" w:color="auto" w:fill="auto"/>
            <w:vAlign w:val="center"/>
          </w:tcPr>
          <w:p w14:paraId="12D4B04F" w14:textId="77777777" w:rsidR="00CA55EB" w:rsidRPr="007001F1" w:rsidRDefault="00CA55EB" w:rsidP="00617EE4">
            <w:pPr>
              <w:jc w:val="center"/>
              <w:rPr>
                <w:color w:val="000000"/>
                <w:sz w:val="22"/>
                <w:szCs w:val="22"/>
              </w:rPr>
            </w:pPr>
          </w:p>
        </w:tc>
      </w:tr>
      <w:tr w:rsidR="00CA55EB" w:rsidRPr="007001F1" w14:paraId="4F826C21" w14:textId="77777777" w:rsidTr="00312388">
        <w:trPr>
          <w:trHeight w:val="299"/>
        </w:trPr>
        <w:tc>
          <w:tcPr>
            <w:tcW w:w="582" w:type="dxa"/>
            <w:vMerge/>
            <w:shd w:val="clear" w:color="auto" w:fill="auto"/>
            <w:noWrap/>
            <w:vAlign w:val="center"/>
          </w:tcPr>
          <w:p w14:paraId="3CC8DE1D"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00FDC113" w14:textId="5671C8CF" w:rsidR="00CA55EB" w:rsidRPr="007001F1" w:rsidRDefault="00CA55EB" w:rsidP="003F3D85">
            <w:pPr>
              <w:jc w:val="both"/>
              <w:rPr>
                <w:color w:val="000000"/>
                <w:sz w:val="22"/>
                <w:szCs w:val="22"/>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14:paraId="21E4B4C5" w14:textId="77777777" w:rsidR="00CA55EB" w:rsidRPr="007001F1" w:rsidRDefault="00CA55EB" w:rsidP="00617EE4">
            <w:pPr>
              <w:jc w:val="center"/>
              <w:rPr>
                <w:color w:val="000000"/>
                <w:sz w:val="22"/>
                <w:szCs w:val="22"/>
              </w:rPr>
            </w:pPr>
          </w:p>
        </w:tc>
        <w:tc>
          <w:tcPr>
            <w:tcW w:w="567" w:type="dxa"/>
            <w:shd w:val="clear" w:color="auto" w:fill="auto"/>
            <w:vAlign w:val="center"/>
          </w:tcPr>
          <w:p w14:paraId="5DF7AC41" w14:textId="77777777" w:rsidR="00CA55EB" w:rsidRPr="007001F1" w:rsidRDefault="00CA55EB" w:rsidP="00617EE4">
            <w:pPr>
              <w:jc w:val="center"/>
              <w:rPr>
                <w:color w:val="000000"/>
                <w:sz w:val="22"/>
                <w:szCs w:val="22"/>
              </w:rPr>
            </w:pPr>
          </w:p>
        </w:tc>
        <w:tc>
          <w:tcPr>
            <w:tcW w:w="776" w:type="dxa"/>
            <w:shd w:val="clear" w:color="auto" w:fill="auto"/>
            <w:vAlign w:val="center"/>
          </w:tcPr>
          <w:p w14:paraId="019811EC" w14:textId="77777777" w:rsidR="00CA55EB" w:rsidRPr="007001F1" w:rsidRDefault="00CA55EB" w:rsidP="00617EE4">
            <w:pPr>
              <w:jc w:val="center"/>
              <w:rPr>
                <w:color w:val="000000"/>
                <w:sz w:val="22"/>
                <w:szCs w:val="22"/>
              </w:rPr>
            </w:pPr>
          </w:p>
        </w:tc>
        <w:tc>
          <w:tcPr>
            <w:tcW w:w="1775" w:type="dxa"/>
            <w:shd w:val="clear" w:color="auto" w:fill="auto"/>
            <w:vAlign w:val="center"/>
          </w:tcPr>
          <w:p w14:paraId="41F42D80" w14:textId="77777777" w:rsidR="00CA55EB" w:rsidRPr="007001F1" w:rsidRDefault="00CA55EB" w:rsidP="00617EE4">
            <w:pPr>
              <w:jc w:val="center"/>
              <w:rPr>
                <w:color w:val="000000"/>
                <w:sz w:val="22"/>
                <w:szCs w:val="22"/>
              </w:rPr>
            </w:pPr>
          </w:p>
        </w:tc>
      </w:tr>
      <w:tr w:rsidR="00904BAA" w:rsidRPr="007001F1" w14:paraId="2B809F84" w14:textId="77777777" w:rsidTr="007261E4">
        <w:trPr>
          <w:trHeight w:val="20"/>
        </w:trPr>
        <w:tc>
          <w:tcPr>
            <w:tcW w:w="582" w:type="dxa"/>
            <w:shd w:val="clear" w:color="auto" w:fill="auto"/>
            <w:noWrap/>
            <w:vAlign w:val="center"/>
          </w:tcPr>
          <w:p w14:paraId="3F9295F4" w14:textId="0721E374" w:rsidR="00904BAA" w:rsidRPr="007001F1" w:rsidRDefault="00C769FE"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758F9657" w14:textId="00A83719" w:rsidR="00904BAA" w:rsidRPr="007001F1" w:rsidRDefault="00904BAA" w:rsidP="003F3D85">
            <w:pPr>
              <w:jc w:val="both"/>
              <w:rPr>
                <w:color w:val="000000"/>
                <w:sz w:val="22"/>
                <w:szCs w:val="22"/>
              </w:rPr>
            </w:pPr>
            <w:r w:rsidRPr="007001F1">
              <w:rPr>
                <w:color w:val="000000"/>
                <w:sz w:val="22"/>
                <w:szCs w:val="22"/>
              </w:rPr>
              <w:t>Je</w:t>
            </w:r>
            <w:ins w:id="815" w:author="Kramár Róbert" w:date="2018-04-27T17:44:00Z">
              <w:r w:rsidR="00695091">
                <w:rPr>
                  <w:color w:val="000000"/>
                  <w:sz w:val="22"/>
                  <w:szCs w:val="22"/>
                </w:rPr>
                <w:t xml:space="preserve"> návrh</w:t>
              </w:r>
            </w:ins>
            <w:r w:rsidRPr="007001F1">
              <w:rPr>
                <w:color w:val="000000"/>
                <w:sz w:val="22"/>
                <w:szCs w:val="22"/>
              </w:rPr>
              <w:t xml:space="preserve"> oznámeni</w:t>
            </w:r>
            <w:ins w:id="816" w:author="Kramár Róbert" w:date="2018-04-27T17:44:00Z">
              <w:r w:rsidR="00695091">
                <w:rPr>
                  <w:color w:val="000000"/>
                  <w:sz w:val="22"/>
                  <w:szCs w:val="22"/>
                </w:rPr>
                <w:t>a</w:t>
              </w:r>
            </w:ins>
            <w:del w:id="817" w:author="Kramár Róbert" w:date="2018-04-27T17:44:00Z">
              <w:r w:rsidRPr="007001F1" w:rsidDel="00695091">
                <w:rPr>
                  <w:color w:val="000000"/>
                  <w:sz w:val="22"/>
                  <w:szCs w:val="22"/>
                </w:rPr>
                <w:delText>e</w:delText>
              </w:r>
            </w:del>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20878C9B" w14:textId="77777777" w:rsidR="00904BAA" w:rsidRPr="007001F1" w:rsidRDefault="00904BAA" w:rsidP="00617EE4">
            <w:pPr>
              <w:jc w:val="center"/>
              <w:rPr>
                <w:color w:val="000000"/>
                <w:sz w:val="22"/>
                <w:szCs w:val="22"/>
              </w:rPr>
            </w:pPr>
          </w:p>
        </w:tc>
        <w:tc>
          <w:tcPr>
            <w:tcW w:w="567" w:type="dxa"/>
            <w:shd w:val="clear" w:color="auto" w:fill="auto"/>
            <w:vAlign w:val="center"/>
          </w:tcPr>
          <w:p w14:paraId="0B29D9AC" w14:textId="77777777" w:rsidR="00904BAA" w:rsidRPr="007001F1" w:rsidRDefault="00904BAA" w:rsidP="00617EE4">
            <w:pPr>
              <w:jc w:val="center"/>
              <w:rPr>
                <w:color w:val="000000"/>
                <w:sz w:val="22"/>
                <w:szCs w:val="22"/>
              </w:rPr>
            </w:pPr>
          </w:p>
        </w:tc>
        <w:tc>
          <w:tcPr>
            <w:tcW w:w="776" w:type="dxa"/>
            <w:shd w:val="clear" w:color="auto" w:fill="auto"/>
            <w:vAlign w:val="center"/>
          </w:tcPr>
          <w:p w14:paraId="5F905A46" w14:textId="77777777" w:rsidR="00904BAA" w:rsidRPr="007001F1" w:rsidRDefault="00904BAA" w:rsidP="00617EE4">
            <w:pPr>
              <w:jc w:val="center"/>
              <w:rPr>
                <w:color w:val="000000"/>
                <w:sz w:val="22"/>
                <w:szCs w:val="22"/>
              </w:rPr>
            </w:pPr>
          </w:p>
        </w:tc>
        <w:tc>
          <w:tcPr>
            <w:tcW w:w="1775" w:type="dxa"/>
            <w:shd w:val="clear" w:color="auto" w:fill="auto"/>
            <w:vAlign w:val="center"/>
          </w:tcPr>
          <w:p w14:paraId="3FE41183" w14:textId="77777777" w:rsidR="00904BAA" w:rsidRPr="007001F1" w:rsidRDefault="00904BAA" w:rsidP="00617EE4">
            <w:pPr>
              <w:jc w:val="center"/>
              <w:rPr>
                <w:color w:val="000000"/>
                <w:sz w:val="22"/>
                <w:szCs w:val="22"/>
              </w:rPr>
            </w:pPr>
          </w:p>
        </w:tc>
      </w:tr>
      <w:tr w:rsidR="00617EE4" w:rsidRPr="007001F1" w14:paraId="78EDE541" w14:textId="77777777" w:rsidTr="007261E4">
        <w:trPr>
          <w:trHeight w:val="20"/>
        </w:trPr>
        <w:tc>
          <w:tcPr>
            <w:tcW w:w="582" w:type="dxa"/>
            <w:shd w:val="clear" w:color="auto" w:fill="auto"/>
            <w:noWrap/>
            <w:vAlign w:val="center"/>
            <w:hideMark/>
          </w:tcPr>
          <w:p w14:paraId="64B24559" w14:textId="16D581CF" w:rsidR="00617EE4" w:rsidRPr="007001F1" w:rsidRDefault="00C769FE" w:rsidP="00617EE4">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261B60CB" w14:textId="4D9FA450" w:rsidR="00617EE4" w:rsidRPr="007001F1" w:rsidRDefault="00430418" w:rsidP="003F3D85">
            <w:pPr>
              <w:jc w:val="both"/>
              <w:rPr>
                <w:color w:val="000000"/>
                <w:sz w:val="22"/>
                <w:szCs w:val="22"/>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ins w:id="818" w:author="Kramár Róbert" w:date="2017-05-15T13:36:00Z">
              <w:r w:rsidR="008C7535" w:rsidRPr="007001F1">
                <w:rPr>
                  <w:color w:val="000000"/>
                  <w:sz w:val="22"/>
                  <w:szCs w:val="22"/>
                </w:rPr>
                <w:t xml:space="preserve"> </w:t>
              </w:r>
            </w:ins>
            <w:ins w:id="819"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035D1016"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EC248"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B01708"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703D55"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5AE5CE2" w14:textId="77777777" w:rsidTr="007261E4">
        <w:trPr>
          <w:trHeight w:val="20"/>
        </w:trPr>
        <w:tc>
          <w:tcPr>
            <w:tcW w:w="582" w:type="dxa"/>
            <w:shd w:val="clear" w:color="auto" w:fill="auto"/>
            <w:noWrap/>
            <w:vAlign w:val="center"/>
            <w:hideMark/>
          </w:tcPr>
          <w:p w14:paraId="5980E6B9" w14:textId="17E19933" w:rsidR="00617EE4" w:rsidRPr="007001F1" w:rsidRDefault="00C769FE"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12027A4" w14:textId="1DB76F77" w:rsidR="00617EE4" w:rsidRPr="007001F1" w:rsidRDefault="00617EE4" w:rsidP="003F3D85">
            <w:pPr>
              <w:jc w:val="both"/>
              <w:rPr>
                <w:color w:val="000000"/>
                <w:sz w:val="22"/>
                <w:szCs w:val="22"/>
              </w:rPr>
            </w:pPr>
            <w:r w:rsidRPr="007001F1">
              <w:rPr>
                <w:color w:val="000000"/>
                <w:sz w:val="22"/>
                <w:szCs w:val="22"/>
              </w:rPr>
              <w:t>Bol zamestnanec vykonávajúci kontrolu oboznámený s rizikovými indikátormi</w:t>
            </w:r>
            <w:del w:id="820" w:author="Kramár Róbert" w:date="2017-05-15T13:33:00Z">
              <w:r w:rsidRPr="007001F1" w:rsidDel="00A128DC">
                <w:rPr>
                  <w:color w:val="000000"/>
                  <w:sz w:val="22"/>
                  <w:szCs w:val="22"/>
                </w:rPr>
                <w:delText>, ktoré sú uvedené v Systéme riadenia EŠIF</w:delText>
              </w:r>
            </w:del>
            <w:ins w:id="821" w:author="Kramár Róbert" w:date="2017-07-26T17:30:00Z">
              <w:r w:rsidR="0001630F">
                <w:rPr>
                  <w:color w:val="000000"/>
                  <w:sz w:val="22"/>
                  <w:szCs w:val="22"/>
                </w:rPr>
                <w:t xml:space="preserve"> </w:t>
              </w:r>
            </w:ins>
            <w:ins w:id="822"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8E5946" w:rsidRPr="007001F1">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99D8FA7"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9CC1AC"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4BED2AE"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A525F7"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672DB1B1" w14:textId="77777777" w:rsidTr="007261E4">
        <w:trPr>
          <w:trHeight w:val="20"/>
        </w:trPr>
        <w:tc>
          <w:tcPr>
            <w:tcW w:w="582" w:type="dxa"/>
            <w:shd w:val="clear" w:color="auto" w:fill="auto"/>
            <w:noWrap/>
            <w:vAlign w:val="center"/>
            <w:hideMark/>
          </w:tcPr>
          <w:p w14:paraId="2D2E1003" w14:textId="44BEF971" w:rsidR="00617EE4" w:rsidRPr="007001F1" w:rsidRDefault="00C769FE" w:rsidP="00617EE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B29089F" w14:textId="77777777" w:rsidR="00617EE4" w:rsidRPr="007001F1" w:rsidRDefault="00617EE4"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03CAB2E"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7FE15F"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EF5D54D"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804B200"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3697C23" w14:textId="77777777" w:rsidTr="007261E4">
        <w:trPr>
          <w:trHeight w:val="20"/>
        </w:trPr>
        <w:tc>
          <w:tcPr>
            <w:tcW w:w="582" w:type="dxa"/>
            <w:shd w:val="clear" w:color="auto" w:fill="auto"/>
            <w:noWrap/>
            <w:vAlign w:val="center"/>
            <w:hideMark/>
          </w:tcPr>
          <w:p w14:paraId="5F06D1B4" w14:textId="6D743B91" w:rsidR="00617EE4" w:rsidRPr="007001F1" w:rsidRDefault="00C769FE" w:rsidP="00617EE4">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3A7D0A4" w14:textId="460224F8" w:rsidR="00617EE4" w:rsidRPr="007001F1" w:rsidRDefault="00617EE4" w:rsidP="003F3D85">
            <w:pPr>
              <w:jc w:val="both"/>
              <w:rPr>
                <w:color w:val="000000"/>
                <w:sz w:val="22"/>
                <w:szCs w:val="22"/>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77FBECC8"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B7A042"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8BB129"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1839AE"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1920B062" w14:textId="77777777" w:rsidTr="007261E4">
        <w:trPr>
          <w:trHeight w:val="20"/>
        </w:trPr>
        <w:tc>
          <w:tcPr>
            <w:tcW w:w="582" w:type="dxa"/>
            <w:shd w:val="clear" w:color="auto" w:fill="auto"/>
            <w:noWrap/>
            <w:vAlign w:val="center"/>
            <w:hideMark/>
          </w:tcPr>
          <w:p w14:paraId="20CC1FD6" w14:textId="1F1E0983" w:rsidR="00617EE4" w:rsidRPr="007001F1" w:rsidRDefault="00C769FE" w:rsidP="00617EE4">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1EE1568" w14:textId="5B511F59" w:rsidR="00617EE4" w:rsidRPr="007001F1" w:rsidRDefault="00617EE4" w:rsidP="003F3D85">
            <w:pPr>
              <w:jc w:val="both"/>
              <w:rPr>
                <w:color w:val="000000"/>
                <w:sz w:val="22"/>
                <w:szCs w:val="22"/>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35B80741"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FB2599"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DE4862"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A8B9D5C"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7BA522AB" w14:textId="77777777" w:rsidTr="007261E4">
        <w:trPr>
          <w:trHeight w:val="20"/>
        </w:trPr>
        <w:tc>
          <w:tcPr>
            <w:tcW w:w="582" w:type="dxa"/>
            <w:shd w:val="clear" w:color="auto" w:fill="auto"/>
            <w:noWrap/>
            <w:vAlign w:val="center"/>
            <w:hideMark/>
          </w:tcPr>
          <w:p w14:paraId="161B70E7" w14:textId="5E5FA65A" w:rsidR="00617EE4" w:rsidRPr="007001F1" w:rsidRDefault="00C769FE" w:rsidP="00617EE4">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35C70477" w14:textId="1F4A5BA7" w:rsidR="00617EE4" w:rsidRPr="007001F1" w:rsidRDefault="00617EE4" w:rsidP="003F3D85">
            <w:pPr>
              <w:jc w:val="both"/>
              <w:rPr>
                <w:color w:val="000000"/>
                <w:sz w:val="22"/>
                <w:szCs w:val="22"/>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F032C10"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BE2BB2"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9F02E3"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03E934A"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376A6710" w14:textId="77777777" w:rsidTr="007261E4">
        <w:trPr>
          <w:trHeight w:val="1268"/>
        </w:trPr>
        <w:tc>
          <w:tcPr>
            <w:tcW w:w="582" w:type="dxa"/>
            <w:vMerge w:val="restart"/>
            <w:shd w:val="clear" w:color="auto" w:fill="auto"/>
            <w:noWrap/>
            <w:vAlign w:val="center"/>
            <w:hideMark/>
          </w:tcPr>
          <w:p w14:paraId="09300172" w14:textId="167DBAA4" w:rsidR="00CA55EB" w:rsidRPr="007001F1" w:rsidRDefault="00CA55EB" w:rsidP="00617EE4">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11B435ED" w14:textId="532381CD" w:rsidR="00CA55EB" w:rsidRPr="007001F1" w:rsidRDefault="00CA55EB"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14:paraId="498591D3"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8257E"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032473"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89A02CE"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7582CB4B" w14:textId="77777777" w:rsidTr="007261E4">
        <w:trPr>
          <w:trHeight w:val="1267"/>
        </w:trPr>
        <w:tc>
          <w:tcPr>
            <w:tcW w:w="582" w:type="dxa"/>
            <w:vMerge/>
            <w:shd w:val="clear" w:color="auto" w:fill="auto"/>
            <w:noWrap/>
            <w:vAlign w:val="center"/>
          </w:tcPr>
          <w:p w14:paraId="62091549"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18281B1" w14:textId="0C56470B" w:rsidR="00CA55EB" w:rsidRPr="007001F1" w:rsidRDefault="00CA55EB"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6B6138E" w14:textId="77777777" w:rsidR="00CA55EB" w:rsidRPr="007001F1" w:rsidRDefault="00CA55EB" w:rsidP="00617EE4">
            <w:pPr>
              <w:jc w:val="center"/>
              <w:rPr>
                <w:color w:val="000000"/>
                <w:sz w:val="22"/>
                <w:szCs w:val="22"/>
              </w:rPr>
            </w:pPr>
          </w:p>
        </w:tc>
        <w:tc>
          <w:tcPr>
            <w:tcW w:w="567" w:type="dxa"/>
            <w:shd w:val="clear" w:color="auto" w:fill="auto"/>
            <w:vAlign w:val="center"/>
          </w:tcPr>
          <w:p w14:paraId="22190787" w14:textId="77777777" w:rsidR="00CA55EB" w:rsidRPr="007001F1" w:rsidRDefault="00CA55EB" w:rsidP="00617EE4">
            <w:pPr>
              <w:jc w:val="center"/>
              <w:rPr>
                <w:color w:val="000000"/>
                <w:sz w:val="22"/>
                <w:szCs w:val="22"/>
              </w:rPr>
            </w:pPr>
          </w:p>
        </w:tc>
        <w:tc>
          <w:tcPr>
            <w:tcW w:w="776" w:type="dxa"/>
            <w:shd w:val="clear" w:color="auto" w:fill="auto"/>
            <w:vAlign w:val="center"/>
          </w:tcPr>
          <w:p w14:paraId="354290D3" w14:textId="77777777" w:rsidR="00CA55EB" w:rsidRPr="007001F1" w:rsidRDefault="00CA55EB" w:rsidP="00617EE4">
            <w:pPr>
              <w:jc w:val="center"/>
              <w:rPr>
                <w:color w:val="000000"/>
                <w:sz w:val="22"/>
                <w:szCs w:val="22"/>
              </w:rPr>
            </w:pPr>
          </w:p>
        </w:tc>
        <w:tc>
          <w:tcPr>
            <w:tcW w:w="1775" w:type="dxa"/>
            <w:shd w:val="clear" w:color="auto" w:fill="auto"/>
            <w:vAlign w:val="center"/>
          </w:tcPr>
          <w:p w14:paraId="55BAACC4" w14:textId="77777777" w:rsidR="00CA55EB" w:rsidRPr="007001F1" w:rsidRDefault="00CA55EB" w:rsidP="00617EE4">
            <w:pPr>
              <w:jc w:val="center"/>
              <w:rPr>
                <w:color w:val="000000"/>
                <w:sz w:val="22"/>
                <w:szCs w:val="22"/>
              </w:rPr>
            </w:pPr>
          </w:p>
        </w:tc>
      </w:tr>
      <w:tr w:rsidR="00617EE4" w:rsidRPr="007001F1" w:rsidDel="00BB0E35" w14:paraId="58114584" w14:textId="2F2FEBE2" w:rsidTr="007261E4">
        <w:trPr>
          <w:trHeight w:val="20"/>
          <w:del w:id="823" w:author="Kramár Róbert" w:date="2018-04-27T15:24:00Z"/>
        </w:trPr>
        <w:tc>
          <w:tcPr>
            <w:tcW w:w="582" w:type="dxa"/>
            <w:shd w:val="clear" w:color="auto" w:fill="auto"/>
            <w:noWrap/>
            <w:vAlign w:val="center"/>
            <w:hideMark/>
          </w:tcPr>
          <w:p w14:paraId="08009C92" w14:textId="6E476914" w:rsidR="00617EE4" w:rsidRPr="007001F1" w:rsidDel="00BB0E35" w:rsidRDefault="00C769FE" w:rsidP="00617EE4">
            <w:pPr>
              <w:jc w:val="center"/>
              <w:rPr>
                <w:del w:id="824" w:author="Kramár Róbert" w:date="2018-04-27T15:24:00Z"/>
                <w:color w:val="000000"/>
                <w:sz w:val="22"/>
                <w:szCs w:val="22"/>
              </w:rPr>
            </w:pPr>
            <w:del w:id="825" w:author="Kramár Róbert" w:date="2018-04-27T15:24:00Z">
              <w:r w:rsidRPr="007001F1" w:rsidDel="00BB0E35">
                <w:rPr>
                  <w:color w:val="000000"/>
                  <w:sz w:val="22"/>
                  <w:szCs w:val="22"/>
                </w:rPr>
                <w:delText>11</w:delText>
              </w:r>
            </w:del>
          </w:p>
        </w:tc>
        <w:tc>
          <w:tcPr>
            <w:tcW w:w="4820" w:type="dxa"/>
            <w:gridSpan w:val="2"/>
            <w:shd w:val="clear" w:color="auto" w:fill="auto"/>
            <w:vAlign w:val="center"/>
            <w:hideMark/>
          </w:tcPr>
          <w:p w14:paraId="1A8332A8" w14:textId="4497272A" w:rsidR="00617EE4" w:rsidRPr="007001F1" w:rsidDel="00BB0E35" w:rsidRDefault="00617EE4" w:rsidP="003F3D85">
            <w:pPr>
              <w:jc w:val="both"/>
              <w:rPr>
                <w:del w:id="826" w:author="Kramár Róbert" w:date="2018-04-27T15:24:00Z"/>
                <w:color w:val="000000"/>
                <w:sz w:val="22"/>
                <w:szCs w:val="22"/>
              </w:rPr>
            </w:pPr>
            <w:del w:id="827" w:author="Kramár Róbert" w:date="2018-04-27T15:24:00Z">
              <w:r w:rsidRPr="007001F1" w:rsidDel="00BB0E35">
                <w:rPr>
                  <w:color w:val="000000"/>
                  <w:sz w:val="22"/>
                  <w:szCs w:val="22"/>
                </w:rPr>
                <w:delText>Je lehota na predkladanie ponúk určená v súlade so ZVO?</w:delText>
              </w:r>
            </w:del>
          </w:p>
        </w:tc>
        <w:tc>
          <w:tcPr>
            <w:tcW w:w="567" w:type="dxa"/>
            <w:shd w:val="clear" w:color="auto" w:fill="auto"/>
            <w:vAlign w:val="center"/>
            <w:hideMark/>
          </w:tcPr>
          <w:p w14:paraId="363B118D" w14:textId="75C65CAF" w:rsidR="00617EE4" w:rsidRPr="007001F1" w:rsidDel="00BB0E35" w:rsidRDefault="00617EE4" w:rsidP="00617EE4">
            <w:pPr>
              <w:jc w:val="center"/>
              <w:rPr>
                <w:del w:id="828" w:author="Kramár Róbert" w:date="2018-04-27T15:24:00Z"/>
                <w:color w:val="000000"/>
                <w:sz w:val="22"/>
                <w:szCs w:val="22"/>
              </w:rPr>
            </w:pPr>
            <w:del w:id="829" w:author="Kramár Róbert" w:date="2018-04-27T15:24:00Z">
              <w:r w:rsidRPr="007001F1" w:rsidDel="00BB0E35">
                <w:rPr>
                  <w:color w:val="000000"/>
                  <w:sz w:val="22"/>
                  <w:szCs w:val="22"/>
                </w:rPr>
                <w:delText> </w:delText>
              </w:r>
            </w:del>
          </w:p>
        </w:tc>
        <w:tc>
          <w:tcPr>
            <w:tcW w:w="567" w:type="dxa"/>
            <w:shd w:val="clear" w:color="auto" w:fill="auto"/>
            <w:vAlign w:val="center"/>
            <w:hideMark/>
          </w:tcPr>
          <w:p w14:paraId="131D22BF" w14:textId="55DE8B07" w:rsidR="00617EE4" w:rsidRPr="007001F1" w:rsidDel="00BB0E35" w:rsidRDefault="00617EE4" w:rsidP="00617EE4">
            <w:pPr>
              <w:jc w:val="center"/>
              <w:rPr>
                <w:del w:id="830" w:author="Kramár Róbert" w:date="2018-04-27T15:24:00Z"/>
                <w:color w:val="000000"/>
                <w:sz w:val="22"/>
                <w:szCs w:val="22"/>
              </w:rPr>
            </w:pPr>
            <w:del w:id="831" w:author="Kramár Róbert" w:date="2018-04-27T15:24:00Z">
              <w:r w:rsidRPr="007001F1" w:rsidDel="00BB0E35">
                <w:rPr>
                  <w:color w:val="000000"/>
                  <w:sz w:val="22"/>
                  <w:szCs w:val="22"/>
                </w:rPr>
                <w:delText> </w:delText>
              </w:r>
            </w:del>
          </w:p>
        </w:tc>
        <w:tc>
          <w:tcPr>
            <w:tcW w:w="776" w:type="dxa"/>
            <w:shd w:val="clear" w:color="auto" w:fill="auto"/>
            <w:vAlign w:val="center"/>
            <w:hideMark/>
          </w:tcPr>
          <w:p w14:paraId="5FCAA8AA" w14:textId="55886348" w:rsidR="00617EE4" w:rsidRPr="007001F1" w:rsidDel="00BB0E35" w:rsidRDefault="00617EE4" w:rsidP="00617EE4">
            <w:pPr>
              <w:jc w:val="center"/>
              <w:rPr>
                <w:del w:id="832" w:author="Kramár Róbert" w:date="2018-04-27T15:24:00Z"/>
                <w:color w:val="000000"/>
                <w:sz w:val="22"/>
                <w:szCs w:val="22"/>
              </w:rPr>
            </w:pPr>
            <w:del w:id="833" w:author="Kramár Róbert" w:date="2018-04-27T15:24:00Z">
              <w:r w:rsidRPr="007001F1" w:rsidDel="00BB0E35">
                <w:rPr>
                  <w:color w:val="000000"/>
                  <w:sz w:val="22"/>
                  <w:szCs w:val="22"/>
                </w:rPr>
                <w:delText> </w:delText>
              </w:r>
            </w:del>
          </w:p>
        </w:tc>
        <w:tc>
          <w:tcPr>
            <w:tcW w:w="1775" w:type="dxa"/>
            <w:shd w:val="clear" w:color="auto" w:fill="auto"/>
            <w:vAlign w:val="center"/>
            <w:hideMark/>
          </w:tcPr>
          <w:p w14:paraId="7CB57332" w14:textId="6C55B5E4" w:rsidR="00617EE4" w:rsidRPr="007001F1" w:rsidDel="00BB0E35" w:rsidRDefault="00617EE4" w:rsidP="00617EE4">
            <w:pPr>
              <w:jc w:val="center"/>
              <w:rPr>
                <w:del w:id="834" w:author="Kramár Róbert" w:date="2018-04-27T15:24:00Z"/>
                <w:color w:val="000000"/>
                <w:sz w:val="22"/>
                <w:szCs w:val="22"/>
              </w:rPr>
            </w:pPr>
            <w:del w:id="835" w:author="Kramár Róbert" w:date="2018-04-27T15:24:00Z">
              <w:r w:rsidRPr="007001F1" w:rsidDel="00BB0E35">
                <w:rPr>
                  <w:color w:val="000000"/>
                  <w:sz w:val="22"/>
                  <w:szCs w:val="22"/>
                </w:rPr>
                <w:delText> </w:delText>
              </w:r>
            </w:del>
          </w:p>
        </w:tc>
      </w:tr>
      <w:tr w:rsidR="00CA55EB" w:rsidRPr="007001F1" w14:paraId="35F6FA1E" w14:textId="77777777" w:rsidTr="00312388">
        <w:trPr>
          <w:trHeight w:val="443"/>
        </w:trPr>
        <w:tc>
          <w:tcPr>
            <w:tcW w:w="582" w:type="dxa"/>
            <w:vMerge w:val="restart"/>
            <w:shd w:val="clear" w:color="auto" w:fill="auto"/>
            <w:noWrap/>
            <w:vAlign w:val="center"/>
            <w:hideMark/>
          </w:tcPr>
          <w:p w14:paraId="29A4B8A3" w14:textId="5C7900E9" w:rsidR="00CA55EB" w:rsidRPr="007001F1" w:rsidRDefault="00CA55EB" w:rsidP="00617EE4">
            <w:pPr>
              <w:jc w:val="center"/>
              <w:rPr>
                <w:color w:val="000000"/>
                <w:sz w:val="22"/>
                <w:szCs w:val="22"/>
              </w:rPr>
            </w:pPr>
            <w:r w:rsidRPr="007001F1">
              <w:rPr>
                <w:color w:val="000000"/>
                <w:sz w:val="22"/>
                <w:szCs w:val="22"/>
              </w:rPr>
              <w:t>1</w:t>
            </w:r>
            <w:ins w:id="836" w:author="Kramár Róbert" w:date="2018-04-27T15:24:00Z">
              <w:r w:rsidR="00BB0E35">
                <w:rPr>
                  <w:color w:val="000000"/>
                  <w:sz w:val="22"/>
                  <w:szCs w:val="22"/>
                </w:rPr>
                <w:t>1</w:t>
              </w:r>
            </w:ins>
            <w:del w:id="837" w:author="Kramár Róbert" w:date="2018-04-27T15:24:00Z">
              <w:r w:rsidRPr="007001F1" w:rsidDel="00BB0E35">
                <w:rPr>
                  <w:color w:val="000000"/>
                  <w:sz w:val="22"/>
                  <w:szCs w:val="22"/>
                </w:rPr>
                <w:delText>2</w:delText>
              </w:r>
            </w:del>
          </w:p>
        </w:tc>
        <w:tc>
          <w:tcPr>
            <w:tcW w:w="4820" w:type="dxa"/>
            <w:gridSpan w:val="2"/>
            <w:shd w:val="clear" w:color="auto" w:fill="auto"/>
            <w:vAlign w:val="center"/>
            <w:hideMark/>
          </w:tcPr>
          <w:p w14:paraId="2F4C1D55" w14:textId="4DCB4483" w:rsidR="00CA55EB" w:rsidRPr="007001F1" w:rsidRDefault="00CA55EB"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60E10BC"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A4C162"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F9B9236"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44F1A3"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54B0DE19" w14:textId="77777777" w:rsidTr="007261E4">
        <w:trPr>
          <w:trHeight w:val="675"/>
        </w:trPr>
        <w:tc>
          <w:tcPr>
            <w:tcW w:w="582" w:type="dxa"/>
            <w:vMerge/>
            <w:shd w:val="clear" w:color="auto" w:fill="auto"/>
            <w:noWrap/>
            <w:vAlign w:val="center"/>
          </w:tcPr>
          <w:p w14:paraId="7380BCE5"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2CDB9D65" w14:textId="4A60709B" w:rsidR="00CA55EB" w:rsidRPr="007001F1" w:rsidRDefault="00CA55EB"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0031FD71" w14:textId="77777777" w:rsidR="00CA55EB" w:rsidRPr="007001F1" w:rsidRDefault="00CA55EB" w:rsidP="00617EE4">
            <w:pPr>
              <w:jc w:val="center"/>
              <w:rPr>
                <w:color w:val="000000"/>
                <w:sz w:val="22"/>
                <w:szCs w:val="22"/>
              </w:rPr>
            </w:pPr>
          </w:p>
        </w:tc>
        <w:tc>
          <w:tcPr>
            <w:tcW w:w="567" w:type="dxa"/>
            <w:shd w:val="clear" w:color="auto" w:fill="auto"/>
            <w:vAlign w:val="center"/>
          </w:tcPr>
          <w:p w14:paraId="18D4920C" w14:textId="77777777" w:rsidR="00CA55EB" w:rsidRPr="007001F1" w:rsidRDefault="00CA55EB" w:rsidP="00617EE4">
            <w:pPr>
              <w:jc w:val="center"/>
              <w:rPr>
                <w:color w:val="000000"/>
                <w:sz w:val="22"/>
                <w:szCs w:val="22"/>
              </w:rPr>
            </w:pPr>
          </w:p>
        </w:tc>
        <w:tc>
          <w:tcPr>
            <w:tcW w:w="776" w:type="dxa"/>
            <w:shd w:val="clear" w:color="auto" w:fill="auto"/>
            <w:vAlign w:val="center"/>
          </w:tcPr>
          <w:p w14:paraId="2DF3A077" w14:textId="77777777" w:rsidR="00CA55EB" w:rsidRPr="007001F1" w:rsidRDefault="00CA55EB" w:rsidP="00617EE4">
            <w:pPr>
              <w:jc w:val="center"/>
              <w:rPr>
                <w:color w:val="000000"/>
                <w:sz w:val="22"/>
                <w:szCs w:val="22"/>
              </w:rPr>
            </w:pPr>
          </w:p>
        </w:tc>
        <w:tc>
          <w:tcPr>
            <w:tcW w:w="1775" w:type="dxa"/>
            <w:shd w:val="clear" w:color="auto" w:fill="auto"/>
            <w:vAlign w:val="center"/>
          </w:tcPr>
          <w:p w14:paraId="765FCFB9" w14:textId="77777777" w:rsidR="00CA55EB" w:rsidRPr="007001F1" w:rsidRDefault="00CA55EB" w:rsidP="00617EE4">
            <w:pPr>
              <w:jc w:val="center"/>
              <w:rPr>
                <w:color w:val="000000"/>
                <w:sz w:val="22"/>
                <w:szCs w:val="22"/>
              </w:rPr>
            </w:pPr>
          </w:p>
        </w:tc>
      </w:tr>
      <w:tr w:rsidR="00CA55EB" w:rsidRPr="007001F1" w14:paraId="6A35F4B4" w14:textId="77777777" w:rsidTr="00312388">
        <w:trPr>
          <w:trHeight w:val="324"/>
        </w:trPr>
        <w:tc>
          <w:tcPr>
            <w:tcW w:w="582" w:type="dxa"/>
            <w:vMerge/>
            <w:shd w:val="clear" w:color="auto" w:fill="auto"/>
            <w:noWrap/>
            <w:vAlign w:val="center"/>
          </w:tcPr>
          <w:p w14:paraId="20454285"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C15AF33" w14:textId="3D583D35" w:rsidR="00CA55EB" w:rsidRPr="007001F1" w:rsidRDefault="00CA55EB" w:rsidP="003F3D85">
            <w:pPr>
              <w:jc w:val="both"/>
              <w:rPr>
                <w:color w:val="000000"/>
                <w:sz w:val="22"/>
                <w:szCs w:val="22"/>
              </w:rPr>
            </w:pPr>
            <w:r w:rsidRPr="007001F1">
              <w:rPr>
                <w:color w:val="000000"/>
                <w:sz w:val="22"/>
                <w:szCs w:val="22"/>
              </w:rPr>
              <w:t>c) Je opis predmetu zákazky vypracovaný v súlade s § 42 ods. 2 resp. § 43 ods. 3 ZVO?</w:t>
            </w:r>
          </w:p>
        </w:tc>
        <w:tc>
          <w:tcPr>
            <w:tcW w:w="567" w:type="dxa"/>
            <w:shd w:val="clear" w:color="auto" w:fill="auto"/>
            <w:vAlign w:val="center"/>
          </w:tcPr>
          <w:p w14:paraId="06EF0AED" w14:textId="77777777" w:rsidR="00CA55EB" w:rsidRPr="007001F1" w:rsidRDefault="00CA55EB" w:rsidP="00617EE4">
            <w:pPr>
              <w:jc w:val="center"/>
              <w:rPr>
                <w:color w:val="000000"/>
                <w:sz w:val="22"/>
                <w:szCs w:val="22"/>
              </w:rPr>
            </w:pPr>
          </w:p>
        </w:tc>
        <w:tc>
          <w:tcPr>
            <w:tcW w:w="567" w:type="dxa"/>
            <w:shd w:val="clear" w:color="auto" w:fill="auto"/>
            <w:vAlign w:val="center"/>
          </w:tcPr>
          <w:p w14:paraId="1B82DFF2" w14:textId="77777777" w:rsidR="00CA55EB" w:rsidRPr="007001F1" w:rsidRDefault="00CA55EB" w:rsidP="00617EE4">
            <w:pPr>
              <w:jc w:val="center"/>
              <w:rPr>
                <w:color w:val="000000"/>
                <w:sz w:val="22"/>
                <w:szCs w:val="22"/>
              </w:rPr>
            </w:pPr>
          </w:p>
        </w:tc>
        <w:tc>
          <w:tcPr>
            <w:tcW w:w="776" w:type="dxa"/>
            <w:shd w:val="clear" w:color="auto" w:fill="auto"/>
            <w:vAlign w:val="center"/>
          </w:tcPr>
          <w:p w14:paraId="06D60316" w14:textId="77777777" w:rsidR="00CA55EB" w:rsidRPr="007001F1" w:rsidRDefault="00CA55EB" w:rsidP="00617EE4">
            <w:pPr>
              <w:jc w:val="center"/>
              <w:rPr>
                <w:color w:val="000000"/>
                <w:sz w:val="22"/>
                <w:szCs w:val="22"/>
              </w:rPr>
            </w:pPr>
          </w:p>
        </w:tc>
        <w:tc>
          <w:tcPr>
            <w:tcW w:w="1775" w:type="dxa"/>
            <w:shd w:val="clear" w:color="auto" w:fill="auto"/>
            <w:vAlign w:val="center"/>
          </w:tcPr>
          <w:p w14:paraId="5B4110FF" w14:textId="77777777" w:rsidR="00CA55EB" w:rsidRPr="007001F1" w:rsidRDefault="00CA55EB" w:rsidP="00617EE4">
            <w:pPr>
              <w:jc w:val="center"/>
              <w:rPr>
                <w:color w:val="000000"/>
                <w:sz w:val="22"/>
                <w:szCs w:val="22"/>
              </w:rPr>
            </w:pPr>
          </w:p>
        </w:tc>
      </w:tr>
      <w:tr w:rsidR="00CA55EB" w:rsidRPr="007001F1" w14:paraId="25CFD530" w14:textId="77777777" w:rsidTr="00312388">
        <w:trPr>
          <w:trHeight w:val="374"/>
        </w:trPr>
        <w:tc>
          <w:tcPr>
            <w:tcW w:w="582" w:type="dxa"/>
            <w:vMerge w:val="restart"/>
            <w:shd w:val="clear" w:color="auto" w:fill="auto"/>
            <w:noWrap/>
            <w:vAlign w:val="center"/>
            <w:hideMark/>
          </w:tcPr>
          <w:p w14:paraId="5EE62D22" w14:textId="2924D33F" w:rsidR="00CA55EB" w:rsidRPr="007001F1" w:rsidRDefault="00CA55EB" w:rsidP="00617EE4">
            <w:pPr>
              <w:jc w:val="center"/>
              <w:rPr>
                <w:color w:val="000000"/>
                <w:sz w:val="22"/>
                <w:szCs w:val="22"/>
              </w:rPr>
            </w:pPr>
            <w:r w:rsidRPr="007001F1">
              <w:rPr>
                <w:color w:val="000000"/>
                <w:sz w:val="22"/>
                <w:szCs w:val="22"/>
              </w:rPr>
              <w:t>1</w:t>
            </w:r>
            <w:ins w:id="838" w:author="Kramár Róbert" w:date="2018-04-27T15:24:00Z">
              <w:r w:rsidR="00BB0E35">
                <w:rPr>
                  <w:color w:val="000000"/>
                  <w:sz w:val="22"/>
                  <w:szCs w:val="22"/>
                </w:rPr>
                <w:t>2</w:t>
              </w:r>
            </w:ins>
            <w:del w:id="839" w:author="Kramár Róbert" w:date="2018-04-27T15:24:00Z">
              <w:r w:rsidRPr="007001F1" w:rsidDel="00BB0E35">
                <w:rPr>
                  <w:color w:val="000000"/>
                  <w:sz w:val="22"/>
                  <w:szCs w:val="22"/>
                </w:rPr>
                <w:delText>3</w:delText>
              </w:r>
            </w:del>
          </w:p>
        </w:tc>
        <w:tc>
          <w:tcPr>
            <w:tcW w:w="4820" w:type="dxa"/>
            <w:gridSpan w:val="2"/>
            <w:shd w:val="clear" w:color="auto" w:fill="auto"/>
            <w:vAlign w:val="center"/>
            <w:hideMark/>
          </w:tcPr>
          <w:p w14:paraId="3F5E6232" w14:textId="2BA1CD7E" w:rsidR="00CA55EB" w:rsidRPr="007001F1" w:rsidRDefault="00CA55EB" w:rsidP="003F3D85">
            <w:pPr>
              <w:jc w:val="both"/>
              <w:rPr>
                <w:color w:val="000000"/>
                <w:sz w:val="22"/>
                <w:szCs w:val="22"/>
              </w:rPr>
            </w:pPr>
            <w:r w:rsidRPr="007001F1">
              <w:rPr>
                <w:color w:val="000000"/>
                <w:sz w:val="22"/>
                <w:szCs w:val="22"/>
              </w:rPr>
              <w:t>a) Sú určené kritéria na vyhodnotenie ponúk v súlade s § 44 ZVO?</w:t>
            </w:r>
            <w:r w:rsidRPr="007001F1">
              <w:rPr>
                <w:color w:val="000000"/>
                <w:sz w:val="22"/>
                <w:szCs w:val="22"/>
              </w:rPr>
              <w:br w:type="page"/>
            </w:r>
          </w:p>
        </w:tc>
        <w:tc>
          <w:tcPr>
            <w:tcW w:w="567" w:type="dxa"/>
            <w:shd w:val="clear" w:color="auto" w:fill="auto"/>
            <w:vAlign w:val="center"/>
            <w:hideMark/>
          </w:tcPr>
          <w:p w14:paraId="22E9E0C6"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60BFC9"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AA29CE"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12AEFC"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44205B1C" w14:textId="77777777" w:rsidTr="00312388">
        <w:trPr>
          <w:trHeight w:val="424"/>
        </w:trPr>
        <w:tc>
          <w:tcPr>
            <w:tcW w:w="582" w:type="dxa"/>
            <w:vMerge/>
            <w:shd w:val="clear" w:color="auto" w:fill="auto"/>
            <w:noWrap/>
            <w:vAlign w:val="center"/>
          </w:tcPr>
          <w:p w14:paraId="59380A92"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5FA71DB" w14:textId="39606BFF" w:rsidR="00CA55EB" w:rsidRPr="007001F1" w:rsidRDefault="00CA55EB" w:rsidP="003F3D85">
            <w:pPr>
              <w:jc w:val="both"/>
              <w:rPr>
                <w:color w:val="000000"/>
                <w:sz w:val="22"/>
                <w:szCs w:val="22"/>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03EED134" w14:textId="77777777" w:rsidR="00CA55EB" w:rsidRPr="007001F1" w:rsidRDefault="00CA55EB" w:rsidP="00617EE4">
            <w:pPr>
              <w:jc w:val="center"/>
              <w:rPr>
                <w:color w:val="000000"/>
                <w:sz w:val="22"/>
                <w:szCs w:val="22"/>
              </w:rPr>
            </w:pPr>
          </w:p>
        </w:tc>
        <w:tc>
          <w:tcPr>
            <w:tcW w:w="567" w:type="dxa"/>
            <w:shd w:val="clear" w:color="auto" w:fill="auto"/>
            <w:vAlign w:val="center"/>
          </w:tcPr>
          <w:p w14:paraId="7BDC67EB" w14:textId="77777777" w:rsidR="00CA55EB" w:rsidRPr="007001F1" w:rsidRDefault="00CA55EB" w:rsidP="00617EE4">
            <w:pPr>
              <w:jc w:val="center"/>
              <w:rPr>
                <w:color w:val="000000"/>
                <w:sz w:val="22"/>
                <w:szCs w:val="22"/>
              </w:rPr>
            </w:pPr>
          </w:p>
        </w:tc>
        <w:tc>
          <w:tcPr>
            <w:tcW w:w="776" w:type="dxa"/>
            <w:shd w:val="clear" w:color="auto" w:fill="auto"/>
            <w:vAlign w:val="center"/>
          </w:tcPr>
          <w:p w14:paraId="518B8CC5" w14:textId="77777777" w:rsidR="00CA55EB" w:rsidRPr="007001F1" w:rsidRDefault="00CA55EB" w:rsidP="00617EE4">
            <w:pPr>
              <w:jc w:val="center"/>
              <w:rPr>
                <w:color w:val="000000"/>
                <w:sz w:val="22"/>
                <w:szCs w:val="22"/>
              </w:rPr>
            </w:pPr>
          </w:p>
        </w:tc>
        <w:tc>
          <w:tcPr>
            <w:tcW w:w="1775" w:type="dxa"/>
            <w:shd w:val="clear" w:color="auto" w:fill="auto"/>
            <w:vAlign w:val="center"/>
          </w:tcPr>
          <w:p w14:paraId="71A438B5" w14:textId="77777777" w:rsidR="00CA55EB" w:rsidRPr="007001F1" w:rsidRDefault="00CA55EB" w:rsidP="00617EE4">
            <w:pPr>
              <w:jc w:val="center"/>
              <w:rPr>
                <w:color w:val="000000"/>
                <w:sz w:val="22"/>
                <w:szCs w:val="22"/>
              </w:rPr>
            </w:pPr>
          </w:p>
        </w:tc>
      </w:tr>
      <w:tr w:rsidR="00CA55EB" w:rsidRPr="007001F1" w14:paraId="40B5106B" w14:textId="77777777" w:rsidTr="007261E4">
        <w:trPr>
          <w:trHeight w:val="697"/>
        </w:trPr>
        <w:tc>
          <w:tcPr>
            <w:tcW w:w="582" w:type="dxa"/>
            <w:vMerge/>
            <w:shd w:val="clear" w:color="auto" w:fill="auto"/>
            <w:noWrap/>
            <w:vAlign w:val="center"/>
          </w:tcPr>
          <w:p w14:paraId="2854159E"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3CCE1D13" w14:textId="6FC28C88" w:rsidR="00CA55EB" w:rsidRPr="007001F1" w:rsidRDefault="00CA55EB"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4A3E311A" w14:textId="77777777" w:rsidR="00CA55EB" w:rsidRPr="007001F1" w:rsidRDefault="00CA55EB" w:rsidP="00617EE4">
            <w:pPr>
              <w:jc w:val="center"/>
              <w:rPr>
                <w:color w:val="000000"/>
                <w:sz w:val="22"/>
                <w:szCs w:val="22"/>
              </w:rPr>
            </w:pPr>
          </w:p>
        </w:tc>
        <w:tc>
          <w:tcPr>
            <w:tcW w:w="567" w:type="dxa"/>
            <w:shd w:val="clear" w:color="auto" w:fill="auto"/>
            <w:vAlign w:val="center"/>
          </w:tcPr>
          <w:p w14:paraId="4EEE8C0F" w14:textId="77777777" w:rsidR="00CA55EB" w:rsidRPr="007001F1" w:rsidRDefault="00CA55EB" w:rsidP="00617EE4">
            <w:pPr>
              <w:jc w:val="center"/>
              <w:rPr>
                <w:color w:val="000000"/>
                <w:sz w:val="22"/>
                <w:szCs w:val="22"/>
              </w:rPr>
            </w:pPr>
          </w:p>
        </w:tc>
        <w:tc>
          <w:tcPr>
            <w:tcW w:w="776" w:type="dxa"/>
            <w:shd w:val="clear" w:color="auto" w:fill="auto"/>
            <w:vAlign w:val="center"/>
          </w:tcPr>
          <w:p w14:paraId="307FFE95" w14:textId="77777777" w:rsidR="00CA55EB" w:rsidRPr="007001F1" w:rsidRDefault="00CA55EB" w:rsidP="00617EE4">
            <w:pPr>
              <w:jc w:val="center"/>
              <w:rPr>
                <w:color w:val="000000"/>
                <w:sz w:val="22"/>
                <w:szCs w:val="22"/>
              </w:rPr>
            </w:pPr>
          </w:p>
        </w:tc>
        <w:tc>
          <w:tcPr>
            <w:tcW w:w="1775" w:type="dxa"/>
            <w:shd w:val="clear" w:color="auto" w:fill="auto"/>
            <w:vAlign w:val="center"/>
          </w:tcPr>
          <w:p w14:paraId="39565985" w14:textId="77777777" w:rsidR="00CA55EB" w:rsidRPr="007001F1" w:rsidRDefault="00CA55EB" w:rsidP="00617EE4">
            <w:pPr>
              <w:jc w:val="center"/>
              <w:rPr>
                <w:color w:val="000000"/>
                <w:sz w:val="22"/>
                <w:szCs w:val="22"/>
              </w:rPr>
            </w:pPr>
          </w:p>
        </w:tc>
      </w:tr>
      <w:tr w:rsidR="00CA55EB" w:rsidRPr="007001F1" w14:paraId="3702EC21" w14:textId="77777777" w:rsidTr="007261E4">
        <w:trPr>
          <w:trHeight w:val="697"/>
        </w:trPr>
        <w:tc>
          <w:tcPr>
            <w:tcW w:w="582" w:type="dxa"/>
            <w:vMerge/>
            <w:shd w:val="clear" w:color="auto" w:fill="auto"/>
            <w:noWrap/>
            <w:vAlign w:val="center"/>
          </w:tcPr>
          <w:p w14:paraId="7D43AF2F"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28A4A7DE" w14:textId="477F668A" w:rsidR="00CA55EB" w:rsidRPr="007001F1" w:rsidRDefault="00CA55EB"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FC8CAFC" w14:textId="77777777" w:rsidR="00CA55EB" w:rsidRPr="007001F1" w:rsidRDefault="00CA55EB" w:rsidP="00617EE4">
            <w:pPr>
              <w:jc w:val="center"/>
              <w:rPr>
                <w:color w:val="000000"/>
                <w:sz w:val="22"/>
                <w:szCs w:val="22"/>
              </w:rPr>
            </w:pPr>
          </w:p>
        </w:tc>
        <w:tc>
          <w:tcPr>
            <w:tcW w:w="567" w:type="dxa"/>
            <w:shd w:val="clear" w:color="auto" w:fill="auto"/>
            <w:vAlign w:val="center"/>
          </w:tcPr>
          <w:p w14:paraId="65200F7E" w14:textId="77777777" w:rsidR="00CA55EB" w:rsidRPr="007001F1" w:rsidRDefault="00CA55EB" w:rsidP="00617EE4">
            <w:pPr>
              <w:jc w:val="center"/>
              <w:rPr>
                <w:color w:val="000000"/>
                <w:sz w:val="22"/>
                <w:szCs w:val="22"/>
              </w:rPr>
            </w:pPr>
          </w:p>
        </w:tc>
        <w:tc>
          <w:tcPr>
            <w:tcW w:w="776" w:type="dxa"/>
            <w:shd w:val="clear" w:color="auto" w:fill="auto"/>
            <w:vAlign w:val="center"/>
          </w:tcPr>
          <w:p w14:paraId="19FF4ED6" w14:textId="77777777" w:rsidR="00CA55EB" w:rsidRPr="007001F1" w:rsidRDefault="00CA55EB" w:rsidP="00617EE4">
            <w:pPr>
              <w:jc w:val="center"/>
              <w:rPr>
                <w:color w:val="000000"/>
                <w:sz w:val="22"/>
                <w:szCs w:val="22"/>
              </w:rPr>
            </w:pPr>
          </w:p>
        </w:tc>
        <w:tc>
          <w:tcPr>
            <w:tcW w:w="1775" w:type="dxa"/>
            <w:shd w:val="clear" w:color="auto" w:fill="auto"/>
            <w:vAlign w:val="center"/>
          </w:tcPr>
          <w:p w14:paraId="72801718" w14:textId="77777777" w:rsidR="00CA55EB" w:rsidRPr="007001F1" w:rsidRDefault="00CA55EB" w:rsidP="00617EE4">
            <w:pPr>
              <w:jc w:val="center"/>
              <w:rPr>
                <w:color w:val="000000"/>
                <w:sz w:val="22"/>
                <w:szCs w:val="22"/>
              </w:rPr>
            </w:pPr>
          </w:p>
        </w:tc>
      </w:tr>
      <w:tr w:rsidR="00CA55EB" w:rsidRPr="007001F1" w14:paraId="2F02B41D" w14:textId="77777777" w:rsidTr="00312388">
        <w:trPr>
          <w:trHeight w:val="381"/>
        </w:trPr>
        <w:tc>
          <w:tcPr>
            <w:tcW w:w="582" w:type="dxa"/>
            <w:vMerge w:val="restart"/>
            <w:shd w:val="clear" w:color="auto" w:fill="auto"/>
            <w:noWrap/>
            <w:vAlign w:val="center"/>
          </w:tcPr>
          <w:p w14:paraId="533AC8D5" w14:textId="04C8E13F" w:rsidR="00CA55EB" w:rsidRPr="007001F1" w:rsidRDefault="00CA55EB" w:rsidP="00617EE4">
            <w:pPr>
              <w:jc w:val="center"/>
              <w:rPr>
                <w:color w:val="000000"/>
                <w:sz w:val="22"/>
                <w:szCs w:val="22"/>
              </w:rPr>
            </w:pPr>
            <w:r w:rsidRPr="007001F1">
              <w:rPr>
                <w:color w:val="000000"/>
                <w:sz w:val="22"/>
                <w:szCs w:val="22"/>
              </w:rPr>
              <w:lastRenderedPageBreak/>
              <w:t>1</w:t>
            </w:r>
            <w:ins w:id="840" w:author="Kramár Róbert" w:date="2018-04-27T15:25:00Z">
              <w:r w:rsidR="00BB0E35">
                <w:rPr>
                  <w:color w:val="000000"/>
                  <w:sz w:val="22"/>
                  <w:szCs w:val="22"/>
                </w:rPr>
                <w:t>3</w:t>
              </w:r>
            </w:ins>
            <w:del w:id="841" w:author="Kramár Róbert" w:date="2018-04-27T15:25:00Z">
              <w:r w:rsidRPr="007001F1" w:rsidDel="00BB0E35">
                <w:rPr>
                  <w:color w:val="000000"/>
                  <w:sz w:val="22"/>
                  <w:szCs w:val="22"/>
                </w:rPr>
                <w:delText>4</w:delText>
              </w:r>
            </w:del>
          </w:p>
        </w:tc>
        <w:tc>
          <w:tcPr>
            <w:tcW w:w="4820" w:type="dxa"/>
            <w:gridSpan w:val="2"/>
            <w:shd w:val="clear" w:color="auto" w:fill="auto"/>
            <w:vAlign w:val="center"/>
          </w:tcPr>
          <w:p w14:paraId="11377F6E" w14:textId="7955380E" w:rsidR="00CA55EB" w:rsidRPr="007001F1" w:rsidRDefault="00CA55EB" w:rsidP="003F3D85">
            <w:pPr>
              <w:jc w:val="both"/>
              <w:rPr>
                <w:color w:val="000000"/>
                <w:sz w:val="22"/>
                <w:szCs w:val="22"/>
              </w:rPr>
            </w:pPr>
            <w:r w:rsidRPr="007001F1">
              <w:rPr>
                <w:color w:val="000000"/>
                <w:sz w:val="22"/>
                <w:szCs w:val="22"/>
              </w:rPr>
              <w:t>a) Nebol pred vyhlásením VO identifikovaný konflikt záujmov podľa § 23 ZVO?</w:t>
            </w:r>
          </w:p>
        </w:tc>
        <w:tc>
          <w:tcPr>
            <w:tcW w:w="567" w:type="dxa"/>
            <w:shd w:val="clear" w:color="auto" w:fill="auto"/>
            <w:vAlign w:val="center"/>
          </w:tcPr>
          <w:p w14:paraId="19204F98" w14:textId="77777777" w:rsidR="00CA55EB" w:rsidRPr="007001F1" w:rsidRDefault="00CA55EB" w:rsidP="00617EE4">
            <w:pPr>
              <w:jc w:val="center"/>
              <w:rPr>
                <w:color w:val="000000"/>
                <w:sz w:val="22"/>
                <w:szCs w:val="22"/>
              </w:rPr>
            </w:pPr>
          </w:p>
        </w:tc>
        <w:tc>
          <w:tcPr>
            <w:tcW w:w="567" w:type="dxa"/>
            <w:shd w:val="clear" w:color="auto" w:fill="auto"/>
            <w:vAlign w:val="center"/>
          </w:tcPr>
          <w:p w14:paraId="079A2947" w14:textId="77777777" w:rsidR="00CA55EB" w:rsidRPr="007001F1" w:rsidRDefault="00CA55EB" w:rsidP="00617EE4">
            <w:pPr>
              <w:jc w:val="center"/>
              <w:rPr>
                <w:color w:val="000000"/>
                <w:sz w:val="22"/>
                <w:szCs w:val="22"/>
              </w:rPr>
            </w:pPr>
          </w:p>
        </w:tc>
        <w:tc>
          <w:tcPr>
            <w:tcW w:w="776" w:type="dxa"/>
            <w:shd w:val="clear" w:color="auto" w:fill="auto"/>
            <w:vAlign w:val="center"/>
          </w:tcPr>
          <w:p w14:paraId="402E3EF7" w14:textId="77777777" w:rsidR="00CA55EB" w:rsidRPr="007001F1" w:rsidRDefault="00CA55EB" w:rsidP="00617EE4">
            <w:pPr>
              <w:jc w:val="center"/>
              <w:rPr>
                <w:color w:val="000000"/>
                <w:sz w:val="22"/>
                <w:szCs w:val="22"/>
              </w:rPr>
            </w:pPr>
          </w:p>
        </w:tc>
        <w:tc>
          <w:tcPr>
            <w:tcW w:w="1775" w:type="dxa"/>
            <w:shd w:val="clear" w:color="auto" w:fill="auto"/>
            <w:vAlign w:val="center"/>
          </w:tcPr>
          <w:p w14:paraId="49327015" w14:textId="77777777" w:rsidR="00CA55EB" w:rsidRPr="007001F1" w:rsidRDefault="00CA55EB" w:rsidP="00617EE4">
            <w:pPr>
              <w:jc w:val="center"/>
              <w:rPr>
                <w:color w:val="000000"/>
                <w:sz w:val="22"/>
                <w:szCs w:val="22"/>
              </w:rPr>
            </w:pPr>
          </w:p>
        </w:tc>
      </w:tr>
      <w:tr w:rsidR="00CA55EB" w:rsidRPr="007001F1" w14:paraId="62CF66EF" w14:textId="77777777" w:rsidTr="007261E4">
        <w:trPr>
          <w:trHeight w:val="630"/>
        </w:trPr>
        <w:tc>
          <w:tcPr>
            <w:tcW w:w="582" w:type="dxa"/>
            <w:vMerge/>
            <w:shd w:val="clear" w:color="auto" w:fill="auto"/>
            <w:noWrap/>
            <w:vAlign w:val="center"/>
          </w:tcPr>
          <w:p w14:paraId="57A630BF"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DA8F691" w14:textId="7A30D85A" w:rsidR="00CA55EB" w:rsidRPr="007001F1" w:rsidRDefault="00CA55EB" w:rsidP="003F3D85">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7607D0B8" w14:textId="77777777" w:rsidR="00CA55EB" w:rsidRPr="007001F1" w:rsidRDefault="00CA55EB" w:rsidP="00617EE4">
            <w:pPr>
              <w:jc w:val="center"/>
              <w:rPr>
                <w:color w:val="000000"/>
                <w:sz w:val="22"/>
                <w:szCs w:val="22"/>
              </w:rPr>
            </w:pPr>
          </w:p>
        </w:tc>
        <w:tc>
          <w:tcPr>
            <w:tcW w:w="567" w:type="dxa"/>
            <w:shd w:val="clear" w:color="auto" w:fill="auto"/>
            <w:vAlign w:val="center"/>
          </w:tcPr>
          <w:p w14:paraId="24DF1DF4" w14:textId="77777777" w:rsidR="00CA55EB" w:rsidRPr="007001F1" w:rsidRDefault="00CA55EB" w:rsidP="00617EE4">
            <w:pPr>
              <w:jc w:val="center"/>
              <w:rPr>
                <w:color w:val="000000"/>
                <w:sz w:val="22"/>
                <w:szCs w:val="22"/>
              </w:rPr>
            </w:pPr>
          </w:p>
        </w:tc>
        <w:tc>
          <w:tcPr>
            <w:tcW w:w="776" w:type="dxa"/>
            <w:shd w:val="clear" w:color="auto" w:fill="auto"/>
            <w:vAlign w:val="center"/>
          </w:tcPr>
          <w:p w14:paraId="1E8CDDE7" w14:textId="77777777" w:rsidR="00CA55EB" w:rsidRPr="007001F1" w:rsidRDefault="00CA55EB" w:rsidP="00617EE4">
            <w:pPr>
              <w:jc w:val="center"/>
              <w:rPr>
                <w:color w:val="000000"/>
                <w:sz w:val="22"/>
                <w:szCs w:val="22"/>
              </w:rPr>
            </w:pPr>
          </w:p>
        </w:tc>
        <w:tc>
          <w:tcPr>
            <w:tcW w:w="1775" w:type="dxa"/>
            <w:shd w:val="clear" w:color="auto" w:fill="auto"/>
            <w:vAlign w:val="center"/>
          </w:tcPr>
          <w:p w14:paraId="1D29AC9B" w14:textId="77777777" w:rsidR="00CA55EB" w:rsidRPr="007001F1" w:rsidRDefault="00CA55EB" w:rsidP="00617EE4">
            <w:pPr>
              <w:jc w:val="center"/>
              <w:rPr>
                <w:color w:val="000000"/>
                <w:sz w:val="22"/>
                <w:szCs w:val="22"/>
              </w:rPr>
            </w:pPr>
          </w:p>
        </w:tc>
      </w:tr>
      <w:tr w:rsidR="00617EE4" w:rsidRPr="007001F1" w14:paraId="2B1A7B7C" w14:textId="77777777" w:rsidTr="007261E4">
        <w:trPr>
          <w:trHeight w:val="20"/>
        </w:trPr>
        <w:tc>
          <w:tcPr>
            <w:tcW w:w="582" w:type="dxa"/>
            <w:shd w:val="clear" w:color="auto" w:fill="auto"/>
            <w:noWrap/>
            <w:vAlign w:val="center"/>
            <w:hideMark/>
          </w:tcPr>
          <w:p w14:paraId="15C49840" w14:textId="2975DAB2" w:rsidR="00617EE4" w:rsidRPr="007001F1" w:rsidRDefault="00C769FE">
            <w:pPr>
              <w:jc w:val="center"/>
              <w:rPr>
                <w:color w:val="000000"/>
                <w:sz w:val="22"/>
                <w:szCs w:val="22"/>
              </w:rPr>
            </w:pPr>
            <w:r w:rsidRPr="007001F1">
              <w:rPr>
                <w:color w:val="000000"/>
                <w:sz w:val="22"/>
                <w:szCs w:val="22"/>
              </w:rPr>
              <w:t>1</w:t>
            </w:r>
            <w:ins w:id="842" w:author="Kramár Róbert" w:date="2018-04-27T15:25:00Z">
              <w:r w:rsidR="00BB0E35">
                <w:rPr>
                  <w:color w:val="000000"/>
                  <w:sz w:val="22"/>
                  <w:szCs w:val="22"/>
                </w:rPr>
                <w:t>4</w:t>
              </w:r>
            </w:ins>
            <w:del w:id="843" w:author="Kramár Róbert" w:date="2018-04-27T15:25:00Z">
              <w:r w:rsidRPr="007001F1" w:rsidDel="00BB0E35">
                <w:rPr>
                  <w:color w:val="000000"/>
                  <w:sz w:val="22"/>
                  <w:szCs w:val="22"/>
                </w:rPr>
                <w:delText>5</w:delText>
              </w:r>
            </w:del>
          </w:p>
        </w:tc>
        <w:tc>
          <w:tcPr>
            <w:tcW w:w="4820" w:type="dxa"/>
            <w:gridSpan w:val="2"/>
            <w:shd w:val="clear" w:color="auto" w:fill="auto"/>
            <w:vAlign w:val="center"/>
            <w:hideMark/>
          </w:tcPr>
          <w:p w14:paraId="32118F51" w14:textId="77777777" w:rsidR="00617EE4" w:rsidRPr="007001F1" w:rsidRDefault="00617EE4" w:rsidP="003F3D85">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66B3D583"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13008C"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008BB4D"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A06348B"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4DE1BD69" w14:textId="77777777" w:rsidTr="007261E4">
        <w:trPr>
          <w:trHeight w:val="675"/>
        </w:trPr>
        <w:tc>
          <w:tcPr>
            <w:tcW w:w="582" w:type="dxa"/>
            <w:vMerge w:val="restart"/>
            <w:shd w:val="clear" w:color="auto" w:fill="auto"/>
            <w:noWrap/>
            <w:vAlign w:val="center"/>
          </w:tcPr>
          <w:p w14:paraId="5D199774" w14:textId="77777777" w:rsidR="00CA55EB" w:rsidRPr="007001F1" w:rsidRDefault="00CA55EB">
            <w:pPr>
              <w:jc w:val="center"/>
              <w:rPr>
                <w:color w:val="000000"/>
                <w:sz w:val="22"/>
                <w:szCs w:val="22"/>
              </w:rPr>
            </w:pPr>
          </w:p>
        </w:tc>
        <w:tc>
          <w:tcPr>
            <w:tcW w:w="4820" w:type="dxa"/>
            <w:gridSpan w:val="2"/>
            <w:shd w:val="clear" w:color="auto" w:fill="auto"/>
            <w:vAlign w:val="center"/>
          </w:tcPr>
          <w:p w14:paraId="39D4255E" w14:textId="64E79871" w:rsidR="00CA55EB" w:rsidRPr="007001F1" w:rsidRDefault="00C523A4" w:rsidP="003F3D85">
            <w:pPr>
              <w:jc w:val="both"/>
              <w:rPr>
                <w:color w:val="000000"/>
                <w:sz w:val="22"/>
                <w:szCs w:val="22"/>
              </w:rPr>
            </w:pPr>
            <w:r w:rsidRPr="007001F1">
              <w:rPr>
                <w:color w:val="000000"/>
                <w:sz w:val="22"/>
                <w:szCs w:val="22"/>
              </w:rPr>
              <w:t>a</w:t>
            </w:r>
            <w:r w:rsidR="00CA55EB" w:rsidRPr="007001F1">
              <w:rPr>
                <w:color w:val="000000"/>
                <w:sz w:val="22"/>
                <w:szCs w:val="22"/>
              </w:rPr>
              <w:t>) Uvádza verejný obstarávateľ použitie elektronickej aukcie v</w:t>
            </w:r>
            <w:del w:id="844" w:author="Kramár Róbert" w:date="2018-04-27T17:45:00Z">
              <w:r w:rsidR="00CA55EB" w:rsidRPr="007001F1" w:rsidDel="00695091">
                <w:rPr>
                  <w:color w:val="000000"/>
                  <w:sz w:val="22"/>
                  <w:szCs w:val="22"/>
                </w:rPr>
                <w:delText xml:space="preserve"> </w:delText>
              </w:r>
            </w:del>
            <w:ins w:id="845" w:author="Kramár Róbert" w:date="2018-04-27T17:45:00Z">
              <w:r w:rsidR="00695091">
                <w:rPr>
                  <w:color w:val="000000"/>
                  <w:sz w:val="22"/>
                  <w:szCs w:val="22"/>
                </w:rPr>
                <w:t xml:space="preserve"> návrhu </w:t>
              </w:r>
            </w:ins>
            <w:r w:rsidR="00CA55EB" w:rsidRPr="007001F1">
              <w:rPr>
                <w:color w:val="000000"/>
                <w:sz w:val="22"/>
                <w:szCs w:val="22"/>
              </w:rPr>
              <w:t>oznámen</w:t>
            </w:r>
            <w:ins w:id="846" w:author="Kramár Róbert" w:date="2018-04-27T17:45:00Z">
              <w:r w:rsidR="00695091">
                <w:rPr>
                  <w:color w:val="000000"/>
                  <w:sz w:val="22"/>
                  <w:szCs w:val="22"/>
                </w:rPr>
                <w:t>ia</w:t>
              </w:r>
            </w:ins>
            <w:del w:id="847" w:author="Kramár Róbert" w:date="2018-04-27T17:45:00Z">
              <w:r w:rsidR="00CA55EB" w:rsidRPr="007001F1" w:rsidDel="00695091">
                <w:rPr>
                  <w:color w:val="000000"/>
                  <w:sz w:val="22"/>
                  <w:szCs w:val="22"/>
                </w:rPr>
                <w:delText>í</w:delText>
              </w:r>
            </w:del>
            <w:r w:rsidR="00CA55EB" w:rsidRPr="007001F1">
              <w:rPr>
                <w:color w:val="000000"/>
                <w:sz w:val="22"/>
                <w:szCs w:val="22"/>
              </w:rPr>
              <w:t xml:space="preserve"> o vyhlásení verejného obstarávania alebo v</w:t>
            </w:r>
            <w:del w:id="848" w:author="Kramár Róbert" w:date="2018-04-27T17:45:00Z">
              <w:r w:rsidR="00CA55EB" w:rsidRPr="007001F1" w:rsidDel="00695091">
                <w:rPr>
                  <w:color w:val="000000"/>
                  <w:sz w:val="22"/>
                  <w:szCs w:val="22"/>
                </w:rPr>
                <w:delText xml:space="preserve"> </w:delText>
              </w:r>
            </w:del>
            <w:ins w:id="849" w:author="Kramár Róbert" w:date="2018-04-27T17:45:00Z">
              <w:r w:rsidR="00695091">
                <w:rPr>
                  <w:color w:val="000000"/>
                  <w:sz w:val="22"/>
                  <w:szCs w:val="22"/>
                </w:rPr>
                <w:t xml:space="preserve"> návrhu </w:t>
              </w:r>
            </w:ins>
            <w:r w:rsidR="00CA55EB" w:rsidRPr="007001F1">
              <w:rPr>
                <w:color w:val="000000"/>
                <w:sz w:val="22"/>
                <w:szCs w:val="22"/>
              </w:rPr>
              <w:t>oznámen</w:t>
            </w:r>
            <w:ins w:id="850" w:author="Kramár Róbert" w:date="2018-04-27T17:45:00Z">
              <w:r w:rsidR="00695091">
                <w:rPr>
                  <w:color w:val="000000"/>
                  <w:sz w:val="22"/>
                  <w:szCs w:val="22"/>
                </w:rPr>
                <w:t>ia</w:t>
              </w:r>
            </w:ins>
            <w:del w:id="851" w:author="Kramár Róbert" w:date="2018-04-27T17:45:00Z">
              <w:r w:rsidR="00CA55EB" w:rsidRPr="007001F1" w:rsidDel="00695091">
                <w:rPr>
                  <w:color w:val="000000"/>
                  <w:sz w:val="22"/>
                  <w:szCs w:val="22"/>
                </w:rPr>
                <w:delText>í</w:delText>
              </w:r>
            </w:del>
            <w:r w:rsidR="00CA55EB" w:rsidRPr="007001F1">
              <w:rPr>
                <w:color w:val="000000"/>
                <w:sz w:val="22"/>
                <w:szCs w:val="22"/>
              </w:rPr>
              <w:t xml:space="preserve"> použitom ako výzva na súťaž?</w:t>
            </w:r>
          </w:p>
        </w:tc>
        <w:tc>
          <w:tcPr>
            <w:tcW w:w="567" w:type="dxa"/>
            <w:shd w:val="clear" w:color="auto" w:fill="auto"/>
            <w:vAlign w:val="center"/>
          </w:tcPr>
          <w:p w14:paraId="1AAA5407" w14:textId="77777777" w:rsidR="00CA55EB" w:rsidRPr="007001F1" w:rsidRDefault="00CA55EB" w:rsidP="00617EE4">
            <w:pPr>
              <w:jc w:val="center"/>
              <w:rPr>
                <w:color w:val="000000"/>
                <w:sz w:val="22"/>
                <w:szCs w:val="22"/>
              </w:rPr>
            </w:pPr>
          </w:p>
        </w:tc>
        <w:tc>
          <w:tcPr>
            <w:tcW w:w="567" w:type="dxa"/>
            <w:shd w:val="clear" w:color="auto" w:fill="auto"/>
            <w:vAlign w:val="center"/>
          </w:tcPr>
          <w:p w14:paraId="136651F5" w14:textId="77777777" w:rsidR="00CA55EB" w:rsidRPr="007001F1" w:rsidRDefault="00CA55EB" w:rsidP="00617EE4">
            <w:pPr>
              <w:jc w:val="center"/>
              <w:rPr>
                <w:color w:val="000000"/>
                <w:sz w:val="22"/>
                <w:szCs w:val="22"/>
              </w:rPr>
            </w:pPr>
          </w:p>
        </w:tc>
        <w:tc>
          <w:tcPr>
            <w:tcW w:w="776" w:type="dxa"/>
            <w:shd w:val="clear" w:color="auto" w:fill="auto"/>
            <w:vAlign w:val="center"/>
          </w:tcPr>
          <w:p w14:paraId="5762ED6F" w14:textId="77777777" w:rsidR="00CA55EB" w:rsidRPr="007001F1" w:rsidRDefault="00CA55EB" w:rsidP="00617EE4">
            <w:pPr>
              <w:jc w:val="center"/>
              <w:rPr>
                <w:color w:val="000000"/>
                <w:sz w:val="22"/>
                <w:szCs w:val="22"/>
              </w:rPr>
            </w:pPr>
          </w:p>
        </w:tc>
        <w:tc>
          <w:tcPr>
            <w:tcW w:w="1775" w:type="dxa"/>
            <w:shd w:val="clear" w:color="auto" w:fill="auto"/>
            <w:vAlign w:val="center"/>
          </w:tcPr>
          <w:p w14:paraId="093B9577" w14:textId="77777777" w:rsidR="00CA55EB" w:rsidRPr="007001F1" w:rsidRDefault="00CA55EB" w:rsidP="00617EE4">
            <w:pPr>
              <w:jc w:val="center"/>
              <w:rPr>
                <w:color w:val="000000"/>
                <w:sz w:val="22"/>
                <w:szCs w:val="22"/>
              </w:rPr>
            </w:pPr>
          </w:p>
        </w:tc>
      </w:tr>
      <w:tr w:rsidR="00CA55EB" w:rsidRPr="007001F1" w14:paraId="556C9B07" w14:textId="77777777" w:rsidTr="007261E4">
        <w:trPr>
          <w:trHeight w:val="675"/>
        </w:trPr>
        <w:tc>
          <w:tcPr>
            <w:tcW w:w="582" w:type="dxa"/>
            <w:vMerge/>
            <w:shd w:val="clear" w:color="auto" w:fill="auto"/>
            <w:noWrap/>
            <w:vAlign w:val="center"/>
          </w:tcPr>
          <w:p w14:paraId="682C5469" w14:textId="77777777" w:rsidR="00CA55EB" w:rsidRPr="007001F1" w:rsidRDefault="00CA55EB">
            <w:pPr>
              <w:jc w:val="center"/>
              <w:rPr>
                <w:color w:val="000000"/>
                <w:sz w:val="22"/>
                <w:szCs w:val="22"/>
              </w:rPr>
            </w:pPr>
          </w:p>
        </w:tc>
        <w:tc>
          <w:tcPr>
            <w:tcW w:w="4820" w:type="dxa"/>
            <w:gridSpan w:val="2"/>
            <w:shd w:val="clear" w:color="auto" w:fill="auto"/>
            <w:vAlign w:val="center"/>
          </w:tcPr>
          <w:p w14:paraId="07AF363C" w14:textId="6832DE56" w:rsidR="00CA55EB" w:rsidRPr="007001F1" w:rsidRDefault="00C523A4" w:rsidP="003F3D85">
            <w:pPr>
              <w:jc w:val="both"/>
              <w:rPr>
                <w:color w:val="000000"/>
                <w:sz w:val="22"/>
                <w:szCs w:val="22"/>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7C05976" w14:textId="77777777" w:rsidR="00CA55EB" w:rsidRPr="007001F1" w:rsidRDefault="00CA55EB" w:rsidP="00617EE4">
            <w:pPr>
              <w:jc w:val="center"/>
              <w:rPr>
                <w:color w:val="000000"/>
                <w:sz w:val="22"/>
                <w:szCs w:val="22"/>
              </w:rPr>
            </w:pPr>
          </w:p>
        </w:tc>
        <w:tc>
          <w:tcPr>
            <w:tcW w:w="567" w:type="dxa"/>
            <w:shd w:val="clear" w:color="auto" w:fill="auto"/>
            <w:vAlign w:val="center"/>
          </w:tcPr>
          <w:p w14:paraId="5934F083" w14:textId="77777777" w:rsidR="00CA55EB" w:rsidRPr="007001F1" w:rsidRDefault="00CA55EB" w:rsidP="00617EE4">
            <w:pPr>
              <w:jc w:val="center"/>
              <w:rPr>
                <w:color w:val="000000"/>
                <w:sz w:val="22"/>
                <w:szCs w:val="22"/>
              </w:rPr>
            </w:pPr>
          </w:p>
        </w:tc>
        <w:tc>
          <w:tcPr>
            <w:tcW w:w="776" w:type="dxa"/>
            <w:shd w:val="clear" w:color="auto" w:fill="auto"/>
            <w:vAlign w:val="center"/>
          </w:tcPr>
          <w:p w14:paraId="5EFBB9F7" w14:textId="77777777" w:rsidR="00CA55EB" w:rsidRPr="007001F1" w:rsidRDefault="00CA55EB" w:rsidP="00617EE4">
            <w:pPr>
              <w:jc w:val="center"/>
              <w:rPr>
                <w:color w:val="000000"/>
                <w:sz w:val="22"/>
                <w:szCs w:val="22"/>
              </w:rPr>
            </w:pPr>
          </w:p>
        </w:tc>
        <w:tc>
          <w:tcPr>
            <w:tcW w:w="1775" w:type="dxa"/>
            <w:shd w:val="clear" w:color="auto" w:fill="auto"/>
            <w:vAlign w:val="center"/>
          </w:tcPr>
          <w:p w14:paraId="7A1A138A" w14:textId="77777777" w:rsidR="00CA55EB" w:rsidRPr="007001F1" w:rsidRDefault="00CA55EB" w:rsidP="00617EE4">
            <w:pPr>
              <w:jc w:val="center"/>
              <w:rPr>
                <w:color w:val="000000"/>
                <w:sz w:val="22"/>
                <w:szCs w:val="22"/>
              </w:rPr>
            </w:pPr>
          </w:p>
        </w:tc>
      </w:tr>
      <w:tr w:rsidR="006B2165" w:rsidRPr="007001F1" w14:paraId="3441F2CA" w14:textId="77777777" w:rsidTr="007261E4">
        <w:trPr>
          <w:trHeight w:val="758"/>
        </w:trPr>
        <w:tc>
          <w:tcPr>
            <w:tcW w:w="582" w:type="dxa"/>
            <w:vMerge w:val="restart"/>
            <w:shd w:val="clear" w:color="auto" w:fill="auto"/>
            <w:noWrap/>
            <w:vAlign w:val="center"/>
          </w:tcPr>
          <w:p w14:paraId="2411AF05" w14:textId="2953A9F8" w:rsidR="006B2165" w:rsidRPr="007001F1" w:rsidRDefault="006B2165">
            <w:pPr>
              <w:jc w:val="center"/>
              <w:rPr>
                <w:color w:val="000000"/>
                <w:sz w:val="22"/>
                <w:szCs w:val="22"/>
              </w:rPr>
            </w:pPr>
            <w:r w:rsidRPr="007001F1">
              <w:rPr>
                <w:color w:val="000000"/>
                <w:sz w:val="22"/>
                <w:szCs w:val="22"/>
              </w:rPr>
              <w:t>1</w:t>
            </w:r>
            <w:ins w:id="852" w:author="Kramár Róbert" w:date="2018-04-27T15:25:00Z">
              <w:r w:rsidR="00BB0E35">
                <w:rPr>
                  <w:color w:val="000000"/>
                  <w:sz w:val="22"/>
                  <w:szCs w:val="22"/>
                </w:rPr>
                <w:t>5</w:t>
              </w:r>
            </w:ins>
            <w:del w:id="853" w:author="Kramár Róbert" w:date="2018-04-27T15:25:00Z">
              <w:r w:rsidRPr="007001F1" w:rsidDel="00BB0E35">
                <w:rPr>
                  <w:color w:val="000000"/>
                  <w:sz w:val="22"/>
                  <w:szCs w:val="22"/>
                </w:rPr>
                <w:delText>7</w:delText>
              </w:r>
            </w:del>
          </w:p>
        </w:tc>
        <w:tc>
          <w:tcPr>
            <w:tcW w:w="4820" w:type="dxa"/>
            <w:gridSpan w:val="2"/>
            <w:shd w:val="clear" w:color="auto" w:fill="auto"/>
            <w:vAlign w:val="center"/>
          </w:tcPr>
          <w:p w14:paraId="55741906" w14:textId="32835DA3" w:rsidR="006B2165" w:rsidRPr="007001F1" w:rsidRDefault="006B2165" w:rsidP="003F3D85">
            <w:pPr>
              <w:jc w:val="both"/>
              <w:rPr>
                <w:sz w:val="22"/>
                <w:szCs w:val="22"/>
              </w:rPr>
            </w:pPr>
            <w:r w:rsidRPr="007001F1">
              <w:rPr>
                <w:sz w:val="22"/>
                <w:szCs w:val="22"/>
              </w:rPr>
              <w:t>a) V prípade, ak rozdelil verejný obstarávateľ zákazku na samostatné časti, dodržal všetky ustanovenia §</w:t>
            </w:r>
            <w:ins w:id="854" w:author="Kramár Róbert" w:date="2017-07-26T17:30:00Z">
              <w:r w:rsidR="0001630F">
                <w:rPr>
                  <w:sz w:val="22"/>
                  <w:szCs w:val="22"/>
                </w:rPr>
                <w:t xml:space="preserve"> </w:t>
              </w:r>
            </w:ins>
            <w:r w:rsidRPr="007001F1">
              <w:rPr>
                <w:sz w:val="22"/>
                <w:szCs w:val="22"/>
              </w:rPr>
              <w:t>28</w:t>
            </w:r>
            <w:ins w:id="855" w:author="Hudec Branislav" w:date="2018-02-20T11:35:00Z">
              <w:r w:rsidR="0096219B">
                <w:rPr>
                  <w:sz w:val="22"/>
                  <w:szCs w:val="22"/>
                </w:rPr>
                <w:t xml:space="preserve"> </w:t>
              </w:r>
            </w:ins>
            <w:r w:rsidRPr="007001F1">
              <w:rPr>
                <w:sz w:val="22"/>
                <w:szCs w:val="22"/>
              </w:rPr>
              <w:t xml:space="preserve">ZVO? </w:t>
            </w:r>
          </w:p>
        </w:tc>
        <w:tc>
          <w:tcPr>
            <w:tcW w:w="567" w:type="dxa"/>
            <w:shd w:val="clear" w:color="auto" w:fill="auto"/>
            <w:vAlign w:val="center"/>
          </w:tcPr>
          <w:p w14:paraId="61F0DC96" w14:textId="77777777" w:rsidR="006B2165" w:rsidRPr="007001F1" w:rsidRDefault="006B2165" w:rsidP="00617EE4">
            <w:pPr>
              <w:jc w:val="center"/>
              <w:rPr>
                <w:color w:val="000000"/>
                <w:sz w:val="22"/>
                <w:szCs w:val="22"/>
              </w:rPr>
            </w:pPr>
          </w:p>
        </w:tc>
        <w:tc>
          <w:tcPr>
            <w:tcW w:w="567" w:type="dxa"/>
            <w:shd w:val="clear" w:color="auto" w:fill="auto"/>
            <w:vAlign w:val="center"/>
          </w:tcPr>
          <w:p w14:paraId="704B456C" w14:textId="77777777" w:rsidR="006B2165" w:rsidRPr="007001F1" w:rsidRDefault="006B2165" w:rsidP="00617EE4">
            <w:pPr>
              <w:jc w:val="center"/>
              <w:rPr>
                <w:color w:val="000000"/>
                <w:sz w:val="22"/>
                <w:szCs w:val="22"/>
              </w:rPr>
            </w:pPr>
          </w:p>
        </w:tc>
        <w:tc>
          <w:tcPr>
            <w:tcW w:w="776" w:type="dxa"/>
            <w:shd w:val="clear" w:color="auto" w:fill="auto"/>
            <w:vAlign w:val="center"/>
          </w:tcPr>
          <w:p w14:paraId="12B345C2" w14:textId="77777777" w:rsidR="006B2165" w:rsidRPr="007001F1" w:rsidRDefault="006B2165" w:rsidP="00617EE4">
            <w:pPr>
              <w:jc w:val="center"/>
              <w:rPr>
                <w:color w:val="000000"/>
                <w:sz w:val="22"/>
                <w:szCs w:val="22"/>
              </w:rPr>
            </w:pPr>
          </w:p>
        </w:tc>
        <w:tc>
          <w:tcPr>
            <w:tcW w:w="1775" w:type="dxa"/>
            <w:shd w:val="clear" w:color="auto" w:fill="auto"/>
            <w:vAlign w:val="center"/>
          </w:tcPr>
          <w:p w14:paraId="0287F155" w14:textId="77777777" w:rsidR="006B2165" w:rsidRPr="007001F1" w:rsidRDefault="006B2165" w:rsidP="00617EE4">
            <w:pPr>
              <w:jc w:val="center"/>
              <w:rPr>
                <w:color w:val="000000"/>
                <w:sz w:val="22"/>
                <w:szCs w:val="22"/>
              </w:rPr>
            </w:pPr>
          </w:p>
        </w:tc>
      </w:tr>
      <w:tr w:rsidR="006B2165" w:rsidRPr="007001F1" w14:paraId="560EAA56" w14:textId="77777777" w:rsidTr="007261E4">
        <w:trPr>
          <w:trHeight w:val="757"/>
        </w:trPr>
        <w:tc>
          <w:tcPr>
            <w:tcW w:w="582" w:type="dxa"/>
            <w:vMerge/>
            <w:shd w:val="clear" w:color="auto" w:fill="auto"/>
            <w:noWrap/>
            <w:vAlign w:val="center"/>
          </w:tcPr>
          <w:p w14:paraId="7DBE302E" w14:textId="77777777" w:rsidR="006B2165" w:rsidRPr="007001F1" w:rsidRDefault="006B2165">
            <w:pPr>
              <w:jc w:val="center"/>
              <w:rPr>
                <w:color w:val="000000"/>
                <w:sz w:val="22"/>
                <w:szCs w:val="22"/>
              </w:rPr>
            </w:pPr>
          </w:p>
        </w:tc>
        <w:tc>
          <w:tcPr>
            <w:tcW w:w="4820" w:type="dxa"/>
            <w:gridSpan w:val="2"/>
            <w:shd w:val="clear" w:color="auto" w:fill="auto"/>
            <w:vAlign w:val="center"/>
          </w:tcPr>
          <w:p w14:paraId="044B43D5" w14:textId="007E37D3" w:rsidR="006B2165" w:rsidRPr="007001F1" w:rsidRDefault="006B2165" w:rsidP="003F3D85">
            <w:pPr>
              <w:jc w:val="both"/>
              <w:rPr>
                <w:sz w:val="22"/>
                <w:szCs w:val="22"/>
              </w:rPr>
            </w:pPr>
            <w:r w:rsidRPr="007001F1">
              <w:rPr>
                <w:sz w:val="22"/>
                <w:szCs w:val="22"/>
              </w:rPr>
              <w:t>b) V prípade, ak verejný obstarávateľ nerozdelil zákazku na časti, uviedol v</w:t>
            </w:r>
            <w:del w:id="856" w:author="Kramár Róbert" w:date="2018-04-27T17:48:00Z">
              <w:r w:rsidRPr="007001F1" w:rsidDel="00695091">
                <w:rPr>
                  <w:sz w:val="22"/>
                  <w:szCs w:val="22"/>
                </w:rPr>
                <w:delText xml:space="preserve"> </w:delText>
              </w:r>
            </w:del>
            <w:ins w:id="857" w:author="Kramár Róbert" w:date="2018-04-27T17:48:00Z">
              <w:r w:rsidR="00695091">
                <w:rPr>
                  <w:sz w:val="22"/>
                  <w:szCs w:val="22"/>
                </w:rPr>
                <w:t xml:space="preserve"> návrhu </w:t>
              </w:r>
            </w:ins>
            <w:r w:rsidRPr="007001F1">
              <w:rPr>
                <w:sz w:val="22"/>
                <w:szCs w:val="22"/>
              </w:rPr>
              <w:t>oznámen</w:t>
            </w:r>
            <w:ins w:id="858" w:author="Kramár Róbert" w:date="2018-04-27T17:48:00Z">
              <w:r w:rsidR="00695091">
                <w:rPr>
                  <w:sz w:val="22"/>
                  <w:szCs w:val="22"/>
                </w:rPr>
                <w:t>ia</w:t>
              </w:r>
            </w:ins>
            <w:del w:id="859" w:author="Kramár Róbert" w:date="2018-04-27T17:48:00Z">
              <w:r w:rsidRPr="007001F1" w:rsidDel="00695091">
                <w:rPr>
                  <w:sz w:val="22"/>
                  <w:szCs w:val="22"/>
                </w:rPr>
                <w:delText>í</w:delText>
              </w:r>
            </w:del>
            <w:r w:rsidRPr="007001F1">
              <w:rPr>
                <w:sz w:val="22"/>
                <w:szCs w:val="22"/>
              </w:rPr>
              <w:t xml:space="preserve"> o vyhlásení verejného obstarávania odôvodnenie?</w:t>
            </w:r>
          </w:p>
        </w:tc>
        <w:tc>
          <w:tcPr>
            <w:tcW w:w="567" w:type="dxa"/>
            <w:shd w:val="clear" w:color="auto" w:fill="auto"/>
            <w:vAlign w:val="center"/>
          </w:tcPr>
          <w:p w14:paraId="5676043D" w14:textId="77777777" w:rsidR="006B2165" w:rsidRPr="007001F1" w:rsidRDefault="006B2165" w:rsidP="00617EE4">
            <w:pPr>
              <w:jc w:val="center"/>
              <w:rPr>
                <w:color w:val="000000"/>
                <w:sz w:val="22"/>
                <w:szCs w:val="22"/>
              </w:rPr>
            </w:pPr>
          </w:p>
        </w:tc>
        <w:tc>
          <w:tcPr>
            <w:tcW w:w="567" w:type="dxa"/>
            <w:shd w:val="clear" w:color="auto" w:fill="auto"/>
            <w:vAlign w:val="center"/>
          </w:tcPr>
          <w:p w14:paraId="088D8B67" w14:textId="77777777" w:rsidR="006B2165" w:rsidRPr="007001F1" w:rsidRDefault="006B2165" w:rsidP="00617EE4">
            <w:pPr>
              <w:jc w:val="center"/>
              <w:rPr>
                <w:color w:val="000000"/>
                <w:sz w:val="22"/>
                <w:szCs w:val="22"/>
              </w:rPr>
            </w:pPr>
          </w:p>
        </w:tc>
        <w:tc>
          <w:tcPr>
            <w:tcW w:w="776" w:type="dxa"/>
            <w:shd w:val="clear" w:color="auto" w:fill="auto"/>
            <w:vAlign w:val="center"/>
          </w:tcPr>
          <w:p w14:paraId="3929AFD5" w14:textId="77777777" w:rsidR="006B2165" w:rsidRPr="007001F1" w:rsidRDefault="006B2165" w:rsidP="00617EE4">
            <w:pPr>
              <w:jc w:val="center"/>
              <w:rPr>
                <w:color w:val="000000"/>
                <w:sz w:val="22"/>
                <w:szCs w:val="22"/>
              </w:rPr>
            </w:pPr>
          </w:p>
        </w:tc>
        <w:tc>
          <w:tcPr>
            <w:tcW w:w="1775" w:type="dxa"/>
            <w:shd w:val="clear" w:color="auto" w:fill="auto"/>
            <w:vAlign w:val="center"/>
          </w:tcPr>
          <w:p w14:paraId="0F4B47D0" w14:textId="77777777" w:rsidR="006B2165" w:rsidRPr="007001F1" w:rsidRDefault="006B2165" w:rsidP="00617EE4">
            <w:pPr>
              <w:jc w:val="center"/>
              <w:rPr>
                <w:color w:val="000000"/>
                <w:sz w:val="22"/>
                <w:szCs w:val="22"/>
              </w:rPr>
            </w:pPr>
          </w:p>
        </w:tc>
      </w:tr>
      <w:tr w:rsidR="00617EE4" w:rsidRPr="007001F1" w14:paraId="532389F0" w14:textId="77777777" w:rsidTr="007261E4">
        <w:trPr>
          <w:trHeight w:val="20"/>
        </w:trPr>
        <w:tc>
          <w:tcPr>
            <w:tcW w:w="582" w:type="dxa"/>
            <w:shd w:val="clear" w:color="auto" w:fill="auto"/>
            <w:noWrap/>
            <w:vAlign w:val="center"/>
            <w:hideMark/>
          </w:tcPr>
          <w:p w14:paraId="3871942C" w14:textId="09AC57A1" w:rsidR="00617EE4" w:rsidRPr="007001F1" w:rsidRDefault="00C769FE">
            <w:pPr>
              <w:jc w:val="center"/>
              <w:rPr>
                <w:color w:val="000000"/>
                <w:sz w:val="22"/>
                <w:szCs w:val="22"/>
              </w:rPr>
            </w:pPr>
            <w:r w:rsidRPr="007001F1">
              <w:rPr>
                <w:color w:val="000000"/>
                <w:sz w:val="22"/>
                <w:szCs w:val="22"/>
              </w:rPr>
              <w:t>1</w:t>
            </w:r>
            <w:ins w:id="860" w:author="Kramár Róbert" w:date="2018-04-27T15:25:00Z">
              <w:r w:rsidR="00BB0E35">
                <w:rPr>
                  <w:color w:val="000000"/>
                  <w:sz w:val="22"/>
                  <w:szCs w:val="22"/>
                </w:rPr>
                <w:t>6</w:t>
              </w:r>
            </w:ins>
            <w:del w:id="861" w:author="Kramár Róbert" w:date="2018-04-27T15:25:00Z">
              <w:r w:rsidRPr="007001F1" w:rsidDel="00BB0E35">
                <w:rPr>
                  <w:color w:val="000000"/>
                  <w:sz w:val="22"/>
                  <w:szCs w:val="22"/>
                </w:rPr>
                <w:delText>8</w:delText>
              </w:r>
            </w:del>
          </w:p>
        </w:tc>
        <w:tc>
          <w:tcPr>
            <w:tcW w:w="4820" w:type="dxa"/>
            <w:gridSpan w:val="2"/>
            <w:shd w:val="clear" w:color="auto" w:fill="auto"/>
            <w:vAlign w:val="center"/>
            <w:hideMark/>
          </w:tcPr>
          <w:p w14:paraId="784E3BAA" w14:textId="77777777" w:rsidR="00617EE4" w:rsidRPr="007001F1" w:rsidRDefault="00617EE4"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C53E73C"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DADA03"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EA909E"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BAA39D"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78D13285" w14:textId="77777777" w:rsidTr="007261E4">
        <w:trPr>
          <w:trHeight w:val="300"/>
        </w:trPr>
        <w:tc>
          <w:tcPr>
            <w:tcW w:w="9087" w:type="dxa"/>
            <w:gridSpan w:val="7"/>
            <w:shd w:val="clear" w:color="auto" w:fill="auto"/>
          </w:tcPr>
          <w:p w14:paraId="156F961B" w14:textId="77777777" w:rsidR="00617EE4" w:rsidRPr="007001F1" w:rsidRDefault="00617EE4" w:rsidP="00617EE4">
            <w:pPr>
              <w:jc w:val="both"/>
              <w:rPr>
                <w:b/>
                <w:sz w:val="20"/>
                <w:szCs w:val="20"/>
              </w:rPr>
            </w:pPr>
            <w:r w:rsidRPr="007001F1">
              <w:rPr>
                <w:b/>
                <w:sz w:val="20"/>
                <w:szCs w:val="20"/>
              </w:rPr>
              <w:t>VYJADRENIE</w:t>
            </w:r>
          </w:p>
          <w:p w14:paraId="74DE3C15" w14:textId="77777777" w:rsidR="00617EE4" w:rsidRPr="007001F1" w:rsidRDefault="00617EE4" w:rsidP="00617EE4">
            <w:pPr>
              <w:jc w:val="both"/>
              <w:rPr>
                <w:sz w:val="20"/>
                <w:szCs w:val="20"/>
              </w:rPr>
            </w:pPr>
          </w:p>
          <w:p w14:paraId="0CB3ED44" w14:textId="77777777" w:rsidR="00617EE4" w:rsidRPr="007001F1" w:rsidRDefault="00617EE4" w:rsidP="00617EE4">
            <w:pPr>
              <w:rPr>
                <w:sz w:val="20"/>
                <w:szCs w:val="20"/>
              </w:rPr>
            </w:pPr>
            <w:r w:rsidRPr="007001F1">
              <w:rPr>
                <w:sz w:val="20"/>
                <w:szCs w:val="20"/>
              </w:rPr>
              <w:t xml:space="preserve">Na základe overených skutočností potvrdzujem, že  </w:t>
            </w:r>
            <w:sdt>
              <w:sdtPr>
                <w:rPr>
                  <w:sz w:val="20"/>
                  <w:szCs w:val="20"/>
                </w:rPr>
                <w:id w:val="875740032"/>
                <w:placeholder>
                  <w:docPart w:val="75F7DE08672A4002A7989E01F9DAC54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DA1F216" w14:textId="77777777" w:rsidR="00617EE4" w:rsidRPr="007001F1" w:rsidRDefault="00617EE4" w:rsidP="00617EE4">
            <w:pPr>
              <w:rPr>
                <w:color w:val="000000"/>
                <w:sz w:val="22"/>
                <w:szCs w:val="22"/>
              </w:rPr>
            </w:pPr>
          </w:p>
        </w:tc>
      </w:tr>
      <w:tr w:rsidR="00617EE4" w:rsidRPr="007001F1" w14:paraId="62C4B44B" w14:textId="77777777" w:rsidTr="007261E4">
        <w:trPr>
          <w:trHeight w:val="300"/>
        </w:trPr>
        <w:tc>
          <w:tcPr>
            <w:tcW w:w="3559" w:type="dxa"/>
            <w:gridSpan w:val="2"/>
            <w:shd w:val="clear" w:color="auto" w:fill="auto"/>
            <w:hideMark/>
          </w:tcPr>
          <w:p w14:paraId="0C8C1454" w14:textId="7A2FC0DF" w:rsidR="00617EE4" w:rsidRPr="007001F1" w:rsidRDefault="00617EE4" w:rsidP="00617EE4">
            <w:pPr>
              <w:rPr>
                <w:b/>
                <w:bCs/>
                <w:sz w:val="22"/>
                <w:szCs w:val="22"/>
              </w:rPr>
            </w:pPr>
            <w:r w:rsidRPr="007001F1">
              <w:rPr>
                <w:b/>
                <w:bCs/>
                <w:sz w:val="22"/>
                <w:szCs w:val="22"/>
              </w:rPr>
              <w:t>Kontrolu vykonal</w:t>
            </w:r>
            <w:ins w:id="862" w:author="Kramár Róbert" w:date="2018-04-27T15:42:00Z">
              <w:r w:rsidR="00D20B46">
                <w:rPr>
                  <w:rStyle w:val="Odkaznapoznmkupodiarou"/>
                  <w:b/>
                  <w:bCs/>
                  <w:sz w:val="22"/>
                  <w:szCs w:val="22"/>
                </w:rPr>
                <w:footnoteReference w:id="11"/>
              </w:r>
            </w:ins>
            <w:r w:rsidRPr="007001F1">
              <w:rPr>
                <w:b/>
                <w:bCs/>
                <w:sz w:val="22"/>
                <w:szCs w:val="22"/>
              </w:rPr>
              <w:t>:</w:t>
            </w:r>
          </w:p>
        </w:tc>
        <w:tc>
          <w:tcPr>
            <w:tcW w:w="5528" w:type="dxa"/>
            <w:gridSpan w:val="5"/>
            <w:shd w:val="clear" w:color="auto" w:fill="auto"/>
            <w:vAlign w:val="center"/>
            <w:hideMark/>
          </w:tcPr>
          <w:p w14:paraId="74F47F4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9455C86" w14:textId="77777777" w:rsidTr="007261E4">
        <w:trPr>
          <w:trHeight w:val="300"/>
        </w:trPr>
        <w:tc>
          <w:tcPr>
            <w:tcW w:w="3559" w:type="dxa"/>
            <w:gridSpan w:val="2"/>
            <w:shd w:val="clear" w:color="auto" w:fill="auto"/>
            <w:hideMark/>
          </w:tcPr>
          <w:p w14:paraId="2F457CE2" w14:textId="77777777" w:rsidR="00617EE4" w:rsidRPr="007001F1" w:rsidRDefault="00617EE4" w:rsidP="00617EE4">
            <w:pPr>
              <w:rPr>
                <w:b/>
                <w:bCs/>
                <w:sz w:val="22"/>
                <w:szCs w:val="22"/>
              </w:rPr>
            </w:pPr>
            <w:r w:rsidRPr="007001F1">
              <w:rPr>
                <w:b/>
                <w:bCs/>
                <w:sz w:val="22"/>
                <w:szCs w:val="22"/>
              </w:rPr>
              <w:t>Dátum:</w:t>
            </w:r>
          </w:p>
        </w:tc>
        <w:tc>
          <w:tcPr>
            <w:tcW w:w="5528" w:type="dxa"/>
            <w:gridSpan w:val="5"/>
            <w:shd w:val="clear" w:color="auto" w:fill="auto"/>
            <w:vAlign w:val="center"/>
            <w:hideMark/>
          </w:tcPr>
          <w:p w14:paraId="17D4C990"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F9D5621" w14:textId="77777777" w:rsidTr="007261E4">
        <w:trPr>
          <w:trHeight w:val="300"/>
        </w:trPr>
        <w:tc>
          <w:tcPr>
            <w:tcW w:w="3559" w:type="dxa"/>
            <w:gridSpan w:val="2"/>
            <w:shd w:val="clear" w:color="000000" w:fill="FFFFFF"/>
            <w:hideMark/>
          </w:tcPr>
          <w:p w14:paraId="54FB57E5"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4967D684"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617465D" w14:textId="77777777" w:rsidTr="007261E4">
        <w:trPr>
          <w:trHeight w:val="300"/>
        </w:trPr>
        <w:tc>
          <w:tcPr>
            <w:tcW w:w="9087" w:type="dxa"/>
            <w:gridSpan w:val="7"/>
            <w:shd w:val="clear" w:color="auto" w:fill="auto"/>
            <w:noWrap/>
            <w:vAlign w:val="bottom"/>
            <w:hideMark/>
          </w:tcPr>
          <w:p w14:paraId="41FDF11A"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FD90102" w14:textId="77777777" w:rsidTr="007261E4">
        <w:trPr>
          <w:trHeight w:val="300"/>
        </w:trPr>
        <w:tc>
          <w:tcPr>
            <w:tcW w:w="3559" w:type="dxa"/>
            <w:gridSpan w:val="2"/>
            <w:shd w:val="clear" w:color="000000" w:fill="FFFFFF"/>
            <w:hideMark/>
          </w:tcPr>
          <w:p w14:paraId="05F34869" w14:textId="77777777" w:rsidR="00617EE4" w:rsidRPr="007001F1" w:rsidRDefault="00617EE4" w:rsidP="00617EE4">
            <w:pPr>
              <w:rPr>
                <w:b/>
                <w:bCs/>
                <w:sz w:val="22"/>
                <w:szCs w:val="22"/>
              </w:rPr>
            </w:pPr>
            <w:r w:rsidRPr="007001F1">
              <w:rPr>
                <w:b/>
                <w:bCs/>
                <w:sz w:val="22"/>
                <w:szCs w:val="22"/>
              </w:rPr>
              <w:t>Kontrolu vykonal:</w:t>
            </w:r>
          </w:p>
        </w:tc>
        <w:tc>
          <w:tcPr>
            <w:tcW w:w="5528" w:type="dxa"/>
            <w:gridSpan w:val="5"/>
            <w:shd w:val="clear" w:color="auto" w:fill="auto"/>
            <w:vAlign w:val="center"/>
            <w:hideMark/>
          </w:tcPr>
          <w:p w14:paraId="612DA9D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49A7F2C" w14:textId="77777777" w:rsidTr="007261E4">
        <w:trPr>
          <w:trHeight w:val="300"/>
        </w:trPr>
        <w:tc>
          <w:tcPr>
            <w:tcW w:w="3559" w:type="dxa"/>
            <w:gridSpan w:val="2"/>
            <w:shd w:val="clear" w:color="000000" w:fill="FFFFFF"/>
            <w:hideMark/>
          </w:tcPr>
          <w:p w14:paraId="33087F25" w14:textId="77777777" w:rsidR="00617EE4" w:rsidRPr="007001F1" w:rsidRDefault="00617EE4" w:rsidP="00617EE4">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8028AFA"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AD8D2C3" w14:textId="77777777" w:rsidTr="007261E4">
        <w:trPr>
          <w:trHeight w:val="300"/>
        </w:trPr>
        <w:tc>
          <w:tcPr>
            <w:tcW w:w="3559" w:type="dxa"/>
            <w:gridSpan w:val="2"/>
            <w:shd w:val="clear" w:color="000000" w:fill="FFFFFF"/>
            <w:hideMark/>
          </w:tcPr>
          <w:p w14:paraId="760D9977"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02C56C4F" w14:textId="77777777" w:rsidR="00617EE4" w:rsidRPr="007001F1" w:rsidRDefault="00617EE4" w:rsidP="00617EE4">
            <w:pPr>
              <w:rPr>
                <w:color w:val="000000"/>
                <w:sz w:val="22"/>
                <w:szCs w:val="22"/>
              </w:rPr>
            </w:pPr>
            <w:r w:rsidRPr="007001F1">
              <w:rPr>
                <w:color w:val="000000"/>
                <w:sz w:val="22"/>
                <w:szCs w:val="22"/>
              </w:rPr>
              <w:t> </w:t>
            </w:r>
          </w:p>
        </w:tc>
      </w:tr>
    </w:tbl>
    <w:p w14:paraId="1B1A684C" w14:textId="77777777" w:rsidR="00F23D7F" w:rsidRPr="007001F1" w:rsidRDefault="00F23D7F"/>
    <w:p w14:paraId="5F1FF3EA" w14:textId="77777777" w:rsidR="00F23D7F" w:rsidRPr="007001F1" w:rsidRDefault="00F23D7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Change w:id="864">
          <w:tblGrid>
            <w:gridCol w:w="582"/>
            <w:gridCol w:w="2977"/>
            <w:gridCol w:w="1843"/>
            <w:gridCol w:w="567"/>
            <w:gridCol w:w="567"/>
            <w:gridCol w:w="709"/>
            <w:gridCol w:w="67"/>
            <w:gridCol w:w="1775"/>
          </w:tblGrid>
        </w:tblGridChange>
      </w:tblGrid>
      <w:tr w:rsidR="00F23D7F" w:rsidRPr="007001F1" w14:paraId="2D6EF0C1" w14:textId="77777777" w:rsidTr="007261E4">
        <w:trPr>
          <w:trHeight w:val="645"/>
        </w:trPr>
        <w:tc>
          <w:tcPr>
            <w:tcW w:w="9087" w:type="dxa"/>
            <w:gridSpan w:val="7"/>
            <w:shd w:val="clear" w:color="000000" w:fill="60497A"/>
            <w:vAlign w:val="center"/>
            <w:hideMark/>
          </w:tcPr>
          <w:p w14:paraId="67DD3CB6" w14:textId="385A3A2D"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865"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865"/>
          </w:p>
        </w:tc>
      </w:tr>
      <w:tr w:rsidR="00F23D7F" w:rsidRPr="007001F1" w14:paraId="4C852A3D" w14:textId="77777777" w:rsidTr="007261E4">
        <w:trPr>
          <w:trHeight w:val="330"/>
        </w:trPr>
        <w:tc>
          <w:tcPr>
            <w:tcW w:w="9087" w:type="dxa"/>
            <w:gridSpan w:val="7"/>
            <w:shd w:val="clear" w:color="auto" w:fill="auto"/>
            <w:vAlign w:val="center"/>
            <w:hideMark/>
          </w:tcPr>
          <w:p w14:paraId="1416DF67" w14:textId="77777777" w:rsidR="00F23D7F" w:rsidRPr="007001F1" w:rsidRDefault="00F23D7F" w:rsidP="00F92AC2">
            <w:pPr>
              <w:jc w:val="center"/>
              <w:rPr>
                <w:b/>
                <w:bCs/>
                <w:color w:val="000000"/>
                <w:sz w:val="22"/>
                <w:szCs w:val="22"/>
              </w:rPr>
            </w:pPr>
            <w:r w:rsidRPr="007001F1">
              <w:rPr>
                <w:b/>
                <w:bCs/>
                <w:color w:val="000000"/>
                <w:sz w:val="22"/>
                <w:szCs w:val="22"/>
              </w:rPr>
              <w:t>Identifikácia programu</w:t>
            </w:r>
          </w:p>
        </w:tc>
      </w:tr>
      <w:tr w:rsidR="00F23D7F" w:rsidRPr="007001F1" w14:paraId="116B0CD6" w14:textId="77777777" w:rsidTr="007261E4">
        <w:trPr>
          <w:trHeight w:val="300"/>
        </w:trPr>
        <w:tc>
          <w:tcPr>
            <w:tcW w:w="3559" w:type="dxa"/>
            <w:gridSpan w:val="2"/>
            <w:shd w:val="clear" w:color="auto" w:fill="auto"/>
            <w:vAlign w:val="center"/>
            <w:hideMark/>
          </w:tcPr>
          <w:p w14:paraId="2BB24C5D" w14:textId="77777777" w:rsidR="00F23D7F" w:rsidRPr="007001F1" w:rsidRDefault="00F23D7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2285C55"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3ED72859" w14:textId="77777777" w:rsidTr="007261E4">
        <w:trPr>
          <w:trHeight w:val="660"/>
        </w:trPr>
        <w:tc>
          <w:tcPr>
            <w:tcW w:w="3559" w:type="dxa"/>
            <w:gridSpan w:val="2"/>
            <w:shd w:val="clear" w:color="auto" w:fill="auto"/>
            <w:vAlign w:val="center"/>
            <w:hideMark/>
          </w:tcPr>
          <w:p w14:paraId="52D82D35" w14:textId="68F08E15" w:rsidR="00F23D7F" w:rsidRPr="007001F1" w:rsidRDefault="00F23D7F" w:rsidP="00F92AC2">
            <w:pPr>
              <w:rPr>
                <w:color w:val="000000"/>
                <w:sz w:val="22"/>
                <w:szCs w:val="22"/>
              </w:rPr>
            </w:pPr>
            <w:r w:rsidRPr="007001F1">
              <w:rPr>
                <w:color w:val="000000"/>
                <w:sz w:val="22"/>
                <w:szCs w:val="22"/>
              </w:rPr>
              <w:t xml:space="preserve">Názov </w:t>
            </w:r>
            <w:ins w:id="866" w:author="Kramár Róbert" w:date="2018-04-27T15:10: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4A4B1E53"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FAB9074" w14:textId="77777777" w:rsidTr="007261E4">
        <w:trPr>
          <w:trHeight w:val="330"/>
        </w:trPr>
        <w:tc>
          <w:tcPr>
            <w:tcW w:w="9087" w:type="dxa"/>
            <w:gridSpan w:val="7"/>
            <w:shd w:val="clear" w:color="auto" w:fill="auto"/>
            <w:vAlign w:val="center"/>
            <w:hideMark/>
          </w:tcPr>
          <w:p w14:paraId="5F33C223" w14:textId="77777777" w:rsidR="00F23D7F" w:rsidRPr="007001F1" w:rsidRDefault="00F23D7F" w:rsidP="00F92AC2">
            <w:pPr>
              <w:jc w:val="center"/>
              <w:rPr>
                <w:b/>
                <w:bCs/>
                <w:color w:val="000000"/>
                <w:sz w:val="22"/>
                <w:szCs w:val="22"/>
              </w:rPr>
            </w:pPr>
            <w:r w:rsidRPr="007001F1">
              <w:rPr>
                <w:b/>
                <w:bCs/>
                <w:color w:val="000000"/>
                <w:sz w:val="22"/>
                <w:szCs w:val="22"/>
              </w:rPr>
              <w:t>Identifikácia projektu a prijímateľa</w:t>
            </w:r>
          </w:p>
        </w:tc>
      </w:tr>
      <w:tr w:rsidR="00F23D7F" w:rsidRPr="007001F1" w14:paraId="55B742B2" w14:textId="77777777" w:rsidTr="007261E4">
        <w:trPr>
          <w:trHeight w:val="330"/>
        </w:trPr>
        <w:tc>
          <w:tcPr>
            <w:tcW w:w="3559" w:type="dxa"/>
            <w:gridSpan w:val="2"/>
            <w:shd w:val="clear" w:color="auto" w:fill="auto"/>
            <w:vAlign w:val="center"/>
            <w:hideMark/>
          </w:tcPr>
          <w:p w14:paraId="53D1A6E1" w14:textId="78769CD9" w:rsidR="00F23D7F" w:rsidRPr="007001F1" w:rsidRDefault="00F23D7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FBDF6E"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4028B3F0" w14:textId="77777777" w:rsidTr="007261E4">
        <w:trPr>
          <w:trHeight w:val="300"/>
        </w:trPr>
        <w:tc>
          <w:tcPr>
            <w:tcW w:w="3559" w:type="dxa"/>
            <w:gridSpan w:val="2"/>
            <w:shd w:val="clear" w:color="auto" w:fill="auto"/>
            <w:vAlign w:val="center"/>
            <w:hideMark/>
          </w:tcPr>
          <w:p w14:paraId="7286884B" w14:textId="77777777" w:rsidR="00F23D7F" w:rsidRPr="007001F1" w:rsidRDefault="00F23D7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E279916"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3311772F" w14:textId="77777777" w:rsidTr="007261E4">
        <w:trPr>
          <w:trHeight w:val="300"/>
        </w:trPr>
        <w:tc>
          <w:tcPr>
            <w:tcW w:w="3559" w:type="dxa"/>
            <w:gridSpan w:val="2"/>
            <w:shd w:val="clear" w:color="auto" w:fill="auto"/>
            <w:vAlign w:val="center"/>
            <w:hideMark/>
          </w:tcPr>
          <w:p w14:paraId="748BDAF2" w14:textId="77777777" w:rsidR="00F23D7F" w:rsidRPr="007001F1" w:rsidRDefault="00F23D7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45B712C"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1C1A990B" w14:textId="77777777" w:rsidTr="007261E4">
        <w:trPr>
          <w:trHeight w:val="300"/>
        </w:trPr>
        <w:tc>
          <w:tcPr>
            <w:tcW w:w="3559" w:type="dxa"/>
            <w:gridSpan w:val="2"/>
            <w:shd w:val="clear" w:color="auto" w:fill="auto"/>
            <w:vAlign w:val="center"/>
            <w:hideMark/>
          </w:tcPr>
          <w:p w14:paraId="40160384" w14:textId="77777777" w:rsidR="00F23D7F" w:rsidRPr="007001F1" w:rsidRDefault="00F23D7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791B6B2"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6B5CA9E3" w14:textId="77777777" w:rsidTr="007261E4">
        <w:trPr>
          <w:trHeight w:val="330"/>
        </w:trPr>
        <w:tc>
          <w:tcPr>
            <w:tcW w:w="9087" w:type="dxa"/>
            <w:gridSpan w:val="7"/>
            <w:shd w:val="clear" w:color="auto" w:fill="auto"/>
            <w:vAlign w:val="center"/>
            <w:hideMark/>
          </w:tcPr>
          <w:p w14:paraId="436DEE52" w14:textId="77777777" w:rsidR="00F23D7F" w:rsidRPr="007001F1" w:rsidRDefault="00F23D7F" w:rsidP="00F92AC2">
            <w:pPr>
              <w:jc w:val="center"/>
              <w:rPr>
                <w:b/>
                <w:bCs/>
                <w:color w:val="000000"/>
                <w:sz w:val="22"/>
                <w:szCs w:val="22"/>
              </w:rPr>
            </w:pPr>
            <w:r w:rsidRPr="007001F1">
              <w:rPr>
                <w:b/>
                <w:bCs/>
                <w:color w:val="000000"/>
                <w:sz w:val="22"/>
                <w:szCs w:val="22"/>
              </w:rPr>
              <w:t>Identifikácia zákazky</w:t>
            </w:r>
          </w:p>
        </w:tc>
      </w:tr>
      <w:tr w:rsidR="00F23D7F" w:rsidRPr="007001F1" w14:paraId="3E67DF9E" w14:textId="77777777" w:rsidTr="007261E4">
        <w:trPr>
          <w:trHeight w:val="300"/>
        </w:trPr>
        <w:tc>
          <w:tcPr>
            <w:tcW w:w="3559" w:type="dxa"/>
            <w:gridSpan w:val="2"/>
            <w:shd w:val="clear" w:color="auto" w:fill="auto"/>
            <w:vAlign w:val="center"/>
            <w:hideMark/>
          </w:tcPr>
          <w:p w14:paraId="5CEE4B18" w14:textId="77777777" w:rsidR="00F23D7F" w:rsidRPr="007001F1" w:rsidRDefault="00F23D7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CC3CBA2" w14:textId="77777777" w:rsidR="00F23D7F" w:rsidRPr="007001F1" w:rsidRDefault="00F23D7F" w:rsidP="00F92AC2">
            <w:pPr>
              <w:rPr>
                <w:color w:val="000000"/>
                <w:sz w:val="22"/>
                <w:szCs w:val="20"/>
              </w:rPr>
            </w:pPr>
            <w:r w:rsidRPr="007001F1">
              <w:rPr>
                <w:color w:val="000000"/>
                <w:sz w:val="22"/>
                <w:szCs w:val="20"/>
              </w:rPr>
              <w:t>Nadlimitná zákazka</w:t>
            </w:r>
          </w:p>
        </w:tc>
      </w:tr>
      <w:tr w:rsidR="00F23D7F" w:rsidRPr="007001F1" w14:paraId="5C8D91DA" w14:textId="77777777" w:rsidTr="007261E4">
        <w:trPr>
          <w:trHeight w:val="300"/>
        </w:trPr>
        <w:tc>
          <w:tcPr>
            <w:tcW w:w="3559" w:type="dxa"/>
            <w:gridSpan w:val="2"/>
            <w:shd w:val="clear" w:color="auto" w:fill="auto"/>
            <w:vAlign w:val="center"/>
            <w:hideMark/>
          </w:tcPr>
          <w:p w14:paraId="31FA7B1A" w14:textId="77777777" w:rsidR="00F23D7F" w:rsidRPr="007001F1" w:rsidRDefault="00F23D7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15171F4" w14:textId="77777777" w:rsidR="00F23D7F" w:rsidRPr="007001F1" w:rsidRDefault="00F23D7F" w:rsidP="00F92AC2">
            <w:pPr>
              <w:rPr>
                <w:color w:val="000000"/>
                <w:sz w:val="22"/>
                <w:szCs w:val="20"/>
              </w:rPr>
            </w:pPr>
            <w:r w:rsidRPr="007001F1">
              <w:rPr>
                <w:color w:val="000000"/>
                <w:sz w:val="22"/>
                <w:szCs w:val="20"/>
              </w:rPr>
              <w:t>Verejná súťaž</w:t>
            </w:r>
          </w:p>
        </w:tc>
      </w:tr>
      <w:tr w:rsidR="00F23D7F" w:rsidRPr="007001F1" w14:paraId="5FDE5A44" w14:textId="77777777" w:rsidTr="007261E4">
        <w:trPr>
          <w:trHeight w:val="300"/>
        </w:trPr>
        <w:tc>
          <w:tcPr>
            <w:tcW w:w="3559" w:type="dxa"/>
            <w:gridSpan w:val="2"/>
            <w:shd w:val="clear" w:color="auto" w:fill="auto"/>
            <w:vAlign w:val="center"/>
            <w:hideMark/>
          </w:tcPr>
          <w:p w14:paraId="3E214DE8" w14:textId="77777777" w:rsidR="00F23D7F" w:rsidRPr="007001F1" w:rsidRDefault="00F23D7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EB6A4D6" w14:textId="77777777" w:rsidR="00F23D7F" w:rsidRPr="007001F1" w:rsidRDefault="00F23D7F" w:rsidP="00F92AC2">
            <w:pPr>
              <w:rPr>
                <w:color w:val="000000"/>
                <w:sz w:val="22"/>
                <w:szCs w:val="20"/>
              </w:rPr>
            </w:pPr>
            <w:r w:rsidRPr="007001F1">
              <w:rPr>
                <w:color w:val="000000"/>
                <w:sz w:val="22"/>
                <w:szCs w:val="20"/>
              </w:rPr>
              <w:t xml:space="preserve"> </w:t>
            </w:r>
          </w:p>
        </w:tc>
      </w:tr>
      <w:tr w:rsidR="00F7654B" w:rsidRPr="007001F1" w14:paraId="0BF122DE" w14:textId="77777777" w:rsidTr="007261E4">
        <w:trPr>
          <w:trHeight w:val="300"/>
        </w:trPr>
        <w:tc>
          <w:tcPr>
            <w:tcW w:w="3559" w:type="dxa"/>
            <w:gridSpan w:val="2"/>
            <w:shd w:val="clear" w:color="auto" w:fill="auto"/>
            <w:vAlign w:val="center"/>
          </w:tcPr>
          <w:p w14:paraId="365D8BD4" w14:textId="3CD349F5"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DCA10BE" w14:textId="77777777" w:rsidR="00F7654B" w:rsidRPr="007001F1" w:rsidRDefault="00F7654B" w:rsidP="00F92AC2">
            <w:pPr>
              <w:rPr>
                <w:color w:val="000000"/>
                <w:sz w:val="22"/>
                <w:szCs w:val="20"/>
              </w:rPr>
            </w:pPr>
          </w:p>
        </w:tc>
      </w:tr>
      <w:tr w:rsidR="00F23D7F" w:rsidRPr="007001F1" w14:paraId="428D1C9C" w14:textId="77777777" w:rsidTr="007261E4">
        <w:trPr>
          <w:trHeight w:val="300"/>
        </w:trPr>
        <w:tc>
          <w:tcPr>
            <w:tcW w:w="3559" w:type="dxa"/>
            <w:gridSpan w:val="2"/>
            <w:shd w:val="clear" w:color="auto" w:fill="auto"/>
            <w:vAlign w:val="center"/>
            <w:hideMark/>
          </w:tcPr>
          <w:p w14:paraId="7039C934" w14:textId="77777777" w:rsidR="00F23D7F" w:rsidRPr="007001F1" w:rsidRDefault="00F23D7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3E8BC4F" w14:textId="69176578" w:rsidR="00F23D7F" w:rsidRPr="007001F1" w:rsidRDefault="00144756" w:rsidP="00F92AC2">
            <w:pPr>
              <w:rPr>
                <w:color w:val="000000"/>
                <w:sz w:val="22"/>
                <w:szCs w:val="20"/>
              </w:rPr>
            </w:pPr>
            <w:r w:rsidRPr="007001F1">
              <w:rPr>
                <w:color w:val="000000"/>
                <w:sz w:val="22"/>
                <w:szCs w:val="20"/>
              </w:rPr>
              <w:t>druhá</w:t>
            </w:r>
            <w:r w:rsidR="00F23D7F" w:rsidRPr="007001F1">
              <w:rPr>
                <w:color w:val="000000"/>
                <w:sz w:val="22"/>
                <w:szCs w:val="20"/>
              </w:rPr>
              <w:t xml:space="preserve"> ex-</w:t>
            </w:r>
            <w:proofErr w:type="spellStart"/>
            <w:r w:rsidR="00F23D7F" w:rsidRPr="007001F1">
              <w:rPr>
                <w:color w:val="000000"/>
                <w:sz w:val="22"/>
                <w:szCs w:val="20"/>
              </w:rPr>
              <w:t>ante</w:t>
            </w:r>
            <w:proofErr w:type="spellEnd"/>
            <w:r w:rsidR="00F23D7F" w:rsidRPr="007001F1">
              <w:rPr>
                <w:color w:val="000000"/>
                <w:sz w:val="22"/>
                <w:szCs w:val="20"/>
              </w:rPr>
              <w:t xml:space="preserve"> kontrola</w:t>
            </w:r>
          </w:p>
        </w:tc>
      </w:tr>
      <w:tr w:rsidR="00F23D7F" w:rsidRPr="007001F1" w14:paraId="57D47AF8" w14:textId="77777777" w:rsidTr="007261E4">
        <w:trPr>
          <w:trHeight w:val="300"/>
        </w:trPr>
        <w:tc>
          <w:tcPr>
            <w:tcW w:w="3559" w:type="dxa"/>
            <w:gridSpan w:val="2"/>
            <w:shd w:val="clear" w:color="auto" w:fill="auto"/>
            <w:vAlign w:val="center"/>
            <w:hideMark/>
          </w:tcPr>
          <w:p w14:paraId="3A8F5487" w14:textId="77777777" w:rsidR="00F23D7F" w:rsidRPr="007001F1" w:rsidRDefault="00F23D7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7AAA04D"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739156BC" w14:textId="77777777" w:rsidTr="007261E4">
        <w:trPr>
          <w:trHeight w:val="300"/>
        </w:trPr>
        <w:tc>
          <w:tcPr>
            <w:tcW w:w="3559" w:type="dxa"/>
            <w:gridSpan w:val="2"/>
            <w:shd w:val="clear" w:color="auto" w:fill="auto"/>
            <w:vAlign w:val="center"/>
            <w:hideMark/>
          </w:tcPr>
          <w:p w14:paraId="0D7E6380" w14:textId="77777777" w:rsidR="00F23D7F" w:rsidRPr="007001F1" w:rsidRDefault="00F23D7F"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4BBCC17"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6A2F3533" w14:textId="77777777" w:rsidTr="007261E4">
        <w:trPr>
          <w:trHeight w:val="300"/>
        </w:trPr>
        <w:tc>
          <w:tcPr>
            <w:tcW w:w="3559" w:type="dxa"/>
            <w:gridSpan w:val="2"/>
            <w:shd w:val="clear" w:color="auto" w:fill="auto"/>
            <w:vAlign w:val="center"/>
            <w:hideMark/>
          </w:tcPr>
          <w:p w14:paraId="29B955F8" w14:textId="77777777" w:rsidR="00F23D7F" w:rsidRPr="007001F1" w:rsidRDefault="00F23D7F"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623E5AF" w14:textId="77777777" w:rsidR="00F23D7F" w:rsidRPr="007001F1" w:rsidRDefault="00F23D7F" w:rsidP="00F92AC2">
            <w:pPr>
              <w:rPr>
                <w:color w:val="000000"/>
                <w:sz w:val="22"/>
                <w:szCs w:val="20"/>
              </w:rPr>
            </w:pPr>
            <w:r w:rsidRPr="007001F1">
              <w:rPr>
                <w:color w:val="000000"/>
                <w:sz w:val="22"/>
                <w:szCs w:val="20"/>
              </w:rPr>
              <w:t> </w:t>
            </w:r>
          </w:p>
        </w:tc>
      </w:tr>
      <w:tr w:rsidR="00B0048C" w:rsidRPr="007001F1" w14:paraId="530AD205" w14:textId="77777777" w:rsidTr="007261E4">
        <w:trPr>
          <w:trHeight w:val="300"/>
        </w:trPr>
        <w:tc>
          <w:tcPr>
            <w:tcW w:w="3559" w:type="dxa"/>
            <w:gridSpan w:val="2"/>
            <w:shd w:val="clear" w:color="auto" w:fill="auto"/>
          </w:tcPr>
          <w:p w14:paraId="5009BA8E" w14:textId="420644F3"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2046B141" w14:textId="3A83BF62" w:rsidR="00B0048C" w:rsidRPr="007001F1" w:rsidRDefault="00B0048C" w:rsidP="00B0048C">
            <w:pPr>
              <w:rPr>
                <w:color w:val="000000"/>
                <w:sz w:val="22"/>
                <w:szCs w:val="20"/>
              </w:rPr>
            </w:pPr>
          </w:p>
        </w:tc>
      </w:tr>
      <w:tr w:rsidR="00F23D7F" w:rsidRPr="007001F1" w14:paraId="1466C883" w14:textId="77777777" w:rsidTr="007261E4">
        <w:trPr>
          <w:trHeight w:val="300"/>
        </w:trPr>
        <w:tc>
          <w:tcPr>
            <w:tcW w:w="3559" w:type="dxa"/>
            <w:gridSpan w:val="2"/>
            <w:shd w:val="clear" w:color="auto" w:fill="auto"/>
            <w:vAlign w:val="center"/>
            <w:hideMark/>
          </w:tcPr>
          <w:p w14:paraId="3018E26F" w14:textId="77777777" w:rsidR="00F23D7F" w:rsidRPr="007001F1" w:rsidRDefault="00F23D7F"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5B38E4C"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BA4773E" w14:textId="77777777" w:rsidTr="007261E4">
        <w:trPr>
          <w:trHeight w:val="300"/>
        </w:trPr>
        <w:tc>
          <w:tcPr>
            <w:tcW w:w="3559" w:type="dxa"/>
            <w:gridSpan w:val="2"/>
            <w:shd w:val="clear" w:color="auto" w:fill="auto"/>
            <w:vAlign w:val="center"/>
            <w:hideMark/>
          </w:tcPr>
          <w:p w14:paraId="46270755" w14:textId="77777777" w:rsidR="00F23D7F" w:rsidRPr="007001F1" w:rsidRDefault="00F23D7F"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2511521"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029487EE" w14:textId="77777777" w:rsidTr="007261E4">
        <w:trPr>
          <w:trHeight w:val="300"/>
        </w:trPr>
        <w:tc>
          <w:tcPr>
            <w:tcW w:w="3559" w:type="dxa"/>
            <w:gridSpan w:val="2"/>
            <w:shd w:val="clear" w:color="auto" w:fill="auto"/>
            <w:vAlign w:val="center"/>
            <w:hideMark/>
          </w:tcPr>
          <w:p w14:paraId="4F7F60B6" w14:textId="77777777" w:rsidR="00F23D7F" w:rsidRPr="007001F1" w:rsidRDefault="00F23D7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4AE0221"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05B6556D" w14:textId="77777777" w:rsidTr="007261E4">
        <w:trPr>
          <w:trHeight w:val="300"/>
        </w:trPr>
        <w:tc>
          <w:tcPr>
            <w:tcW w:w="3559" w:type="dxa"/>
            <w:gridSpan w:val="2"/>
            <w:shd w:val="clear" w:color="auto" w:fill="auto"/>
            <w:vAlign w:val="center"/>
            <w:hideMark/>
          </w:tcPr>
          <w:p w14:paraId="172F6412" w14:textId="77777777" w:rsidR="00F23D7F" w:rsidRPr="007001F1" w:rsidRDefault="00F23D7F"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01EB945"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7AFD8C85" w14:textId="77777777" w:rsidTr="007261E4">
        <w:trPr>
          <w:trHeight w:val="300"/>
        </w:trPr>
        <w:tc>
          <w:tcPr>
            <w:tcW w:w="3559" w:type="dxa"/>
            <w:gridSpan w:val="2"/>
            <w:shd w:val="clear" w:color="auto" w:fill="auto"/>
            <w:vAlign w:val="center"/>
            <w:hideMark/>
          </w:tcPr>
          <w:p w14:paraId="3EF7E368" w14:textId="77777777" w:rsidR="00F23D7F" w:rsidRPr="007001F1" w:rsidRDefault="00F23D7F" w:rsidP="00F92AC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46DBD816" w14:textId="77777777" w:rsidR="00F23D7F" w:rsidRPr="007001F1" w:rsidRDefault="00F23D7F" w:rsidP="00F92AC2">
            <w:pPr>
              <w:rPr>
                <w:color w:val="000000"/>
                <w:sz w:val="22"/>
                <w:szCs w:val="20"/>
              </w:rPr>
            </w:pPr>
            <w:r w:rsidRPr="007001F1">
              <w:rPr>
                <w:color w:val="000000"/>
                <w:sz w:val="22"/>
                <w:szCs w:val="20"/>
              </w:rPr>
              <w:t> </w:t>
            </w:r>
          </w:p>
        </w:tc>
      </w:tr>
      <w:tr w:rsidR="00F23D7F" w:rsidRPr="007001F1" w:rsidDel="002D4145" w14:paraId="792539DD" w14:textId="31ED5A53" w:rsidTr="007261E4">
        <w:trPr>
          <w:trHeight w:val="300"/>
          <w:del w:id="867" w:author="Kramár Róbert" w:date="2018-04-27T16:48:00Z"/>
        </w:trPr>
        <w:tc>
          <w:tcPr>
            <w:tcW w:w="3559" w:type="dxa"/>
            <w:gridSpan w:val="2"/>
            <w:shd w:val="clear" w:color="auto" w:fill="auto"/>
            <w:vAlign w:val="center"/>
            <w:hideMark/>
          </w:tcPr>
          <w:p w14:paraId="6C04C3EC" w14:textId="3B221052" w:rsidR="00F23D7F" w:rsidRPr="007001F1" w:rsidDel="002D4145" w:rsidRDefault="00F23D7F" w:rsidP="00F92AC2">
            <w:pPr>
              <w:rPr>
                <w:del w:id="868" w:author="Kramár Róbert" w:date="2018-04-27T16:48:00Z"/>
                <w:color w:val="000000"/>
                <w:sz w:val="22"/>
                <w:szCs w:val="22"/>
              </w:rPr>
            </w:pPr>
            <w:del w:id="869" w:author="Kramár Róbert" w:date="2018-04-27T16:48: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0DDD2D72" w14:textId="24D8F2F5" w:rsidR="00F23D7F" w:rsidRPr="007001F1" w:rsidDel="002D4145" w:rsidRDefault="00F23D7F" w:rsidP="00F92AC2">
            <w:pPr>
              <w:rPr>
                <w:del w:id="870" w:author="Kramár Róbert" w:date="2018-04-27T16:48:00Z"/>
                <w:color w:val="000000"/>
                <w:sz w:val="22"/>
                <w:szCs w:val="20"/>
              </w:rPr>
            </w:pPr>
            <w:del w:id="871" w:author="Kramár Róbert" w:date="2018-04-27T16:48:00Z">
              <w:r w:rsidRPr="007001F1" w:rsidDel="002D4145">
                <w:rPr>
                  <w:color w:val="000000"/>
                  <w:sz w:val="22"/>
                  <w:szCs w:val="20"/>
                </w:rPr>
                <w:delText> </w:delText>
              </w:r>
            </w:del>
          </w:p>
        </w:tc>
      </w:tr>
      <w:tr w:rsidR="00F23D7F" w:rsidRPr="007001F1" w:rsidDel="002D4145" w14:paraId="74B705AD" w14:textId="207169E5" w:rsidTr="007261E4">
        <w:trPr>
          <w:trHeight w:val="810"/>
          <w:del w:id="872" w:author="Kramár Róbert" w:date="2018-04-27T16:48:00Z"/>
        </w:trPr>
        <w:tc>
          <w:tcPr>
            <w:tcW w:w="3559" w:type="dxa"/>
            <w:gridSpan w:val="2"/>
            <w:shd w:val="clear" w:color="auto" w:fill="auto"/>
            <w:vAlign w:val="center"/>
            <w:hideMark/>
          </w:tcPr>
          <w:p w14:paraId="2429D01E" w14:textId="79AEFA44" w:rsidR="00F23D7F" w:rsidRPr="007001F1" w:rsidDel="002D4145" w:rsidRDefault="00F23D7F" w:rsidP="00F92AC2">
            <w:pPr>
              <w:rPr>
                <w:del w:id="873" w:author="Kramár Róbert" w:date="2018-04-27T16:48:00Z"/>
                <w:color w:val="000000"/>
                <w:sz w:val="22"/>
                <w:szCs w:val="22"/>
              </w:rPr>
            </w:pPr>
            <w:del w:id="874" w:author="Kramár Róbert" w:date="2018-04-27T16:48: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7321DA0C" w14:textId="48C3F3EB" w:rsidR="00F23D7F" w:rsidRPr="007001F1" w:rsidDel="002D4145" w:rsidRDefault="00F23D7F" w:rsidP="00F92AC2">
            <w:pPr>
              <w:rPr>
                <w:del w:id="875" w:author="Kramár Róbert" w:date="2018-04-27T16:48:00Z"/>
                <w:color w:val="000000"/>
                <w:sz w:val="22"/>
                <w:szCs w:val="20"/>
              </w:rPr>
            </w:pPr>
            <w:del w:id="876" w:author="Kramár Róbert" w:date="2018-04-27T16:48:00Z">
              <w:r w:rsidRPr="007001F1" w:rsidDel="002D4145">
                <w:rPr>
                  <w:color w:val="000000"/>
                  <w:sz w:val="22"/>
                  <w:szCs w:val="20"/>
                </w:rPr>
                <w:delText> </w:delText>
              </w:r>
            </w:del>
          </w:p>
        </w:tc>
      </w:tr>
      <w:tr w:rsidR="00F23D7F" w:rsidRPr="007001F1" w14:paraId="56E26E21" w14:textId="77777777" w:rsidTr="007261E4">
        <w:trPr>
          <w:trHeight w:val="315"/>
        </w:trPr>
        <w:tc>
          <w:tcPr>
            <w:tcW w:w="582" w:type="dxa"/>
            <w:shd w:val="clear" w:color="000000" w:fill="60497A"/>
            <w:vAlign w:val="center"/>
            <w:hideMark/>
          </w:tcPr>
          <w:p w14:paraId="2C61BFDA" w14:textId="77777777"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3D09C75E" w14:textId="77777777"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3B322B54" w14:textId="77777777"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14:paraId="0EB5089D" w14:textId="77777777"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14:paraId="5218335E" w14:textId="77777777"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14:paraId="0577902B" w14:textId="77777777" w:rsidR="00F23D7F" w:rsidRPr="007001F1" w:rsidRDefault="00F23D7F" w:rsidP="00F92AC2">
            <w:pPr>
              <w:jc w:val="center"/>
              <w:rPr>
                <w:b/>
                <w:bCs/>
                <w:color w:val="FFFFFF"/>
              </w:rPr>
            </w:pPr>
            <w:r w:rsidRPr="007001F1">
              <w:rPr>
                <w:b/>
                <w:bCs/>
                <w:color w:val="FFFFFF"/>
              </w:rPr>
              <w:t>Poznámka</w:t>
            </w:r>
          </w:p>
        </w:tc>
      </w:tr>
      <w:tr w:rsidR="0099263F" w:rsidRPr="007001F1" w14:paraId="02018165" w14:textId="77777777" w:rsidTr="00312388">
        <w:trPr>
          <w:trHeight w:val="444"/>
        </w:trPr>
        <w:tc>
          <w:tcPr>
            <w:tcW w:w="582" w:type="dxa"/>
            <w:vMerge w:val="restart"/>
            <w:shd w:val="clear" w:color="auto" w:fill="auto"/>
            <w:noWrap/>
            <w:vAlign w:val="center"/>
            <w:hideMark/>
          </w:tcPr>
          <w:p w14:paraId="47A7BDC8" w14:textId="77777777" w:rsidR="0099263F" w:rsidRPr="007001F1" w:rsidRDefault="0099263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9287AAD" w14:textId="65F6FC0C" w:rsidR="0099263F" w:rsidRPr="007001F1" w:rsidRDefault="0099263F" w:rsidP="003F3D85">
            <w:pPr>
              <w:jc w:val="both"/>
              <w:rPr>
                <w:color w:val="000000"/>
                <w:sz w:val="22"/>
                <w:szCs w:val="22"/>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14:paraId="70F6EA3A"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84B9CA"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3DD86B00"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28DB911"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01D5E569" w14:textId="77777777" w:rsidTr="007261E4">
        <w:trPr>
          <w:trHeight w:val="757"/>
        </w:trPr>
        <w:tc>
          <w:tcPr>
            <w:tcW w:w="582" w:type="dxa"/>
            <w:vMerge/>
            <w:shd w:val="clear" w:color="auto" w:fill="auto"/>
            <w:noWrap/>
            <w:vAlign w:val="center"/>
          </w:tcPr>
          <w:p w14:paraId="509E5222"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4C1C4E1" w14:textId="431E26EC" w:rsidR="0099263F" w:rsidRPr="007001F1" w:rsidRDefault="0099263F"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78AAE678" w14:textId="77777777" w:rsidR="0099263F" w:rsidRPr="007001F1" w:rsidRDefault="0099263F" w:rsidP="00F92AC2">
            <w:pPr>
              <w:jc w:val="center"/>
              <w:rPr>
                <w:color w:val="000000"/>
                <w:sz w:val="22"/>
                <w:szCs w:val="22"/>
              </w:rPr>
            </w:pPr>
          </w:p>
        </w:tc>
        <w:tc>
          <w:tcPr>
            <w:tcW w:w="567" w:type="dxa"/>
            <w:shd w:val="clear" w:color="auto" w:fill="auto"/>
            <w:vAlign w:val="center"/>
          </w:tcPr>
          <w:p w14:paraId="4F5877AA" w14:textId="77777777" w:rsidR="0099263F" w:rsidRPr="007001F1" w:rsidRDefault="0099263F" w:rsidP="00F92AC2">
            <w:pPr>
              <w:jc w:val="center"/>
              <w:rPr>
                <w:color w:val="000000"/>
                <w:sz w:val="22"/>
                <w:szCs w:val="22"/>
              </w:rPr>
            </w:pPr>
          </w:p>
        </w:tc>
        <w:tc>
          <w:tcPr>
            <w:tcW w:w="709" w:type="dxa"/>
            <w:shd w:val="clear" w:color="auto" w:fill="auto"/>
            <w:vAlign w:val="center"/>
          </w:tcPr>
          <w:p w14:paraId="0FF38828" w14:textId="77777777" w:rsidR="0099263F" w:rsidRPr="007001F1" w:rsidRDefault="0099263F" w:rsidP="00F92AC2">
            <w:pPr>
              <w:jc w:val="center"/>
              <w:rPr>
                <w:color w:val="000000"/>
                <w:sz w:val="22"/>
                <w:szCs w:val="22"/>
              </w:rPr>
            </w:pPr>
          </w:p>
        </w:tc>
        <w:tc>
          <w:tcPr>
            <w:tcW w:w="1842" w:type="dxa"/>
            <w:shd w:val="clear" w:color="auto" w:fill="auto"/>
            <w:vAlign w:val="center"/>
          </w:tcPr>
          <w:p w14:paraId="0CBB2061" w14:textId="77777777" w:rsidR="0099263F" w:rsidRPr="007001F1" w:rsidRDefault="0099263F" w:rsidP="00F92AC2">
            <w:pPr>
              <w:jc w:val="center"/>
              <w:rPr>
                <w:color w:val="000000"/>
                <w:sz w:val="22"/>
                <w:szCs w:val="22"/>
              </w:rPr>
            </w:pPr>
          </w:p>
        </w:tc>
      </w:tr>
      <w:tr w:rsidR="00F23D7F" w:rsidRPr="007001F1" w14:paraId="134A5FC0" w14:textId="77777777" w:rsidTr="007261E4">
        <w:trPr>
          <w:trHeight w:val="20"/>
        </w:trPr>
        <w:tc>
          <w:tcPr>
            <w:tcW w:w="582" w:type="dxa"/>
            <w:shd w:val="clear" w:color="auto" w:fill="auto"/>
            <w:noWrap/>
            <w:vAlign w:val="center"/>
            <w:hideMark/>
          </w:tcPr>
          <w:p w14:paraId="0ECDA65C" w14:textId="77777777" w:rsidR="00F23D7F" w:rsidRPr="007001F1" w:rsidRDefault="00F23D7F"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273C06A" w14:textId="0CCA2845" w:rsidR="00F23D7F" w:rsidRPr="007001F1" w:rsidRDefault="00DD63AE" w:rsidP="003F3D85">
            <w:pPr>
              <w:jc w:val="both"/>
              <w:rPr>
                <w:color w:val="000000"/>
                <w:sz w:val="22"/>
                <w:szCs w:val="22"/>
              </w:rPr>
            </w:pPr>
            <w:del w:id="877" w:author="Kramár Róbert" w:date="2017-05-15T13:14:00Z">
              <w:r w:rsidRPr="007001F1" w:rsidDel="0088057F">
                <w:rPr>
                  <w:color w:val="000000"/>
                  <w:sz w:val="22"/>
                  <w:szCs w:val="22"/>
                </w:rPr>
                <w:delText xml:space="preserve">Boli pri zadávaní zákazky </w:delText>
              </w:r>
              <w:r w:rsidR="00FB02E2"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878" w:author="Kramár Róbert" w:date="2017-05-15T13:14:00Z">
              <w:r w:rsidR="0088057F" w:rsidRPr="007001F1">
                <w:rPr>
                  <w:color w:val="000000"/>
                  <w:sz w:val="22"/>
                  <w:szCs w:val="22"/>
                </w:rPr>
                <w:t xml:space="preserve">Boli pri zadávaní zákazky dodržané princípy v zmysle § 10 ods. 2 ZVO? </w:t>
              </w:r>
            </w:ins>
            <w:ins w:id="879"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2DA95456"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153911"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4D3B1924"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6F405D5B"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4BBCCD9D" w14:textId="77777777" w:rsidTr="007261E4">
        <w:trPr>
          <w:trHeight w:val="20"/>
        </w:trPr>
        <w:tc>
          <w:tcPr>
            <w:tcW w:w="582" w:type="dxa"/>
            <w:shd w:val="clear" w:color="auto" w:fill="auto"/>
            <w:noWrap/>
            <w:vAlign w:val="center"/>
            <w:hideMark/>
          </w:tcPr>
          <w:p w14:paraId="27480D9C" w14:textId="77777777" w:rsidR="00F23D7F" w:rsidRPr="007001F1" w:rsidRDefault="00F23D7F"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23EF0BE" w14:textId="11CA1086" w:rsidR="00F23D7F" w:rsidRPr="007001F1" w:rsidRDefault="00F23D7F" w:rsidP="003F3D85">
            <w:pPr>
              <w:jc w:val="both"/>
              <w:rPr>
                <w:color w:val="000000"/>
                <w:sz w:val="22"/>
                <w:szCs w:val="22"/>
              </w:rPr>
            </w:pPr>
            <w:r w:rsidRPr="007001F1">
              <w:rPr>
                <w:color w:val="000000"/>
                <w:sz w:val="22"/>
                <w:szCs w:val="22"/>
              </w:rPr>
              <w:t>Bol zamestnanec vykonávajúci kontrolu oboznámený s rizikovými indikátormi</w:t>
            </w:r>
            <w:del w:id="880" w:author="Kramár Róbert" w:date="2017-05-15T13:33:00Z">
              <w:r w:rsidRPr="007001F1" w:rsidDel="00A128DC">
                <w:rPr>
                  <w:color w:val="000000"/>
                  <w:sz w:val="22"/>
                  <w:szCs w:val="22"/>
                </w:rPr>
                <w:delText>, ktoré sú uvedené v Systéme riadenia EŠIF</w:delText>
              </w:r>
            </w:del>
            <w:ins w:id="881" w:author="Kramár Róbert" w:date="2017-07-26T17:30:00Z">
              <w:r w:rsidR="0001630F">
                <w:rPr>
                  <w:color w:val="000000"/>
                  <w:sz w:val="22"/>
                  <w:szCs w:val="22"/>
                </w:rPr>
                <w:t xml:space="preserve"> </w:t>
              </w:r>
            </w:ins>
            <w:ins w:id="882"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FB02E2" w:rsidRPr="007001F1">
              <w:t xml:space="preserve"> </w:t>
            </w:r>
            <w:r w:rsidR="00FB02E2" w:rsidRPr="007001F1">
              <w:rPr>
                <w:color w:val="000000"/>
                <w:sz w:val="22"/>
                <w:szCs w:val="22"/>
              </w:rPr>
              <w:t xml:space="preserve">Neboli identifikované rizikové indikátory, </w:t>
            </w:r>
            <w:r w:rsidR="00FB02E2" w:rsidRPr="007001F1">
              <w:rPr>
                <w:color w:val="000000"/>
                <w:sz w:val="22"/>
                <w:szCs w:val="22"/>
              </w:rPr>
              <w:lastRenderedPageBreak/>
              <w:t>ktoré môžu iniciovať spoluprácu s PMÚ alebo OČTK?</w:t>
            </w:r>
          </w:p>
        </w:tc>
        <w:tc>
          <w:tcPr>
            <w:tcW w:w="567" w:type="dxa"/>
            <w:shd w:val="clear" w:color="auto" w:fill="auto"/>
            <w:vAlign w:val="center"/>
            <w:hideMark/>
          </w:tcPr>
          <w:p w14:paraId="13A65F0D" w14:textId="77777777" w:rsidR="00F23D7F" w:rsidRPr="007001F1" w:rsidRDefault="00F23D7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09927C6"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3E97BDA8"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5E53B111" w14:textId="77777777" w:rsidR="00F23D7F" w:rsidRPr="007001F1" w:rsidRDefault="00F23D7F" w:rsidP="00F92AC2">
            <w:pPr>
              <w:jc w:val="center"/>
              <w:rPr>
                <w:color w:val="000000"/>
                <w:sz w:val="22"/>
                <w:szCs w:val="22"/>
              </w:rPr>
            </w:pPr>
            <w:r w:rsidRPr="007001F1">
              <w:rPr>
                <w:color w:val="000000"/>
                <w:sz w:val="22"/>
                <w:szCs w:val="22"/>
              </w:rPr>
              <w:t> </w:t>
            </w:r>
          </w:p>
        </w:tc>
      </w:tr>
      <w:tr w:rsidR="0099263F" w:rsidRPr="007001F1" w14:paraId="0865E470" w14:textId="77777777" w:rsidTr="00312388">
        <w:trPr>
          <w:trHeight w:val="320"/>
        </w:trPr>
        <w:tc>
          <w:tcPr>
            <w:tcW w:w="582" w:type="dxa"/>
            <w:vMerge w:val="restart"/>
            <w:shd w:val="clear" w:color="auto" w:fill="auto"/>
            <w:noWrap/>
            <w:vAlign w:val="center"/>
            <w:hideMark/>
          </w:tcPr>
          <w:p w14:paraId="2528E437" w14:textId="77777777" w:rsidR="0099263F" w:rsidRPr="007001F1" w:rsidRDefault="0099263F"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CC7E634" w14:textId="097B03C0" w:rsidR="0099263F" w:rsidRPr="007001F1" w:rsidRDefault="0099263F"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14:paraId="0BD712AA"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F3B8F5"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250B677F"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418E3A78"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4ADAF80A" w14:textId="77777777" w:rsidTr="007261E4">
        <w:trPr>
          <w:trHeight w:val="675"/>
        </w:trPr>
        <w:tc>
          <w:tcPr>
            <w:tcW w:w="582" w:type="dxa"/>
            <w:vMerge/>
            <w:shd w:val="clear" w:color="auto" w:fill="auto"/>
            <w:noWrap/>
            <w:vAlign w:val="center"/>
          </w:tcPr>
          <w:p w14:paraId="76AA8B62"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07B21F86" w14:textId="22F3FB35" w:rsidR="0099263F" w:rsidRPr="007001F1" w:rsidRDefault="0099263F" w:rsidP="003F3D85">
            <w:pPr>
              <w:jc w:val="both"/>
              <w:rPr>
                <w:sz w:val="22"/>
                <w:szCs w:val="22"/>
              </w:rPr>
            </w:pPr>
            <w:r w:rsidRPr="007001F1">
              <w:rPr>
                <w:sz w:val="22"/>
                <w:szCs w:val="22"/>
              </w:rPr>
              <w:t xml:space="preserve">b) Boli v prípade konfliktu záujmov prijaté primerané opatrenia a vykonaná nápravu v zmysle             </w:t>
            </w:r>
            <w:r w:rsidR="003F3D85" w:rsidRPr="007001F1">
              <w:rPr>
                <w:sz w:val="22"/>
                <w:szCs w:val="22"/>
              </w:rPr>
              <w:t>§ 23 ods. 5 ZVO?</w:t>
            </w:r>
          </w:p>
        </w:tc>
        <w:tc>
          <w:tcPr>
            <w:tcW w:w="567" w:type="dxa"/>
            <w:shd w:val="clear" w:color="auto" w:fill="auto"/>
            <w:vAlign w:val="center"/>
          </w:tcPr>
          <w:p w14:paraId="577000F7" w14:textId="77777777" w:rsidR="0099263F" w:rsidRPr="007001F1" w:rsidRDefault="0099263F" w:rsidP="00F92AC2">
            <w:pPr>
              <w:jc w:val="center"/>
              <w:rPr>
                <w:color w:val="000000"/>
                <w:sz w:val="22"/>
                <w:szCs w:val="22"/>
              </w:rPr>
            </w:pPr>
          </w:p>
        </w:tc>
        <w:tc>
          <w:tcPr>
            <w:tcW w:w="567" w:type="dxa"/>
            <w:shd w:val="clear" w:color="auto" w:fill="auto"/>
            <w:vAlign w:val="center"/>
          </w:tcPr>
          <w:p w14:paraId="7EE1E0CA" w14:textId="77777777" w:rsidR="0099263F" w:rsidRPr="007001F1" w:rsidRDefault="0099263F" w:rsidP="00F92AC2">
            <w:pPr>
              <w:jc w:val="center"/>
              <w:rPr>
                <w:color w:val="000000"/>
                <w:sz w:val="22"/>
                <w:szCs w:val="22"/>
              </w:rPr>
            </w:pPr>
          </w:p>
        </w:tc>
        <w:tc>
          <w:tcPr>
            <w:tcW w:w="709" w:type="dxa"/>
            <w:shd w:val="clear" w:color="auto" w:fill="auto"/>
            <w:vAlign w:val="center"/>
          </w:tcPr>
          <w:p w14:paraId="3A799627" w14:textId="77777777" w:rsidR="0099263F" w:rsidRPr="007001F1" w:rsidRDefault="0099263F" w:rsidP="00F92AC2">
            <w:pPr>
              <w:jc w:val="center"/>
              <w:rPr>
                <w:color w:val="000000"/>
                <w:sz w:val="22"/>
                <w:szCs w:val="22"/>
              </w:rPr>
            </w:pPr>
          </w:p>
        </w:tc>
        <w:tc>
          <w:tcPr>
            <w:tcW w:w="1842" w:type="dxa"/>
            <w:shd w:val="clear" w:color="auto" w:fill="auto"/>
            <w:vAlign w:val="center"/>
          </w:tcPr>
          <w:p w14:paraId="658217E1" w14:textId="77777777" w:rsidR="0099263F" w:rsidRPr="007001F1" w:rsidRDefault="0099263F" w:rsidP="00F92AC2">
            <w:pPr>
              <w:jc w:val="center"/>
              <w:rPr>
                <w:color w:val="000000"/>
                <w:sz w:val="22"/>
                <w:szCs w:val="22"/>
              </w:rPr>
            </w:pPr>
          </w:p>
        </w:tc>
      </w:tr>
      <w:tr w:rsidR="0099263F" w:rsidRPr="007001F1" w14:paraId="67459AC7" w14:textId="77777777" w:rsidTr="007261E4">
        <w:trPr>
          <w:trHeight w:val="675"/>
        </w:trPr>
        <w:tc>
          <w:tcPr>
            <w:tcW w:w="582" w:type="dxa"/>
            <w:vMerge/>
            <w:shd w:val="clear" w:color="auto" w:fill="auto"/>
            <w:noWrap/>
            <w:vAlign w:val="center"/>
          </w:tcPr>
          <w:p w14:paraId="4D6A87A6"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0AE2DA5A" w14:textId="0CD3212D" w:rsidR="0099263F" w:rsidRPr="007001F1" w:rsidRDefault="0099263F" w:rsidP="003F3D85">
            <w:pPr>
              <w:jc w:val="both"/>
              <w:rPr>
                <w:sz w:val="22"/>
                <w:szCs w:val="22"/>
              </w:rPr>
            </w:pPr>
            <w:r w:rsidRPr="007001F1">
              <w:rPr>
                <w:sz w:val="22"/>
                <w:szCs w:val="22"/>
              </w:rPr>
              <w:t xml:space="preserve">c) Bol uchádzač alebo záujemca vylúčený podľa </w:t>
            </w:r>
            <w:r w:rsidR="005B2ED6">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3BDF6984" w14:textId="77777777" w:rsidR="0099263F" w:rsidRPr="007001F1" w:rsidRDefault="0099263F" w:rsidP="00F92AC2">
            <w:pPr>
              <w:jc w:val="center"/>
              <w:rPr>
                <w:color w:val="000000"/>
                <w:sz w:val="22"/>
                <w:szCs w:val="22"/>
              </w:rPr>
            </w:pPr>
          </w:p>
        </w:tc>
        <w:tc>
          <w:tcPr>
            <w:tcW w:w="567" w:type="dxa"/>
            <w:shd w:val="clear" w:color="auto" w:fill="auto"/>
            <w:vAlign w:val="center"/>
          </w:tcPr>
          <w:p w14:paraId="04DFB6FC" w14:textId="77777777" w:rsidR="0099263F" w:rsidRPr="007001F1" w:rsidRDefault="0099263F" w:rsidP="00F92AC2">
            <w:pPr>
              <w:jc w:val="center"/>
              <w:rPr>
                <w:color w:val="000000"/>
                <w:sz w:val="22"/>
                <w:szCs w:val="22"/>
              </w:rPr>
            </w:pPr>
          </w:p>
        </w:tc>
        <w:tc>
          <w:tcPr>
            <w:tcW w:w="709" w:type="dxa"/>
            <w:shd w:val="clear" w:color="auto" w:fill="auto"/>
            <w:vAlign w:val="center"/>
          </w:tcPr>
          <w:p w14:paraId="157BA6B5" w14:textId="77777777" w:rsidR="0099263F" w:rsidRPr="007001F1" w:rsidRDefault="0099263F" w:rsidP="00F92AC2">
            <w:pPr>
              <w:jc w:val="center"/>
              <w:rPr>
                <w:color w:val="000000"/>
                <w:sz w:val="22"/>
                <w:szCs w:val="22"/>
              </w:rPr>
            </w:pPr>
          </w:p>
        </w:tc>
        <w:tc>
          <w:tcPr>
            <w:tcW w:w="1842" w:type="dxa"/>
            <w:shd w:val="clear" w:color="auto" w:fill="auto"/>
            <w:vAlign w:val="center"/>
          </w:tcPr>
          <w:p w14:paraId="43B73A55" w14:textId="77777777" w:rsidR="0099263F" w:rsidRPr="007001F1" w:rsidRDefault="0099263F" w:rsidP="00F92AC2">
            <w:pPr>
              <w:jc w:val="center"/>
              <w:rPr>
                <w:color w:val="000000"/>
                <w:sz w:val="22"/>
                <w:szCs w:val="22"/>
              </w:rPr>
            </w:pPr>
          </w:p>
        </w:tc>
      </w:tr>
      <w:tr w:rsidR="005B2ED6" w:rsidRPr="007001F1" w14:paraId="258ABF21" w14:textId="77777777" w:rsidTr="00881840">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83" w:author="Hudec Branislav" w:date="2018-02-20T16:28:00Z">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758"/>
          <w:ins w:id="884" w:author="Hudec Branislav" w:date="2018-02-20T16:27:00Z"/>
          <w:trPrChange w:id="885" w:author="Hudec Branislav" w:date="2018-02-20T16:28:00Z">
            <w:trPr>
              <w:trHeight w:val="758"/>
            </w:trPr>
          </w:trPrChange>
        </w:trPr>
        <w:tc>
          <w:tcPr>
            <w:tcW w:w="582" w:type="dxa"/>
            <w:vMerge w:val="restart"/>
            <w:shd w:val="clear" w:color="auto" w:fill="auto"/>
            <w:noWrap/>
            <w:vAlign w:val="center"/>
            <w:tcPrChange w:id="886" w:author="Hudec Branislav" w:date="2018-02-20T16:28:00Z">
              <w:tcPr>
                <w:tcW w:w="582" w:type="dxa"/>
                <w:vMerge w:val="restart"/>
                <w:shd w:val="clear" w:color="auto" w:fill="auto"/>
                <w:noWrap/>
                <w:vAlign w:val="center"/>
              </w:tcPr>
            </w:tcPrChange>
          </w:tcPr>
          <w:p w14:paraId="43015528" w14:textId="0199C7CD" w:rsidR="005B2ED6" w:rsidRPr="007001F1" w:rsidRDefault="00881840" w:rsidP="005B2ED6">
            <w:pPr>
              <w:jc w:val="center"/>
              <w:rPr>
                <w:ins w:id="887" w:author="Hudec Branislav" w:date="2018-02-20T16:27:00Z"/>
                <w:color w:val="000000"/>
                <w:sz w:val="22"/>
                <w:szCs w:val="22"/>
              </w:rPr>
            </w:pPr>
            <w:ins w:id="888" w:author="Hudec Branislav" w:date="2018-02-20T16:28:00Z">
              <w:r>
                <w:rPr>
                  <w:color w:val="000000"/>
                  <w:sz w:val="22"/>
                  <w:szCs w:val="22"/>
                </w:rPr>
                <w:t>5</w:t>
              </w:r>
            </w:ins>
          </w:p>
        </w:tc>
        <w:tc>
          <w:tcPr>
            <w:tcW w:w="4820" w:type="dxa"/>
            <w:gridSpan w:val="2"/>
            <w:shd w:val="clear" w:color="auto" w:fill="auto"/>
            <w:vAlign w:val="center"/>
            <w:tcPrChange w:id="889" w:author="Hudec Branislav" w:date="2018-02-20T16:28:00Z">
              <w:tcPr>
                <w:tcW w:w="4820" w:type="dxa"/>
                <w:gridSpan w:val="2"/>
                <w:shd w:val="clear" w:color="auto" w:fill="auto"/>
                <w:vAlign w:val="center"/>
              </w:tcPr>
            </w:tcPrChange>
          </w:tcPr>
          <w:p w14:paraId="252CAEE2" w14:textId="77777777" w:rsidR="005B2ED6" w:rsidRPr="007001F1" w:rsidRDefault="005B2ED6" w:rsidP="005B2ED6">
            <w:pPr>
              <w:jc w:val="both"/>
              <w:rPr>
                <w:ins w:id="890" w:author="Hudec Branislav" w:date="2018-02-20T16:27:00Z"/>
                <w:sz w:val="22"/>
                <w:szCs w:val="22"/>
              </w:rPr>
            </w:pPr>
            <w:ins w:id="891" w:author="Hudec Branislav" w:date="2018-02-20T16:27:00Z">
              <w:r w:rsidRPr="007001F1">
                <w:rPr>
                  <w:sz w:val="22"/>
                  <w:szCs w:val="22"/>
                </w:rPr>
                <w:t>a) V prípade, ak rozdelil verejný obstarávateľ zákazku na samostatné časti, dodržal všetky ustanovenia §</w:t>
              </w:r>
              <w:r>
                <w:rPr>
                  <w:sz w:val="22"/>
                  <w:szCs w:val="22"/>
                </w:rPr>
                <w:t xml:space="preserve"> </w:t>
              </w:r>
              <w:r w:rsidRPr="007001F1">
                <w:rPr>
                  <w:sz w:val="22"/>
                  <w:szCs w:val="22"/>
                </w:rPr>
                <w:t>28</w:t>
              </w:r>
              <w:r>
                <w:rPr>
                  <w:sz w:val="22"/>
                  <w:szCs w:val="22"/>
                </w:rPr>
                <w:t xml:space="preserve"> </w:t>
              </w:r>
              <w:r w:rsidRPr="007001F1">
                <w:rPr>
                  <w:sz w:val="22"/>
                  <w:szCs w:val="22"/>
                </w:rPr>
                <w:t xml:space="preserve">ZVO? </w:t>
              </w:r>
            </w:ins>
          </w:p>
        </w:tc>
        <w:tc>
          <w:tcPr>
            <w:tcW w:w="567" w:type="dxa"/>
            <w:shd w:val="clear" w:color="auto" w:fill="auto"/>
            <w:vAlign w:val="center"/>
            <w:tcPrChange w:id="892" w:author="Hudec Branislav" w:date="2018-02-20T16:28:00Z">
              <w:tcPr>
                <w:tcW w:w="567" w:type="dxa"/>
                <w:shd w:val="clear" w:color="auto" w:fill="auto"/>
                <w:vAlign w:val="center"/>
              </w:tcPr>
            </w:tcPrChange>
          </w:tcPr>
          <w:p w14:paraId="3E3DD54A" w14:textId="77777777" w:rsidR="005B2ED6" w:rsidRPr="007001F1" w:rsidRDefault="005B2ED6" w:rsidP="005B2ED6">
            <w:pPr>
              <w:jc w:val="center"/>
              <w:rPr>
                <w:ins w:id="893" w:author="Hudec Branislav" w:date="2018-02-20T16:27:00Z"/>
                <w:color w:val="000000"/>
                <w:sz w:val="22"/>
                <w:szCs w:val="22"/>
              </w:rPr>
            </w:pPr>
          </w:p>
        </w:tc>
        <w:tc>
          <w:tcPr>
            <w:tcW w:w="567" w:type="dxa"/>
            <w:shd w:val="clear" w:color="auto" w:fill="auto"/>
            <w:vAlign w:val="center"/>
            <w:tcPrChange w:id="894" w:author="Hudec Branislav" w:date="2018-02-20T16:28:00Z">
              <w:tcPr>
                <w:tcW w:w="567" w:type="dxa"/>
                <w:shd w:val="clear" w:color="auto" w:fill="auto"/>
                <w:vAlign w:val="center"/>
              </w:tcPr>
            </w:tcPrChange>
          </w:tcPr>
          <w:p w14:paraId="652C52C5" w14:textId="77777777" w:rsidR="005B2ED6" w:rsidRPr="007001F1" w:rsidRDefault="005B2ED6" w:rsidP="005B2ED6">
            <w:pPr>
              <w:jc w:val="center"/>
              <w:rPr>
                <w:ins w:id="895" w:author="Hudec Branislav" w:date="2018-02-20T16:27:00Z"/>
                <w:color w:val="000000"/>
                <w:sz w:val="22"/>
                <w:szCs w:val="22"/>
              </w:rPr>
            </w:pPr>
          </w:p>
        </w:tc>
        <w:tc>
          <w:tcPr>
            <w:tcW w:w="709" w:type="dxa"/>
            <w:shd w:val="clear" w:color="auto" w:fill="auto"/>
            <w:vAlign w:val="center"/>
            <w:tcPrChange w:id="896" w:author="Hudec Branislav" w:date="2018-02-20T16:28:00Z">
              <w:tcPr>
                <w:tcW w:w="776" w:type="dxa"/>
                <w:gridSpan w:val="2"/>
                <w:shd w:val="clear" w:color="auto" w:fill="auto"/>
                <w:vAlign w:val="center"/>
              </w:tcPr>
            </w:tcPrChange>
          </w:tcPr>
          <w:p w14:paraId="70703611" w14:textId="77777777" w:rsidR="005B2ED6" w:rsidRPr="007001F1" w:rsidRDefault="005B2ED6" w:rsidP="005B2ED6">
            <w:pPr>
              <w:jc w:val="center"/>
              <w:rPr>
                <w:ins w:id="897" w:author="Hudec Branislav" w:date="2018-02-20T16:27:00Z"/>
                <w:color w:val="000000"/>
                <w:sz w:val="22"/>
                <w:szCs w:val="22"/>
              </w:rPr>
            </w:pPr>
          </w:p>
        </w:tc>
        <w:tc>
          <w:tcPr>
            <w:tcW w:w="1842" w:type="dxa"/>
            <w:shd w:val="clear" w:color="auto" w:fill="auto"/>
            <w:vAlign w:val="center"/>
            <w:tcPrChange w:id="898" w:author="Hudec Branislav" w:date="2018-02-20T16:28:00Z">
              <w:tcPr>
                <w:tcW w:w="1775" w:type="dxa"/>
                <w:shd w:val="clear" w:color="auto" w:fill="auto"/>
                <w:vAlign w:val="center"/>
              </w:tcPr>
            </w:tcPrChange>
          </w:tcPr>
          <w:p w14:paraId="1BD71699" w14:textId="77777777" w:rsidR="005B2ED6" w:rsidRPr="007001F1" w:rsidRDefault="005B2ED6" w:rsidP="005B2ED6">
            <w:pPr>
              <w:jc w:val="center"/>
              <w:rPr>
                <w:ins w:id="899" w:author="Hudec Branislav" w:date="2018-02-20T16:27:00Z"/>
                <w:color w:val="000000"/>
                <w:sz w:val="22"/>
                <w:szCs w:val="22"/>
              </w:rPr>
            </w:pPr>
          </w:p>
        </w:tc>
      </w:tr>
      <w:tr w:rsidR="005B2ED6" w:rsidRPr="007001F1" w14:paraId="221FB578" w14:textId="77777777" w:rsidTr="00881840">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900" w:author="Hudec Branislav" w:date="2018-02-20T16:28:00Z">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757"/>
          <w:ins w:id="901" w:author="Hudec Branislav" w:date="2018-02-20T16:27:00Z"/>
          <w:trPrChange w:id="902" w:author="Hudec Branislav" w:date="2018-02-20T16:28:00Z">
            <w:trPr>
              <w:trHeight w:val="757"/>
            </w:trPr>
          </w:trPrChange>
        </w:trPr>
        <w:tc>
          <w:tcPr>
            <w:tcW w:w="582" w:type="dxa"/>
            <w:vMerge/>
            <w:shd w:val="clear" w:color="auto" w:fill="auto"/>
            <w:noWrap/>
            <w:vAlign w:val="center"/>
            <w:tcPrChange w:id="903" w:author="Hudec Branislav" w:date="2018-02-20T16:28:00Z">
              <w:tcPr>
                <w:tcW w:w="582" w:type="dxa"/>
                <w:vMerge/>
                <w:shd w:val="clear" w:color="auto" w:fill="auto"/>
                <w:noWrap/>
                <w:vAlign w:val="center"/>
              </w:tcPr>
            </w:tcPrChange>
          </w:tcPr>
          <w:p w14:paraId="56D31CC5" w14:textId="77777777" w:rsidR="005B2ED6" w:rsidRPr="007001F1" w:rsidRDefault="005B2ED6" w:rsidP="005B2ED6">
            <w:pPr>
              <w:jc w:val="center"/>
              <w:rPr>
                <w:ins w:id="904" w:author="Hudec Branislav" w:date="2018-02-20T16:27:00Z"/>
                <w:color w:val="000000"/>
                <w:sz w:val="22"/>
                <w:szCs w:val="22"/>
              </w:rPr>
            </w:pPr>
          </w:p>
        </w:tc>
        <w:tc>
          <w:tcPr>
            <w:tcW w:w="4820" w:type="dxa"/>
            <w:gridSpan w:val="2"/>
            <w:shd w:val="clear" w:color="auto" w:fill="auto"/>
            <w:vAlign w:val="center"/>
            <w:tcPrChange w:id="905" w:author="Hudec Branislav" w:date="2018-02-20T16:28:00Z">
              <w:tcPr>
                <w:tcW w:w="4820" w:type="dxa"/>
                <w:gridSpan w:val="2"/>
                <w:shd w:val="clear" w:color="auto" w:fill="auto"/>
                <w:vAlign w:val="center"/>
              </w:tcPr>
            </w:tcPrChange>
          </w:tcPr>
          <w:p w14:paraId="7C038BDA" w14:textId="77777777" w:rsidR="005B2ED6" w:rsidRPr="007001F1" w:rsidRDefault="005B2ED6" w:rsidP="005B2ED6">
            <w:pPr>
              <w:jc w:val="both"/>
              <w:rPr>
                <w:ins w:id="906" w:author="Hudec Branislav" w:date="2018-02-20T16:27:00Z"/>
                <w:sz w:val="22"/>
                <w:szCs w:val="22"/>
              </w:rPr>
            </w:pPr>
            <w:ins w:id="907" w:author="Hudec Branislav" w:date="2018-02-20T16:27:00Z">
              <w:r w:rsidRPr="007001F1">
                <w:rPr>
                  <w:sz w:val="22"/>
                  <w:szCs w:val="22"/>
                </w:rPr>
                <w:t>b) V prípade, ak verejný obstarávateľ nerozdelil zákazku na časti, uviedol v oznámení o vyhlásení verejného obstarávania odôvodnenie?</w:t>
              </w:r>
            </w:ins>
          </w:p>
        </w:tc>
        <w:tc>
          <w:tcPr>
            <w:tcW w:w="567" w:type="dxa"/>
            <w:shd w:val="clear" w:color="auto" w:fill="auto"/>
            <w:vAlign w:val="center"/>
            <w:tcPrChange w:id="908" w:author="Hudec Branislav" w:date="2018-02-20T16:28:00Z">
              <w:tcPr>
                <w:tcW w:w="567" w:type="dxa"/>
                <w:shd w:val="clear" w:color="auto" w:fill="auto"/>
                <w:vAlign w:val="center"/>
              </w:tcPr>
            </w:tcPrChange>
          </w:tcPr>
          <w:p w14:paraId="2F1925AE" w14:textId="77777777" w:rsidR="005B2ED6" w:rsidRPr="007001F1" w:rsidRDefault="005B2ED6" w:rsidP="005B2ED6">
            <w:pPr>
              <w:jc w:val="center"/>
              <w:rPr>
                <w:ins w:id="909" w:author="Hudec Branislav" w:date="2018-02-20T16:27:00Z"/>
                <w:color w:val="000000"/>
                <w:sz w:val="22"/>
                <w:szCs w:val="22"/>
              </w:rPr>
            </w:pPr>
          </w:p>
        </w:tc>
        <w:tc>
          <w:tcPr>
            <w:tcW w:w="567" w:type="dxa"/>
            <w:shd w:val="clear" w:color="auto" w:fill="auto"/>
            <w:vAlign w:val="center"/>
            <w:tcPrChange w:id="910" w:author="Hudec Branislav" w:date="2018-02-20T16:28:00Z">
              <w:tcPr>
                <w:tcW w:w="567" w:type="dxa"/>
                <w:shd w:val="clear" w:color="auto" w:fill="auto"/>
                <w:vAlign w:val="center"/>
              </w:tcPr>
            </w:tcPrChange>
          </w:tcPr>
          <w:p w14:paraId="72C744DF" w14:textId="77777777" w:rsidR="005B2ED6" w:rsidRPr="007001F1" w:rsidRDefault="005B2ED6" w:rsidP="005B2ED6">
            <w:pPr>
              <w:jc w:val="center"/>
              <w:rPr>
                <w:ins w:id="911" w:author="Hudec Branislav" w:date="2018-02-20T16:27:00Z"/>
                <w:color w:val="000000"/>
                <w:sz w:val="22"/>
                <w:szCs w:val="22"/>
              </w:rPr>
            </w:pPr>
          </w:p>
        </w:tc>
        <w:tc>
          <w:tcPr>
            <w:tcW w:w="709" w:type="dxa"/>
            <w:shd w:val="clear" w:color="auto" w:fill="auto"/>
            <w:vAlign w:val="center"/>
            <w:tcPrChange w:id="912" w:author="Hudec Branislav" w:date="2018-02-20T16:28:00Z">
              <w:tcPr>
                <w:tcW w:w="776" w:type="dxa"/>
                <w:gridSpan w:val="2"/>
                <w:shd w:val="clear" w:color="auto" w:fill="auto"/>
                <w:vAlign w:val="center"/>
              </w:tcPr>
            </w:tcPrChange>
          </w:tcPr>
          <w:p w14:paraId="61AA15D9" w14:textId="77777777" w:rsidR="005B2ED6" w:rsidRPr="007001F1" w:rsidRDefault="005B2ED6" w:rsidP="005B2ED6">
            <w:pPr>
              <w:jc w:val="center"/>
              <w:rPr>
                <w:ins w:id="913" w:author="Hudec Branislav" w:date="2018-02-20T16:27:00Z"/>
                <w:color w:val="000000"/>
                <w:sz w:val="22"/>
                <w:szCs w:val="22"/>
              </w:rPr>
            </w:pPr>
          </w:p>
        </w:tc>
        <w:tc>
          <w:tcPr>
            <w:tcW w:w="1842" w:type="dxa"/>
            <w:shd w:val="clear" w:color="auto" w:fill="auto"/>
            <w:vAlign w:val="center"/>
            <w:tcPrChange w:id="914" w:author="Hudec Branislav" w:date="2018-02-20T16:28:00Z">
              <w:tcPr>
                <w:tcW w:w="1775" w:type="dxa"/>
                <w:shd w:val="clear" w:color="auto" w:fill="auto"/>
                <w:vAlign w:val="center"/>
              </w:tcPr>
            </w:tcPrChange>
          </w:tcPr>
          <w:p w14:paraId="551502F8" w14:textId="77777777" w:rsidR="005B2ED6" w:rsidRPr="007001F1" w:rsidRDefault="005B2ED6" w:rsidP="005B2ED6">
            <w:pPr>
              <w:jc w:val="center"/>
              <w:rPr>
                <w:ins w:id="915" w:author="Hudec Branislav" w:date="2018-02-20T16:27:00Z"/>
                <w:color w:val="000000"/>
                <w:sz w:val="22"/>
                <w:szCs w:val="22"/>
              </w:rPr>
            </w:pPr>
          </w:p>
        </w:tc>
      </w:tr>
      <w:tr w:rsidR="005B2ED6" w:rsidRPr="007001F1" w:rsidDel="00606F32" w14:paraId="5025CE61" w14:textId="20F90346" w:rsidTr="007261E4">
        <w:trPr>
          <w:trHeight w:val="1140"/>
          <w:del w:id="916" w:author="Kramár Róbert" w:date="2018-04-27T15:21:00Z"/>
        </w:trPr>
        <w:tc>
          <w:tcPr>
            <w:tcW w:w="582" w:type="dxa"/>
            <w:shd w:val="clear" w:color="auto" w:fill="auto"/>
            <w:noWrap/>
            <w:vAlign w:val="center"/>
          </w:tcPr>
          <w:p w14:paraId="6F4FDD0A" w14:textId="53269C0B" w:rsidR="005B2ED6" w:rsidRPr="007001F1" w:rsidDel="00606F32" w:rsidRDefault="005B2ED6" w:rsidP="00F92AC2">
            <w:pPr>
              <w:jc w:val="center"/>
              <w:rPr>
                <w:del w:id="917" w:author="Kramár Róbert" w:date="2018-04-27T15:21:00Z"/>
                <w:color w:val="000000"/>
                <w:sz w:val="22"/>
                <w:szCs w:val="22"/>
              </w:rPr>
            </w:pPr>
          </w:p>
        </w:tc>
        <w:tc>
          <w:tcPr>
            <w:tcW w:w="4820" w:type="dxa"/>
            <w:gridSpan w:val="2"/>
            <w:shd w:val="clear" w:color="auto" w:fill="auto"/>
            <w:vAlign w:val="center"/>
          </w:tcPr>
          <w:p w14:paraId="65DFBF04" w14:textId="0B3D3488" w:rsidR="005B2ED6" w:rsidRPr="007001F1" w:rsidDel="00606F32" w:rsidRDefault="005B2ED6" w:rsidP="003F3D85">
            <w:pPr>
              <w:jc w:val="both"/>
              <w:rPr>
                <w:del w:id="918" w:author="Kramár Róbert" w:date="2018-04-27T15:21:00Z"/>
                <w:sz w:val="22"/>
                <w:szCs w:val="22"/>
              </w:rPr>
            </w:pPr>
          </w:p>
        </w:tc>
        <w:tc>
          <w:tcPr>
            <w:tcW w:w="567" w:type="dxa"/>
            <w:shd w:val="clear" w:color="auto" w:fill="auto"/>
            <w:vAlign w:val="center"/>
          </w:tcPr>
          <w:p w14:paraId="53AFFC5B" w14:textId="4614F36A" w:rsidR="005B2ED6" w:rsidRPr="007001F1" w:rsidDel="00606F32" w:rsidRDefault="005B2ED6" w:rsidP="00F92AC2">
            <w:pPr>
              <w:jc w:val="center"/>
              <w:rPr>
                <w:del w:id="919" w:author="Kramár Róbert" w:date="2018-04-27T15:21:00Z"/>
                <w:color w:val="000000"/>
                <w:sz w:val="22"/>
                <w:szCs w:val="22"/>
              </w:rPr>
            </w:pPr>
          </w:p>
        </w:tc>
        <w:tc>
          <w:tcPr>
            <w:tcW w:w="567" w:type="dxa"/>
            <w:shd w:val="clear" w:color="auto" w:fill="auto"/>
            <w:vAlign w:val="center"/>
          </w:tcPr>
          <w:p w14:paraId="21710B39" w14:textId="2CCAF137" w:rsidR="005B2ED6" w:rsidRPr="007001F1" w:rsidDel="00606F32" w:rsidRDefault="005B2ED6" w:rsidP="00F92AC2">
            <w:pPr>
              <w:jc w:val="center"/>
              <w:rPr>
                <w:del w:id="920" w:author="Kramár Róbert" w:date="2018-04-27T15:21:00Z"/>
                <w:color w:val="000000"/>
                <w:sz w:val="22"/>
                <w:szCs w:val="22"/>
              </w:rPr>
            </w:pPr>
          </w:p>
        </w:tc>
        <w:tc>
          <w:tcPr>
            <w:tcW w:w="709" w:type="dxa"/>
            <w:shd w:val="clear" w:color="auto" w:fill="auto"/>
            <w:vAlign w:val="center"/>
          </w:tcPr>
          <w:p w14:paraId="08C84D39" w14:textId="00949E4E" w:rsidR="005B2ED6" w:rsidRPr="007001F1" w:rsidDel="00606F32" w:rsidRDefault="005B2ED6" w:rsidP="00F92AC2">
            <w:pPr>
              <w:jc w:val="center"/>
              <w:rPr>
                <w:del w:id="921" w:author="Kramár Róbert" w:date="2018-04-27T15:21:00Z"/>
                <w:color w:val="000000"/>
                <w:sz w:val="22"/>
                <w:szCs w:val="22"/>
              </w:rPr>
            </w:pPr>
          </w:p>
        </w:tc>
        <w:tc>
          <w:tcPr>
            <w:tcW w:w="1842" w:type="dxa"/>
            <w:shd w:val="clear" w:color="auto" w:fill="auto"/>
            <w:vAlign w:val="center"/>
          </w:tcPr>
          <w:p w14:paraId="07472A13" w14:textId="6089C936" w:rsidR="005B2ED6" w:rsidRPr="007001F1" w:rsidDel="00606F32" w:rsidRDefault="005B2ED6" w:rsidP="00F92AC2">
            <w:pPr>
              <w:jc w:val="center"/>
              <w:rPr>
                <w:del w:id="922" w:author="Kramár Róbert" w:date="2018-04-27T15:21:00Z"/>
                <w:color w:val="000000"/>
                <w:sz w:val="22"/>
                <w:szCs w:val="22"/>
              </w:rPr>
            </w:pPr>
          </w:p>
        </w:tc>
      </w:tr>
      <w:tr w:rsidR="0099263F" w:rsidRPr="007001F1" w14:paraId="40CA2554" w14:textId="77777777" w:rsidTr="007261E4">
        <w:trPr>
          <w:trHeight w:val="1140"/>
        </w:trPr>
        <w:tc>
          <w:tcPr>
            <w:tcW w:w="582" w:type="dxa"/>
            <w:vMerge w:val="restart"/>
            <w:shd w:val="clear" w:color="auto" w:fill="auto"/>
            <w:noWrap/>
            <w:vAlign w:val="center"/>
            <w:hideMark/>
          </w:tcPr>
          <w:p w14:paraId="47F9642B" w14:textId="0392B9A6" w:rsidR="0099263F" w:rsidRPr="007001F1" w:rsidRDefault="00881840" w:rsidP="00F92AC2">
            <w:pPr>
              <w:jc w:val="center"/>
              <w:rPr>
                <w:color w:val="000000"/>
                <w:sz w:val="22"/>
                <w:szCs w:val="22"/>
              </w:rPr>
            </w:pPr>
            <w:ins w:id="923" w:author="Hudec Branislav" w:date="2018-02-20T16:28:00Z">
              <w:r>
                <w:rPr>
                  <w:color w:val="000000"/>
                  <w:sz w:val="22"/>
                  <w:szCs w:val="22"/>
                </w:rPr>
                <w:t>6</w:t>
              </w:r>
            </w:ins>
            <w:del w:id="924" w:author="Hudec Branislav" w:date="2018-02-20T16:28:00Z">
              <w:r w:rsidR="0099263F" w:rsidRPr="007001F1" w:rsidDel="00881840">
                <w:rPr>
                  <w:color w:val="000000"/>
                  <w:sz w:val="22"/>
                  <w:szCs w:val="22"/>
                </w:rPr>
                <w:delText>5</w:delText>
              </w:r>
            </w:del>
          </w:p>
        </w:tc>
        <w:tc>
          <w:tcPr>
            <w:tcW w:w="4820" w:type="dxa"/>
            <w:gridSpan w:val="2"/>
            <w:shd w:val="clear" w:color="auto" w:fill="auto"/>
            <w:vAlign w:val="center"/>
            <w:hideMark/>
          </w:tcPr>
          <w:p w14:paraId="4584AA66" w14:textId="5B6361A3" w:rsidR="0099263F" w:rsidRPr="007001F1" w:rsidRDefault="0099263F"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0D89F0A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E2428E"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26204683"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F3DCC0F"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5F0CB41D" w14:textId="77777777" w:rsidTr="007261E4">
        <w:trPr>
          <w:trHeight w:val="1140"/>
        </w:trPr>
        <w:tc>
          <w:tcPr>
            <w:tcW w:w="582" w:type="dxa"/>
            <w:vMerge/>
            <w:shd w:val="clear" w:color="auto" w:fill="auto"/>
            <w:noWrap/>
            <w:vAlign w:val="center"/>
          </w:tcPr>
          <w:p w14:paraId="1B823AA1"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E0FF027" w14:textId="2EA034C1" w:rsidR="0099263F" w:rsidRPr="007001F1" w:rsidRDefault="0099263F" w:rsidP="003F3D85">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747CF4D0" w14:textId="77777777" w:rsidR="0099263F" w:rsidRPr="007001F1" w:rsidRDefault="0099263F" w:rsidP="00F92AC2">
            <w:pPr>
              <w:jc w:val="center"/>
              <w:rPr>
                <w:color w:val="000000"/>
                <w:sz w:val="22"/>
                <w:szCs w:val="22"/>
              </w:rPr>
            </w:pPr>
          </w:p>
        </w:tc>
        <w:tc>
          <w:tcPr>
            <w:tcW w:w="567" w:type="dxa"/>
            <w:shd w:val="clear" w:color="auto" w:fill="auto"/>
            <w:vAlign w:val="center"/>
          </w:tcPr>
          <w:p w14:paraId="78C8B816" w14:textId="77777777" w:rsidR="0099263F" w:rsidRPr="007001F1" w:rsidRDefault="0099263F" w:rsidP="00F92AC2">
            <w:pPr>
              <w:jc w:val="center"/>
              <w:rPr>
                <w:color w:val="000000"/>
                <w:sz w:val="22"/>
                <w:szCs w:val="22"/>
              </w:rPr>
            </w:pPr>
          </w:p>
        </w:tc>
        <w:tc>
          <w:tcPr>
            <w:tcW w:w="709" w:type="dxa"/>
            <w:shd w:val="clear" w:color="auto" w:fill="auto"/>
            <w:vAlign w:val="center"/>
          </w:tcPr>
          <w:p w14:paraId="474B0CD1" w14:textId="77777777" w:rsidR="0099263F" w:rsidRPr="007001F1" w:rsidRDefault="0099263F" w:rsidP="00F92AC2">
            <w:pPr>
              <w:jc w:val="center"/>
              <w:rPr>
                <w:color w:val="000000"/>
                <w:sz w:val="22"/>
                <w:szCs w:val="22"/>
              </w:rPr>
            </w:pPr>
          </w:p>
        </w:tc>
        <w:tc>
          <w:tcPr>
            <w:tcW w:w="1842" w:type="dxa"/>
            <w:shd w:val="clear" w:color="auto" w:fill="auto"/>
            <w:vAlign w:val="center"/>
          </w:tcPr>
          <w:p w14:paraId="25378C43" w14:textId="77777777" w:rsidR="0099263F" w:rsidRPr="007001F1" w:rsidRDefault="0099263F" w:rsidP="00F92AC2">
            <w:pPr>
              <w:jc w:val="center"/>
              <w:rPr>
                <w:color w:val="000000"/>
                <w:sz w:val="22"/>
                <w:szCs w:val="22"/>
              </w:rPr>
            </w:pPr>
          </w:p>
        </w:tc>
      </w:tr>
      <w:tr w:rsidR="0099263F" w:rsidRPr="007001F1" w14:paraId="1F39D20F" w14:textId="77777777" w:rsidTr="00312388">
        <w:trPr>
          <w:trHeight w:val="526"/>
        </w:trPr>
        <w:tc>
          <w:tcPr>
            <w:tcW w:w="582" w:type="dxa"/>
            <w:vMerge w:val="restart"/>
            <w:shd w:val="clear" w:color="auto" w:fill="auto"/>
            <w:noWrap/>
            <w:vAlign w:val="center"/>
            <w:hideMark/>
          </w:tcPr>
          <w:p w14:paraId="2606E51A" w14:textId="2EE8D54C" w:rsidR="0099263F" w:rsidRPr="007001F1" w:rsidRDefault="00881840" w:rsidP="00F92AC2">
            <w:pPr>
              <w:jc w:val="center"/>
              <w:rPr>
                <w:color w:val="000000"/>
                <w:sz w:val="22"/>
                <w:szCs w:val="22"/>
              </w:rPr>
            </w:pPr>
            <w:ins w:id="925" w:author="Hudec Branislav" w:date="2018-02-20T16:28:00Z">
              <w:r>
                <w:rPr>
                  <w:color w:val="000000"/>
                  <w:sz w:val="22"/>
                  <w:szCs w:val="22"/>
                </w:rPr>
                <w:t>7</w:t>
              </w:r>
            </w:ins>
            <w:del w:id="926" w:author="Hudec Branislav" w:date="2018-02-20T16:28:00Z">
              <w:r w:rsidR="0099263F" w:rsidRPr="007001F1" w:rsidDel="00881840">
                <w:rPr>
                  <w:color w:val="000000"/>
                  <w:sz w:val="22"/>
                  <w:szCs w:val="22"/>
                </w:rPr>
                <w:delText>6</w:delText>
              </w:r>
            </w:del>
          </w:p>
        </w:tc>
        <w:tc>
          <w:tcPr>
            <w:tcW w:w="4820" w:type="dxa"/>
            <w:gridSpan w:val="2"/>
            <w:shd w:val="clear" w:color="auto" w:fill="auto"/>
            <w:vAlign w:val="center"/>
            <w:hideMark/>
          </w:tcPr>
          <w:p w14:paraId="718FEB43" w14:textId="7645DA05" w:rsidR="0099263F" w:rsidRPr="007001F1" w:rsidRDefault="0099263F"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w:t>
            </w:r>
            <w:r w:rsidR="003F3D85" w:rsidRPr="007001F1">
              <w:rPr>
                <w:color w:val="000000"/>
                <w:sz w:val="22"/>
                <w:szCs w:val="22"/>
              </w:rPr>
              <w:t>ásení VO a súťažnými podkladmi?</w:t>
            </w:r>
          </w:p>
        </w:tc>
        <w:tc>
          <w:tcPr>
            <w:tcW w:w="567" w:type="dxa"/>
            <w:shd w:val="clear" w:color="auto" w:fill="auto"/>
            <w:vAlign w:val="center"/>
            <w:hideMark/>
          </w:tcPr>
          <w:p w14:paraId="39415ADB"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476498"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EAD750"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7852E576"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756002DA" w14:textId="77777777" w:rsidTr="00312388">
        <w:trPr>
          <w:trHeight w:val="607"/>
        </w:trPr>
        <w:tc>
          <w:tcPr>
            <w:tcW w:w="582" w:type="dxa"/>
            <w:vMerge/>
            <w:shd w:val="clear" w:color="auto" w:fill="auto"/>
            <w:noWrap/>
            <w:vAlign w:val="center"/>
          </w:tcPr>
          <w:p w14:paraId="4BCF3428"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710BA0C" w14:textId="10897B28" w:rsidR="0099263F" w:rsidRPr="007001F1" w:rsidRDefault="0099263F"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7BE3E32" w14:textId="77777777" w:rsidR="0099263F" w:rsidRPr="007001F1" w:rsidRDefault="0099263F" w:rsidP="00F92AC2">
            <w:pPr>
              <w:jc w:val="center"/>
              <w:rPr>
                <w:color w:val="000000"/>
                <w:sz w:val="22"/>
                <w:szCs w:val="22"/>
              </w:rPr>
            </w:pPr>
          </w:p>
        </w:tc>
        <w:tc>
          <w:tcPr>
            <w:tcW w:w="567" w:type="dxa"/>
            <w:shd w:val="clear" w:color="auto" w:fill="auto"/>
            <w:vAlign w:val="center"/>
          </w:tcPr>
          <w:p w14:paraId="2864C3DB" w14:textId="77777777" w:rsidR="0099263F" w:rsidRPr="007001F1" w:rsidRDefault="0099263F" w:rsidP="00F92AC2">
            <w:pPr>
              <w:jc w:val="center"/>
              <w:rPr>
                <w:color w:val="000000"/>
                <w:sz w:val="22"/>
                <w:szCs w:val="22"/>
              </w:rPr>
            </w:pPr>
          </w:p>
        </w:tc>
        <w:tc>
          <w:tcPr>
            <w:tcW w:w="709" w:type="dxa"/>
            <w:shd w:val="clear" w:color="auto" w:fill="auto"/>
            <w:vAlign w:val="center"/>
          </w:tcPr>
          <w:p w14:paraId="3CBA6B2C" w14:textId="77777777" w:rsidR="0099263F" w:rsidRPr="007001F1" w:rsidRDefault="0099263F" w:rsidP="00F92AC2">
            <w:pPr>
              <w:jc w:val="center"/>
              <w:rPr>
                <w:color w:val="000000"/>
                <w:sz w:val="22"/>
                <w:szCs w:val="22"/>
              </w:rPr>
            </w:pPr>
          </w:p>
        </w:tc>
        <w:tc>
          <w:tcPr>
            <w:tcW w:w="1842" w:type="dxa"/>
            <w:shd w:val="clear" w:color="auto" w:fill="auto"/>
            <w:vAlign w:val="center"/>
          </w:tcPr>
          <w:p w14:paraId="56AE3CD1" w14:textId="77777777" w:rsidR="0099263F" w:rsidRPr="007001F1" w:rsidRDefault="0099263F" w:rsidP="00F92AC2">
            <w:pPr>
              <w:jc w:val="center"/>
              <w:rPr>
                <w:color w:val="000000"/>
                <w:sz w:val="22"/>
                <w:szCs w:val="22"/>
              </w:rPr>
            </w:pPr>
          </w:p>
        </w:tc>
      </w:tr>
      <w:tr w:rsidR="0099263F" w:rsidRPr="007001F1" w14:paraId="5AC5323B" w14:textId="77777777" w:rsidTr="007261E4">
        <w:trPr>
          <w:trHeight w:val="1095"/>
        </w:trPr>
        <w:tc>
          <w:tcPr>
            <w:tcW w:w="582" w:type="dxa"/>
            <w:vMerge/>
            <w:shd w:val="clear" w:color="auto" w:fill="auto"/>
            <w:noWrap/>
            <w:vAlign w:val="center"/>
          </w:tcPr>
          <w:p w14:paraId="7F5A58BB"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480B01BB" w14:textId="46797261" w:rsidR="0099263F" w:rsidRPr="007001F1" w:rsidRDefault="0099263F" w:rsidP="003F3D85">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mieste v poradí, a to pri dodržaní všetkých povinností v zmysle § 55 ods. 1 ZVO?</w:t>
            </w:r>
          </w:p>
        </w:tc>
        <w:tc>
          <w:tcPr>
            <w:tcW w:w="567" w:type="dxa"/>
            <w:shd w:val="clear" w:color="auto" w:fill="auto"/>
            <w:vAlign w:val="center"/>
          </w:tcPr>
          <w:p w14:paraId="694E5040" w14:textId="77777777" w:rsidR="0099263F" w:rsidRPr="007001F1" w:rsidRDefault="0099263F" w:rsidP="00F92AC2">
            <w:pPr>
              <w:jc w:val="center"/>
              <w:rPr>
                <w:color w:val="000000"/>
                <w:sz w:val="22"/>
                <w:szCs w:val="22"/>
              </w:rPr>
            </w:pPr>
          </w:p>
        </w:tc>
        <w:tc>
          <w:tcPr>
            <w:tcW w:w="567" w:type="dxa"/>
            <w:shd w:val="clear" w:color="auto" w:fill="auto"/>
            <w:vAlign w:val="center"/>
          </w:tcPr>
          <w:p w14:paraId="7C69A7F9" w14:textId="77777777" w:rsidR="0099263F" w:rsidRPr="007001F1" w:rsidRDefault="0099263F" w:rsidP="00F92AC2">
            <w:pPr>
              <w:jc w:val="center"/>
              <w:rPr>
                <w:color w:val="000000"/>
                <w:sz w:val="22"/>
                <w:szCs w:val="22"/>
              </w:rPr>
            </w:pPr>
          </w:p>
        </w:tc>
        <w:tc>
          <w:tcPr>
            <w:tcW w:w="709" w:type="dxa"/>
            <w:shd w:val="clear" w:color="auto" w:fill="auto"/>
            <w:vAlign w:val="center"/>
          </w:tcPr>
          <w:p w14:paraId="7C5DFDE7" w14:textId="77777777" w:rsidR="0099263F" w:rsidRPr="007001F1" w:rsidRDefault="0099263F" w:rsidP="00F92AC2">
            <w:pPr>
              <w:jc w:val="center"/>
              <w:rPr>
                <w:color w:val="000000"/>
                <w:sz w:val="22"/>
                <w:szCs w:val="22"/>
              </w:rPr>
            </w:pPr>
          </w:p>
        </w:tc>
        <w:tc>
          <w:tcPr>
            <w:tcW w:w="1842" w:type="dxa"/>
            <w:shd w:val="clear" w:color="auto" w:fill="auto"/>
            <w:vAlign w:val="center"/>
          </w:tcPr>
          <w:p w14:paraId="3CE29043" w14:textId="77777777" w:rsidR="0099263F" w:rsidRPr="007001F1" w:rsidRDefault="0099263F" w:rsidP="00F92AC2">
            <w:pPr>
              <w:jc w:val="center"/>
              <w:rPr>
                <w:color w:val="000000"/>
                <w:sz w:val="22"/>
                <w:szCs w:val="22"/>
              </w:rPr>
            </w:pPr>
          </w:p>
        </w:tc>
      </w:tr>
      <w:tr w:rsidR="0099263F" w:rsidRPr="007001F1" w14:paraId="5C61CC43" w14:textId="77777777" w:rsidTr="00312388">
        <w:trPr>
          <w:trHeight w:val="318"/>
        </w:trPr>
        <w:tc>
          <w:tcPr>
            <w:tcW w:w="582" w:type="dxa"/>
            <w:vMerge w:val="restart"/>
            <w:shd w:val="clear" w:color="auto" w:fill="auto"/>
            <w:noWrap/>
            <w:vAlign w:val="center"/>
            <w:hideMark/>
          </w:tcPr>
          <w:p w14:paraId="083C5C66" w14:textId="354B883A" w:rsidR="0099263F" w:rsidRPr="007001F1" w:rsidRDefault="00881840" w:rsidP="00F92AC2">
            <w:pPr>
              <w:jc w:val="center"/>
              <w:rPr>
                <w:color w:val="000000"/>
                <w:sz w:val="22"/>
                <w:szCs w:val="22"/>
              </w:rPr>
            </w:pPr>
            <w:ins w:id="927" w:author="Hudec Branislav" w:date="2018-02-20T16:28:00Z">
              <w:r>
                <w:rPr>
                  <w:color w:val="000000"/>
                  <w:sz w:val="22"/>
                  <w:szCs w:val="22"/>
                </w:rPr>
                <w:t>8</w:t>
              </w:r>
            </w:ins>
            <w:del w:id="928" w:author="Hudec Branislav" w:date="2018-02-20T16:28:00Z">
              <w:r w:rsidR="0099263F" w:rsidRPr="007001F1" w:rsidDel="00881840">
                <w:rPr>
                  <w:color w:val="000000"/>
                  <w:sz w:val="22"/>
                  <w:szCs w:val="22"/>
                </w:rPr>
                <w:delText>7</w:delText>
              </w:r>
            </w:del>
          </w:p>
        </w:tc>
        <w:tc>
          <w:tcPr>
            <w:tcW w:w="4820" w:type="dxa"/>
            <w:gridSpan w:val="2"/>
            <w:shd w:val="clear" w:color="auto" w:fill="auto"/>
            <w:vAlign w:val="center"/>
            <w:hideMark/>
          </w:tcPr>
          <w:p w14:paraId="0EB16B75" w14:textId="0A79A80E" w:rsidR="0099263F" w:rsidRPr="007001F1" w:rsidRDefault="0099263F"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4774160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7E2964"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4206BE2A"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7BA2D1F"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16189319" w14:textId="77777777" w:rsidTr="007261E4">
        <w:trPr>
          <w:trHeight w:val="885"/>
        </w:trPr>
        <w:tc>
          <w:tcPr>
            <w:tcW w:w="582" w:type="dxa"/>
            <w:vMerge/>
            <w:shd w:val="clear" w:color="auto" w:fill="auto"/>
            <w:noWrap/>
            <w:vAlign w:val="center"/>
          </w:tcPr>
          <w:p w14:paraId="749A992F"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9F38440" w14:textId="55EAB9DE" w:rsidR="0099263F" w:rsidRPr="007001F1" w:rsidRDefault="0099263F" w:rsidP="003F3D85">
            <w:pPr>
              <w:jc w:val="both"/>
              <w:rPr>
                <w:color w:val="000000"/>
                <w:sz w:val="22"/>
                <w:szCs w:val="22"/>
              </w:rPr>
            </w:pPr>
            <w:r w:rsidRPr="007001F1">
              <w:rPr>
                <w:color w:val="000000"/>
                <w:sz w:val="22"/>
                <w:szCs w:val="22"/>
              </w:rPr>
              <w:t xml:space="preserve">b) Požiadal verejný obstarávateľ písomne  uchádzača alebo záujemcu o vysvetlenie alebo doplnenie predložených dokladov </w:t>
            </w:r>
            <w:del w:id="929" w:author="Kramár Róbert" w:date="2017-07-26T17:31:00Z">
              <w:r w:rsidRPr="007001F1" w:rsidDel="0001630F">
                <w:rPr>
                  <w:color w:val="000000"/>
                  <w:sz w:val="22"/>
                  <w:szCs w:val="22"/>
                </w:rPr>
                <w:delText xml:space="preserve"> </w:delText>
              </w:r>
            </w:del>
            <w:r w:rsidRPr="007001F1">
              <w:rPr>
                <w:color w:val="000000"/>
                <w:sz w:val="22"/>
                <w:szCs w:val="22"/>
              </w:rPr>
              <w:t>ak z predložených dokladov nebolo možné posúdiť ich platnosť alebo splnenie podmienky účasti?</w:t>
            </w:r>
          </w:p>
        </w:tc>
        <w:tc>
          <w:tcPr>
            <w:tcW w:w="567" w:type="dxa"/>
            <w:shd w:val="clear" w:color="auto" w:fill="auto"/>
            <w:vAlign w:val="center"/>
          </w:tcPr>
          <w:p w14:paraId="3E2585E8" w14:textId="77777777" w:rsidR="0099263F" w:rsidRPr="007001F1" w:rsidRDefault="0099263F" w:rsidP="00F92AC2">
            <w:pPr>
              <w:jc w:val="center"/>
              <w:rPr>
                <w:color w:val="000000"/>
                <w:sz w:val="22"/>
                <w:szCs w:val="22"/>
              </w:rPr>
            </w:pPr>
          </w:p>
        </w:tc>
        <w:tc>
          <w:tcPr>
            <w:tcW w:w="567" w:type="dxa"/>
            <w:shd w:val="clear" w:color="auto" w:fill="auto"/>
            <w:vAlign w:val="center"/>
          </w:tcPr>
          <w:p w14:paraId="408EFC62" w14:textId="77777777" w:rsidR="0099263F" w:rsidRPr="007001F1" w:rsidRDefault="0099263F" w:rsidP="00F92AC2">
            <w:pPr>
              <w:jc w:val="center"/>
              <w:rPr>
                <w:color w:val="000000"/>
                <w:sz w:val="22"/>
                <w:szCs w:val="22"/>
              </w:rPr>
            </w:pPr>
          </w:p>
        </w:tc>
        <w:tc>
          <w:tcPr>
            <w:tcW w:w="709" w:type="dxa"/>
            <w:shd w:val="clear" w:color="auto" w:fill="auto"/>
            <w:vAlign w:val="center"/>
          </w:tcPr>
          <w:p w14:paraId="4875130B" w14:textId="77777777" w:rsidR="0099263F" w:rsidRPr="007001F1" w:rsidRDefault="0099263F" w:rsidP="00F92AC2">
            <w:pPr>
              <w:jc w:val="center"/>
              <w:rPr>
                <w:color w:val="000000"/>
                <w:sz w:val="22"/>
                <w:szCs w:val="22"/>
              </w:rPr>
            </w:pPr>
          </w:p>
        </w:tc>
        <w:tc>
          <w:tcPr>
            <w:tcW w:w="1842" w:type="dxa"/>
            <w:shd w:val="clear" w:color="auto" w:fill="auto"/>
            <w:vAlign w:val="center"/>
          </w:tcPr>
          <w:p w14:paraId="4E6865DC" w14:textId="77777777" w:rsidR="0099263F" w:rsidRPr="007001F1" w:rsidRDefault="0099263F" w:rsidP="00F92AC2">
            <w:pPr>
              <w:jc w:val="center"/>
              <w:rPr>
                <w:color w:val="000000"/>
                <w:sz w:val="22"/>
                <w:szCs w:val="22"/>
              </w:rPr>
            </w:pPr>
          </w:p>
        </w:tc>
      </w:tr>
      <w:tr w:rsidR="00F23D7F" w:rsidRPr="007001F1" w14:paraId="02FA33B1" w14:textId="77777777" w:rsidTr="007261E4">
        <w:trPr>
          <w:trHeight w:val="20"/>
        </w:trPr>
        <w:tc>
          <w:tcPr>
            <w:tcW w:w="582" w:type="dxa"/>
            <w:shd w:val="clear" w:color="auto" w:fill="auto"/>
            <w:noWrap/>
            <w:vAlign w:val="center"/>
            <w:hideMark/>
          </w:tcPr>
          <w:p w14:paraId="2EE6038D" w14:textId="2DB5FBCA" w:rsidR="00F23D7F" w:rsidRPr="007001F1" w:rsidRDefault="00881840" w:rsidP="00F92AC2">
            <w:pPr>
              <w:jc w:val="center"/>
              <w:rPr>
                <w:color w:val="000000"/>
                <w:sz w:val="22"/>
                <w:szCs w:val="22"/>
              </w:rPr>
            </w:pPr>
            <w:ins w:id="930" w:author="Hudec Branislav" w:date="2018-02-20T16:28:00Z">
              <w:r>
                <w:rPr>
                  <w:color w:val="000000"/>
                  <w:sz w:val="22"/>
                  <w:szCs w:val="22"/>
                </w:rPr>
                <w:t>9</w:t>
              </w:r>
            </w:ins>
            <w:del w:id="931" w:author="Hudec Branislav" w:date="2018-02-20T16:28:00Z">
              <w:r w:rsidR="00F23D7F" w:rsidRPr="007001F1" w:rsidDel="00881840">
                <w:rPr>
                  <w:color w:val="000000"/>
                  <w:sz w:val="22"/>
                  <w:szCs w:val="22"/>
                </w:rPr>
                <w:delText>8</w:delText>
              </w:r>
            </w:del>
          </w:p>
        </w:tc>
        <w:tc>
          <w:tcPr>
            <w:tcW w:w="4820" w:type="dxa"/>
            <w:gridSpan w:val="2"/>
            <w:shd w:val="clear" w:color="auto" w:fill="auto"/>
            <w:vAlign w:val="center"/>
            <w:hideMark/>
          </w:tcPr>
          <w:p w14:paraId="49231090" w14:textId="78D0C5A2" w:rsidR="00F23D7F" w:rsidRPr="007001F1" w:rsidRDefault="00F23D7F" w:rsidP="003F3D85">
            <w:pPr>
              <w:jc w:val="both"/>
              <w:rPr>
                <w:color w:val="000000"/>
                <w:sz w:val="22"/>
                <w:szCs w:val="22"/>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w:t>
            </w:r>
            <w:r w:rsidR="00456805" w:rsidRPr="007001F1">
              <w:rPr>
                <w:color w:val="000000"/>
                <w:sz w:val="22"/>
                <w:szCs w:val="22"/>
              </w:rPr>
              <w:t xml:space="preserve">               </w:t>
            </w:r>
            <w:r w:rsidRPr="007001F1">
              <w:rPr>
                <w:color w:val="000000"/>
                <w:sz w:val="22"/>
                <w:szCs w:val="22"/>
              </w:rPr>
              <w:t xml:space="preserve">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14:paraId="613F4412"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23459F"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B32D1DC"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7A9AA62"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27B96269" w14:textId="77777777" w:rsidTr="007261E4">
        <w:trPr>
          <w:trHeight w:val="20"/>
        </w:trPr>
        <w:tc>
          <w:tcPr>
            <w:tcW w:w="582" w:type="dxa"/>
            <w:shd w:val="clear" w:color="auto" w:fill="auto"/>
            <w:noWrap/>
            <w:vAlign w:val="center"/>
            <w:hideMark/>
          </w:tcPr>
          <w:p w14:paraId="539DC8B8" w14:textId="398946FE" w:rsidR="00F23D7F" w:rsidRPr="007001F1" w:rsidRDefault="00881840" w:rsidP="00F92AC2">
            <w:pPr>
              <w:jc w:val="center"/>
              <w:rPr>
                <w:color w:val="000000"/>
                <w:sz w:val="22"/>
                <w:szCs w:val="22"/>
              </w:rPr>
            </w:pPr>
            <w:ins w:id="932" w:author="Hudec Branislav" w:date="2018-02-20T16:28:00Z">
              <w:r>
                <w:rPr>
                  <w:color w:val="000000"/>
                  <w:sz w:val="22"/>
                  <w:szCs w:val="22"/>
                </w:rPr>
                <w:t>10</w:t>
              </w:r>
            </w:ins>
            <w:del w:id="933" w:author="Hudec Branislav" w:date="2018-02-20T16:28:00Z">
              <w:r w:rsidR="00F23D7F" w:rsidRPr="007001F1" w:rsidDel="00881840">
                <w:rPr>
                  <w:color w:val="000000"/>
                  <w:sz w:val="22"/>
                  <w:szCs w:val="22"/>
                </w:rPr>
                <w:delText>9</w:delText>
              </w:r>
            </w:del>
          </w:p>
        </w:tc>
        <w:tc>
          <w:tcPr>
            <w:tcW w:w="4820" w:type="dxa"/>
            <w:gridSpan w:val="2"/>
            <w:shd w:val="clear" w:color="auto" w:fill="auto"/>
            <w:vAlign w:val="center"/>
            <w:hideMark/>
          </w:tcPr>
          <w:p w14:paraId="672A1642" w14:textId="694492B6" w:rsidR="00F23D7F" w:rsidRPr="007001F1" w:rsidRDefault="00F23D7F" w:rsidP="003F3D85">
            <w:pPr>
              <w:jc w:val="both"/>
              <w:rPr>
                <w:color w:val="000000"/>
                <w:sz w:val="22"/>
                <w:szCs w:val="22"/>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w:t>
            </w:r>
            <w:r w:rsidRPr="007001F1">
              <w:rPr>
                <w:color w:val="000000"/>
                <w:sz w:val="22"/>
                <w:szCs w:val="22"/>
              </w:rPr>
              <w:lastRenderedPageBreak/>
              <w:t>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14:paraId="54A4C388" w14:textId="77777777" w:rsidR="00F23D7F" w:rsidRPr="007001F1" w:rsidRDefault="00F23D7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FEE2547"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7E18EBB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D177392" w14:textId="77777777" w:rsidR="00F23D7F" w:rsidRPr="007001F1" w:rsidRDefault="00F23D7F" w:rsidP="00F92AC2">
            <w:pPr>
              <w:jc w:val="center"/>
              <w:rPr>
                <w:color w:val="000000"/>
                <w:sz w:val="22"/>
                <w:szCs w:val="22"/>
              </w:rPr>
            </w:pPr>
            <w:r w:rsidRPr="007001F1">
              <w:rPr>
                <w:color w:val="000000"/>
                <w:sz w:val="22"/>
                <w:szCs w:val="22"/>
              </w:rPr>
              <w:t> </w:t>
            </w:r>
          </w:p>
        </w:tc>
      </w:tr>
      <w:tr w:rsidR="0099263F" w:rsidRPr="007001F1" w14:paraId="65A86CBE" w14:textId="77777777" w:rsidTr="00312388">
        <w:trPr>
          <w:trHeight w:val="317"/>
        </w:trPr>
        <w:tc>
          <w:tcPr>
            <w:tcW w:w="582" w:type="dxa"/>
            <w:vMerge w:val="restart"/>
            <w:shd w:val="clear" w:color="auto" w:fill="auto"/>
            <w:noWrap/>
            <w:vAlign w:val="center"/>
            <w:hideMark/>
          </w:tcPr>
          <w:p w14:paraId="0E011CBB" w14:textId="62754EDB" w:rsidR="0099263F" w:rsidRPr="007001F1" w:rsidRDefault="0099263F" w:rsidP="00F92AC2">
            <w:pPr>
              <w:jc w:val="center"/>
              <w:rPr>
                <w:color w:val="000000"/>
                <w:sz w:val="22"/>
                <w:szCs w:val="22"/>
              </w:rPr>
            </w:pPr>
            <w:r w:rsidRPr="007001F1">
              <w:rPr>
                <w:color w:val="000000"/>
                <w:sz w:val="22"/>
                <w:szCs w:val="22"/>
              </w:rPr>
              <w:t>1</w:t>
            </w:r>
            <w:ins w:id="934" w:author="Hudec Branislav" w:date="2018-02-20T16:28:00Z">
              <w:r w:rsidR="00881840">
                <w:rPr>
                  <w:color w:val="000000"/>
                  <w:sz w:val="22"/>
                  <w:szCs w:val="22"/>
                </w:rPr>
                <w:t>1</w:t>
              </w:r>
            </w:ins>
            <w:del w:id="935" w:author="Hudec Branislav" w:date="2018-02-20T16:28:00Z">
              <w:r w:rsidRPr="007001F1" w:rsidDel="00881840">
                <w:rPr>
                  <w:color w:val="000000"/>
                  <w:sz w:val="22"/>
                  <w:szCs w:val="22"/>
                </w:rPr>
                <w:delText>0</w:delText>
              </w:r>
            </w:del>
          </w:p>
        </w:tc>
        <w:tc>
          <w:tcPr>
            <w:tcW w:w="4820" w:type="dxa"/>
            <w:gridSpan w:val="2"/>
            <w:shd w:val="clear" w:color="auto" w:fill="auto"/>
            <w:vAlign w:val="center"/>
            <w:hideMark/>
          </w:tcPr>
          <w:p w14:paraId="7FA2A999" w14:textId="050F61B6" w:rsidR="0099263F" w:rsidRPr="007001F1" w:rsidRDefault="0099263F" w:rsidP="003F3D85">
            <w:pPr>
              <w:jc w:val="both"/>
              <w:rPr>
                <w:color w:val="000000"/>
                <w:sz w:val="22"/>
                <w:szCs w:val="22"/>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1E51465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04903C"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D1E27B6"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68E649C1"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2A82CB34" w14:textId="77777777" w:rsidTr="00312388">
        <w:trPr>
          <w:trHeight w:val="381"/>
        </w:trPr>
        <w:tc>
          <w:tcPr>
            <w:tcW w:w="582" w:type="dxa"/>
            <w:vMerge/>
            <w:shd w:val="clear" w:color="auto" w:fill="auto"/>
            <w:noWrap/>
            <w:vAlign w:val="center"/>
          </w:tcPr>
          <w:p w14:paraId="7A8C0579"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8BAF1A9" w14:textId="1AFBAF22" w:rsidR="0099263F" w:rsidRPr="007001F1" w:rsidRDefault="0099263F" w:rsidP="00F05D09">
            <w:pPr>
              <w:jc w:val="both"/>
              <w:rPr>
                <w:color w:val="000000"/>
                <w:sz w:val="22"/>
                <w:szCs w:val="22"/>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66D5C03A" w14:textId="77777777" w:rsidR="0099263F" w:rsidRPr="007001F1" w:rsidRDefault="0099263F" w:rsidP="00F92AC2">
            <w:pPr>
              <w:jc w:val="center"/>
              <w:rPr>
                <w:color w:val="000000"/>
                <w:sz w:val="22"/>
                <w:szCs w:val="22"/>
              </w:rPr>
            </w:pPr>
          </w:p>
        </w:tc>
        <w:tc>
          <w:tcPr>
            <w:tcW w:w="567" w:type="dxa"/>
            <w:shd w:val="clear" w:color="auto" w:fill="auto"/>
            <w:vAlign w:val="center"/>
          </w:tcPr>
          <w:p w14:paraId="313C5720" w14:textId="77777777" w:rsidR="0099263F" w:rsidRPr="007001F1" w:rsidRDefault="0099263F" w:rsidP="00F92AC2">
            <w:pPr>
              <w:jc w:val="center"/>
              <w:rPr>
                <w:color w:val="000000"/>
                <w:sz w:val="22"/>
                <w:szCs w:val="22"/>
              </w:rPr>
            </w:pPr>
          </w:p>
        </w:tc>
        <w:tc>
          <w:tcPr>
            <w:tcW w:w="709" w:type="dxa"/>
            <w:shd w:val="clear" w:color="auto" w:fill="auto"/>
            <w:vAlign w:val="center"/>
          </w:tcPr>
          <w:p w14:paraId="72E7293C" w14:textId="77777777" w:rsidR="0099263F" w:rsidRPr="007001F1" w:rsidRDefault="0099263F" w:rsidP="00F92AC2">
            <w:pPr>
              <w:jc w:val="center"/>
              <w:rPr>
                <w:color w:val="000000"/>
                <w:sz w:val="22"/>
                <w:szCs w:val="22"/>
              </w:rPr>
            </w:pPr>
          </w:p>
        </w:tc>
        <w:tc>
          <w:tcPr>
            <w:tcW w:w="1842" w:type="dxa"/>
            <w:shd w:val="clear" w:color="auto" w:fill="auto"/>
            <w:vAlign w:val="center"/>
          </w:tcPr>
          <w:p w14:paraId="2925CEFF" w14:textId="77777777" w:rsidR="0099263F" w:rsidRPr="007001F1" w:rsidRDefault="0099263F" w:rsidP="00F92AC2">
            <w:pPr>
              <w:jc w:val="center"/>
              <w:rPr>
                <w:color w:val="000000"/>
                <w:sz w:val="22"/>
                <w:szCs w:val="22"/>
              </w:rPr>
            </w:pPr>
          </w:p>
        </w:tc>
      </w:tr>
      <w:tr w:rsidR="0099263F" w:rsidRPr="007001F1" w14:paraId="4F23B2EC" w14:textId="77777777" w:rsidTr="00312388">
        <w:trPr>
          <w:trHeight w:val="430"/>
        </w:trPr>
        <w:tc>
          <w:tcPr>
            <w:tcW w:w="582" w:type="dxa"/>
            <w:vMerge/>
            <w:shd w:val="clear" w:color="auto" w:fill="auto"/>
            <w:noWrap/>
            <w:vAlign w:val="center"/>
          </w:tcPr>
          <w:p w14:paraId="76BA5710"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5AB0476" w14:textId="28B3D8BD" w:rsidR="0099263F" w:rsidRPr="007001F1" w:rsidRDefault="0099263F" w:rsidP="00F05D09">
            <w:pPr>
              <w:jc w:val="both"/>
              <w:rPr>
                <w:color w:val="000000"/>
                <w:sz w:val="22"/>
                <w:szCs w:val="22"/>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6CD70240" w14:textId="77777777" w:rsidR="0099263F" w:rsidRPr="007001F1" w:rsidRDefault="0099263F" w:rsidP="00F92AC2">
            <w:pPr>
              <w:jc w:val="center"/>
              <w:rPr>
                <w:color w:val="000000"/>
                <w:sz w:val="22"/>
                <w:szCs w:val="22"/>
              </w:rPr>
            </w:pPr>
          </w:p>
        </w:tc>
        <w:tc>
          <w:tcPr>
            <w:tcW w:w="567" w:type="dxa"/>
            <w:shd w:val="clear" w:color="auto" w:fill="auto"/>
            <w:vAlign w:val="center"/>
          </w:tcPr>
          <w:p w14:paraId="0F7E33DC" w14:textId="77777777" w:rsidR="0099263F" w:rsidRPr="007001F1" w:rsidRDefault="0099263F" w:rsidP="00F92AC2">
            <w:pPr>
              <w:jc w:val="center"/>
              <w:rPr>
                <w:color w:val="000000"/>
                <w:sz w:val="22"/>
                <w:szCs w:val="22"/>
              </w:rPr>
            </w:pPr>
          </w:p>
        </w:tc>
        <w:tc>
          <w:tcPr>
            <w:tcW w:w="709" w:type="dxa"/>
            <w:shd w:val="clear" w:color="auto" w:fill="auto"/>
            <w:vAlign w:val="center"/>
          </w:tcPr>
          <w:p w14:paraId="779833E5" w14:textId="77777777" w:rsidR="0099263F" w:rsidRPr="007001F1" w:rsidRDefault="0099263F" w:rsidP="00F92AC2">
            <w:pPr>
              <w:jc w:val="center"/>
              <w:rPr>
                <w:color w:val="000000"/>
                <w:sz w:val="22"/>
                <w:szCs w:val="22"/>
              </w:rPr>
            </w:pPr>
          </w:p>
        </w:tc>
        <w:tc>
          <w:tcPr>
            <w:tcW w:w="1842" w:type="dxa"/>
            <w:shd w:val="clear" w:color="auto" w:fill="auto"/>
            <w:vAlign w:val="center"/>
          </w:tcPr>
          <w:p w14:paraId="250BC224" w14:textId="77777777" w:rsidR="0099263F" w:rsidRPr="007001F1" w:rsidRDefault="0099263F" w:rsidP="00F92AC2">
            <w:pPr>
              <w:jc w:val="center"/>
              <w:rPr>
                <w:color w:val="000000"/>
                <w:sz w:val="22"/>
                <w:szCs w:val="22"/>
              </w:rPr>
            </w:pPr>
          </w:p>
        </w:tc>
      </w:tr>
      <w:tr w:rsidR="0099263F" w:rsidRPr="007001F1" w14:paraId="0188D3D7" w14:textId="77777777" w:rsidTr="007261E4">
        <w:trPr>
          <w:trHeight w:val="633"/>
        </w:trPr>
        <w:tc>
          <w:tcPr>
            <w:tcW w:w="582" w:type="dxa"/>
            <w:vMerge/>
            <w:shd w:val="clear" w:color="auto" w:fill="auto"/>
            <w:noWrap/>
            <w:vAlign w:val="center"/>
          </w:tcPr>
          <w:p w14:paraId="2793EB64"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70BA2521" w14:textId="7391C40B" w:rsidR="0099263F" w:rsidRPr="007001F1" w:rsidRDefault="0099263F" w:rsidP="00F05D09">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02F5FF8" w14:textId="77777777" w:rsidR="0099263F" w:rsidRPr="007001F1" w:rsidRDefault="0099263F" w:rsidP="00F92AC2">
            <w:pPr>
              <w:jc w:val="center"/>
              <w:rPr>
                <w:color w:val="000000"/>
                <w:sz w:val="22"/>
                <w:szCs w:val="22"/>
              </w:rPr>
            </w:pPr>
          </w:p>
        </w:tc>
        <w:tc>
          <w:tcPr>
            <w:tcW w:w="567" w:type="dxa"/>
            <w:shd w:val="clear" w:color="auto" w:fill="auto"/>
            <w:vAlign w:val="center"/>
          </w:tcPr>
          <w:p w14:paraId="24818609" w14:textId="77777777" w:rsidR="0099263F" w:rsidRPr="007001F1" w:rsidRDefault="0099263F" w:rsidP="00F92AC2">
            <w:pPr>
              <w:jc w:val="center"/>
              <w:rPr>
                <w:color w:val="000000"/>
                <w:sz w:val="22"/>
                <w:szCs w:val="22"/>
              </w:rPr>
            </w:pPr>
          </w:p>
        </w:tc>
        <w:tc>
          <w:tcPr>
            <w:tcW w:w="709" w:type="dxa"/>
            <w:shd w:val="clear" w:color="auto" w:fill="auto"/>
            <w:vAlign w:val="center"/>
          </w:tcPr>
          <w:p w14:paraId="17FFD20D" w14:textId="77777777" w:rsidR="0099263F" w:rsidRPr="007001F1" w:rsidRDefault="0099263F" w:rsidP="00F92AC2">
            <w:pPr>
              <w:jc w:val="center"/>
              <w:rPr>
                <w:color w:val="000000"/>
                <w:sz w:val="22"/>
                <w:szCs w:val="22"/>
              </w:rPr>
            </w:pPr>
          </w:p>
        </w:tc>
        <w:tc>
          <w:tcPr>
            <w:tcW w:w="1842" w:type="dxa"/>
            <w:shd w:val="clear" w:color="auto" w:fill="auto"/>
            <w:vAlign w:val="center"/>
          </w:tcPr>
          <w:p w14:paraId="4C29FAD6" w14:textId="77777777" w:rsidR="0099263F" w:rsidRPr="007001F1" w:rsidRDefault="0099263F" w:rsidP="00F92AC2">
            <w:pPr>
              <w:jc w:val="center"/>
              <w:rPr>
                <w:color w:val="000000"/>
                <w:sz w:val="22"/>
                <w:szCs w:val="22"/>
              </w:rPr>
            </w:pPr>
          </w:p>
        </w:tc>
      </w:tr>
      <w:tr w:rsidR="0099263F" w:rsidRPr="007001F1" w14:paraId="6A7D43BE" w14:textId="77777777" w:rsidTr="007261E4">
        <w:trPr>
          <w:trHeight w:val="760"/>
        </w:trPr>
        <w:tc>
          <w:tcPr>
            <w:tcW w:w="582" w:type="dxa"/>
            <w:vMerge w:val="restart"/>
            <w:shd w:val="clear" w:color="auto" w:fill="auto"/>
            <w:noWrap/>
            <w:vAlign w:val="center"/>
            <w:hideMark/>
          </w:tcPr>
          <w:p w14:paraId="0960A9FD" w14:textId="495F2224" w:rsidR="0099263F" w:rsidRPr="007001F1" w:rsidRDefault="0099263F" w:rsidP="00F92AC2">
            <w:pPr>
              <w:jc w:val="center"/>
              <w:rPr>
                <w:color w:val="000000"/>
                <w:sz w:val="22"/>
                <w:szCs w:val="22"/>
              </w:rPr>
            </w:pPr>
            <w:r w:rsidRPr="007001F1">
              <w:rPr>
                <w:color w:val="000000"/>
                <w:sz w:val="22"/>
                <w:szCs w:val="22"/>
              </w:rPr>
              <w:t>1</w:t>
            </w:r>
            <w:ins w:id="936" w:author="Hudec Branislav" w:date="2018-02-20T16:28:00Z">
              <w:r w:rsidR="00881840">
                <w:rPr>
                  <w:color w:val="000000"/>
                  <w:sz w:val="22"/>
                  <w:szCs w:val="22"/>
                </w:rPr>
                <w:t>2</w:t>
              </w:r>
            </w:ins>
            <w:del w:id="937" w:author="Hudec Branislav" w:date="2018-02-20T16:28:00Z">
              <w:r w:rsidRPr="007001F1" w:rsidDel="00881840">
                <w:rPr>
                  <w:color w:val="000000"/>
                  <w:sz w:val="22"/>
                  <w:szCs w:val="22"/>
                </w:rPr>
                <w:delText>1</w:delText>
              </w:r>
            </w:del>
          </w:p>
        </w:tc>
        <w:tc>
          <w:tcPr>
            <w:tcW w:w="4820" w:type="dxa"/>
            <w:gridSpan w:val="2"/>
            <w:shd w:val="clear" w:color="auto" w:fill="auto"/>
            <w:vAlign w:val="center"/>
            <w:hideMark/>
          </w:tcPr>
          <w:p w14:paraId="5C661724" w14:textId="076E1757" w:rsidR="0099263F" w:rsidRPr="007001F1" w:rsidRDefault="0099263F"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53929DD0"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BD1752"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33467B4"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0C7B1FBD"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071AB929" w14:textId="77777777" w:rsidTr="00312388">
        <w:trPr>
          <w:trHeight w:val="268"/>
        </w:trPr>
        <w:tc>
          <w:tcPr>
            <w:tcW w:w="582" w:type="dxa"/>
            <w:vMerge/>
            <w:shd w:val="clear" w:color="auto" w:fill="auto"/>
            <w:noWrap/>
            <w:vAlign w:val="center"/>
          </w:tcPr>
          <w:p w14:paraId="163992BF"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39BF590B" w14:textId="7F21783C" w:rsidR="0099263F" w:rsidRPr="007001F1" w:rsidRDefault="0099263F"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7CC7C28D" w14:textId="77777777" w:rsidR="0099263F" w:rsidRPr="007001F1" w:rsidRDefault="0099263F" w:rsidP="00F92AC2">
            <w:pPr>
              <w:jc w:val="center"/>
              <w:rPr>
                <w:color w:val="000000"/>
                <w:sz w:val="22"/>
                <w:szCs w:val="22"/>
              </w:rPr>
            </w:pPr>
          </w:p>
        </w:tc>
        <w:tc>
          <w:tcPr>
            <w:tcW w:w="567" w:type="dxa"/>
            <w:shd w:val="clear" w:color="auto" w:fill="auto"/>
            <w:vAlign w:val="center"/>
          </w:tcPr>
          <w:p w14:paraId="167F86F9" w14:textId="77777777" w:rsidR="0099263F" w:rsidRPr="007001F1" w:rsidRDefault="0099263F" w:rsidP="00F92AC2">
            <w:pPr>
              <w:jc w:val="center"/>
              <w:rPr>
                <w:color w:val="000000"/>
                <w:sz w:val="22"/>
                <w:szCs w:val="22"/>
              </w:rPr>
            </w:pPr>
          </w:p>
        </w:tc>
        <w:tc>
          <w:tcPr>
            <w:tcW w:w="709" w:type="dxa"/>
            <w:shd w:val="clear" w:color="auto" w:fill="auto"/>
            <w:vAlign w:val="center"/>
          </w:tcPr>
          <w:p w14:paraId="3569B9BA" w14:textId="77777777" w:rsidR="0099263F" w:rsidRPr="007001F1" w:rsidRDefault="0099263F" w:rsidP="00F92AC2">
            <w:pPr>
              <w:jc w:val="center"/>
              <w:rPr>
                <w:color w:val="000000"/>
                <w:sz w:val="22"/>
                <w:szCs w:val="22"/>
              </w:rPr>
            </w:pPr>
          </w:p>
        </w:tc>
        <w:tc>
          <w:tcPr>
            <w:tcW w:w="1842" w:type="dxa"/>
            <w:shd w:val="clear" w:color="auto" w:fill="auto"/>
            <w:vAlign w:val="center"/>
          </w:tcPr>
          <w:p w14:paraId="3406E20C" w14:textId="77777777" w:rsidR="0099263F" w:rsidRPr="007001F1" w:rsidRDefault="0099263F" w:rsidP="00F92AC2">
            <w:pPr>
              <w:jc w:val="center"/>
              <w:rPr>
                <w:color w:val="000000"/>
                <w:sz w:val="22"/>
                <w:szCs w:val="22"/>
              </w:rPr>
            </w:pPr>
          </w:p>
        </w:tc>
      </w:tr>
      <w:tr w:rsidR="0099263F" w:rsidRPr="007001F1" w14:paraId="537699B5" w14:textId="77777777" w:rsidTr="007261E4">
        <w:trPr>
          <w:trHeight w:val="760"/>
        </w:trPr>
        <w:tc>
          <w:tcPr>
            <w:tcW w:w="582" w:type="dxa"/>
            <w:vMerge/>
            <w:shd w:val="clear" w:color="auto" w:fill="auto"/>
            <w:noWrap/>
            <w:vAlign w:val="center"/>
          </w:tcPr>
          <w:p w14:paraId="273E025C"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10ED3A33" w14:textId="61128A01" w:rsidR="0099263F" w:rsidRPr="007001F1" w:rsidRDefault="0099263F"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77DE6188" w14:textId="77777777" w:rsidR="0099263F" w:rsidRPr="007001F1" w:rsidRDefault="0099263F" w:rsidP="00F92AC2">
            <w:pPr>
              <w:jc w:val="center"/>
              <w:rPr>
                <w:color w:val="000000"/>
                <w:sz w:val="22"/>
                <w:szCs w:val="22"/>
              </w:rPr>
            </w:pPr>
          </w:p>
        </w:tc>
        <w:tc>
          <w:tcPr>
            <w:tcW w:w="567" w:type="dxa"/>
            <w:shd w:val="clear" w:color="auto" w:fill="auto"/>
            <w:vAlign w:val="center"/>
          </w:tcPr>
          <w:p w14:paraId="2950A8A7" w14:textId="77777777" w:rsidR="0099263F" w:rsidRPr="007001F1" w:rsidRDefault="0099263F" w:rsidP="00F92AC2">
            <w:pPr>
              <w:jc w:val="center"/>
              <w:rPr>
                <w:color w:val="000000"/>
                <w:sz w:val="22"/>
                <w:szCs w:val="22"/>
              </w:rPr>
            </w:pPr>
          </w:p>
        </w:tc>
        <w:tc>
          <w:tcPr>
            <w:tcW w:w="709" w:type="dxa"/>
            <w:shd w:val="clear" w:color="auto" w:fill="auto"/>
            <w:vAlign w:val="center"/>
          </w:tcPr>
          <w:p w14:paraId="1662C718" w14:textId="77777777" w:rsidR="0099263F" w:rsidRPr="007001F1" w:rsidRDefault="0099263F" w:rsidP="00F92AC2">
            <w:pPr>
              <w:jc w:val="center"/>
              <w:rPr>
                <w:color w:val="000000"/>
                <w:sz w:val="22"/>
                <w:szCs w:val="22"/>
              </w:rPr>
            </w:pPr>
          </w:p>
        </w:tc>
        <w:tc>
          <w:tcPr>
            <w:tcW w:w="1842" w:type="dxa"/>
            <w:shd w:val="clear" w:color="auto" w:fill="auto"/>
            <w:vAlign w:val="center"/>
          </w:tcPr>
          <w:p w14:paraId="667C8E93" w14:textId="77777777" w:rsidR="0099263F" w:rsidRPr="007001F1" w:rsidRDefault="0099263F" w:rsidP="00F92AC2">
            <w:pPr>
              <w:jc w:val="center"/>
              <w:rPr>
                <w:color w:val="000000"/>
                <w:sz w:val="22"/>
                <w:szCs w:val="22"/>
              </w:rPr>
            </w:pPr>
          </w:p>
        </w:tc>
      </w:tr>
      <w:tr w:rsidR="0099263F" w:rsidRPr="007001F1" w14:paraId="7BC6A9E7" w14:textId="77777777" w:rsidTr="007261E4">
        <w:trPr>
          <w:trHeight w:val="1013"/>
        </w:trPr>
        <w:tc>
          <w:tcPr>
            <w:tcW w:w="582" w:type="dxa"/>
            <w:vMerge w:val="restart"/>
            <w:shd w:val="clear" w:color="auto" w:fill="auto"/>
            <w:noWrap/>
            <w:vAlign w:val="center"/>
            <w:hideMark/>
          </w:tcPr>
          <w:p w14:paraId="629CB5B1" w14:textId="61AD9F36" w:rsidR="0099263F" w:rsidRPr="007001F1" w:rsidRDefault="0099263F" w:rsidP="00F92AC2">
            <w:pPr>
              <w:jc w:val="center"/>
              <w:rPr>
                <w:color w:val="000000"/>
                <w:sz w:val="22"/>
                <w:szCs w:val="22"/>
              </w:rPr>
            </w:pPr>
            <w:r w:rsidRPr="007001F1">
              <w:rPr>
                <w:color w:val="000000"/>
                <w:sz w:val="22"/>
                <w:szCs w:val="22"/>
              </w:rPr>
              <w:t>1</w:t>
            </w:r>
            <w:ins w:id="938" w:author="Hudec Branislav" w:date="2018-02-20T16:28:00Z">
              <w:r w:rsidR="00881840">
                <w:rPr>
                  <w:color w:val="000000"/>
                  <w:sz w:val="22"/>
                  <w:szCs w:val="22"/>
                </w:rPr>
                <w:t>3</w:t>
              </w:r>
            </w:ins>
            <w:del w:id="939" w:author="Hudec Branislav" w:date="2018-02-20T16:28:00Z">
              <w:r w:rsidRPr="007001F1" w:rsidDel="00881840">
                <w:rPr>
                  <w:color w:val="000000"/>
                  <w:sz w:val="22"/>
                  <w:szCs w:val="22"/>
                </w:rPr>
                <w:delText>2</w:delText>
              </w:r>
            </w:del>
          </w:p>
        </w:tc>
        <w:tc>
          <w:tcPr>
            <w:tcW w:w="4820" w:type="dxa"/>
            <w:gridSpan w:val="2"/>
            <w:shd w:val="clear" w:color="auto" w:fill="auto"/>
            <w:vAlign w:val="center"/>
            <w:hideMark/>
          </w:tcPr>
          <w:p w14:paraId="30F32483" w14:textId="0A899350" w:rsidR="0099263F" w:rsidRPr="007001F1" w:rsidRDefault="0099263F" w:rsidP="003F3D85">
            <w:pPr>
              <w:jc w:val="both"/>
              <w:rPr>
                <w:color w:val="000000"/>
                <w:sz w:val="22"/>
                <w:szCs w:val="22"/>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14:paraId="7ACC8DED"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6DC339"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1E71A94"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29F37470"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6645639C" w14:textId="77777777" w:rsidTr="00312388">
        <w:trPr>
          <w:trHeight w:val="674"/>
        </w:trPr>
        <w:tc>
          <w:tcPr>
            <w:tcW w:w="582" w:type="dxa"/>
            <w:vMerge/>
            <w:shd w:val="clear" w:color="auto" w:fill="auto"/>
            <w:noWrap/>
            <w:vAlign w:val="center"/>
          </w:tcPr>
          <w:p w14:paraId="3977F4DC"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49F971DD" w14:textId="1397278C" w:rsidR="0099263F" w:rsidRPr="007001F1" w:rsidRDefault="0099263F"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192123E" w14:textId="77777777" w:rsidR="0099263F" w:rsidRPr="007001F1" w:rsidRDefault="0099263F" w:rsidP="00F92AC2">
            <w:pPr>
              <w:jc w:val="center"/>
              <w:rPr>
                <w:color w:val="000000"/>
                <w:sz w:val="22"/>
                <w:szCs w:val="22"/>
              </w:rPr>
            </w:pPr>
          </w:p>
        </w:tc>
        <w:tc>
          <w:tcPr>
            <w:tcW w:w="567" w:type="dxa"/>
            <w:shd w:val="clear" w:color="auto" w:fill="auto"/>
            <w:vAlign w:val="center"/>
          </w:tcPr>
          <w:p w14:paraId="5BD277AA" w14:textId="77777777" w:rsidR="0099263F" w:rsidRPr="007001F1" w:rsidRDefault="0099263F" w:rsidP="00F92AC2">
            <w:pPr>
              <w:jc w:val="center"/>
              <w:rPr>
                <w:color w:val="000000"/>
                <w:sz w:val="22"/>
                <w:szCs w:val="22"/>
              </w:rPr>
            </w:pPr>
          </w:p>
        </w:tc>
        <w:tc>
          <w:tcPr>
            <w:tcW w:w="709" w:type="dxa"/>
            <w:shd w:val="clear" w:color="auto" w:fill="auto"/>
            <w:vAlign w:val="center"/>
          </w:tcPr>
          <w:p w14:paraId="344595DE" w14:textId="77777777" w:rsidR="0099263F" w:rsidRPr="007001F1" w:rsidRDefault="0099263F" w:rsidP="00F92AC2">
            <w:pPr>
              <w:jc w:val="center"/>
              <w:rPr>
                <w:color w:val="000000"/>
                <w:sz w:val="22"/>
                <w:szCs w:val="22"/>
              </w:rPr>
            </w:pPr>
          </w:p>
        </w:tc>
        <w:tc>
          <w:tcPr>
            <w:tcW w:w="1842" w:type="dxa"/>
            <w:shd w:val="clear" w:color="auto" w:fill="auto"/>
            <w:vAlign w:val="center"/>
          </w:tcPr>
          <w:p w14:paraId="6C93342C" w14:textId="77777777" w:rsidR="0099263F" w:rsidRPr="007001F1" w:rsidRDefault="0099263F" w:rsidP="00F92AC2">
            <w:pPr>
              <w:jc w:val="center"/>
              <w:rPr>
                <w:color w:val="000000"/>
                <w:sz w:val="22"/>
                <w:szCs w:val="22"/>
              </w:rPr>
            </w:pPr>
          </w:p>
        </w:tc>
      </w:tr>
      <w:tr w:rsidR="00F23D7F" w:rsidRPr="007001F1" w14:paraId="403C7700" w14:textId="77777777" w:rsidTr="007261E4">
        <w:trPr>
          <w:trHeight w:val="20"/>
        </w:trPr>
        <w:tc>
          <w:tcPr>
            <w:tcW w:w="582" w:type="dxa"/>
            <w:shd w:val="clear" w:color="auto" w:fill="auto"/>
            <w:noWrap/>
            <w:vAlign w:val="center"/>
            <w:hideMark/>
          </w:tcPr>
          <w:p w14:paraId="0F70EC1F" w14:textId="5CC1B62E" w:rsidR="00F23D7F" w:rsidRPr="007001F1" w:rsidRDefault="00F23D7F" w:rsidP="00F92AC2">
            <w:pPr>
              <w:jc w:val="center"/>
              <w:rPr>
                <w:color w:val="000000"/>
                <w:sz w:val="22"/>
                <w:szCs w:val="22"/>
              </w:rPr>
            </w:pPr>
            <w:r w:rsidRPr="007001F1">
              <w:rPr>
                <w:color w:val="000000"/>
                <w:sz w:val="22"/>
                <w:szCs w:val="22"/>
              </w:rPr>
              <w:t>1</w:t>
            </w:r>
            <w:ins w:id="940" w:author="Hudec Branislav" w:date="2018-02-20T16:28:00Z">
              <w:r w:rsidR="00881840">
                <w:rPr>
                  <w:color w:val="000000"/>
                  <w:sz w:val="22"/>
                  <w:szCs w:val="22"/>
                </w:rPr>
                <w:t>4</w:t>
              </w:r>
            </w:ins>
            <w:del w:id="941" w:author="Hudec Branislav" w:date="2018-02-20T16:28:00Z">
              <w:r w:rsidRPr="007001F1" w:rsidDel="00881840">
                <w:rPr>
                  <w:color w:val="000000"/>
                  <w:sz w:val="22"/>
                  <w:szCs w:val="22"/>
                </w:rPr>
                <w:delText>3</w:delText>
              </w:r>
            </w:del>
          </w:p>
        </w:tc>
        <w:tc>
          <w:tcPr>
            <w:tcW w:w="4820" w:type="dxa"/>
            <w:gridSpan w:val="2"/>
            <w:shd w:val="clear" w:color="auto" w:fill="auto"/>
            <w:vAlign w:val="center"/>
            <w:hideMark/>
          </w:tcPr>
          <w:p w14:paraId="7A1F15A2" w14:textId="08E7ABFC" w:rsidR="00F23D7F" w:rsidRPr="007001F1" w:rsidRDefault="00C6585C" w:rsidP="003F3D85">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58DE6C8"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DB551A"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5CCD78"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2F43345C"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08DB5E98" w14:textId="77777777" w:rsidTr="007261E4">
        <w:trPr>
          <w:trHeight w:val="20"/>
        </w:trPr>
        <w:tc>
          <w:tcPr>
            <w:tcW w:w="582" w:type="dxa"/>
            <w:shd w:val="clear" w:color="auto" w:fill="auto"/>
            <w:noWrap/>
            <w:vAlign w:val="center"/>
            <w:hideMark/>
          </w:tcPr>
          <w:p w14:paraId="6AAE2313" w14:textId="0E76DB34" w:rsidR="00F23D7F" w:rsidRPr="007001F1" w:rsidRDefault="00F23D7F" w:rsidP="00F92AC2">
            <w:pPr>
              <w:jc w:val="center"/>
              <w:rPr>
                <w:color w:val="000000"/>
                <w:sz w:val="22"/>
                <w:szCs w:val="22"/>
              </w:rPr>
            </w:pPr>
            <w:r w:rsidRPr="007001F1">
              <w:rPr>
                <w:color w:val="000000"/>
                <w:sz w:val="22"/>
                <w:szCs w:val="22"/>
              </w:rPr>
              <w:t>1</w:t>
            </w:r>
            <w:ins w:id="942" w:author="Hudec Branislav" w:date="2018-02-20T16:28:00Z">
              <w:r w:rsidR="00881840">
                <w:rPr>
                  <w:color w:val="000000"/>
                  <w:sz w:val="22"/>
                  <w:szCs w:val="22"/>
                </w:rPr>
                <w:t>5</w:t>
              </w:r>
            </w:ins>
            <w:del w:id="943" w:author="Hudec Branislav" w:date="2018-02-20T16:28:00Z">
              <w:r w:rsidRPr="007001F1" w:rsidDel="00881840">
                <w:rPr>
                  <w:color w:val="000000"/>
                  <w:sz w:val="22"/>
                  <w:szCs w:val="22"/>
                </w:rPr>
                <w:delText>4</w:delText>
              </w:r>
            </w:del>
          </w:p>
        </w:tc>
        <w:tc>
          <w:tcPr>
            <w:tcW w:w="4820" w:type="dxa"/>
            <w:gridSpan w:val="2"/>
            <w:shd w:val="clear" w:color="auto" w:fill="auto"/>
            <w:vAlign w:val="center"/>
            <w:hideMark/>
          </w:tcPr>
          <w:p w14:paraId="35847535" w14:textId="77777777" w:rsidR="00F23D7F" w:rsidRPr="007001F1" w:rsidRDefault="00F23D7F" w:rsidP="003F3D85">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35913BE9"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B42254"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C95AB5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74DACC45" w14:textId="77777777" w:rsidR="00F23D7F" w:rsidRPr="007001F1" w:rsidRDefault="00F23D7F" w:rsidP="00F92AC2">
            <w:pPr>
              <w:jc w:val="center"/>
              <w:rPr>
                <w:color w:val="000000"/>
                <w:sz w:val="22"/>
                <w:szCs w:val="22"/>
              </w:rPr>
            </w:pPr>
            <w:r w:rsidRPr="007001F1">
              <w:rPr>
                <w:color w:val="000000"/>
                <w:sz w:val="22"/>
                <w:szCs w:val="22"/>
              </w:rPr>
              <w:t> </w:t>
            </w:r>
          </w:p>
        </w:tc>
      </w:tr>
      <w:tr w:rsidR="00E535E5" w:rsidRPr="007001F1" w14:paraId="0A313E73" w14:textId="77777777" w:rsidTr="00312388">
        <w:trPr>
          <w:trHeight w:val="494"/>
        </w:trPr>
        <w:tc>
          <w:tcPr>
            <w:tcW w:w="582" w:type="dxa"/>
            <w:vMerge w:val="restart"/>
            <w:shd w:val="clear" w:color="auto" w:fill="auto"/>
            <w:noWrap/>
            <w:vAlign w:val="center"/>
            <w:hideMark/>
          </w:tcPr>
          <w:p w14:paraId="62C89381" w14:textId="00C4213A" w:rsidR="00E535E5" w:rsidRPr="007001F1" w:rsidRDefault="00E535E5" w:rsidP="00F92AC2">
            <w:pPr>
              <w:jc w:val="center"/>
              <w:rPr>
                <w:color w:val="000000"/>
                <w:sz w:val="22"/>
                <w:szCs w:val="22"/>
              </w:rPr>
            </w:pPr>
            <w:r w:rsidRPr="007001F1">
              <w:rPr>
                <w:color w:val="000000"/>
                <w:sz w:val="22"/>
                <w:szCs w:val="22"/>
              </w:rPr>
              <w:t>1</w:t>
            </w:r>
            <w:ins w:id="944" w:author="Hudec Branislav" w:date="2018-02-20T16:28:00Z">
              <w:r w:rsidR="00881840">
                <w:rPr>
                  <w:color w:val="000000"/>
                  <w:sz w:val="22"/>
                  <w:szCs w:val="22"/>
                </w:rPr>
                <w:t>6</w:t>
              </w:r>
            </w:ins>
            <w:del w:id="945" w:author="Hudec Branislav" w:date="2018-02-20T16:28:00Z">
              <w:r w:rsidRPr="007001F1" w:rsidDel="00881840">
                <w:rPr>
                  <w:color w:val="000000"/>
                  <w:sz w:val="22"/>
                  <w:szCs w:val="22"/>
                </w:rPr>
                <w:delText>5</w:delText>
              </w:r>
            </w:del>
          </w:p>
        </w:tc>
        <w:tc>
          <w:tcPr>
            <w:tcW w:w="4820" w:type="dxa"/>
            <w:gridSpan w:val="2"/>
            <w:shd w:val="clear" w:color="auto" w:fill="auto"/>
            <w:vAlign w:val="center"/>
            <w:hideMark/>
          </w:tcPr>
          <w:p w14:paraId="43CFB519" w14:textId="403ACDE6" w:rsidR="00E535E5" w:rsidRPr="007001F1" w:rsidRDefault="00E535E5"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126355E1" w14:textId="77777777" w:rsidR="00E535E5" w:rsidRPr="007001F1" w:rsidRDefault="00E535E5"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E24B65" w14:textId="77777777" w:rsidR="00E535E5" w:rsidRPr="007001F1" w:rsidRDefault="00E535E5"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F730D14" w14:textId="77777777" w:rsidR="00E535E5" w:rsidRPr="007001F1" w:rsidRDefault="00E535E5"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4BC97242" w14:textId="77777777" w:rsidR="00E535E5" w:rsidRPr="007001F1" w:rsidRDefault="00E535E5" w:rsidP="00F92AC2">
            <w:pPr>
              <w:jc w:val="center"/>
              <w:rPr>
                <w:color w:val="000000"/>
                <w:sz w:val="22"/>
                <w:szCs w:val="22"/>
              </w:rPr>
            </w:pPr>
            <w:r w:rsidRPr="007001F1">
              <w:rPr>
                <w:color w:val="000000"/>
                <w:sz w:val="22"/>
                <w:szCs w:val="22"/>
              </w:rPr>
              <w:t> </w:t>
            </w:r>
          </w:p>
        </w:tc>
      </w:tr>
      <w:tr w:rsidR="00E535E5" w:rsidRPr="007001F1" w14:paraId="5F8DD709" w14:textId="77777777" w:rsidTr="007261E4">
        <w:trPr>
          <w:trHeight w:val="1076"/>
        </w:trPr>
        <w:tc>
          <w:tcPr>
            <w:tcW w:w="582" w:type="dxa"/>
            <w:vMerge/>
            <w:shd w:val="clear" w:color="auto" w:fill="auto"/>
            <w:noWrap/>
            <w:vAlign w:val="center"/>
          </w:tcPr>
          <w:p w14:paraId="40DA4790"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0F82932" w14:textId="3A2F18E5" w:rsidR="00E535E5" w:rsidRPr="007001F1" w:rsidRDefault="00E535E5"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1B511A64" w14:textId="77777777" w:rsidR="00E535E5" w:rsidRPr="007001F1" w:rsidRDefault="00E535E5" w:rsidP="00F92AC2">
            <w:pPr>
              <w:jc w:val="center"/>
              <w:rPr>
                <w:color w:val="000000"/>
                <w:sz w:val="22"/>
                <w:szCs w:val="22"/>
              </w:rPr>
            </w:pPr>
          </w:p>
        </w:tc>
        <w:tc>
          <w:tcPr>
            <w:tcW w:w="567" w:type="dxa"/>
            <w:shd w:val="clear" w:color="auto" w:fill="auto"/>
            <w:vAlign w:val="center"/>
          </w:tcPr>
          <w:p w14:paraId="116E1CC9" w14:textId="77777777" w:rsidR="00E535E5" w:rsidRPr="007001F1" w:rsidRDefault="00E535E5" w:rsidP="00F92AC2">
            <w:pPr>
              <w:jc w:val="center"/>
              <w:rPr>
                <w:color w:val="000000"/>
                <w:sz w:val="22"/>
                <w:szCs w:val="22"/>
              </w:rPr>
            </w:pPr>
          </w:p>
        </w:tc>
        <w:tc>
          <w:tcPr>
            <w:tcW w:w="709" w:type="dxa"/>
            <w:shd w:val="clear" w:color="auto" w:fill="auto"/>
            <w:vAlign w:val="center"/>
          </w:tcPr>
          <w:p w14:paraId="4853162C" w14:textId="77777777" w:rsidR="00E535E5" w:rsidRPr="007001F1" w:rsidRDefault="00E535E5" w:rsidP="00F92AC2">
            <w:pPr>
              <w:jc w:val="center"/>
              <w:rPr>
                <w:color w:val="000000"/>
                <w:sz w:val="22"/>
                <w:szCs w:val="22"/>
              </w:rPr>
            </w:pPr>
          </w:p>
        </w:tc>
        <w:tc>
          <w:tcPr>
            <w:tcW w:w="1842" w:type="dxa"/>
            <w:shd w:val="clear" w:color="auto" w:fill="auto"/>
            <w:vAlign w:val="center"/>
          </w:tcPr>
          <w:p w14:paraId="368676F1" w14:textId="77777777" w:rsidR="00E535E5" w:rsidRPr="007001F1" w:rsidRDefault="00E535E5" w:rsidP="00F92AC2">
            <w:pPr>
              <w:jc w:val="center"/>
              <w:rPr>
                <w:color w:val="000000"/>
                <w:sz w:val="22"/>
                <w:szCs w:val="22"/>
              </w:rPr>
            </w:pPr>
          </w:p>
        </w:tc>
      </w:tr>
      <w:tr w:rsidR="00E535E5" w:rsidRPr="007001F1" w14:paraId="1EC566EB" w14:textId="77777777" w:rsidTr="007261E4">
        <w:trPr>
          <w:trHeight w:val="1076"/>
        </w:trPr>
        <w:tc>
          <w:tcPr>
            <w:tcW w:w="582" w:type="dxa"/>
            <w:vMerge/>
            <w:shd w:val="clear" w:color="auto" w:fill="auto"/>
            <w:noWrap/>
            <w:vAlign w:val="center"/>
          </w:tcPr>
          <w:p w14:paraId="5F7F6C27"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366505FC" w14:textId="09AADA0B" w:rsidR="00E535E5" w:rsidRPr="007001F1" w:rsidRDefault="00E535E5" w:rsidP="003F3D85">
            <w:pPr>
              <w:jc w:val="both"/>
              <w:rPr>
                <w:color w:val="000000"/>
                <w:sz w:val="22"/>
                <w:szCs w:val="22"/>
                <w:highlight w:val="yellow"/>
              </w:rPr>
            </w:pPr>
            <w:del w:id="946" w:author="Kramár Róbert" w:date="2018-04-27T18:13:00Z">
              <w:r w:rsidRPr="007001F1" w:rsidDel="00066D05">
                <w:rPr>
                  <w:color w:val="000000"/>
                  <w:sz w:val="22"/>
                  <w:szCs w:val="22"/>
                </w:rPr>
                <w:delText xml:space="preserve">c) Bola EA používaná spôsobom, ktorý nebránil čestnej hospodárskej súťaži, ktorým by sa menil predmet zákazky, ktorý bol definovaný dokumentoch potrebných na vypracovanie </w:delText>
              </w:r>
              <w:commentRangeStart w:id="947"/>
              <w:r w:rsidRPr="007001F1" w:rsidDel="00066D05">
                <w:rPr>
                  <w:color w:val="000000"/>
                  <w:sz w:val="22"/>
                  <w:szCs w:val="22"/>
                </w:rPr>
                <w:delText>ponuky</w:delText>
              </w:r>
            </w:del>
            <w:commentRangeEnd w:id="947"/>
            <w:r w:rsidR="00066D05">
              <w:rPr>
                <w:rStyle w:val="Odkaznakomentr"/>
              </w:rPr>
              <w:commentReference w:id="947"/>
            </w:r>
            <w:del w:id="948" w:author="Kramár Róbert" w:date="2018-04-27T18:13:00Z">
              <w:r w:rsidRPr="007001F1" w:rsidDel="00066D05">
                <w:rPr>
                  <w:color w:val="000000"/>
                  <w:sz w:val="22"/>
                  <w:szCs w:val="22"/>
                </w:rPr>
                <w:delText>?</w:delText>
              </w:r>
            </w:del>
          </w:p>
        </w:tc>
        <w:tc>
          <w:tcPr>
            <w:tcW w:w="567" w:type="dxa"/>
            <w:shd w:val="clear" w:color="auto" w:fill="auto"/>
            <w:vAlign w:val="center"/>
          </w:tcPr>
          <w:p w14:paraId="5CA36B03" w14:textId="77777777" w:rsidR="00E535E5" w:rsidRPr="007001F1" w:rsidRDefault="00E535E5" w:rsidP="00F92AC2">
            <w:pPr>
              <w:jc w:val="center"/>
              <w:rPr>
                <w:color w:val="000000"/>
                <w:sz w:val="22"/>
                <w:szCs w:val="22"/>
              </w:rPr>
            </w:pPr>
          </w:p>
        </w:tc>
        <w:tc>
          <w:tcPr>
            <w:tcW w:w="567" w:type="dxa"/>
            <w:shd w:val="clear" w:color="auto" w:fill="auto"/>
            <w:vAlign w:val="center"/>
          </w:tcPr>
          <w:p w14:paraId="044D4376" w14:textId="77777777" w:rsidR="00E535E5" w:rsidRPr="007001F1" w:rsidRDefault="00E535E5" w:rsidP="00F92AC2">
            <w:pPr>
              <w:jc w:val="center"/>
              <w:rPr>
                <w:color w:val="000000"/>
                <w:sz w:val="22"/>
                <w:szCs w:val="22"/>
              </w:rPr>
            </w:pPr>
          </w:p>
        </w:tc>
        <w:tc>
          <w:tcPr>
            <w:tcW w:w="709" w:type="dxa"/>
            <w:shd w:val="clear" w:color="auto" w:fill="auto"/>
            <w:vAlign w:val="center"/>
          </w:tcPr>
          <w:p w14:paraId="2321B287" w14:textId="77777777" w:rsidR="00E535E5" w:rsidRPr="007001F1" w:rsidRDefault="00E535E5" w:rsidP="00F92AC2">
            <w:pPr>
              <w:jc w:val="center"/>
              <w:rPr>
                <w:color w:val="000000"/>
                <w:sz w:val="22"/>
                <w:szCs w:val="22"/>
              </w:rPr>
            </w:pPr>
          </w:p>
        </w:tc>
        <w:tc>
          <w:tcPr>
            <w:tcW w:w="1842" w:type="dxa"/>
            <w:shd w:val="clear" w:color="auto" w:fill="auto"/>
            <w:vAlign w:val="center"/>
          </w:tcPr>
          <w:p w14:paraId="5ECAA268" w14:textId="77777777" w:rsidR="00E535E5" w:rsidRPr="007001F1" w:rsidRDefault="00E535E5" w:rsidP="00F92AC2">
            <w:pPr>
              <w:jc w:val="center"/>
              <w:rPr>
                <w:color w:val="000000"/>
                <w:sz w:val="22"/>
                <w:szCs w:val="22"/>
              </w:rPr>
            </w:pPr>
          </w:p>
        </w:tc>
      </w:tr>
      <w:tr w:rsidR="00E535E5" w:rsidRPr="007001F1" w14:paraId="2D486562" w14:textId="77777777" w:rsidTr="007261E4">
        <w:trPr>
          <w:trHeight w:val="540"/>
        </w:trPr>
        <w:tc>
          <w:tcPr>
            <w:tcW w:w="582" w:type="dxa"/>
            <w:vMerge/>
            <w:shd w:val="clear" w:color="auto" w:fill="auto"/>
            <w:noWrap/>
            <w:vAlign w:val="center"/>
          </w:tcPr>
          <w:p w14:paraId="160A17DF"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C4278F7" w14:textId="79399081" w:rsidR="00E535E5" w:rsidRPr="007001F1" w:rsidRDefault="00E535E5" w:rsidP="003F3D85">
            <w:pPr>
              <w:jc w:val="both"/>
              <w:rPr>
                <w:color w:val="000000"/>
                <w:sz w:val="22"/>
                <w:szCs w:val="22"/>
                <w:highlight w:val="yellow"/>
              </w:rPr>
            </w:pPr>
            <w:r w:rsidRPr="007001F1">
              <w:rPr>
                <w:color w:val="000000"/>
                <w:sz w:val="22"/>
                <w:szCs w:val="22"/>
              </w:rP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D2762FD" w14:textId="77777777" w:rsidR="00E535E5" w:rsidRPr="007001F1" w:rsidRDefault="00E535E5" w:rsidP="00F92AC2">
            <w:pPr>
              <w:jc w:val="center"/>
              <w:rPr>
                <w:color w:val="000000"/>
                <w:sz w:val="22"/>
                <w:szCs w:val="22"/>
              </w:rPr>
            </w:pPr>
          </w:p>
        </w:tc>
        <w:tc>
          <w:tcPr>
            <w:tcW w:w="567" w:type="dxa"/>
            <w:shd w:val="clear" w:color="auto" w:fill="auto"/>
            <w:vAlign w:val="center"/>
          </w:tcPr>
          <w:p w14:paraId="2B0D53C9" w14:textId="77777777" w:rsidR="00E535E5" w:rsidRPr="007001F1" w:rsidRDefault="00E535E5" w:rsidP="00F92AC2">
            <w:pPr>
              <w:jc w:val="center"/>
              <w:rPr>
                <w:color w:val="000000"/>
                <w:sz w:val="22"/>
                <w:szCs w:val="22"/>
              </w:rPr>
            </w:pPr>
          </w:p>
        </w:tc>
        <w:tc>
          <w:tcPr>
            <w:tcW w:w="709" w:type="dxa"/>
            <w:shd w:val="clear" w:color="auto" w:fill="auto"/>
            <w:vAlign w:val="center"/>
          </w:tcPr>
          <w:p w14:paraId="3954119F" w14:textId="77777777" w:rsidR="00E535E5" w:rsidRPr="007001F1" w:rsidRDefault="00E535E5" w:rsidP="00F92AC2">
            <w:pPr>
              <w:jc w:val="center"/>
              <w:rPr>
                <w:color w:val="000000"/>
                <w:sz w:val="22"/>
                <w:szCs w:val="22"/>
              </w:rPr>
            </w:pPr>
          </w:p>
        </w:tc>
        <w:tc>
          <w:tcPr>
            <w:tcW w:w="1842" w:type="dxa"/>
            <w:shd w:val="clear" w:color="auto" w:fill="auto"/>
            <w:vAlign w:val="center"/>
          </w:tcPr>
          <w:p w14:paraId="6934E52A" w14:textId="77777777" w:rsidR="00E535E5" w:rsidRPr="007001F1" w:rsidRDefault="00E535E5" w:rsidP="00F92AC2">
            <w:pPr>
              <w:jc w:val="center"/>
              <w:rPr>
                <w:color w:val="000000"/>
                <w:sz w:val="22"/>
                <w:szCs w:val="22"/>
              </w:rPr>
            </w:pPr>
          </w:p>
        </w:tc>
      </w:tr>
      <w:tr w:rsidR="00E535E5" w:rsidRPr="007001F1" w14:paraId="6C2DAAD7" w14:textId="77777777" w:rsidTr="007261E4">
        <w:trPr>
          <w:trHeight w:val="540"/>
        </w:trPr>
        <w:tc>
          <w:tcPr>
            <w:tcW w:w="582" w:type="dxa"/>
            <w:vMerge/>
            <w:shd w:val="clear" w:color="auto" w:fill="auto"/>
            <w:noWrap/>
            <w:vAlign w:val="center"/>
          </w:tcPr>
          <w:p w14:paraId="50245035"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C25EA88" w14:textId="74AE23CB" w:rsidR="00E535E5" w:rsidRPr="007001F1" w:rsidRDefault="00DE7FB0" w:rsidP="003F3D85">
            <w:pPr>
              <w:jc w:val="both"/>
              <w:rPr>
                <w:color w:val="000000"/>
                <w:sz w:val="22"/>
                <w:szCs w:val="22"/>
              </w:rPr>
            </w:pPr>
            <w:r w:rsidRPr="007001F1">
              <w:rPr>
                <w:color w:val="000000"/>
                <w:sz w:val="22"/>
                <w:szCs w:val="22"/>
              </w:rPr>
              <w:t>e)</w:t>
            </w:r>
            <w:ins w:id="949" w:author="Kramár Róbert" w:date="2017-07-26T17:31:00Z">
              <w:r w:rsidR="0001630F">
                <w:rPr>
                  <w:color w:val="000000"/>
                  <w:sz w:val="22"/>
                  <w:szCs w:val="22"/>
                </w:rPr>
                <w:t xml:space="preserve"> </w:t>
              </w:r>
            </w:ins>
            <w:r w:rsidRPr="007001F1">
              <w:rPr>
                <w:color w:val="000000"/>
                <w:sz w:val="22"/>
                <w:szCs w:val="22"/>
              </w:rPr>
              <w:t>Bola použitá elektronická aukcia v súlade s ostatnými ustanoveniami § 54  ZVO</w:t>
            </w:r>
          </w:p>
        </w:tc>
        <w:tc>
          <w:tcPr>
            <w:tcW w:w="567" w:type="dxa"/>
            <w:shd w:val="clear" w:color="auto" w:fill="auto"/>
            <w:vAlign w:val="center"/>
          </w:tcPr>
          <w:p w14:paraId="75A31EBF" w14:textId="77777777" w:rsidR="00E535E5" w:rsidRPr="007001F1" w:rsidRDefault="00E535E5" w:rsidP="00F92AC2">
            <w:pPr>
              <w:jc w:val="center"/>
              <w:rPr>
                <w:color w:val="000000"/>
                <w:sz w:val="22"/>
                <w:szCs w:val="22"/>
              </w:rPr>
            </w:pPr>
          </w:p>
        </w:tc>
        <w:tc>
          <w:tcPr>
            <w:tcW w:w="567" w:type="dxa"/>
            <w:shd w:val="clear" w:color="auto" w:fill="auto"/>
            <w:vAlign w:val="center"/>
          </w:tcPr>
          <w:p w14:paraId="0DDF8033" w14:textId="77777777" w:rsidR="00E535E5" w:rsidRPr="007001F1" w:rsidRDefault="00E535E5" w:rsidP="00F92AC2">
            <w:pPr>
              <w:jc w:val="center"/>
              <w:rPr>
                <w:color w:val="000000"/>
                <w:sz w:val="22"/>
                <w:szCs w:val="22"/>
              </w:rPr>
            </w:pPr>
          </w:p>
        </w:tc>
        <w:tc>
          <w:tcPr>
            <w:tcW w:w="709" w:type="dxa"/>
            <w:shd w:val="clear" w:color="auto" w:fill="auto"/>
            <w:vAlign w:val="center"/>
          </w:tcPr>
          <w:p w14:paraId="5245CCEA" w14:textId="77777777" w:rsidR="00E535E5" w:rsidRPr="007001F1" w:rsidRDefault="00E535E5" w:rsidP="00F92AC2">
            <w:pPr>
              <w:jc w:val="center"/>
              <w:rPr>
                <w:color w:val="000000"/>
                <w:sz w:val="22"/>
                <w:szCs w:val="22"/>
              </w:rPr>
            </w:pPr>
          </w:p>
        </w:tc>
        <w:tc>
          <w:tcPr>
            <w:tcW w:w="1842" w:type="dxa"/>
            <w:shd w:val="clear" w:color="auto" w:fill="auto"/>
            <w:vAlign w:val="center"/>
          </w:tcPr>
          <w:p w14:paraId="5AD3032D" w14:textId="77777777" w:rsidR="00E535E5" w:rsidRPr="007001F1" w:rsidRDefault="00E535E5" w:rsidP="00F92AC2">
            <w:pPr>
              <w:jc w:val="center"/>
              <w:rPr>
                <w:color w:val="000000"/>
                <w:sz w:val="22"/>
                <w:szCs w:val="22"/>
              </w:rPr>
            </w:pPr>
          </w:p>
        </w:tc>
      </w:tr>
      <w:tr w:rsidR="00A95BF5" w:rsidRPr="007001F1" w14:paraId="07B0EBEA" w14:textId="77777777" w:rsidTr="00312388">
        <w:trPr>
          <w:trHeight w:val="724"/>
        </w:trPr>
        <w:tc>
          <w:tcPr>
            <w:tcW w:w="582" w:type="dxa"/>
            <w:vMerge w:val="restart"/>
            <w:shd w:val="clear" w:color="auto" w:fill="auto"/>
            <w:noWrap/>
            <w:vAlign w:val="center"/>
            <w:hideMark/>
          </w:tcPr>
          <w:p w14:paraId="1E35678B" w14:textId="7F3B5E8C" w:rsidR="00A95BF5" w:rsidRPr="007001F1" w:rsidRDefault="00A95BF5" w:rsidP="00F92AC2">
            <w:pPr>
              <w:jc w:val="center"/>
              <w:rPr>
                <w:color w:val="000000"/>
                <w:sz w:val="22"/>
                <w:szCs w:val="22"/>
              </w:rPr>
            </w:pPr>
            <w:r w:rsidRPr="007001F1">
              <w:rPr>
                <w:color w:val="000000"/>
                <w:sz w:val="22"/>
                <w:szCs w:val="22"/>
              </w:rPr>
              <w:lastRenderedPageBreak/>
              <w:t>1</w:t>
            </w:r>
            <w:ins w:id="950" w:author="Hudec Branislav" w:date="2018-02-20T16:28:00Z">
              <w:r w:rsidR="00881840">
                <w:rPr>
                  <w:color w:val="000000"/>
                  <w:sz w:val="22"/>
                  <w:szCs w:val="22"/>
                </w:rPr>
                <w:t>7</w:t>
              </w:r>
            </w:ins>
            <w:del w:id="951" w:author="Hudec Branislav" w:date="2018-02-20T16:28:00Z">
              <w:r w:rsidRPr="007001F1" w:rsidDel="00881840">
                <w:rPr>
                  <w:color w:val="000000"/>
                  <w:sz w:val="22"/>
                  <w:szCs w:val="22"/>
                </w:rPr>
                <w:delText>6</w:delText>
              </w:r>
            </w:del>
          </w:p>
        </w:tc>
        <w:tc>
          <w:tcPr>
            <w:tcW w:w="4820" w:type="dxa"/>
            <w:gridSpan w:val="2"/>
            <w:shd w:val="clear" w:color="auto" w:fill="auto"/>
            <w:vAlign w:val="center"/>
            <w:hideMark/>
          </w:tcPr>
          <w:p w14:paraId="01D207F5" w14:textId="4C1B5342" w:rsidR="00A95BF5" w:rsidRPr="007001F1" w:rsidRDefault="00A95BF5"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7187E7EA" w14:textId="77777777" w:rsidR="00A95BF5" w:rsidRPr="007001F1" w:rsidRDefault="00A95BF5"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5D8F8C5" w14:textId="77777777" w:rsidR="00A95BF5" w:rsidRPr="007001F1" w:rsidRDefault="00A95BF5"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6FCC523D" w14:textId="77777777" w:rsidR="00A95BF5" w:rsidRPr="007001F1" w:rsidRDefault="00A95BF5"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0C7BE29A" w14:textId="77777777" w:rsidR="00A95BF5" w:rsidRPr="007001F1" w:rsidRDefault="00A95BF5" w:rsidP="00F92AC2">
            <w:pPr>
              <w:jc w:val="center"/>
              <w:rPr>
                <w:color w:val="000000"/>
                <w:sz w:val="22"/>
                <w:szCs w:val="22"/>
              </w:rPr>
            </w:pPr>
            <w:r w:rsidRPr="007001F1">
              <w:rPr>
                <w:color w:val="000000"/>
                <w:sz w:val="22"/>
                <w:szCs w:val="22"/>
              </w:rPr>
              <w:t> </w:t>
            </w:r>
          </w:p>
        </w:tc>
      </w:tr>
      <w:tr w:rsidR="00A95BF5" w:rsidRPr="007001F1" w14:paraId="24DCB4CA" w14:textId="77777777" w:rsidTr="007261E4">
        <w:trPr>
          <w:trHeight w:val="1267"/>
        </w:trPr>
        <w:tc>
          <w:tcPr>
            <w:tcW w:w="582" w:type="dxa"/>
            <w:vMerge/>
            <w:shd w:val="clear" w:color="auto" w:fill="auto"/>
            <w:noWrap/>
            <w:vAlign w:val="center"/>
          </w:tcPr>
          <w:p w14:paraId="696CE1DB" w14:textId="77777777" w:rsidR="00A95BF5" w:rsidRPr="007001F1" w:rsidRDefault="00A95BF5" w:rsidP="00F92AC2">
            <w:pPr>
              <w:jc w:val="center"/>
              <w:rPr>
                <w:color w:val="000000"/>
                <w:sz w:val="22"/>
                <w:szCs w:val="22"/>
              </w:rPr>
            </w:pPr>
          </w:p>
        </w:tc>
        <w:tc>
          <w:tcPr>
            <w:tcW w:w="4820" w:type="dxa"/>
            <w:gridSpan w:val="2"/>
            <w:shd w:val="clear" w:color="auto" w:fill="auto"/>
            <w:vAlign w:val="center"/>
          </w:tcPr>
          <w:p w14:paraId="11216B53" w14:textId="70CA79C7" w:rsidR="00A95BF5" w:rsidRPr="007001F1" w:rsidRDefault="00A95BF5" w:rsidP="003F3D85">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podané námietky?</w:t>
            </w:r>
          </w:p>
        </w:tc>
        <w:tc>
          <w:tcPr>
            <w:tcW w:w="567" w:type="dxa"/>
            <w:shd w:val="clear" w:color="auto" w:fill="auto"/>
            <w:vAlign w:val="center"/>
          </w:tcPr>
          <w:p w14:paraId="4A1EFDAF" w14:textId="77777777" w:rsidR="00A95BF5" w:rsidRPr="007001F1" w:rsidRDefault="00A95BF5" w:rsidP="00F92AC2">
            <w:pPr>
              <w:jc w:val="center"/>
              <w:rPr>
                <w:color w:val="000000"/>
                <w:sz w:val="22"/>
                <w:szCs w:val="22"/>
              </w:rPr>
            </w:pPr>
          </w:p>
        </w:tc>
        <w:tc>
          <w:tcPr>
            <w:tcW w:w="567" w:type="dxa"/>
            <w:shd w:val="clear" w:color="auto" w:fill="auto"/>
            <w:vAlign w:val="center"/>
          </w:tcPr>
          <w:p w14:paraId="21F6F4B3" w14:textId="77777777" w:rsidR="00A95BF5" w:rsidRPr="007001F1" w:rsidRDefault="00A95BF5" w:rsidP="00F92AC2">
            <w:pPr>
              <w:jc w:val="center"/>
              <w:rPr>
                <w:color w:val="000000"/>
                <w:sz w:val="22"/>
                <w:szCs w:val="22"/>
              </w:rPr>
            </w:pPr>
          </w:p>
        </w:tc>
        <w:tc>
          <w:tcPr>
            <w:tcW w:w="709" w:type="dxa"/>
            <w:shd w:val="clear" w:color="auto" w:fill="auto"/>
            <w:vAlign w:val="center"/>
          </w:tcPr>
          <w:p w14:paraId="1A162D81" w14:textId="77777777" w:rsidR="00A95BF5" w:rsidRPr="007001F1" w:rsidRDefault="00A95BF5" w:rsidP="00F92AC2">
            <w:pPr>
              <w:jc w:val="center"/>
              <w:rPr>
                <w:color w:val="000000"/>
                <w:sz w:val="22"/>
                <w:szCs w:val="22"/>
              </w:rPr>
            </w:pPr>
          </w:p>
        </w:tc>
        <w:tc>
          <w:tcPr>
            <w:tcW w:w="1842" w:type="dxa"/>
            <w:shd w:val="clear" w:color="auto" w:fill="auto"/>
            <w:vAlign w:val="center"/>
          </w:tcPr>
          <w:p w14:paraId="5FDC635C" w14:textId="77777777" w:rsidR="00A95BF5" w:rsidRPr="007001F1" w:rsidRDefault="00A95BF5" w:rsidP="00F92AC2">
            <w:pPr>
              <w:jc w:val="center"/>
              <w:rPr>
                <w:color w:val="000000"/>
                <w:sz w:val="22"/>
                <w:szCs w:val="22"/>
              </w:rPr>
            </w:pPr>
          </w:p>
        </w:tc>
      </w:tr>
      <w:tr w:rsidR="00F23D7F" w:rsidRPr="007001F1" w14:paraId="1F959081" w14:textId="77777777" w:rsidTr="007261E4">
        <w:trPr>
          <w:trHeight w:val="20"/>
        </w:trPr>
        <w:tc>
          <w:tcPr>
            <w:tcW w:w="582" w:type="dxa"/>
            <w:shd w:val="clear" w:color="auto" w:fill="auto"/>
            <w:noWrap/>
            <w:vAlign w:val="center"/>
            <w:hideMark/>
          </w:tcPr>
          <w:p w14:paraId="29572BCD" w14:textId="23A70EB5" w:rsidR="00F23D7F" w:rsidRPr="007001F1" w:rsidRDefault="00F23D7F" w:rsidP="00F92AC2">
            <w:pPr>
              <w:jc w:val="center"/>
              <w:rPr>
                <w:color w:val="000000"/>
                <w:sz w:val="22"/>
                <w:szCs w:val="22"/>
              </w:rPr>
            </w:pPr>
            <w:r w:rsidRPr="007001F1">
              <w:rPr>
                <w:color w:val="000000"/>
                <w:sz w:val="22"/>
                <w:szCs w:val="22"/>
              </w:rPr>
              <w:t>1</w:t>
            </w:r>
            <w:ins w:id="952" w:author="Hudec Branislav" w:date="2018-02-20T16:28:00Z">
              <w:r w:rsidR="00881840">
                <w:rPr>
                  <w:color w:val="000000"/>
                  <w:sz w:val="22"/>
                  <w:szCs w:val="22"/>
                </w:rPr>
                <w:t>8</w:t>
              </w:r>
            </w:ins>
            <w:del w:id="953" w:author="Hudec Branislav" w:date="2018-02-20T16:28:00Z">
              <w:r w:rsidRPr="007001F1" w:rsidDel="00881840">
                <w:rPr>
                  <w:color w:val="000000"/>
                  <w:sz w:val="22"/>
                  <w:szCs w:val="22"/>
                </w:rPr>
                <w:delText>7</w:delText>
              </w:r>
            </w:del>
          </w:p>
        </w:tc>
        <w:tc>
          <w:tcPr>
            <w:tcW w:w="4820" w:type="dxa"/>
            <w:gridSpan w:val="2"/>
            <w:shd w:val="clear" w:color="auto" w:fill="auto"/>
            <w:vAlign w:val="center"/>
            <w:hideMark/>
          </w:tcPr>
          <w:p w14:paraId="10382F5E" w14:textId="77777777" w:rsidR="00F23D7F" w:rsidRPr="007001F1" w:rsidRDefault="00F23D7F"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DDF19"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E49388"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FC8CE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FB5E16B" w14:textId="77777777" w:rsidR="00F23D7F" w:rsidRPr="007001F1" w:rsidRDefault="00F23D7F" w:rsidP="00F92AC2">
            <w:pPr>
              <w:jc w:val="center"/>
              <w:rPr>
                <w:color w:val="000000"/>
                <w:sz w:val="22"/>
                <w:szCs w:val="22"/>
              </w:rPr>
            </w:pPr>
            <w:r w:rsidRPr="007001F1">
              <w:rPr>
                <w:color w:val="000000"/>
                <w:sz w:val="22"/>
                <w:szCs w:val="22"/>
              </w:rPr>
              <w:t> </w:t>
            </w:r>
          </w:p>
        </w:tc>
      </w:tr>
      <w:tr w:rsidR="00A95BF5" w:rsidRPr="007001F1" w14:paraId="0CC74B51" w14:textId="77777777" w:rsidTr="00312388">
        <w:trPr>
          <w:trHeight w:val="406"/>
        </w:trPr>
        <w:tc>
          <w:tcPr>
            <w:tcW w:w="582" w:type="dxa"/>
            <w:vMerge w:val="restart"/>
            <w:shd w:val="clear" w:color="auto" w:fill="auto"/>
            <w:noWrap/>
            <w:vAlign w:val="center"/>
          </w:tcPr>
          <w:p w14:paraId="2B4CA27F" w14:textId="5AEBFFB5" w:rsidR="00A95BF5" w:rsidRPr="007001F1" w:rsidRDefault="00A95BF5" w:rsidP="00F92AC2">
            <w:pPr>
              <w:jc w:val="center"/>
              <w:rPr>
                <w:color w:val="000000"/>
                <w:sz w:val="22"/>
                <w:szCs w:val="22"/>
              </w:rPr>
            </w:pPr>
            <w:r w:rsidRPr="007001F1">
              <w:rPr>
                <w:color w:val="000000"/>
                <w:sz w:val="22"/>
                <w:szCs w:val="22"/>
              </w:rPr>
              <w:t>1</w:t>
            </w:r>
            <w:ins w:id="954" w:author="Hudec Branislav" w:date="2018-02-20T16:28:00Z">
              <w:r w:rsidR="00881840">
                <w:rPr>
                  <w:color w:val="000000"/>
                  <w:sz w:val="22"/>
                  <w:szCs w:val="22"/>
                </w:rPr>
                <w:t>9</w:t>
              </w:r>
            </w:ins>
            <w:del w:id="955" w:author="Hudec Branislav" w:date="2018-02-20T16:28:00Z">
              <w:r w:rsidRPr="007001F1" w:rsidDel="00881840">
                <w:rPr>
                  <w:color w:val="000000"/>
                  <w:sz w:val="22"/>
                  <w:szCs w:val="22"/>
                </w:rPr>
                <w:delText>8</w:delText>
              </w:r>
            </w:del>
          </w:p>
        </w:tc>
        <w:tc>
          <w:tcPr>
            <w:tcW w:w="4820" w:type="dxa"/>
            <w:gridSpan w:val="2"/>
            <w:shd w:val="clear" w:color="auto" w:fill="auto"/>
            <w:vAlign w:val="center"/>
          </w:tcPr>
          <w:p w14:paraId="3602AB45" w14:textId="4F55F48D" w:rsidR="00A95BF5" w:rsidRPr="007001F1" w:rsidRDefault="00A95BF5" w:rsidP="003F3D85">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1F713456" w14:textId="77777777" w:rsidR="00A95BF5" w:rsidRPr="007001F1" w:rsidRDefault="00A95BF5" w:rsidP="00F92AC2">
            <w:pPr>
              <w:jc w:val="center"/>
              <w:rPr>
                <w:color w:val="000000"/>
                <w:sz w:val="22"/>
                <w:szCs w:val="22"/>
              </w:rPr>
            </w:pPr>
          </w:p>
        </w:tc>
        <w:tc>
          <w:tcPr>
            <w:tcW w:w="567" w:type="dxa"/>
            <w:shd w:val="clear" w:color="auto" w:fill="auto"/>
            <w:vAlign w:val="center"/>
          </w:tcPr>
          <w:p w14:paraId="54F1788B" w14:textId="77777777" w:rsidR="00A95BF5" w:rsidRPr="007001F1" w:rsidRDefault="00A95BF5" w:rsidP="00F92AC2">
            <w:pPr>
              <w:jc w:val="center"/>
              <w:rPr>
                <w:color w:val="000000"/>
                <w:sz w:val="22"/>
                <w:szCs w:val="22"/>
              </w:rPr>
            </w:pPr>
          </w:p>
        </w:tc>
        <w:tc>
          <w:tcPr>
            <w:tcW w:w="709" w:type="dxa"/>
            <w:shd w:val="clear" w:color="auto" w:fill="auto"/>
            <w:vAlign w:val="center"/>
          </w:tcPr>
          <w:p w14:paraId="4EAA5A44" w14:textId="77777777" w:rsidR="00A95BF5" w:rsidRPr="007001F1" w:rsidRDefault="00A95BF5" w:rsidP="00F92AC2">
            <w:pPr>
              <w:jc w:val="center"/>
              <w:rPr>
                <w:color w:val="000000"/>
                <w:sz w:val="22"/>
                <w:szCs w:val="22"/>
              </w:rPr>
            </w:pPr>
          </w:p>
        </w:tc>
        <w:tc>
          <w:tcPr>
            <w:tcW w:w="1842" w:type="dxa"/>
            <w:shd w:val="clear" w:color="auto" w:fill="auto"/>
            <w:vAlign w:val="center"/>
          </w:tcPr>
          <w:p w14:paraId="7855C083" w14:textId="77777777" w:rsidR="00A95BF5" w:rsidRPr="007001F1" w:rsidRDefault="00A95BF5" w:rsidP="00F92AC2">
            <w:pPr>
              <w:jc w:val="center"/>
              <w:rPr>
                <w:color w:val="000000"/>
                <w:sz w:val="22"/>
                <w:szCs w:val="22"/>
              </w:rPr>
            </w:pPr>
          </w:p>
        </w:tc>
      </w:tr>
      <w:tr w:rsidR="00A95BF5" w:rsidRPr="007001F1" w14:paraId="355DCB5B" w14:textId="77777777" w:rsidTr="007261E4">
        <w:trPr>
          <w:trHeight w:val="845"/>
        </w:trPr>
        <w:tc>
          <w:tcPr>
            <w:tcW w:w="582" w:type="dxa"/>
            <w:vMerge/>
            <w:shd w:val="clear" w:color="auto" w:fill="auto"/>
            <w:noWrap/>
            <w:vAlign w:val="center"/>
          </w:tcPr>
          <w:p w14:paraId="00D9EC0E" w14:textId="77777777" w:rsidR="00A95BF5" w:rsidRPr="007001F1" w:rsidRDefault="00A95BF5" w:rsidP="00F92AC2">
            <w:pPr>
              <w:jc w:val="center"/>
              <w:rPr>
                <w:color w:val="000000"/>
                <w:sz w:val="22"/>
                <w:szCs w:val="22"/>
              </w:rPr>
            </w:pPr>
          </w:p>
        </w:tc>
        <w:tc>
          <w:tcPr>
            <w:tcW w:w="4820" w:type="dxa"/>
            <w:gridSpan w:val="2"/>
            <w:shd w:val="clear" w:color="auto" w:fill="auto"/>
            <w:vAlign w:val="center"/>
          </w:tcPr>
          <w:p w14:paraId="43418D5B" w14:textId="2F939C71" w:rsidR="00A95BF5" w:rsidRPr="007001F1" w:rsidRDefault="00A95BF5"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4D8C5B5" w14:textId="77777777" w:rsidR="00A95BF5" w:rsidRPr="007001F1" w:rsidRDefault="00A95BF5" w:rsidP="00F92AC2">
            <w:pPr>
              <w:jc w:val="center"/>
              <w:rPr>
                <w:color w:val="000000"/>
                <w:sz w:val="22"/>
                <w:szCs w:val="22"/>
              </w:rPr>
            </w:pPr>
          </w:p>
        </w:tc>
        <w:tc>
          <w:tcPr>
            <w:tcW w:w="567" w:type="dxa"/>
            <w:shd w:val="clear" w:color="auto" w:fill="auto"/>
            <w:vAlign w:val="center"/>
          </w:tcPr>
          <w:p w14:paraId="4B259A67" w14:textId="77777777" w:rsidR="00A95BF5" w:rsidRPr="007001F1" w:rsidRDefault="00A95BF5" w:rsidP="00F92AC2">
            <w:pPr>
              <w:jc w:val="center"/>
              <w:rPr>
                <w:color w:val="000000"/>
                <w:sz w:val="22"/>
                <w:szCs w:val="22"/>
              </w:rPr>
            </w:pPr>
          </w:p>
        </w:tc>
        <w:tc>
          <w:tcPr>
            <w:tcW w:w="709" w:type="dxa"/>
            <w:shd w:val="clear" w:color="auto" w:fill="auto"/>
            <w:vAlign w:val="center"/>
          </w:tcPr>
          <w:p w14:paraId="7CA13F99" w14:textId="77777777" w:rsidR="00A95BF5" w:rsidRPr="007001F1" w:rsidRDefault="00A95BF5" w:rsidP="00F92AC2">
            <w:pPr>
              <w:jc w:val="center"/>
              <w:rPr>
                <w:color w:val="000000"/>
                <w:sz w:val="22"/>
                <w:szCs w:val="22"/>
              </w:rPr>
            </w:pPr>
          </w:p>
        </w:tc>
        <w:tc>
          <w:tcPr>
            <w:tcW w:w="1842" w:type="dxa"/>
            <w:shd w:val="clear" w:color="auto" w:fill="auto"/>
            <w:vAlign w:val="center"/>
          </w:tcPr>
          <w:p w14:paraId="5111DD26" w14:textId="77777777" w:rsidR="00A95BF5" w:rsidRPr="007001F1" w:rsidRDefault="00A95BF5" w:rsidP="00F92AC2">
            <w:pPr>
              <w:jc w:val="center"/>
              <w:rPr>
                <w:color w:val="000000"/>
                <w:sz w:val="22"/>
                <w:szCs w:val="22"/>
              </w:rPr>
            </w:pPr>
          </w:p>
        </w:tc>
      </w:tr>
      <w:tr w:rsidR="00A95BF5" w:rsidRPr="007001F1" w14:paraId="1329C77B" w14:textId="77777777" w:rsidTr="007261E4">
        <w:trPr>
          <w:trHeight w:val="845"/>
        </w:trPr>
        <w:tc>
          <w:tcPr>
            <w:tcW w:w="582" w:type="dxa"/>
            <w:vMerge/>
            <w:shd w:val="clear" w:color="auto" w:fill="auto"/>
            <w:noWrap/>
            <w:vAlign w:val="center"/>
          </w:tcPr>
          <w:p w14:paraId="6A4F1FA6" w14:textId="77777777" w:rsidR="00A95BF5" w:rsidRPr="007001F1" w:rsidRDefault="00A95BF5" w:rsidP="00F92AC2">
            <w:pPr>
              <w:jc w:val="center"/>
              <w:rPr>
                <w:color w:val="000000"/>
                <w:sz w:val="22"/>
                <w:szCs w:val="22"/>
              </w:rPr>
            </w:pPr>
          </w:p>
        </w:tc>
        <w:tc>
          <w:tcPr>
            <w:tcW w:w="4820" w:type="dxa"/>
            <w:gridSpan w:val="2"/>
            <w:shd w:val="clear" w:color="auto" w:fill="auto"/>
            <w:vAlign w:val="center"/>
          </w:tcPr>
          <w:p w14:paraId="787E08FB" w14:textId="7E6BD98E" w:rsidR="00A95BF5" w:rsidRPr="007001F1" w:rsidRDefault="00A95BF5" w:rsidP="003F3D85">
            <w:pPr>
              <w:jc w:val="both"/>
              <w:rPr>
                <w:sz w:val="22"/>
                <w:szCs w:val="22"/>
              </w:rPr>
            </w:pPr>
            <w:del w:id="956" w:author="Kramár Róbert" w:date="2018-04-27T17:30:00Z">
              <w:r w:rsidRPr="007001F1" w:rsidDel="00F45CE7">
                <w:rPr>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957"/>
            </w:r>
          </w:p>
        </w:tc>
        <w:tc>
          <w:tcPr>
            <w:tcW w:w="567" w:type="dxa"/>
            <w:shd w:val="clear" w:color="auto" w:fill="auto"/>
            <w:vAlign w:val="center"/>
          </w:tcPr>
          <w:p w14:paraId="162B71AF" w14:textId="77777777" w:rsidR="00A95BF5" w:rsidRPr="007001F1" w:rsidRDefault="00A95BF5" w:rsidP="00F92AC2">
            <w:pPr>
              <w:jc w:val="center"/>
              <w:rPr>
                <w:color w:val="000000"/>
                <w:sz w:val="22"/>
                <w:szCs w:val="22"/>
              </w:rPr>
            </w:pPr>
          </w:p>
        </w:tc>
        <w:tc>
          <w:tcPr>
            <w:tcW w:w="567" w:type="dxa"/>
            <w:shd w:val="clear" w:color="auto" w:fill="auto"/>
            <w:vAlign w:val="center"/>
          </w:tcPr>
          <w:p w14:paraId="1BB4FAA7" w14:textId="77777777" w:rsidR="00A95BF5" w:rsidRPr="007001F1" w:rsidRDefault="00A95BF5" w:rsidP="00F92AC2">
            <w:pPr>
              <w:jc w:val="center"/>
              <w:rPr>
                <w:color w:val="000000"/>
                <w:sz w:val="22"/>
                <w:szCs w:val="22"/>
              </w:rPr>
            </w:pPr>
          </w:p>
        </w:tc>
        <w:tc>
          <w:tcPr>
            <w:tcW w:w="709" w:type="dxa"/>
            <w:shd w:val="clear" w:color="auto" w:fill="auto"/>
            <w:vAlign w:val="center"/>
          </w:tcPr>
          <w:p w14:paraId="0900955D" w14:textId="77777777" w:rsidR="00A95BF5" w:rsidRPr="007001F1" w:rsidRDefault="00A95BF5" w:rsidP="00F92AC2">
            <w:pPr>
              <w:jc w:val="center"/>
              <w:rPr>
                <w:color w:val="000000"/>
                <w:sz w:val="22"/>
                <w:szCs w:val="22"/>
              </w:rPr>
            </w:pPr>
          </w:p>
        </w:tc>
        <w:tc>
          <w:tcPr>
            <w:tcW w:w="1842" w:type="dxa"/>
            <w:shd w:val="clear" w:color="auto" w:fill="auto"/>
            <w:vAlign w:val="center"/>
          </w:tcPr>
          <w:p w14:paraId="766EC934" w14:textId="77777777" w:rsidR="00A95BF5" w:rsidRPr="007001F1" w:rsidRDefault="00A95BF5" w:rsidP="00F92AC2">
            <w:pPr>
              <w:jc w:val="center"/>
              <w:rPr>
                <w:color w:val="000000"/>
                <w:sz w:val="22"/>
                <w:szCs w:val="22"/>
              </w:rPr>
            </w:pPr>
          </w:p>
        </w:tc>
      </w:tr>
      <w:tr w:rsidR="00F23D7F" w:rsidRPr="007001F1" w14:paraId="191151F3" w14:textId="77777777" w:rsidTr="007261E4">
        <w:trPr>
          <w:trHeight w:val="20"/>
        </w:trPr>
        <w:tc>
          <w:tcPr>
            <w:tcW w:w="582" w:type="dxa"/>
            <w:shd w:val="clear" w:color="auto" w:fill="auto"/>
            <w:noWrap/>
            <w:vAlign w:val="center"/>
            <w:hideMark/>
          </w:tcPr>
          <w:p w14:paraId="47D5550B" w14:textId="2ABDA74F" w:rsidR="00F23D7F" w:rsidRPr="007001F1" w:rsidRDefault="00881840" w:rsidP="00F92AC2">
            <w:pPr>
              <w:jc w:val="center"/>
              <w:rPr>
                <w:color w:val="000000"/>
                <w:sz w:val="22"/>
                <w:szCs w:val="22"/>
              </w:rPr>
            </w:pPr>
            <w:ins w:id="958" w:author="Hudec Branislav" w:date="2018-02-20T16:28:00Z">
              <w:r>
                <w:rPr>
                  <w:color w:val="000000"/>
                  <w:sz w:val="22"/>
                  <w:szCs w:val="22"/>
                </w:rPr>
                <w:t>20</w:t>
              </w:r>
            </w:ins>
            <w:del w:id="959" w:author="Hudec Branislav" w:date="2018-02-20T16:28:00Z">
              <w:r w:rsidR="00C769FE" w:rsidRPr="007001F1" w:rsidDel="00881840">
                <w:rPr>
                  <w:color w:val="000000"/>
                  <w:sz w:val="22"/>
                  <w:szCs w:val="22"/>
                </w:rPr>
                <w:delText>19</w:delText>
              </w:r>
            </w:del>
          </w:p>
        </w:tc>
        <w:tc>
          <w:tcPr>
            <w:tcW w:w="4820" w:type="dxa"/>
            <w:gridSpan w:val="2"/>
            <w:shd w:val="clear" w:color="auto" w:fill="auto"/>
            <w:vAlign w:val="center"/>
            <w:hideMark/>
          </w:tcPr>
          <w:p w14:paraId="5E2C58F7" w14:textId="77777777" w:rsidR="00F23D7F" w:rsidRPr="007001F1" w:rsidRDefault="00F23D7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65DF0FE"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F32461"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6C76A7D"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B4D21AA" w14:textId="77777777" w:rsidR="00F23D7F" w:rsidRPr="007001F1" w:rsidRDefault="00F23D7F" w:rsidP="00F92AC2">
            <w:pPr>
              <w:jc w:val="center"/>
              <w:rPr>
                <w:color w:val="000000"/>
                <w:sz w:val="22"/>
                <w:szCs w:val="22"/>
              </w:rPr>
            </w:pPr>
            <w:r w:rsidRPr="007001F1">
              <w:rPr>
                <w:color w:val="000000"/>
                <w:sz w:val="22"/>
                <w:szCs w:val="22"/>
              </w:rPr>
              <w:t> </w:t>
            </w:r>
          </w:p>
        </w:tc>
      </w:tr>
      <w:tr w:rsidR="00CD365D" w:rsidRPr="007001F1" w14:paraId="01C2A2F8" w14:textId="77777777" w:rsidTr="007261E4">
        <w:trPr>
          <w:trHeight w:val="330"/>
        </w:trPr>
        <w:tc>
          <w:tcPr>
            <w:tcW w:w="9087" w:type="dxa"/>
            <w:gridSpan w:val="7"/>
            <w:shd w:val="clear" w:color="auto" w:fill="auto"/>
            <w:vAlign w:val="center"/>
          </w:tcPr>
          <w:p w14:paraId="48818CED" w14:textId="77777777" w:rsidR="00CD365D" w:rsidRPr="007001F1" w:rsidRDefault="00CD365D" w:rsidP="00CD365D">
            <w:pPr>
              <w:jc w:val="both"/>
              <w:rPr>
                <w:b/>
                <w:sz w:val="20"/>
                <w:szCs w:val="20"/>
              </w:rPr>
            </w:pPr>
            <w:r w:rsidRPr="007001F1">
              <w:rPr>
                <w:b/>
                <w:sz w:val="20"/>
                <w:szCs w:val="20"/>
              </w:rPr>
              <w:t>VYJADRENIE</w:t>
            </w:r>
          </w:p>
          <w:p w14:paraId="2D083C09" w14:textId="77777777" w:rsidR="00CD365D" w:rsidRPr="007001F1" w:rsidRDefault="00CD365D" w:rsidP="00CD365D">
            <w:pPr>
              <w:jc w:val="both"/>
              <w:rPr>
                <w:sz w:val="20"/>
                <w:szCs w:val="20"/>
              </w:rPr>
            </w:pPr>
          </w:p>
          <w:p w14:paraId="2FF3FA3D" w14:textId="77777777" w:rsidR="00CD365D" w:rsidRPr="007001F1" w:rsidRDefault="00CD365D" w:rsidP="00CD365D">
            <w:r w:rsidRPr="007001F1">
              <w:rPr>
                <w:sz w:val="20"/>
                <w:szCs w:val="20"/>
              </w:rPr>
              <w:t xml:space="preserve">Na základe overených skutočností potvrdzujem, že  </w:t>
            </w:r>
            <w:sdt>
              <w:sdtPr>
                <w:rPr>
                  <w:sz w:val="20"/>
                  <w:szCs w:val="20"/>
                </w:rPr>
                <w:id w:val="-1252044022"/>
                <w:placeholder>
                  <w:docPart w:val="CE9DBD6BED4F4DB692E470D9E8AB155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DD3CF40" w14:textId="77777777" w:rsidR="00CD365D" w:rsidRPr="007001F1" w:rsidRDefault="00CD365D" w:rsidP="00CD365D">
            <w:pPr>
              <w:rPr>
                <w:color w:val="000000"/>
                <w:sz w:val="22"/>
                <w:szCs w:val="22"/>
              </w:rPr>
            </w:pPr>
          </w:p>
        </w:tc>
      </w:tr>
      <w:tr w:rsidR="00CD365D" w:rsidRPr="007001F1" w14:paraId="10A8CC04" w14:textId="77777777" w:rsidTr="007261E4">
        <w:trPr>
          <w:trHeight w:val="330"/>
        </w:trPr>
        <w:tc>
          <w:tcPr>
            <w:tcW w:w="3559" w:type="dxa"/>
            <w:gridSpan w:val="2"/>
            <w:shd w:val="clear" w:color="auto" w:fill="auto"/>
            <w:hideMark/>
          </w:tcPr>
          <w:p w14:paraId="22F2B9F8" w14:textId="5E38DCD6" w:rsidR="00CD365D" w:rsidRPr="007001F1" w:rsidRDefault="00BD5BEF" w:rsidP="00CD365D">
            <w:pPr>
              <w:rPr>
                <w:b/>
                <w:bCs/>
                <w:sz w:val="22"/>
                <w:szCs w:val="22"/>
              </w:rPr>
            </w:pPr>
            <w:r w:rsidRPr="007001F1">
              <w:rPr>
                <w:b/>
                <w:bCs/>
                <w:sz w:val="22"/>
                <w:szCs w:val="22"/>
              </w:rPr>
              <w:t>Kontrolu vykonal</w:t>
            </w:r>
            <w:r w:rsidRPr="007001F1">
              <w:rPr>
                <w:rStyle w:val="Odkaznapoznmkupodiarou"/>
                <w:b/>
                <w:bCs/>
                <w:sz w:val="20"/>
                <w:szCs w:val="20"/>
              </w:rPr>
              <w:footnoteReference w:id="12"/>
            </w:r>
            <w:r w:rsidRPr="007001F1">
              <w:rPr>
                <w:b/>
                <w:bCs/>
                <w:sz w:val="22"/>
                <w:szCs w:val="22"/>
              </w:rPr>
              <w:t>:</w:t>
            </w:r>
          </w:p>
        </w:tc>
        <w:tc>
          <w:tcPr>
            <w:tcW w:w="5528" w:type="dxa"/>
            <w:gridSpan w:val="5"/>
            <w:shd w:val="clear" w:color="auto" w:fill="auto"/>
            <w:vAlign w:val="center"/>
            <w:hideMark/>
          </w:tcPr>
          <w:p w14:paraId="54D52993"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4F67AA6C" w14:textId="77777777" w:rsidTr="007261E4">
        <w:trPr>
          <w:trHeight w:val="300"/>
        </w:trPr>
        <w:tc>
          <w:tcPr>
            <w:tcW w:w="3559" w:type="dxa"/>
            <w:gridSpan w:val="2"/>
            <w:shd w:val="clear" w:color="auto" w:fill="auto"/>
            <w:hideMark/>
          </w:tcPr>
          <w:p w14:paraId="36A7603D" w14:textId="77777777" w:rsidR="00CD365D" w:rsidRPr="007001F1" w:rsidRDefault="00CD365D" w:rsidP="00CD365D">
            <w:pPr>
              <w:rPr>
                <w:b/>
                <w:bCs/>
                <w:sz w:val="22"/>
                <w:szCs w:val="22"/>
              </w:rPr>
            </w:pPr>
            <w:r w:rsidRPr="007001F1">
              <w:rPr>
                <w:b/>
                <w:bCs/>
                <w:sz w:val="22"/>
                <w:szCs w:val="22"/>
              </w:rPr>
              <w:t>Dátum:</w:t>
            </w:r>
          </w:p>
        </w:tc>
        <w:tc>
          <w:tcPr>
            <w:tcW w:w="5528" w:type="dxa"/>
            <w:gridSpan w:val="5"/>
            <w:shd w:val="clear" w:color="auto" w:fill="auto"/>
            <w:vAlign w:val="center"/>
            <w:hideMark/>
          </w:tcPr>
          <w:p w14:paraId="4E23D322"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58D49031" w14:textId="77777777" w:rsidTr="007261E4">
        <w:trPr>
          <w:trHeight w:val="330"/>
        </w:trPr>
        <w:tc>
          <w:tcPr>
            <w:tcW w:w="3559" w:type="dxa"/>
            <w:gridSpan w:val="2"/>
            <w:shd w:val="clear" w:color="000000" w:fill="FFFFFF"/>
            <w:hideMark/>
          </w:tcPr>
          <w:p w14:paraId="5701E0BA" w14:textId="77777777" w:rsidR="00CD365D" w:rsidRPr="007001F1" w:rsidRDefault="00CD365D" w:rsidP="00CD365D">
            <w:pPr>
              <w:rPr>
                <w:b/>
                <w:bCs/>
                <w:sz w:val="22"/>
                <w:szCs w:val="22"/>
              </w:rPr>
            </w:pPr>
            <w:r w:rsidRPr="007001F1">
              <w:rPr>
                <w:b/>
                <w:bCs/>
                <w:sz w:val="22"/>
                <w:szCs w:val="22"/>
              </w:rPr>
              <w:t>Podpis:</w:t>
            </w:r>
          </w:p>
        </w:tc>
        <w:tc>
          <w:tcPr>
            <w:tcW w:w="5528" w:type="dxa"/>
            <w:gridSpan w:val="5"/>
            <w:shd w:val="clear" w:color="auto" w:fill="auto"/>
            <w:vAlign w:val="center"/>
            <w:hideMark/>
          </w:tcPr>
          <w:p w14:paraId="7E172432"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10F89F98" w14:textId="77777777" w:rsidTr="007261E4">
        <w:trPr>
          <w:trHeight w:val="300"/>
        </w:trPr>
        <w:tc>
          <w:tcPr>
            <w:tcW w:w="9087" w:type="dxa"/>
            <w:gridSpan w:val="7"/>
            <w:shd w:val="clear" w:color="auto" w:fill="auto"/>
            <w:noWrap/>
            <w:vAlign w:val="bottom"/>
            <w:hideMark/>
          </w:tcPr>
          <w:p w14:paraId="0FDDE9F9" w14:textId="77777777" w:rsidR="00E756BB" w:rsidRPr="007001F1" w:rsidRDefault="00E756BB" w:rsidP="00CD365D">
            <w:pPr>
              <w:jc w:val="center"/>
              <w:rPr>
                <w:color w:val="000000"/>
                <w:sz w:val="22"/>
                <w:szCs w:val="22"/>
              </w:rPr>
            </w:pPr>
          </w:p>
          <w:p w14:paraId="4F65A7F5" w14:textId="77777777" w:rsidR="00E756BB" w:rsidRPr="007001F1" w:rsidRDefault="00E756BB" w:rsidP="00CD365D">
            <w:pPr>
              <w:jc w:val="center"/>
              <w:rPr>
                <w:color w:val="000000"/>
                <w:sz w:val="22"/>
                <w:szCs w:val="22"/>
              </w:rPr>
            </w:pPr>
          </w:p>
          <w:p w14:paraId="6DAC95B8" w14:textId="77777777" w:rsidR="00CD365D" w:rsidRPr="007001F1" w:rsidRDefault="00CD365D" w:rsidP="00CD365D">
            <w:pPr>
              <w:jc w:val="center"/>
              <w:rPr>
                <w:color w:val="000000"/>
                <w:sz w:val="22"/>
                <w:szCs w:val="22"/>
              </w:rPr>
            </w:pPr>
            <w:r w:rsidRPr="007001F1">
              <w:rPr>
                <w:color w:val="000000"/>
                <w:sz w:val="22"/>
                <w:szCs w:val="22"/>
              </w:rPr>
              <w:t> </w:t>
            </w:r>
          </w:p>
        </w:tc>
      </w:tr>
      <w:tr w:rsidR="00CD365D" w:rsidRPr="007001F1" w14:paraId="45C16C43" w14:textId="77777777" w:rsidTr="007261E4">
        <w:trPr>
          <w:trHeight w:val="300"/>
        </w:trPr>
        <w:tc>
          <w:tcPr>
            <w:tcW w:w="3559" w:type="dxa"/>
            <w:gridSpan w:val="2"/>
            <w:shd w:val="clear" w:color="000000" w:fill="FFFFFF"/>
            <w:hideMark/>
          </w:tcPr>
          <w:p w14:paraId="2D0F457D" w14:textId="467CEC09" w:rsidR="00CD365D" w:rsidRPr="007001F1" w:rsidRDefault="00BD5BEF" w:rsidP="00CD365D">
            <w:pPr>
              <w:rPr>
                <w:b/>
                <w:bCs/>
                <w:sz w:val="22"/>
                <w:szCs w:val="22"/>
              </w:rPr>
            </w:pPr>
            <w:r w:rsidRPr="007001F1">
              <w:rPr>
                <w:b/>
                <w:bCs/>
                <w:sz w:val="22"/>
                <w:szCs w:val="22"/>
              </w:rPr>
              <w:t>Kontrolu vykonal</w:t>
            </w:r>
            <w:r w:rsidRPr="007001F1">
              <w:rPr>
                <w:rStyle w:val="Odkaznapoznmkupodiarou"/>
                <w:b/>
                <w:bCs/>
                <w:sz w:val="20"/>
                <w:szCs w:val="20"/>
              </w:rPr>
              <w:footnoteReference w:id="13"/>
            </w:r>
            <w:r w:rsidRPr="007001F1">
              <w:rPr>
                <w:b/>
                <w:bCs/>
                <w:sz w:val="22"/>
                <w:szCs w:val="22"/>
              </w:rPr>
              <w:t>:</w:t>
            </w:r>
          </w:p>
        </w:tc>
        <w:tc>
          <w:tcPr>
            <w:tcW w:w="5528" w:type="dxa"/>
            <w:gridSpan w:val="5"/>
            <w:shd w:val="clear" w:color="auto" w:fill="auto"/>
            <w:vAlign w:val="center"/>
            <w:hideMark/>
          </w:tcPr>
          <w:p w14:paraId="3DE999E3"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504DF910" w14:textId="77777777" w:rsidTr="007261E4">
        <w:trPr>
          <w:trHeight w:val="300"/>
        </w:trPr>
        <w:tc>
          <w:tcPr>
            <w:tcW w:w="3559" w:type="dxa"/>
            <w:gridSpan w:val="2"/>
            <w:shd w:val="clear" w:color="000000" w:fill="FFFFFF"/>
            <w:hideMark/>
          </w:tcPr>
          <w:p w14:paraId="2863152B" w14:textId="77777777" w:rsidR="00CD365D" w:rsidRPr="007001F1" w:rsidRDefault="00CD365D" w:rsidP="00CD365D">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C2FC964"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63DAF020" w14:textId="77777777" w:rsidTr="007261E4">
        <w:trPr>
          <w:trHeight w:val="330"/>
        </w:trPr>
        <w:tc>
          <w:tcPr>
            <w:tcW w:w="3559" w:type="dxa"/>
            <w:gridSpan w:val="2"/>
            <w:shd w:val="clear" w:color="000000" w:fill="FFFFFF"/>
            <w:hideMark/>
          </w:tcPr>
          <w:p w14:paraId="5A58BED7" w14:textId="77777777" w:rsidR="00CD365D" w:rsidRPr="007001F1" w:rsidRDefault="00CD365D" w:rsidP="00CD365D">
            <w:pPr>
              <w:rPr>
                <w:b/>
                <w:bCs/>
                <w:sz w:val="22"/>
                <w:szCs w:val="22"/>
              </w:rPr>
            </w:pPr>
            <w:r w:rsidRPr="007001F1">
              <w:rPr>
                <w:b/>
                <w:bCs/>
                <w:sz w:val="22"/>
                <w:szCs w:val="22"/>
              </w:rPr>
              <w:t>Podpis:</w:t>
            </w:r>
          </w:p>
        </w:tc>
        <w:tc>
          <w:tcPr>
            <w:tcW w:w="5528" w:type="dxa"/>
            <w:gridSpan w:val="5"/>
            <w:shd w:val="clear" w:color="auto" w:fill="auto"/>
            <w:vAlign w:val="center"/>
            <w:hideMark/>
          </w:tcPr>
          <w:p w14:paraId="199E2AC1" w14:textId="77777777" w:rsidR="00CD365D" w:rsidRPr="007001F1" w:rsidRDefault="00CD365D" w:rsidP="00CD365D">
            <w:pPr>
              <w:rPr>
                <w:color w:val="000000"/>
                <w:sz w:val="22"/>
                <w:szCs w:val="22"/>
              </w:rPr>
            </w:pPr>
            <w:r w:rsidRPr="007001F1">
              <w:rPr>
                <w:color w:val="000000"/>
                <w:sz w:val="22"/>
                <w:szCs w:val="22"/>
              </w:rPr>
              <w:t> </w:t>
            </w:r>
          </w:p>
        </w:tc>
      </w:tr>
    </w:tbl>
    <w:p w14:paraId="6967F897" w14:textId="77777777"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14:paraId="342A96A6" w14:textId="77777777" w:rsidTr="007261E4">
        <w:trPr>
          <w:trHeight w:val="645"/>
        </w:trPr>
        <w:tc>
          <w:tcPr>
            <w:tcW w:w="9087" w:type="dxa"/>
            <w:gridSpan w:val="7"/>
            <w:shd w:val="clear" w:color="000000" w:fill="60497A"/>
            <w:vAlign w:val="center"/>
            <w:hideMark/>
          </w:tcPr>
          <w:p w14:paraId="07BB369B" w14:textId="148C676A"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960" w:name="KZ_7"/>
            <w:r w:rsidRPr="007001F1">
              <w:rPr>
                <w:b/>
                <w:bCs/>
                <w:color w:val="FFFFFF"/>
              </w:rPr>
              <w:t>Nadlimitná zákazka - verejná súťaž - následná ex-post kontrola</w:t>
            </w:r>
            <w:bookmarkEnd w:id="960"/>
          </w:p>
        </w:tc>
      </w:tr>
      <w:tr w:rsidR="00BD5BEF" w:rsidRPr="007001F1" w14:paraId="6248ACD6" w14:textId="77777777" w:rsidTr="007261E4">
        <w:trPr>
          <w:trHeight w:val="330"/>
        </w:trPr>
        <w:tc>
          <w:tcPr>
            <w:tcW w:w="9087" w:type="dxa"/>
            <w:gridSpan w:val="7"/>
            <w:shd w:val="clear" w:color="auto" w:fill="auto"/>
            <w:vAlign w:val="center"/>
            <w:hideMark/>
          </w:tcPr>
          <w:p w14:paraId="60E23CF0" w14:textId="77777777" w:rsidR="00BD5BEF" w:rsidRPr="007001F1" w:rsidRDefault="00BD5BEF" w:rsidP="00F92AC2">
            <w:pPr>
              <w:jc w:val="center"/>
              <w:rPr>
                <w:b/>
                <w:bCs/>
                <w:color w:val="000000"/>
                <w:sz w:val="22"/>
                <w:szCs w:val="22"/>
              </w:rPr>
            </w:pPr>
            <w:r w:rsidRPr="007001F1">
              <w:rPr>
                <w:b/>
                <w:bCs/>
                <w:color w:val="000000"/>
                <w:sz w:val="22"/>
                <w:szCs w:val="22"/>
              </w:rPr>
              <w:t>Identifikácia programu</w:t>
            </w:r>
          </w:p>
        </w:tc>
      </w:tr>
      <w:tr w:rsidR="00BD5BEF" w:rsidRPr="007001F1" w14:paraId="74F0DF85" w14:textId="77777777" w:rsidTr="007261E4">
        <w:trPr>
          <w:trHeight w:val="300"/>
        </w:trPr>
        <w:tc>
          <w:tcPr>
            <w:tcW w:w="3559" w:type="dxa"/>
            <w:gridSpan w:val="2"/>
            <w:shd w:val="clear" w:color="auto" w:fill="auto"/>
            <w:vAlign w:val="center"/>
            <w:hideMark/>
          </w:tcPr>
          <w:p w14:paraId="191B6BEE" w14:textId="77777777" w:rsidR="00BD5BEF" w:rsidRPr="007001F1" w:rsidRDefault="00BD5BE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C08494D"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F432E42" w14:textId="77777777" w:rsidTr="007261E4">
        <w:trPr>
          <w:trHeight w:val="660"/>
        </w:trPr>
        <w:tc>
          <w:tcPr>
            <w:tcW w:w="3559" w:type="dxa"/>
            <w:gridSpan w:val="2"/>
            <w:shd w:val="clear" w:color="auto" w:fill="auto"/>
            <w:vAlign w:val="center"/>
            <w:hideMark/>
          </w:tcPr>
          <w:p w14:paraId="57BBD545" w14:textId="6F87A38D" w:rsidR="00BD5BEF" w:rsidRPr="007001F1" w:rsidRDefault="00BD5BEF" w:rsidP="00F92AC2">
            <w:pPr>
              <w:rPr>
                <w:color w:val="000000"/>
                <w:sz w:val="22"/>
                <w:szCs w:val="22"/>
              </w:rPr>
            </w:pPr>
            <w:r w:rsidRPr="007001F1">
              <w:rPr>
                <w:color w:val="000000"/>
                <w:sz w:val="22"/>
                <w:szCs w:val="22"/>
              </w:rPr>
              <w:t xml:space="preserve">Názov </w:t>
            </w:r>
            <w:ins w:id="961" w:author="Kramár Róbert" w:date="2018-04-27T15:10: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5BF19DE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DCC7594" w14:textId="77777777" w:rsidTr="007261E4">
        <w:trPr>
          <w:trHeight w:val="330"/>
        </w:trPr>
        <w:tc>
          <w:tcPr>
            <w:tcW w:w="9087" w:type="dxa"/>
            <w:gridSpan w:val="7"/>
            <w:shd w:val="clear" w:color="auto" w:fill="auto"/>
            <w:vAlign w:val="center"/>
            <w:hideMark/>
          </w:tcPr>
          <w:p w14:paraId="2F52928A" w14:textId="77777777" w:rsidR="00BD5BEF" w:rsidRPr="007001F1" w:rsidRDefault="00BD5BEF" w:rsidP="00F92AC2">
            <w:pPr>
              <w:jc w:val="center"/>
              <w:rPr>
                <w:b/>
                <w:bCs/>
                <w:color w:val="000000"/>
                <w:sz w:val="22"/>
                <w:szCs w:val="22"/>
              </w:rPr>
            </w:pPr>
            <w:r w:rsidRPr="007001F1">
              <w:rPr>
                <w:b/>
                <w:bCs/>
                <w:color w:val="000000"/>
                <w:sz w:val="22"/>
                <w:szCs w:val="22"/>
              </w:rPr>
              <w:t>Identifikácia projektu a prijímateľa</w:t>
            </w:r>
          </w:p>
        </w:tc>
      </w:tr>
      <w:tr w:rsidR="00BD5BEF" w:rsidRPr="007001F1" w14:paraId="0776E0C5" w14:textId="77777777" w:rsidTr="007261E4">
        <w:trPr>
          <w:trHeight w:val="330"/>
        </w:trPr>
        <w:tc>
          <w:tcPr>
            <w:tcW w:w="3559" w:type="dxa"/>
            <w:gridSpan w:val="2"/>
            <w:shd w:val="clear" w:color="auto" w:fill="auto"/>
            <w:vAlign w:val="center"/>
            <w:hideMark/>
          </w:tcPr>
          <w:p w14:paraId="77C76024" w14:textId="171FCB1F" w:rsidR="00BD5BEF" w:rsidRPr="007001F1" w:rsidRDefault="00BD5BE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C039D1"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4CA4BF81" w14:textId="77777777" w:rsidTr="007261E4">
        <w:trPr>
          <w:trHeight w:val="300"/>
        </w:trPr>
        <w:tc>
          <w:tcPr>
            <w:tcW w:w="3559" w:type="dxa"/>
            <w:gridSpan w:val="2"/>
            <w:shd w:val="clear" w:color="auto" w:fill="auto"/>
            <w:vAlign w:val="center"/>
            <w:hideMark/>
          </w:tcPr>
          <w:p w14:paraId="769990DF" w14:textId="77777777" w:rsidR="00BD5BEF" w:rsidRPr="007001F1" w:rsidRDefault="00BD5BE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7C57BAC3"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6474F57A" w14:textId="77777777" w:rsidTr="007261E4">
        <w:trPr>
          <w:trHeight w:val="300"/>
        </w:trPr>
        <w:tc>
          <w:tcPr>
            <w:tcW w:w="3559" w:type="dxa"/>
            <w:gridSpan w:val="2"/>
            <w:shd w:val="clear" w:color="auto" w:fill="auto"/>
            <w:vAlign w:val="center"/>
            <w:hideMark/>
          </w:tcPr>
          <w:p w14:paraId="67538AA8" w14:textId="77777777" w:rsidR="00BD5BEF" w:rsidRPr="007001F1" w:rsidRDefault="00BD5BE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AFB4439"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B857785" w14:textId="77777777" w:rsidTr="007261E4">
        <w:trPr>
          <w:trHeight w:val="300"/>
        </w:trPr>
        <w:tc>
          <w:tcPr>
            <w:tcW w:w="3559" w:type="dxa"/>
            <w:gridSpan w:val="2"/>
            <w:shd w:val="clear" w:color="auto" w:fill="auto"/>
            <w:vAlign w:val="center"/>
            <w:hideMark/>
          </w:tcPr>
          <w:p w14:paraId="75FA410E" w14:textId="77777777" w:rsidR="00BD5BEF" w:rsidRPr="007001F1" w:rsidRDefault="00BD5BE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C9E99F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A46984B" w14:textId="77777777" w:rsidTr="007261E4">
        <w:trPr>
          <w:trHeight w:val="330"/>
        </w:trPr>
        <w:tc>
          <w:tcPr>
            <w:tcW w:w="9087" w:type="dxa"/>
            <w:gridSpan w:val="7"/>
            <w:shd w:val="clear" w:color="auto" w:fill="auto"/>
            <w:vAlign w:val="center"/>
            <w:hideMark/>
          </w:tcPr>
          <w:p w14:paraId="1A46D42E" w14:textId="77777777" w:rsidR="00BD5BEF" w:rsidRPr="007001F1" w:rsidRDefault="00BD5BEF" w:rsidP="00F92AC2">
            <w:pPr>
              <w:jc w:val="center"/>
              <w:rPr>
                <w:b/>
                <w:bCs/>
                <w:color w:val="000000"/>
                <w:sz w:val="22"/>
                <w:szCs w:val="22"/>
              </w:rPr>
            </w:pPr>
            <w:r w:rsidRPr="007001F1">
              <w:rPr>
                <w:b/>
                <w:bCs/>
                <w:color w:val="000000"/>
                <w:sz w:val="22"/>
                <w:szCs w:val="22"/>
              </w:rPr>
              <w:t>Identifikácia zákazky</w:t>
            </w:r>
          </w:p>
        </w:tc>
      </w:tr>
      <w:tr w:rsidR="00BD5BEF" w:rsidRPr="007001F1" w14:paraId="23A37E12" w14:textId="77777777" w:rsidTr="007261E4">
        <w:trPr>
          <w:trHeight w:val="300"/>
        </w:trPr>
        <w:tc>
          <w:tcPr>
            <w:tcW w:w="3559" w:type="dxa"/>
            <w:gridSpan w:val="2"/>
            <w:shd w:val="clear" w:color="auto" w:fill="auto"/>
            <w:vAlign w:val="center"/>
            <w:hideMark/>
          </w:tcPr>
          <w:p w14:paraId="714D35D5" w14:textId="77777777" w:rsidR="00BD5BEF" w:rsidRPr="007001F1" w:rsidRDefault="00BD5BE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A171C3F" w14:textId="77777777" w:rsidR="00BD5BEF" w:rsidRPr="007001F1" w:rsidRDefault="00BD5BEF" w:rsidP="00F92AC2">
            <w:pPr>
              <w:rPr>
                <w:color w:val="000000"/>
                <w:sz w:val="22"/>
                <w:szCs w:val="22"/>
              </w:rPr>
            </w:pPr>
            <w:r w:rsidRPr="007001F1">
              <w:rPr>
                <w:color w:val="000000"/>
                <w:sz w:val="22"/>
                <w:szCs w:val="22"/>
              </w:rPr>
              <w:t>Nadlimitná zákazka</w:t>
            </w:r>
          </w:p>
        </w:tc>
      </w:tr>
      <w:tr w:rsidR="00BD5BEF" w:rsidRPr="007001F1" w14:paraId="13A4911B" w14:textId="77777777" w:rsidTr="007261E4">
        <w:trPr>
          <w:trHeight w:val="300"/>
        </w:trPr>
        <w:tc>
          <w:tcPr>
            <w:tcW w:w="3559" w:type="dxa"/>
            <w:gridSpan w:val="2"/>
            <w:shd w:val="clear" w:color="auto" w:fill="auto"/>
            <w:vAlign w:val="center"/>
            <w:hideMark/>
          </w:tcPr>
          <w:p w14:paraId="52284291" w14:textId="77777777" w:rsidR="00BD5BEF" w:rsidRPr="007001F1" w:rsidRDefault="00BD5BE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D8EA032" w14:textId="77777777" w:rsidR="00BD5BEF" w:rsidRPr="007001F1" w:rsidRDefault="00BD5BEF" w:rsidP="00F92AC2">
            <w:pPr>
              <w:rPr>
                <w:color w:val="000000"/>
                <w:sz w:val="22"/>
                <w:szCs w:val="22"/>
              </w:rPr>
            </w:pPr>
            <w:r w:rsidRPr="007001F1">
              <w:rPr>
                <w:color w:val="000000"/>
                <w:sz w:val="22"/>
                <w:szCs w:val="22"/>
              </w:rPr>
              <w:t>Verejná súťaž</w:t>
            </w:r>
          </w:p>
        </w:tc>
      </w:tr>
      <w:tr w:rsidR="00BD5BEF" w:rsidRPr="007001F1" w14:paraId="58612354" w14:textId="77777777" w:rsidTr="007261E4">
        <w:trPr>
          <w:trHeight w:val="300"/>
        </w:trPr>
        <w:tc>
          <w:tcPr>
            <w:tcW w:w="3559" w:type="dxa"/>
            <w:gridSpan w:val="2"/>
            <w:shd w:val="clear" w:color="auto" w:fill="auto"/>
            <w:vAlign w:val="center"/>
            <w:hideMark/>
          </w:tcPr>
          <w:p w14:paraId="2B5F84DD" w14:textId="77777777" w:rsidR="00BD5BEF" w:rsidRPr="007001F1" w:rsidRDefault="00BD5BE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0A78D3C7" w14:textId="77777777" w:rsidR="00BD5BEF" w:rsidRPr="007001F1" w:rsidRDefault="00BD5BEF" w:rsidP="00F92AC2">
            <w:pPr>
              <w:rPr>
                <w:color w:val="000000"/>
                <w:sz w:val="22"/>
                <w:szCs w:val="22"/>
              </w:rPr>
            </w:pPr>
            <w:r w:rsidRPr="007001F1">
              <w:rPr>
                <w:color w:val="000000"/>
                <w:sz w:val="22"/>
                <w:szCs w:val="22"/>
              </w:rPr>
              <w:t xml:space="preserve"> </w:t>
            </w:r>
          </w:p>
        </w:tc>
      </w:tr>
      <w:tr w:rsidR="00F7654B" w:rsidRPr="007001F1" w14:paraId="7B83FFD3" w14:textId="77777777" w:rsidTr="007261E4">
        <w:trPr>
          <w:trHeight w:val="300"/>
        </w:trPr>
        <w:tc>
          <w:tcPr>
            <w:tcW w:w="3559" w:type="dxa"/>
            <w:gridSpan w:val="2"/>
            <w:shd w:val="clear" w:color="auto" w:fill="auto"/>
            <w:vAlign w:val="center"/>
          </w:tcPr>
          <w:p w14:paraId="6758B01F" w14:textId="11FA3C8A"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069879A" w14:textId="77777777" w:rsidR="00F7654B" w:rsidRPr="007001F1" w:rsidRDefault="00F7654B" w:rsidP="00F92AC2">
            <w:pPr>
              <w:rPr>
                <w:color w:val="000000"/>
                <w:sz w:val="22"/>
                <w:szCs w:val="22"/>
              </w:rPr>
            </w:pPr>
          </w:p>
        </w:tc>
      </w:tr>
      <w:tr w:rsidR="00BD5BEF" w:rsidRPr="007001F1" w14:paraId="7DDC89E5" w14:textId="77777777" w:rsidTr="007261E4">
        <w:trPr>
          <w:trHeight w:val="300"/>
        </w:trPr>
        <w:tc>
          <w:tcPr>
            <w:tcW w:w="3559" w:type="dxa"/>
            <w:gridSpan w:val="2"/>
            <w:shd w:val="clear" w:color="auto" w:fill="auto"/>
            <w:vAlign w:val="center"/>
            <w:hideMark/>
          </w:tcPr>
          <w:p w14:paraId="21952389" w14:textId="77777777" w:rsidR="00BD5BEF" w:rsidRPr="007001F1" w:rsidRDefault="00BD5BE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810653" w14:textId="77777777" w:rsidR="00BD5BEF" w:rsidRPr="007001F1" w:rsidRDefault="00BD5BEF" w:rsidP="00F92AC2">
            <w:pPr>
              <w:rPr>
                <w:color w:val="000000"/>
                <w:sz w:val="22"/>
                <w:szCs w:val="22"/>
              </w:rPr>
            </w:pPr>
            <w:r w:rsidRPr="007001F1">
              <w:rPr>
                <w:color w:val="000000"/>
                <w:sz w:val="22"/>
                <w:szCs w:val="22"/>
              </w:rPr>
              <w:t>Následná ex-post kontrola</w:t>
            </w:r>
          </w:p>
        </w:tc>
      </w:tr>
      <w:tr w:rsidR="00BD5BEF" w:rsidRPr="007001F1" w14:paraId="486297AD" w14:textId="77777777" w:rsidTr="007261E4">
        <w:trPr>
          <w:trHeight w:val="300"/>
        </w:trPr>
        <w:tc>
          <w:tcPr>
            <w:tcW w:w="3559" w:type="dxa"/>
            <w:gridSpan w:val="2"/>
            <w:shd w:val="clear" w:color="auto" w:fill="auto"/>
            <w:vAlign w:val="center"/>
            <w:hideMark/>
          </w:tcPr>
          <w:p w14:paraId="10A31E31" w14:textId="77777777" w:rsidR="00BD5BEF" w:rsidRPr="007001F1" w:rsidRDefault="00BD5BE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CC9E4FD"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69BE225" w14:textId="77777777" w:rsidTr="007261E4">
        <w:trPr>
          <w:trHeight w:val="300"/>
        </w:trPr>
        <w:tc>
          <w:tcPr>
            <w:tcW w:w="3559" w:type="dxa"/>
            <w:gridSpan w:val="2"/>
            <w:shd w:val="clear" w:color="auto" w:fill="auto"/>
            <w:vAlign w:val="center"/>
            <w:hideMark/>
          </w:tcPr>
          <w:p w14:paraId="0961928E" w14:textId="77777777" w:rsidR="00BD5BEF" w:rsidRPr="007001F1" w:rsidRDefault="00BD5BEF"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F4008BB"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2B183BC" w14:textId="77777777" w:rsidTr="007261E4">
        <w:trPr>
          <w:trHeight w:val="300"/>
        </w:trPr>
        <w:tc>
          <w:tcPr>
            <w:tcW w:w="3559" w:type="dxa"/>
            <w:gridSpan w:val="2"/>
            <w:shd w:val="clear" w:color="auto" w:fill="auto"/>
            <w:vAlign w:val="center"/>
            <w:hideMark/>
          </w:tcPr>
          <w:p w14:paraId="353F9B28" w14:textId="77777777" w:rsidR="00BD5BEF" w:rsidRPr="007001F1" w:rsidRDefault="00BD5BEF"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64300EB8" w14:textId="77777777" w:rsidR="00BD5BEF" w:rsidRPr="007001F1" w:rsidRDefault="00BD5BEF" w:rsidP="00F92AC2">
            <w:pPr>
              <w:rPr>
                <w:color w:val="000000"/>
                <w:sz w:val="22"/>
                <w:szCs w:val="22"/>
              </w:rPr>
            </w:pPr>
            <w:r w:rsidRPr="007001F1">
              <w:rPr>
                <w:color w:val="000000"/>
                <w:sz w:val="22"/>
                <w:szCs w:val="22"/>
              </w:rPr>
              <w:t> </w:t>
            </w:r>
          </w:p>
        </w:tc>
      </w:tr>
      <w:tr w:rsidR="00B0048C" w:rsidRPr="007001F1" w14:paraId="4091E037" w14:textId="77777777" w:rsidTr="007261E4">
        <w:trPr>
          <w:trHeight w:val="300"/>
        </w:trPr>
        <w:tc>
          <w:tcPr>
            <w:tcW w:w="3559" w:type="dxa"/>
            <w:gridSpan w:val="2"/>
            <w:shd w:val="clear" w:color="auto" w:fill="auto"/>
            <w:vAlign w:val="center"/>
          </w:tcPr>
          <w:p w14:paraId="10ECA151" w14:textId="1BC37ECF" w:rsidR="00B0048C" w:rsidRPr="007001F1" w:rsidRDefault="00B0048C" w:rsidP="00F92AC2">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60F560DD" w14:textId="77777777" w:rsidR="00B0048C" w:rsidRPr="007001F1" w:rsidRDefault="00B0048C" w:rsidP="00F92AC2">
            <w:pPr>
              <w:rPr>
                <w:color w:val="000000"/>
                <w:sz w:val="22"/>
                <w:szCs w:val="22"/>
              </w:rPr>
            </w:pPr>
          </w:p>
        </w:tc>
      </w:tr>
      <w:tr w:rsidR="00BD5BEF" w:rsidRPr="007001F1" w14:paraId="4A26E3DB" w14:textId="77777777" w:rsidTr="007261E4">
        <w:trPr>
          <w:trHeight w:val="300"/>
        </w:trPr>
        <w:tc>
          <w:tcPr>
            <w:tcW w:w="3559" w:type="dxa"/>
            <w:gridSpan w:val="2"/>
            <w:shd w:val="clear" w:color="auto" w:fill="auto"/>
            <w:vAlign w:val="center"/>
            <w:hideMark/>
          </w:tcPr>
          <w:p w14:paraId="0F178370" w14:textId="77777777" w:rsidR="00BD5BEF" w:rsidRPr="007001F1" w:rsidRDefault="00BD5BEF"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41A25C0"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D647D7F" w14:textId="77777777" w:rsidTr="007261E4">
        <w:trPr>
          <w:trHeight w:val="300"/>
        </w:trPr>
        <w:tc>
          <w:tcPr>
            <w:tcW w:w="3559" w:type="dxa"/>
            <w:gridSpan w:val="2"/>
            <w:shd w:val="clear" w:color="auto" w:fill="auto"/>
            <w:vAlign w:val="center"/>
            <w:hideMark/>
          </w:tcPr>
          <w:p w14:paraId="51002FBC" w14:textId="77777777" w:rsidR="00BD5BEF" w:rsidRPr="007001F1" w:rsidRDefault="00BD5BEF"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0F341DB6"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22D3ADC" w14:textId="77777777" w:rsidTr="007261E4">
        <w:trPr>
          <w:trHeight w:val="300"/>
        </w:trPr>
        <w:tc>
          <w:tcPr>
            <w:tcW w:w="3559" w:type="dxa"/>
            <w:gridSpan w:val="2"/>
            <w:shd w:val="clear" w:color="auto" w:fill="auto"/>
            <w:vAlign w:val="center"/>
            <w:hideMark/>
          </w:tcPr>
          <w:p w14:paraId="732F5BAF" w14:textId="77777777" w:rsidR="00BD5BEF" w:rsidRPr="007001F1" w:rsidRDefault="00BD5BE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ADD2DA6"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DC6F8AE" w14:textId="77777777" w:rsidTr="007261E4">
        <w:trPr>
          <w:trHeight w:val="300"/>
        </w:trPr>
        <w:tc>
          <w:tcPr>
            <w:tcW w:w="3559" w:type="dxa"/>
            <w:gridSpan w:val="2"/>
            <w:shd w:val="clear" w:color="auto" w:fill="auto"/>
            <w:vAlign w:val="center"/>
            <w:hideMark/>
          </w:tcPr>
          <w:p w14:paraId="6C37BFA5" w14:textId="77777777" w:rsidR="00BD5BEF" w:rsidRPr="007001F1" w:rsidRDefault="00BD5BEF"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1BFFFD9"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95D0BA1" w14:textId="77777777" w:rsidTr="007261E4">
        <w:trPr>
          <w:trHeight w:val="300"/>
        </w:trPr>
        <w:tc>
          <w:tcPr>
            <w:tcW w:w="3559" w:type="dxa"/>
            <w:gridSpan w:val="2"/>
            <w:shd w:val="clear" w:color="auto" w:fill="auto"/>
            <w:vAlign w:val="center"/>
            <w:hideMark/>
          </w:tcPr>
          <w:p w14:paraId="453F04AD" w14:textId="77777777" w:rsidR="00BD5BEF" w:rsidRPr="007001F1" w:rsidRDefault="00BD5BEF" w:rsidP="00F92AC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DA3360B" w14:textId="77777777" w:rsidR="00BD5BEF" w:rsidRPr="007001F1" w:rsidRDefault="00BD5BEF" w:rsidP="00F92AC2">
            <w:pPr>
              <w:rPr>
                <w:color w:val="000000"/>
                <w:sz w:val="22"/>
                <w:szCs w:val="22"/>
              </w:rPr>
            </w:pPr>
            <w:r w:rsidRPr="007001F1">
              <w:rPr>
                <w:color w:val="000000"/>
                <w:sz w:val="22"/>
                <w:szCs w:val="22"/>
              </w:rPr>
              <w:t> </w:t>
            </w:r>
          </w:p>
        </w:tc>
      </w:tr>
      <w:tr w:rsidR="00BD5BEF" w:rsidRPr="007001F1" w:rsidDel="002D4145" w14:paraId="123FDF83" w14:textId="41BFA9F9" w:rsidTr="007261E4">
        <w:trPr>
          <w:trHeight w:val="300"/>
          <w:del w:id="962" w:author="Kramár Róbert" w:date="2018-04-27T16:48:00Z"/>
        </w:trPr>
        <w:tc>
          <w:tcPr>
            <w:tcW w:w="3559" w:type="dxa"/>
            <w:gridSpan w:val="2"/>
            <w:shd w:val="clear" w:color="auto" w:fill="auto"/>
            <w:vAlign w:val="center"/>
            <w:hideMark/>
          </w:tcPr>
          <w:p w14:paraId="2193EBD8" w14:textId="056197DF" w:rsidR="00BD5BEF" w:rsidRPr="007001F1" w:rsidDel="002D4145" w:rsidRDefault="00BD5BEF" w:rsidP="00F92AC2">
            <w:pPr>
              <w:rPr>
                <w:del w:id="963" w:author="Kramár Róbert" w:date="2018-04-27T16:48:00Z"/>
                <w:color w:val="000000"/>
                <w:sz w:val="22"/>
                <w:szCs w:val="22"/>
              </w:rPr>
            </w:pPr>
            <w:del w:id="964" w:author="Kramár Róbert" w:date="2018-04-27T16:48: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42CB7477" w14:textId="0C0BF4EC" w:rsidR="00BD5BEF" w:rsidRPr="007001F1" w:rsidDel="002D4145" w:rsidRDefault="00BD5BEF" w:rsidP="00F92AC2">
            <w:pPr>
              <w:rPr>
                <w:del w:id="965" w:author="Kramár Róbert" w:date="2018-04-27T16:48:00Z"/>
                <w:color w:val="000000"/>
                <w:sz w:val="22"/>
                <w:szCs w:val="22"/>
              </w:rPr>
            </w:pPr>
            <w:del w:id="966" w:author="Kramár Róbert" w:date="2018-04-27T16:48:00Z">
              <w:r w:rsidRPr="007001F1" w:rsidDel="002D4145">
                <w:rPr>
                  <w:color w:val="000000"/>
                  <w:sz w:val="22"/>
                  <w:szCs w:val="22"/>
                </w:rPr>
                <w:delText> </w:delText>
              </w:r>
            </w:del>
          </w:p>
        </w:tc>
      </w:tr>
      <w:tr w:rsidR="00BD5BEF" w:rsidRPr="007001F1" w14:paraId="01A46C9D" w14:textId="77777777" w:rsidTr="007261E4">
        <w:trPr>
          <w:trHeight w:val="300"/>
        </w:trPr>
        <w:tc>
          <w:tcPr>
            <w:tcW w:w="3559" w:type="dxa"/>
            <w:gridSpan w:val="2"/>
            <w:shd w:val="clear" w:color="auto" w:fill="auto"/>
            <w:vAlign w:val="center"/>
            <w:hideMark/>
          </w:tcPr>
          <w:p w14:paraId="376E55BE" w14:textId="77777777" w:rsidR="00BD5BEF" w:rsidRPr="007001F1" w:rsidRDefault="00BD5BEF" w:rsidP="00F92AC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EDC39DC"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F5BEA26" w14:textId="77777777" w:rsidTr="007261E4">
        <w:trPr>
          <w:trHeight w:val="300"/>
        </w:trPr>
        <w:tc>
          <w:tcPr>
            <w:tcW w:w="3559" w:type="dxa"/>
            <w:gridSpan w:val="2"/>
            <w:shd w:val="clear" w:color="auto" w:fill="auto"/>
            <w:vAlign w:val="center"/>
            <w:hideMark/>
          </w:tcPr>
          <w:p w14:paraId="1BE785A6" w14:textId="77777777" w:rsidR="00BD5BEF" w:rsidRPr="007001F1" w:rsidRDefault="00BD5BEF" w:rsidP="00F92AC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BFEF72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8A9C282" w14:textId="77777777" w:rsidTr="007261E4">
        <w:trPr>
          <w:trHeight w:val="300"/>
        </w:trPr>
        <w:tc>
          <w:tcPr>
            <w:tcW w:w="3559" w:type="dxa"/>
            <w:gridSpan w:val="2"/>
            <w:shd w:val="clear" w:color="auto" w:fill="auto"/>
            <w:vAlign w:val="center"/>
            <w:hideMark/>
          </w:tcPr>
          <w:p w14:paraId="24326945" w14:textId="77777777" w:rsidR="00BD5BEF" w:rsidRPr="007001F1" w:rsidRDefault="00BD5BEF" w:rsidP="00F92AC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3CFD3367" w14:textId="77777777" w:rsidR="00BD5BEF" w:rsidRPr="007001F1" w:rsidRDefault="00BD5BEF" w:rsidP="00F92AC2">
            <w:pPr>
              <w:rPr>
                <w:color w:val="000000"/>
                <w:sz w:val="22"/>
                <w:szCs w:val="22"/>
              </w:rPr>
            </w:pPr>
            <w:r w:rsidRPr="007001F1">
              <w:rPr>
                <w:color w:val="000000"/>
                <w:sz w:val="22"/>
                <w:szCs w:val="22"/>
              </w:rPr>
              <w:t> </w:t>
            </w:r>
          </w:p>
        </w:tc>
      </w:tr>
      <w:tr w:rsidR="00BD5BEF" w:rsidRPr="007001F1" w:rsidDel="002D4145" w14:paraId="26412ABD" w14:textId="4C2A1482" w:rsidTr="007261E4">
        <w:trPr>
          <w:trHeight w:val="810"/>
          <w:del w:id="967" w:author="Kramár Róbert" w:date="2018-04-27T16:48:00Z"/>
        </w:trPr>
        <w:tc>
          <w:tcPr>
            <w:tcW w:w="3559" w:type="dxa"/>
            <w:gridSpan w:val="2"/>
            <w:shd w:val="clear" w:color="auto" w:fill="auto"/>
            <w:vAlign w:val="center"/>
            <w:hideMark/>
          </w:tcPr>
          <w:p w14:paraId="0397CD59" w14:textId="39F842C5" w:rsidR="00BD5BEF" w:rsidRPr="007001F1" w:rsidDel="002D4145" w:rsidRDefault="00BD5BEF" w:rsidP="00F92AC2">
            <w:pPr>
              <w:rPr>
                <w:del w:id="968" w:author="Kramár Róbert" w:date="2018-04-27T16:48:00Z"/>
                <w:color w:val="000000"/>
                <w:sz w:val="22"/>
                <w:szCs w:val="22"/>
              </w:rPr>
            </w:pPr>
            <w:del w:id="969" w:author="Kramár Róbert" w:date="2018-04-27T16:48: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71AD73D2" w14:textId="04264B79" w:rsidR="00BD5BEF" w:rsidRPr="007001F1" w:rsidDel="002D4145" w:rsidRDefault="00BD5BEF" w:rsidP="00F92AC2">
            <w:pPr>
              <w:rPr>
                <w:del w:id="970" w:author="Kramár Róbert" w:date="2018-04-27T16:48:00Z"/>
                <w:color w:val="000000"/>
                <w:sz w:val="22"/>
                <w:szCs w:val="22"/>
              </w:rPr>
            </w:pPr>
            <w:del w:id="971" w:author="Kramár Róbert" w:date="2018-04-27T16:48:00Z">
              <w:r w:rsidRPr="007001F1" w:rsidDel="002D4145">
                <w:rPr>
                  <w:color w:val="000000"/>
                  <w:sz w:val="22"/>
                  <w:szCs w:val="22"/>
                </w:rPr>
                <w:delText> </w:delText>
              </w:r>
            </w:del>
          </w:p>
        </w:tc>
      </w:tr>
      <w:tr w:rsidR="00BD5BEF" w:rsidRPr="007001F1" w14:paraId="4B188939" w14:textId="77777777" w:rsidTr="007261E4">
        <w:trPr>
          <w:trHeight w:val="315"/>
        </w:trPr>
        <w:tc>
          <w:tcPr>
            <w:tcW w:w="582" w:type="dxa"/>
            <w:shd w:val="clear" w:color="000000" w:fill="60497A"/>
            <w:vAlign w:val="center"/>
            <w:hideMark/>
          </w:tcPr>
          <w:p w14:paraId="2D115A6B" w14:textId="77777777" w:rsidR="00BD5BEF" w:rsidRPr="007001F1" w:rsidRDefault="00BD5BEF"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DC698D6" w14:textId="77777777" w:rsidR="00BD5BEF" w:rsidRPr="007001F1" w:rsidRDefault="00BD5BEF"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6E1F4AE" w14:textId="77777777" w:rsidR="00BD5BEF" w:rsidRPr="007001F1" w:rsidRDefault="00BD5BEF"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5746DC1" w14:textId="77777777" w:rsidR="00BD5BEF" w:rsidRPr="007001F1" w:rsidRDefault="00BD5BEF"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EA38E4F" w14:textId="77777777" w:rsidR="00BD5BEF" w:rsidRPr="007001F1" w:rsidRDefault="00BD5BEF"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39736A8" w14:textId="77777777" w:rsidR="00BD5BEF" w:rsidRPr="007001F1" w:rsidRDefault="00BD5BEF" w:rsidP="00F92AC2">
            <w:pPr>
              <w:jc w:val="center"/>
              <w:rPr>
                <w:b/>
                <w:bCs/>
                <w:color w:val="FFFFFF"/>
                <w:sz w:val="22"/>
                <w:szCs w:val="22"/>
              </w:rPr>
            </w:pPr>
            <w:r w:rsidRPr="007001F1">
              <w:rPr>
                <w:b/>
                <w:bCs/>
                <w:color w:val="FFFFFF"/>
                <w:sz w:val="22"/>
                <w:szCs w:val="22"/>
              </w:rPr>
              <w:t>Poznámka</w:t>
            </w:r>
          </w:p>
        </w:tc>
      </w:tr>
      <w:tr w:rsidR="00BD5BEF" w:rsidRPr="007001F1" w14:paraId="12BE4414" w14:textId="77777777" w:rsidTr="007261E4">
        <w:trPr>
          <w:trHeight w:val="20"/>
        </w:trPr>
        <w:tc>
          <w:tcPr>
            <w:tcW w:w="582" w:type="dxa"/>
            <w:shd w:val="clear" w:color="auto" w:fill="auto"/>
            <w:noWrap/>
            <w:vAlign w:val="center"/>
            <w:hideMark/>
          </w:tcPr>
          <w:p w14:paraId="07552069" w14:textId="77777777" w:rsidR="00BD5BEF" w:rsidRPr="007001F1" w:rsidRDefault="00BD5BE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7C9014F" w14:textId="7B00D196" w:rsidR="00BD5BEF" w:rsidRPr="007001F1" w:rsidRDefault="00BD5BEF" w:rsidP="003F3D85">
            <w:pPr>
              <w:jc w:val="both"/>
              <w:rPr>
                <w:color w:val="000000"/>
                <w:sz w:val="22"/>
                <w:szCs w:val="22"/>
              </w:rPr>
            </w:pPr>
            <w:del w:id="972" w:author="Kramár Róbert" w:date="2017-05-15T13:14:00Z">
              <w:r w:rsidRPr="007001F1" w:rsidDel="0088057F">
                <w:rPr>
                  <w:color w:val="000000"/>
                  <w:sz w:val="22"/>
                  <w:szCs w:val="22"/>
                </w:rPr>
                <w:delText xml:space="preserve">Boli pri zadávaní zákazky </w:delText>
              </w:r>
              <w:r w:rsidR="00456805"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973" w:author="Kramár Róbert" w:date="2017-05-15T13:14:00Z">
              <w:r w:rsidR="0088057F" w:rsidRPr="007001F1">
                <w:rPr>
                  <w:color w:val="000000"/>
                  <w:sz w:val="22"/>
                  <w:szCs w:val="22"/>
                </w:rPr>
                <w:t xml:space="preserve">Boli pri zadávaní zákazky dodržané princípy v zmysle § 10 ods. 2 ZVO? </w:t>
              </w:r>
            </w:ins>
            <w:ins w:id="974"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25441123"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F523299"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6BEAFA"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A225906"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790D65D3" w14:textId="77777777" w:rsidTr="007261E4">
        <w:trPr>
          <w:trHeight w:val="20"/>
        </w:trPr>
        <w:tc>
          <w:tcPr>
            <w:tcW w:w="582" w:type="dxa"/>
            <w:shd w:val="clear" w:color="auto" w:fill="auto"/>
            <w:noWrap/>
            <w:vAlign w:val="center"/>
            <w:hideMark/>
          </w:tcPr>
          <w:p w14:paraId="28466159" w14:textId="77777777" w:rsidR="00BD5BEF" w:rsidRPr="007001F1" w:rsidRDefault="00BD5BEF"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F116202" w14:textId="57A01263" w:rsidR="00BD5BEF" w:rsidRPr="007001F1" w:rsidRDefault="00BD5BEF" w:rsidP="003F3D85">
            <w:pPr>
              <w:jc w:val="both"/>
              <w:rPr>
                <w:color w:val="000000"/>
                <w:sz w:val="22"/>
                <w:szCs w:val="22"/>
              </w:rPr>
            </w:pPr>
            <w:r w:rsidRPr="007001F1">
              <w:rPr>
                <w:color w:val="000000"/>
                <w:sz w:val="22"/>
                <w:szCs w:val="22"/>
              </w:rPr>
              <w:t>Bol zamestnanec vykonávajúci kontrolu oboznámený s rizikovými indikátormi</w:t>
            </w:r>
            <w:del w:id="975" w:author="Kramár Róbert" w:date="2017-05-15T13:33:00Z">
              <w:r w:rsidRPr="007001F1" w:rsidDel="00A128DC">
                <w:rPr>
                  <w:color w:val="000000"/>
                  <w:sz w:val="22"/>
                  <w:szCs w:val="22"/>
                </w:rPr>
                <w:delText>, ktoré sú uvedené v Systéme riadenia EŠIF</w:delText>
              </w:r>
            </w:del>
            <w:ins w:id="976" w:author="Kramár Róbert" w:date="2017-07-26T17:31:00Z">
              <w:r w:rsidR="0001630F">
                <w:rPr>
                  <w:color w:val="000000"/>
                  <w:sz w:val="22"/>
                  <w:szCs w:val="22"/>
                </w:rPr>
                <w:t xml:space="preserve"> </w:t>
              </w:r>
            </w:ins>
            <w:ins w:id="977"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456805" w:rsidRPr="007001F1">
              <w:t xml:space="preserve"> </w:t>
            </w:r>
            <w:r w:rsidR="00456805" w:rsidRPr="007001F1">
              <w:rPr>
                <w:color w:val="000000"/>
                <w:sz w:val="22"/>
                <w:szCs w:val="22"/>
              </w:rPr>
              <w:t xml:space="preserve">Neboli identifikované rizikové indikátory, ktoré môžu iniciovať spoluprácu s PMÚ alebo </w:t>
            </w:r>
            <w:r w:rsidR="00456805" w:rsidRPr="007001F1">
              <w:rPr>
                <w:color w:val="000000"/>
                <w:sz w:val="22"/>
                <w:szCs w:val="22"/>
              </w:rPr>
              <w:lastRenderedPageBreak/>
              <w:t>OČTK?</w:t>
            </w:r>
          </w:p>
        </w:tc>
        <w:tc>
          <w:tcPr>
            <w:tcW w:w="567" w:type="dxa"/>
            <w:shd w:val="clear" w:color="auto" w:fill="auto"/>
            <w:vAlign w:val="center"/>
            <w:hideMark/>
          </w:tcPr>
          <w:p w14:paraId="48E9B5ED" w14:textId="77777777" w:rsidR="00BD5BEF" w:rsidRPr="007001F1" w:rsidRDefault="00BD5BE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8F51EB6"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A80F3E"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05DC9A5" w14:textId="77777777" w:rsidR="00BD5BEF" w:rsidRPr="007001F1" w:rsidRDefault="00BD5BEF" w:rsidP="00F92AC2">
            <w:pPr>
              <w:jc w:val="center"/>
              <w:rPr>
                <w:color w:val="000000"/>
                <w:sz w:val="22"/>
                <w:szCs w:val="22"/>
              </w:rPr>
            </w:pPr>
            <w:r w:rsidRPr="007001F1">
              <w:rPr>
                <w:color w:val="000000"/>
                <w:sz w:val="22"/>
                <w:szCs w:val="22"/>
              </w:rPr>
              <w:t> </w:t>
            </w:r>
          </w:p>
        </w:tc>
      </w:tr>
      <w:tr w:rsidR="0016283F" w:rsidRPr="007001F1" w14:paraId="1D6FB3FE" w14:textId="77777777" w:rsidTr="007261E4">
        <w:trPr>
          <w:trHeight w:val="505"/>
        </w:trPr>
        <w:tc>
          <w:tcPr>
            <w:tcW w:w="582" w:type="dxa"/>
            <w:vMerge w:val="restart"/>
            <w:shd w:val="clear" w:color="auto" w:fill="auto"/>
            <w:noWrap/>
            <w:vAlign w:val="center"/>
            <w:hideMark/>
          </w:tcPr>
          <w:p w14:paraId="12085A46" w14:textId="77777777" w:rsidR="0016283F" w:rsidRPr="007001F1" w:rsidRDefault="0016283F"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CF62D5D" w14:textId="05A68D30" w:rsidR="0016283F" w:rsidRPr="007001F1" w:rsidRDefault="0016283F" w:rsidP="003F3D85">
            <w:pPr>
              <w:jc w:val="both"/>
              <w:rPr>
                <w:color w:val="000000"/>
                <w:sz w:val="22"/>
                <w:szCs w:val="22"/>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14:paraId="6B3742D7" w14:textId="77777777" w:rsidR="0016283F" w:rsidRPr="007001F1" w:rsidRDefault="001628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0C2E30" w14:textId="77777777" w:rsidR="0016283F" w:rsidRPr="007001F1" w:rsidRDefault="0016283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854B97B" w14:textId="77777777" w:rsidR="0016283F" w:rsidRPr="007001F1" w:rsidRDefault="0016283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5C9FEB" w14:textId="77777777" w:rsidR="0016283F" w:rsidRPr="007001F1" w:rsidRDefault="0016283F" w:rsidP="00F92AC2">
            <w:pPr>
              <w:jc w:val="center"/>
              <w:rPr>
                <w:color w:val="000000"/>
                <w:sz w:val="22"/>
                <w:szCs w:val="22"/>
              </w:rPr>
            </w:pPr>
            <w:r w:rsidRPr="007001F1">
              <w:rPr>
                <w:color w:val="000000"/>
                <w:sz w:val="22"/>
                <w:szCs w:val="22"/>
              </w:rPr>
              <w:t> </w:t>
            </w:r>
          </w:p>
        </w:tc>
      </w:tr>
      <w:tr w:rsidR="0016283F" w:rsidRPr="007001F1" w14:paraId="50DA08FE" w14:textId="77777777" w:rsidTr="00312388">
        <w:trPr>
          <w:trHeight w:val="228"/>
        </w:trPr>
        <w:tc>
          <w:tcPr>
            <w:tcW w:w="582" w:type="dxa"/>
            <w:vMerge/>
            <w:shd w:val="clear" w:color="auto" w:fill="auto"/>
            <w:noWrap/>
            <w:vAlign w:val="center"/>
          </w:tcPr>
          <w:p w14:paraId="454B0436"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69ED59C4" w14:textId="599E7BB9" w:rsidR="0016283F" w:rsidRPr="007001F1" w:rsidRDefault="0016283F"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1999F5A" w14:textId="77777777" w:rsidR="0016283F" w:rsidRPr="007001F1" w:rsidRDefault="0016283F" w:rsidP="00F92AC2">
            <w:pPr>
              <w:jc w:val="center"/>
              <w:rPr>
                <w:color w:val="000000"/>
                <w:sz w:val="22"/>
                <w:szCs w:val="22"/>
              </w:rPr>
            </w:pPr>
          </w:p>
        </w:tc>
        <w:tc>
          <w:tcPr>
            <w:tcW w:w="567" w:type="dxa"/>
            <w:shd w:val="clear" w:color="auto" w:fill="auto"/>
            <w:vAlign w:val="center"/>
          </w:tcPr>
          <w:p w14:paraId="0D830FCC" w14:textId="77777777" w:rsidR="0016283F" w:rsidRPr="007001F1" w:rsidRDefault="0016283F" w:rsidP="00F92AC2">
            <w:pPr>
              <w:jc w:val="center"/>
              <w:rPr>
                <w:color w:val="000000"/>
                <w:sz w:val="22"/>
                <w:szCs w:val="22"/>
              </w:rPr>
            </w:pPr>
          </w:p>
        </w:tc>
        <w:tc>
          <w:tcPr>
            <w:tcW w:w="776" w:type="dxa"/>
            <w:shd w:val="clear" w:color="auto" w:fill="auto"/>
            <w:vAlign w:val="center"/>
          </w:tcPr>
          <w:p w14:paraId="7801BF40" w14:textId="77777777" w:rsidR="0016283F" w:rsidRPr="007001F1" w:rsidRDefault="0016283F" w:rsidP="00F92AC2">
            <w:pPr>
              <w:jc w:val="center"/>
              <w:rPr>
                <w:color w:val="000000"/>
                <w:sz w:val="22"/>
                <w:szCs w:val="22"/>
              </w:rPr>
            </w:pPr>
          </w:p>
        </w:tc>
        <w:tc>
          <w:tcPr>
            <w:tcW w:w="1775" w:type="dxa"/>
            <w:shd w:val="clear" w:color="auto" w:fill="auto"/>
            <w:vAlign w:val="center"/>
          </w:tcPr>
          <w:p w14:paraId="7612F8A7" w14:textId="77777777" w:rsidR="0016283F" w:rsidRPr="007001F1" w:rsidRDefault="0016283F" w:rsidP="00F92AC2">
            <w:pPr>
              <w:jc w:val="center"/>
              <w:rPr>
                <w:color w:val="000000"/>
                <w:sz w:val="22"/>
                <w:szCs w:val="22"/>
              </w:rPr>
            </w:pPr>
          </w:p>
        </w:tc>
      </w:tr>
      <w:tr w:rsidR="0016283F" w:rsidRPr="007001F1" w14:paraId="525B5996" w14:textId="77777777" w:rsidTr="007261E4">
        <w:trPr>
          <w:trHeight w:val="505"/>
        </w:trPr>
        <w:tc>
          <w:tcPr>
            <w:tcW w:w="582" w:type="dxa"/>
            <w:vMerge/>
            <w:shd w:val="clear" w:color="auto" w:fill="auto"/>
            <w:noWrap/>
            <w:vAlign w:val="center"/>
          </w:tcPr>
          <w:p w14:paraId="5797C885"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74F484C2" w14:textId="60E714CB" w:rsidR="0016283F" w:rsidRPr="007001F1" w:rsidRDefault="0016283F"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14:paraId="6395FCA3" w14:textId="77777777" w:rsidR="0016283F" w:rsidRPr="007001F1" w:rsidRDefault="0016283F" w:rsidP="00F92AC2">
            <w:pPr>
              <w:jc w:val="center"/>
              <w:rPr>
                <w:color w:val="000000"/>
                <w:sz w:val="22"/>
                <w:szCs w:val="22"/>
              </w:rPr>
            </w:pPr>
          </w:p>
        </w:tc>
        <w:tc>
          <w:tcPr>
            <w:tcW w:w="567" w:type="dxa"/>
            <w:shd w:val="clear" w:color="auto" w:fill="auto"/>
            <w:vAlign w:val="center"/>
          </w:tcPr>
          <w:p w14:paraId="0C09E44A" w14:textId="77777777" w:rsidR="0016283F" w:rsidRPr="007001F1" w:rsidRDefault="0016283F" w:rsidP="00F92AC2">
            <w:pPr>
              <w:jc w:val="center"/>
              <w:rPr>
                <w:color w:val="000000"/>
                <w:sz w:val="22"/>
                <w:szCs w:val="22"/>
              </w:rPr>
            </w:pPr>
          </w:p>
        </w:tc>
        <w:tc>
          <w:tcPr>
            <w:tcW w:w="776" w:type="dxa"/>
            <w:shd w:val="clear" w:color="auto" w:fill="auto"/>
            <w:vAlign w:val="center"/>
          </w:tcPr>
          <w:p w14:paraId="7287B403" w14:textId="77777777" w:rsidR="0016283F" w:rsidRPr="007001F1" w:rsidRDefault="0016283F" w:rsidP="00F92AC2">
            <w:pPr>
              <w:jc w:val="center"/>
              <w:rPr>
                <w:color w:val="000000"/>
                <w:sz w:val="22"/>
                <w:szCs w:val="22"/>
              </w:rPr>
            </w:pPr>
          </w:p>
        </w:tc>
        <w:tc>
          <w:tcPr>
            <w:tcW w:w="1775" w:type="dxa"/>
            <w:shd w:val="clear" w:color="auto" w:fill="auto"/>
            <w:vAlign w:val="center"/>
          </w:tcPr>
          <w:p w14:paraId="5B11BBB8" w14:textId="77777777" w:rsidR="0016283F" w:rsidRPr="007001F1" w:rsidRDefault="0016283F" w:rsidP="00F92AC2">
            <w:pPr>
              <w:jc w:val="center"/>
              <w:rPr>
                <w:color w:val="000000"/>
                <w:sz w:val="22"/>
                <w:szCs w:val="22"/>
              </w:rPr>
            </w:pPr>
          </w:p>
        </w:tc>
      </w:tr>
      <w:tr w:rsidR="00BD5BEF" w:rsidRPr="007001F1" w14:paraId="7344CAE6" w14:textId="77777777" w:rsidTr="007261E4">
        <w:trPr>
          <w:trHeight w:val="20"/>
        </w:trPr>
        <w:tc>
          <w:tcPr>
            <w:tcW w:w="582" w:type="dxa"/>
            <w:shd w:val="clear" w:color="auto" w:fill="auto"/>
            <w:noWrap/>
            <w:vAlign w:val="center"/>
            <w:hideMark/>
          </w:tcPr>
          <w:p w14:paraId="6158E4E6" w14:textId="77777777" w:rsidR="00BD5BEF" w:rsidRPr="007001F1" w:rsidRDefault="00BD5BEF"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A522C4A" w14:textId="11522004" w:rsidR="00BD5BEF" w:rsidRPr="007001F1" w:rsidRDefault="00BD5BEF" w:rsidP="003F3D85">
            <w:pPr>
              <w:jc w:val="both"/>
              <w:rPr>
                <w:color w:val="000000"/>
                <w:sz w:val="22"/>
                <w:szCs w:val="22"/>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2D79D977"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698881E"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AAB13B"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5DDF1A" w14:textId="77777777" w:rsidR="00BD5BEF" w:rsidRPr="007001F1" w:rsidRDefault="00BD5BEF" w:rsidP="00F92AC2">
            <w:pPr>
              <w:jc w:val="center"/>
              <w:rPr>
                <w:color w:val="000000"/>
                <w:sz w:val="22"/>
                <w:szCs w:val="22"/>
              </w:rPr>
            </w:pPr>
            <w:r w:rsidRPr="007001F1">
              <w:rPr>
                <w:color w:val="000000"/>
                <w:sz w:val="22"/>
                <w:szCs w:val="22"/>
              </w:rPr>
              <w:t> </w:t>
            </w:r>
          </w:p>
        </w:tc>
      </w:tr>
      <w:tr w:rsidR="0016283F" w:rsidRPr="007001F1" w14:paraId="7585A5B3" w14:textId="77777777" w:rsidTr="00312388">
        <w:trPr>
          <w:trHeight w:val="282"/>
        </w:trPr>
        <w:tc>
          <w:tcPr>
            <w:tcW w:w="582" w:type="dxa"/>
            <w:vMerge w:val="restart"/>
            <w:shd w:val="clear" w:color="auto" w:fill="auto"/>
            <w:noWrap/>
            <w:vAlign w:val="center"/>
          </w:tcPr>
          <w:p w14:paraId="1C98FC2A" w14:textId="15AFCE53" w:rsidR="0016283F" w:rsidRPr="007001F1" w:rsidRDefault="0016283F"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340EA170" w14:textId="7ED1A3A8" w:rsidR="0016283F" w:rsidRPr="007001F1" w:rsidRDefault="0016283F" w:rsidP="003F3D85">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05418C9" w14:textId="77777777" w:rsidR="0016283F" w:rsidRPr="007001F1" w:rsidRDefault="0016283F" w:rsidP="00F92AC2">
            <w:pPr>
              <w:jc w:val="center"/>
              <w:rPr>
                <w:color w:val="000000"/>
                <w:sz w:val="22"/>
                <w:szCs w:val="22"/>
              </w:rPr>
            </w:pPr>
          </w:p>
        </w:tc>
        <w:tc>
          <w:tcPr>
            <w:tcW w:w="567" w:type="dxa"/>
            <w:shd w:val="clear" w:color="auto" w:fill="auto"/>
            <w:vAlign w:val="center"/>
          </w:tcPr>
          <w:p w14:paraId="25479B5B" w14:textId="77777777" w:rsidR="0016283F" w:rsidRPr="007001F1" w:rsidRDefault="0016283F" w:rsidP="00F92AC2">
            <w:pPr>
              <w:jc w:val="center"/>
              <w:rPr>
                <w:color w:val="000000"/>
                <w:sz w:val="22"/>
                <w:szCs w:val="22"/>
              </w:rPr>
            </w:pPr>
          </w:p>
        </w:tc>
        <w:tc>
          <w:tcPr>
            <w:tcW w:w="776" w:type="dxa"/>
            <w:shd w:val="clear" w:color="auto" w:fill="auto"/>
            <w:vAlign w:val="center"/>
          </w:tcPr>
          <w:p w14:paraId="471FBEB6" w14:textId="77777777" w:rsidR="0016283F" w:rsidRPr="007001F1" w:rsidRDefault="0016283F" w:rsidP="00F92AC2">
            <w:pPr>
              <w:jc w:val="center"/>
              <w:rPr>
                <w:color w:val="000000"/>
                <w:sz w:val="22"/>
                <w:szCs w:val="22"/>
              </w:rPr>
            </w:pPr>
          </w:p>
        </w:tc>
        <w:tc>
          <w:tcPr>
            <w:tcW w:w="1775" w:type="dxa"/>
            <w:shd w:val="clear" w:color="auto" w:fill="auto"/>
            <w:vAlign w:val="center"/>
          </w:tcPr>
          <w:p w14:paraId="27E41EFD" w14:textId="77777777" w:rsidR="0016283F" w:rsidRPr="007001F1" w:rsidRDefault="0016283F" w:rsidP="00F92AC2">
            <w:pPr>
              <w:jc w:val="center"/>
              <w:rPr>
                <w:color w:val="000000"/>
                <w:sz w:val="22"/>
                <w:szCs w:val="22"/>
              </w:rPr>
            </w:pPr>
          </w:p>
        </w:tc>
      </w:tr>
      <w:tr w:rsidR="0016283F" w:rsidRPr="007001F1" w14:paraId="55597FFA" w14:textId="77777777" w:rsidTr="007261E4">
        <w:trPr>
          <w:trHeight w:val="675"/>
        </w:trPr>
        <w:tc>
          <w:tcPr>
            <w:tcW w:w="582" w:type="dxa"/>
            <w:vMerge/>
            <w:shd w:val="clear" w:color="auto" w:fill="auto"/>
            <w:noWrap/>
            <w:vAlign w:val="center"/>
          </w:tcPr>
          <w:p w14:paraId="11802B26"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7D0405A0" w14:textId="6183228F" w:rsidR="0016283F" w:rsidRPr="007001F1" w:rsidRDefault="0016283F" w:rsidP="003F3D85">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1E58CD81" w14:textId="77777777" w:rsidR="0016283F" w:rsidRPr="007001F1" w:rsidRDefault="0016283F" w:rsidP="00F92AC2">
            <w:pPr>
              <w:jc w:val="center"/>
              <w:rPr>
                <w:color w:val="000000"/>
                <w:sz w:val="22"/>
                <w:szCs w:val="22"/>
              </w:rPr>
            </w:pPr>
          </w:p>
        </w:tc>
        <w:tc>
          <w:tcPr>
            <w:tcW w:w="567" w:type="dxa"/>
            <w:shd w:val="clear" w:color="auto" w:fill="auto"/>
            <w:vAlign w:val="center"/>
          </w:tcPr>
          <w:p w14:paraId="4FD08370" w14:textId="77777777" w:rsidR="0016283F" w:rsidRPr="007001F1" w:rsidRDefault="0016283F" w:rsidP="00F92AC2">
            <w:pPr>
              <w:jc w:val="center"/>
              <w:rPr>
                <w:color w:val="000000"/>
                <w:sz w:val="22"/>
                <w:szCs w:val="22"/>
              </w:rPr>
            </w:pPr>
          </w:p>
        </w:tc>
        <w:tc>
          <w:tcPr>
            <w:tcW w:w="776" w:type="dxa"/>
            <w:shd w:val="clear" w:color="auto" w:fill="auto"/>
            <w:vAlign w:val="center"/>
          </w:tcPr>
          <w:p w14:paraId="0D4F34A9" w14:textId="77777777" w:rsidR="0016283F" w:rsidRPr="007001F1" w:rsidRDefault="0016283F" w:rsidP="00F92AC2">
            <w:pPr>
              <w:jc w:val="center"/>
              <w:rPr>
                <w:color w:val="000000"/>
                <w:sz w:val="22"/>
                <w:szCs w:val="22"/>
              </w:rPr>
            </w:pPr>
          </w:p>
        </w:tc>
        <w:tc>
          <w:tcPr>
            <w:tcW w:w="1775" w:type="dxa"/>
            <w:shd w:val="clear" w:color="auto" w:fill="auto"/>
            <w:vAlign w:val="center"/>
          </w:tcPr>
          <w:p w14:paraId="32A3EA1F" w14:textId="77777777" w:rsidR="0016283F" w:rsidRPr="007001F1" w:rsidRDefault="0016283F" w:rsidP="00F92AC2">
            <w:pPr>
              <w:jc w:val="center"/>
              <w:rPr>
                <w:color w:val="000000"/>
                <w:sz w:val="22"/>
                <w:szCs w:val="22"/>
              </w:rPr>
            </w:pPr>
          </w:p>
        </w:tc>
      </w:tr>
      <w:tr w:rsidR="0016283F" w:rsidRPr="007001F1" w14:paraId="4A33A8B1" w14:textId="77777777" w:rsidTr="007261E4">
        <w:trPr>
          <w:trHeight w:val="675"/>
        </w:trPr>
        <w:tc>
          <w:tcPr>
            <w:tcW w:w="582" w:type="dxa"/>
            <w:vMerge/>
            <w:shd w:val="clear" w:color="auto" w:fill="auto"/>
            <w:noWrap/>
            <w:vAlign w:val="center"/>
          </w:tcPr>
          <w:p w14:paraId="658F760E"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4BB0E7ED" w14:textId="25140758" w:rsidR="0016283F" w:rsidRPr="007001F1" w:rsidRDefault="0016283F" w:rsidP="003F3D85">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CBE5E11" w14:textId="77777777" w:rsidR="0016283F" w:rsidRPr="007001F1" w:rsidRDefault="0016283F" w:rsidP="00F92AC2">
            <w:pPr>
              <w:jc w:val="center"/>
              <w:rPr>
                <w:color w:val="000000"/>
                <w:sz w:val="22"/>
                <w:szCs w:val="22"/>
              </w:rPr>
            </w:pPr>
          </w:p>
        </w:tc>
        <w:tc>
          <w:tcPr>
            <w:tcW w:w="567" w:type="dxa"/>
            <w:shd w:val="clear" w:color="auto" w:fill="auto"/>
            <w:vAlign w:val="center"/>
          </w:tcPr>
          <w:p w14:paraId="0E2B8C65" w14:textId="77777777" w:rsidR="0016283F" w:rsidRPr="007001F1" w:rsidRDefault="0016283F" w:rsidP="00F92AC2">
            <w:pPr>
              <w:jc w:val="center"/>
              <w:rPr>
                <w:color w:val="000000"/>
                <w:sz w:val="22"/>
                <w:szCs w:val="22"/>
              </w:rPr>
            </w:pPr>
          </w:p>
        </w:tc>
        <w:tc>
          <w:tcPr>
            <w:tcW w:w="776" w:type="dxa"/>
            <w:shd w:val="clear" w:color="auto" w:fill="auto"/>
            <w:vAlign w:val="center"/>
          </w:tcPr>
          <w:p w14:paraId="37B5A67B" w14:textId="77777777" w:rsidR="0016283F" w:rsidRPr="007001F1" w:rsidRDefault="0016283F" w:rsidP="00F92AC2">
            <w:pPr>
              <w:jc w:val="center"/>
              <w:rPr>
                <w:color w:val="000000"/>
                <w:sz w:val="22"/>
                <w:szCs w:val="22"/>
              </w:rPr>
            </w:pPr>
          </w:p>
        </w:tc>
        <w:tc>
          <w:tcPr>
            <w:tcW w:w="1775" w:type="dxa"/>
            <w:shd w:val="clear" w:color="auto" w:fill="auto"/>
            <w:vAlign w:val="center"/>
          </w:tcPr>
          <w:p w14:paraId="4EC08178" w14:textId="77777777" w:rsidR="0016283F" w:rsidRPr="007001F1" w:rsidRDefault="0016283F" w:rsidP="00F92AC2">
            <w:pPr>
              <w:jc w:val="center"/>
              <w:rPr>
                <w:color w:val="000000"/>
                <w:sz w:val="22"/>
                <w:szCs w:val="22"/>
              </w:rPr>
            </w:pPr>
          </w:p>
        </w:tc>
      </w:tr>
      <w:tr w:rsidR="00BD5BEF" w:rsidRPr="007001F1" w14:paraId="52A315C4" w14:textId="77777777" w:rsidTr="007261E4">
        <w:trPr>
          <w:trHeight w:val="20"/>
        </w:trPr>
        <w:tc>
          <w:tcPr>
            <w:tcW w:w="582" w:type="dxa"/>
            <w:shd w:val="clear" w:color="auto" w:fill="auto"/>
            <w:noWrap/>
            <w:vAlign w:val="center"/>
            <w:hideMark/>
          </w:tcPr>
          <w:p w14:paraId="3128CD78" w14:textId="16A2FE17" w:rsidR="00BD5BEF" w:rsidRPr="007001F1" w:rsidRDefault="00B64DBA"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55F4E70" w14:textId="77777777" w:rsidR="00BD5BEF" w:rsidRPr="007001F1" w:rsidRDefault="00BD5BEF" w:rsidP="003F3D85">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3450C9FF"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621507"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CD7BC5"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120052"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3109A5C5" w14:textId="77777777" w:rsidTr="007261E4">
        <w:trPr>
          <w:trHeight w:val="20"/>
        </w:trPr>
        <w:tc>
          <w:tcPr>
            <w:tcW w:w="582" w:type="dxa"/>
            <w:shd w:val="clear" w:color="auto" w:fill="auto"/>
            <w:noWrap/>
            <w:vAlign w:val="center"/>
            <w:hideMark/>
          </w:tcPr>
          <w:p w14:paraId="5586E116" w14:textId="05FA7A85" w:rsidR="00BD5BEF" w:rsidRPr="007001F1" w:rsidRDefault="00B64DBA"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275DD83" w14:textId="77777777" w:rsidR="00BD5BEF" w:rsidRPr="007001F1" w:rsidRDefault="00BD5BEF" w:rsidP="003F3D85">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6EBFC03B"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3E88E0"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315D383"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603623"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2E73B36D" w14:textId="77777777" w:rsidTr="007261E4">
        <w:trPr>
          <w:trHeight w:val="300"/>
        </w:trPr>
        <w:tc>
          <w:tcPr>
            <w:tcW w:w="9087" w:type="dxa"/>
            <w:gridSpan w:val="7"/>
            <w:shd w:val="clear" w:color="auto" w:fill="auto"/>
            <w:noWrap/>
            <w:vAlign w:val="center"/>
          </w:tcPr>
          <w:p w14:paraId="5A29543A" w14:textId="77777777" w:rsidR="00BD5BEF" w:rsidRPr="007001F1" w:rsidRDefault="00BD5BEF" w:rsidP="00F92AC2">
            <w:pPr>
              <w:jc w:val="both"/>
              <w:rPr>
                <w:b/>
                <w:sz w:val="20"/>
                <w:szCs w:val="20"/>
              </w:rPr>
            </w:pPr>
            <w:r w:rsidRPr="007001F1">
              <w:rPr>
                <w:b/>
                <w:sz w:val="20"/>
                <w:szCs w:val="20"/>
              </w:rPr>
              <w:t>VYJADRENIE</w:t>
            </w:r>
          </w:p>
          <w:p w14:paraId="7E9110DB" w14:textId="77777777" w:rsidR="00BD5BEF" w:rsidRPr="007001F1" w:rsidRDefault="00BD5BEF" w:rsidP="00F92AC2">
            <w:pPr>
              <w:jc w:val="both"/>
              <w:rPr>
                <w:sz w:val="20"/>
                <w:szCs w:val="20"/>
              </w:rPr>
            </w:pPr>
          </w:p>
          <w:p w14:paraId="1E408EF5" w14:textId="77777777" w:rsidR="00BD5BEF" w:rsidRPr="007001F1" w:rsidRDefault="00BD5BEF" w:rsidP="00F92AC2">
            <w:r w:rsidRPr="007001F1">
              <w:rPr>
                <w:sz w:val="20"/>
                <w:szCs w:val="20"/>
              </w:rPr>
              <w:t xml:space="preserve">Na základe overených skutočností potvrdzujem, že  </w:t>
            </w:r>
            <w:sdt>
              <w:sdtPr>
                <w:rPr>
                  <w:sz w:val="20"/>
                  <w:szCs w:val="20"/>
                </w:rPr>
                <w:id w:val="1976330699"/>
                <w:placeholder>
                  <w:docPart w:val="36404E12ED4C4FF599A5F3DA00C4B74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DB907F9" w14:textId="77777777" w:rsidR="00BD5BEF" w:rsidRPr="007001F1" w:rsidRDefault="00BD5BEF" w:rsidP="00F92AC2">
            <w:pPr>
              <w:rPr>
                <w:b/>
                <w:bCs/>
                <w:color w:val="000000"/>
                <w:sz w:val="22"/>
                <w:szCs w:val="22"/>
              </w:rPr>
            </w:pPr>
          </w:p>
        </w:tc>
      </w:tr>
      <w:tr w:rsidR="00BD5BEF" w:rsidRPr="007001F1" w14:paraId="4F435104" w14:textId="77777777" w:rsidTr="007261E4">
        <w:trPr>
          <w:trHeight w:val="300"/>
        </w:trPr>
        <w:tc>
          <w:tcPr>
            <w:tcW w:w="3559" w:type="dxa"/>
            <w:gridSpan w:val="2"/>
            <w:shd w:val="clear" w:color="auto" w:fill="auto"/>
            <w:vAlign w:val="center"/>
            <w:hideMark/>
          </w:tcPr>
          <w:p w14:paraId="27B71984" w14:textId="77777777" w:rsidR="00BD5BEF" w:rsidRPr="007001F1" w:rsidRDefault="00BD5BEF" w:rsidP="00F92AC2">
            <w:pPr>
              <w:rPr>
                <w:b/>
                <w:bCs/>
                <w:sz w:val="22"/>
                <w:szCs w:val="22"/>
              </w:rPr>
            </w:pPr>
            <w:r w:rsidRPr="007001F1">
              <w:rPr>
                <w:b/>
                <w:bCs/>
                <w:sz w:val="22"/>
                <w:szCs w:val="22"/>
              </w:rPr>
              <w:t>Kontrolu vykonal</w:t>
            </w:r>
            <w:r w:rsidRPr="007001F1">
              <w:rPr>
                <w:rStyle w:val="Odkaznapoznmkupodiarou"/>
                <w:b/>
                <w:bCs/>
                <w:sz w:val="20"/>
                <w:szCs w:val="20"/>
              </w:rPr>
              <w:footnoteReference w:id="14"/>
            </w:r>
            <w:r w:rsidRPr="007001F1">
              <w:rPr>
                <w:b/>
                <w:bCs/>
                <w:sz w:val="22"/>
                <w:szCs w:val="22"/>
              </w:rPr>
              <w:t>:</w:t>
            </w:r>
          </w:p>
        </w:tc>
        <w:tc>
          <w:tcPr>
            <w:tcW w:w="5528" w:type="dxa"/>
            <w:gridSpan w:val="5"/>
            <w:shd w:val="clear" w:color="auto" w:fill="auto"/>
            <w:vAlign w:val="center"/>
            <w:hideMark/>
          </w:tcPr>
          <w:p w14:paraId="365AAA4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73E2B8CE" w14:textId="77777777" w:rsidTr="007261E4">
        <w:trPr>
          <w:trHeight w:val="300"/>
        </w:trPr>
        <w:tc>
          <w:tcPr>
            <w:tcW w:w="3559" w:type="dxa"/>
            <w:gridSpan w:val="2"/>
            <w:shd w:val="clear" w:color="auto" w:fill="auto"/>
            <w:vAlign w:val="center"/>
            <w:hideMark/>
          </w:tcPr>
          <w:p w14:paraId="6487DD85" w14:textId="77777777" w:rsidR="00BD5BEF" w:rsidRPr="007001F1" w:rsidRDefault="00BD5BEF"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4B4A13B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3F12E2C5" w14:textId="77777777" w:rsidTr="007261E4">
        <w:trPr>
          <w:trHeight w:val="300"/>
        </w:trPr>
        <w:tc>
          <w:tcPr>
            <w:tcW w:w="3559" w:type="dxa"/>
            <w:gridSpan w:val="2"/>
            <w:shd w:val="clear" w:color="000000" w:fill="FFFFFF"/>
            <w:vAlign w:val="center"/>
            <w:hideMark/>
          </w:tcPr>
          <w:p w14:paraId="5BD89D90" w14:textId="77777777" w:rsidR="00BD5BEF" w:rsidRPr="007001F1" w:rsidRDefault="00BD5BE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2021785A"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9D50A9B" w14:textId="77777777" w:rsidTr="007261E4">
        <w:trPr>
          <w:trHeight w:val="300"/>
        </w:trPr>
        <w:tc>
          <w:tcPr>
            <w:tcW w:w="9087" w:type="dxa"/>
            <w:gridSpan w:val="7"/>
            <w:shd w:val="clear" w:color="auto" w:fill="auto"/>
            <w:noWrap/>
            <w:vAlign w:val="bottom"/>
            <w:hideMark/>
          </w:tcPr>
          <w:p w14:paraId="529283BF"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2C765D87" w14:textId="77777777" w:rsidTr="007261E4">
        <w:trPr>
          <w:trHeight w:val="300"/>
        </w:trPr>
        <w:tc>
          <w:tcPr>
            <w:tcW w:w="3559" w:type="dxa"/>
            <w:gridSpan w:val="2"/>
            <w:shd w:val="clear" w:color="000000" w:fill="FFFFFF"/>
            <w:vAlign w:val="center"/>
            <w:hideMark/>
          </w:tcPr>
          <w:p w14:paraId="5D04BC71" w14:textId="77777777" w:rsidR="00BD5BEF" w:rsidRPr="007001F1" w:rsidRDefault="00BD5BEF" w:rsidP="00F92AC2">
            <w:pPr>
              <w:rPr>
                <w:b/>
                <w:bCs/>
                <w:sz w:val="22"/>
                <w:szCs w:val="22"/>
              </w:rPr>
            </w:pPr>
            <w:r w:rsidRPr="007001F1">
              <w:rPr>
                <w:b/>
                <w:bCs/>
                <w:sz w:val="22"/>
                <w:szCs w:val="22"/>
              </w:rPr>
              <w:t>Kontrolu vykonal</w:t>
            </w:r>
            <w:r w:rsidRPr="007001F1">
              <w:rPr>
                <w:rStyle w:val="Odkaznapoznmkupodiarou"/>
                <w:b/>
                <w:bCs/>
                <w:sz w:val="20"/>
                <w:szCs w:val="20"/>
              </w:rPr>
              <w:footnoteReference w:id="15"/>
            </w:r>
            <w:r w:rsidRPr="007001F1">
              <w:rPr>
                <w:b/>
                <w:bCs/>
                <w:sz w:val="22"/>
                <w:szCs w:val="22"/>
              </w:rPr>
              <w:t>:</w:t>
            </w:r>
          </w:p>
        </w:tc>
        <w:tc>
          <w:tcPr>
            <w:tcW w:w="5528" w:type="dxa"/>
            <w:gridSpan w:val="5"/>
            <w:shd w:val="clear" w:color="auto" w:fill="auto"/>
            <w:vAlign w:val="center"/>
            <w:hideMark/>
          </w:tcPr>
          <w:p w14:paraId="19BE169E"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5DE7254" w14:textId="77777777" w:rsidTr="007261E4">
        <w:trPr>
          <w:trHeight w:val="300"/>
        </w:trPr>
        <w:tc>
          <w:tcPr>
            <w:tcW w:w="3559" w:type="dxa"/>
            <w:gridSpan w:val="2"/>
            <w:shd w:val="clear" w:color="000000" w:fill="FFFFFF"/>
            <w:vAlign w:val="center"/>
            <w:hideMark/>
          </w:tcPr>
          <w:p w14:paraId="53EECB60" w14:textId="77777777" w:rsidR="00BD5BEF" w:rsidRPr="007001F1" w:rsidRDefault="00BD5BEF"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AFCF8B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362C957" w14:textId="77777777" w:rsidTr="007261E4">
        <w:trPr>
          <w:trHeight w:val="300"/>
        </w:trPr>
        <w:tc>
          <w:tcPr>
            <w:tcW w:w="3559" w:type="dxa"/>
            <w:gridSpan w:val="2"/>
            <w:shd w:val="clear" w:color="000000" w:fill="FFFFFF"/>
            <w:vAlign w:val="center"/>
            <w:hideMark/>
          </w:tcPr>
          <w:p w14:paraId="61D4BEEE" w14:textId="77777777" w:rsidR="00BD5BEF" w:rsidRPr="007001F1" w:rsidRDefault="00BD5BE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39AD9610" w14:textId="77777777" w:rsidR="00BD5BEF" w:rsidRPr="007001F1" w:rsidRDefault="00BD5BEF" w:rsidP="00F92AC2">
            <w:pPr>
              <w:rPr>
                <w:color w:val="000000"/>
                <w:sz w:val="22"/>
                <w:szCs w:val="22"/>
              </w:rPr>
            </w:pPr>
            <w:r w:rsidRPr="007001F1">
              <w:rPr>
                <w:color w:val="000000"/>
                <w:sz w:val="22"/>
                <w:szCs w:val="22"/>
              </w:rPr>
              <w:t> </w:t>
            </w:r>
          </w:p>
        </w:tc>
      </w:tr>
    </w:tbl>
    <w:p w14:paraId="613AD670" w14:textId="77777777" w:rsidR="00F23D7F" w:rsidRPr="007001F1" w:rsidRDefault="00F23D7F" w:rsidP="00F23D7F"/>
    <w:p w14:paraId="2925E79C" w14:textId="77777777"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14:paraId="1B93B2EE" w14:textId="77777777" w:rsidTr="007261E4">
        <w:trPr>
          <w:trHeight w:val="645"/>
        </w:trPr>
        <w:tc>
          <w:tcPr>
            <w:tcW w:w="9087" w:type="dxa"/>
            <w:gridSpan w:val="7"/>
            <w:shd w:val="clear" w:color="000000" w:fill="60497A"/>
            <w:vAlign w:val="center"/>
            <w:hideMark/>
          </w:tcPr>
          <w:p w14:paraId="75FD903F" w14:textId="77777777"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978" w:name="KZ_8"/>
            <w:r w:rsidRPr="007001F1">
              <w:rPr>
                <w:b/>
                <w:bCs/>
                <w:color w:val="FFFFFF"/>
              </w:rPr>
              <w:t>Nadlimitná zákazka - verejná súťaž - štandardná ex-post kontrola</w:t>
            </w:r>
            <w:bookmarkEnd w:id="978"/>
          </w:p>
        </w:tc>
      </w:tr>
      <w:tr w:rsidR="008031FE" w:rsidRPr="007001F1" w14:paraId="2B97B557" w14:textId="77777777" w:rsidTr="007261E4">
        <w:trPr>
          <w:trHeight w:val="330"/>
        </w:trPr>
        <w:tc>
          <w:tcPr>
            <w:tcW w:w="9087" w:type="dxa"/>
            <w:gridSpan w:val="7"/>
            <w:shd w:val="clear" w:color="auto" w:fill="auto"/>
            <w:vAlign w:val="center"/>
            <w:hideMark/>
          </w:tcPr>
          <w:p w14:paraId="0C4419A0" w14:textId="77777777" w:rsidR="008031FE" w:rsidRPr="007001F1" w:rsidRDefault="008031FE" w:rsidP="00F92AC2">
            <w:pPr>
              <w:jc w:val="center"/>
              <w:rPr>
                <w:b/>
                <w:bCs/>
                <w:color w:val="000000"/>
                <w:sz w:val="22"/>
                <w:szCs w:val="22"/>
              </w:rPr>
            </w:pPr>
            <w:r w:rsidRPr="007001F1">
              <w:rPr>
                <w:b/>
                <w:bCs/>
                <w:color w:val="000000"/>
                <w:sz w:val="22"/>
                <w:szCs w:val="22"/>
              </w:rPr>
              <w:t>Identifikácia programu</w:t>
            </w:r>
          </w:p>
        </w:tc>
      </w:tr>
      <w:tr w:rsidR="008031FE" w:rsidRPr="007001F1" w14:paraId="1556E4B9" w14:textId="77777777" w:rsidTr="007261E4">
        <w:trPr>
          <w:trHeight w:val="300"/>
        </w:trPr>
        <w:tc>
          <w:tcPr>
            <w:tcW w:w="3559" w:type="dxa"/>
            <w:gridSpan w:val="2"/>
            <w:shd w:val="clear" w:color="auto" w:fill="auto"/>
            <w:vAlign w:val="center"/>
            <w:hideMark/>
          </w:tcPr>
          <w:p w14:paraId="76149681" w14:textId="77777777" w:rsidR="008031FE" w:rsidRPr="007001F1" w:rsidRDefault="008031FE"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EDED32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746B4DF1" w14:textId="77777777" w:rsidTr="007261E4">
        <w:trPr>
          <w:trHeight w:val="660"/>
        </w:trPr>
        <w:tc>
          <w:tcPr>
            <w:tcW w:w="3559" w:type="dxa"/>
            <w:gridSpan w:val="2"/>
            <w:shd w:val="clear" w:color="auto" w:fill="auto"/>
            <w:vAlign w:val="center"/>
            <w:hideMark/>
          </w:tcPr>
          <w:p w14:paraId="41913C1D" w14:textId="419A55F4" w:rsidR="008031FE" w:rsidRPr="007001F1" w:rsidRDefault="008031FE" w:rsidP="00F92AC2">
            <w:pPr>
              <w:rPr>
                <w:color w:val="000000"/>
                <w:sz w:val="22"/>
                <w:szCs w:val="22"/>
              </w:rPr>
            </w:pPr>
            <w:r w:rsidRPr="007001F1">
              <w:rPr>
                <w:color w:val="000000"/>
                <w:sz w:val="22"/>
                <w:szCs w:val="22"/>
              </w:rPr>
              <w:t xml:space="preserve">Názov </w:t>
            </w:r>
            <w:ins w:id="979" w:author="Kramár Róbert" w:date="2018-04-27T15:10: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7BBBF322"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9FD3522" w14:textId="77777777" w:rsidTr="007261E4">
        <w:trPr>
          <w:trHeight w:val="330"/>
        </w:trPr>
        <w:tc>
          <w:tcPr>
            <w:tcW w:w="9087" w:type="dxa"/>
            <w:gridSpan w:val="7"/>
            <w:shd w:val="clear" w:color="auto" w:fill="auto"/>
            <w:vAlign w:val="center"/>
            <w:hideMark/>
          </w:tcPr>
          <w:p w14:paraId="539A1AA6" w14:textId="77777777" w:rsidR="008031FE" w:rsidRPr="007001F1" w:rsidRDefault="008031FE" w:rsidP="00F92AC2">
            <w:pPr>
              <w:jc w:val="center"/>
              <w:rPr>
                <w:b/>
                <w:bCs/>
                <w:color w:val="000000"/>
                <w:sz w:val="22"/>
                <w:szCs w:val="22"/>
              </w:rPr>
            </w:pPr>
            <w:r w:rsidRPr="007001F1">
              <w:rPr>
                <w:b/>
                <w:bCs/>
                <w:color w:val="000000"/>
                <w:sz w:val="22"/>
                <w:szCs w:val="22"/>
              </w:rPr>
              <w:t>Identifikácia projektu a prijímateľa</w:t>
            </w:r>
          </w:p>
        </w:tc>
      </w:tr>
      <w:tr w:rsidR="008031FE" w:rsidRPr="007001F1" w14:paraId="0CE098A9" w14:textId="77777777" w:rsidTr="007261E4">
        <w:trPr>
          <w:trHeight w:val="330"/>
        </w:trPr>
        <w:tc>
          <w:tcPr>
            <w:tcW w:w="3559" w:type="dxa"/>
            <w:gridSpan w:val="2"/>
            <w:shd w:val="clear" w:color="auto" w:fill="auto"/>
            <w:vAlign w:val="center"/>
            <w:hideMark/>
          </w:tcPr>
          <w:p w14:paraId="61EC4998" w14:textId="39C01A83" w:rsidR="008031FE" w:rsidRPr="007001F1" w:rsidRDefault="008031FE"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0D029CE"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65D7A65" w14:textId="77777777" w:rsidTr="007261E4">
        <w:trPr>
          <w:trHeight w:val="300"/>
        </w:trPr>
        <w:tc>
          <w:tcPr>
            <w:tcW w:w="3559" w:type="dxa"/>
            <w:gridSpan w:val="2"/>
            <w:shd w:val="clear" w:color="auto" w:fill="auto"/>
            <w:vAlign w:val="center"/>
            <w:hideMark/>
          </w:tcPr>
          <w:p w14:paraId="1F4D3030" w14:textId="77777777" w:rsidR="008031FE" w:rsidRPr="007001F1" w:rsidRDefault="008031FE"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F3E5C07"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C981DAE" w14:textId="77777777" w:rsidTr="007261E4">
        <w:trPr>
          <w:trHeight w:val="300"/>
        </w:trPr>
        <w:tc>
          <w:tcPr>
            <w:tcW w:w="3559" w:type="dxa"/>
            <w:gridSpan w:val="2"/>
            <w:shd w:val="clear" w:color="auto" w:fill="auto"/>
            <w:vAlign w:val="center"/>
            <w:hideMark/>
          </w:tcPr>
          <w:p w14:paraId="0B2D464B" w14:textId="77777777" w:rsidR="008031FE" w:rsidRPr="007001F1" w:rsidRDefault="008031FE"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2EE574D"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87E88F2" w14:textId="77777777" w:rsidTr="007261E4">
        <w:trPr>
          <w:trHeight w:val="300"/>
        </w:trPr>
        <w:tc>
          <w:tcPr>
            <w:tcW w:w="3559" w:type="dxa"/>
            <w:gridSpan w:val="2"/>
            <w:shd w:val="clear" w:color="auto" w:fill="auto"/>
            <w:vAlign w:val="center"/>
            <w:hideMark/>
          </w:tcPr>
          <w:p w14:paraId="22B78DF4" w14:textId="77777777" w:rsidR="008031FE" w:rsidRPr="007001F1" w:rsidRDefault="008031FE"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6CD9949"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1C5A92C" w14:textId="77777777" w:rsidTr="007261E4">
        <w:trPr>
          <w:trHeight w:val="330"/>
        </w:trPr>
        <w:tc>
          <w:tcPr>
            <w:tcW w:w="9087" w:type="dxa"/>
            <w:gridSpan w:val="7"/>
            <w:shd w:val="clear" w:color="auto" w:fill="auto"/>
            <w:vAlign w:val="center"/>
            <w:hideMark/>
          </w:tcPr>
          <w:p w14:paraId="39587678" w14:textId="77777777" w:rsidR="008031FE" w:rsidRPr="007001F1" w:rsidRDefault="008031FE" w:rsidP="00F92AC2">
            <w:pPr>
              <w:jc w:val="center"/>
              <w:rPr>
                <w:b/>
                <w:bCs/>
                <w:color w:val="000000"/>
                <w:sz w:val="22"/>
                <w:szCs w:val="22"/>
              </w:rPr>
            </w:pPr>
            <w:r w:rsidRPr="007001F1">
              <w:rPr>
                <w:b/>
                <w:bCs/>
                <w:color w:val="000000"/>
                <w:sz w:val="22"/>
                <w:szCs w:val="22"/>
              </w:rPr>
              <w:t>Identifikácia zákazky</w:t>
            </w:r>
          </w:p>
        </w:tc>
      </w:tr>
      <w:tr w:rsidR="008031FE" w:rsidRPr="007001F1" w14:paraId="77DE88FC" w14:textId="77777777" w:rsidTr="007261E4">
        <w:trPr>
          <w:trHeight w:val="300"/>
        </w:trPr>
        <w:tc>
          <w:tcPr>
            <w:tcW w:w="3559" w:type="dxa"/>
            <w:gridSpan w:val="2"/>
            <w:shd w:val="clear" w:color="auto" w:fill="auto"/>
            <w:vAlign w:val="center"/>
            <w:hideMark/>
          </w:tcPr>
          <w:p w14:paraId="66F7ACB6" w14:textId="77777777" w:rsidR="008031FE" w:rsidRPr="007001F1" w:rsidRDefault="008031FE"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6A9B701" w14:textId="77777777" w:rsidR="008031FE" w:rsidRPr="007001F1" w:rsidRDefault="008031FE" w:rsidP="00F92AC2">
            <w:pPr>
              <w:rPr>
                <w:color w:val="000000"/>
                <w:sz w:val="22"/>
                <w:szCs w:val="22"/>
              </w:rPr>
            </w:pPr>
            <w:r w:rsidRPr="007001F1">
              <w:rPr>
                <w:color w:val="000000"/>
                <w:sz w:val="22"/>
                <w:szCs w:val="22"/>
              </w:rPr>
              <w:t>Nadlimitná zákazka</w:t>
            </w:r>
          </w:p>
        </w:tc>
      </w:tr>
      <w:tr w:rsidR="008031FE" w:rsidRPr="007001F1" w14:paraId="5881A8AA" w14:textId="77777777" w:rsidTr="007261E4">
        <w:trPr>
          <w:trHeight w:val="300"/>
        </w:trPr>
        <w:tc>
          <w:tcPr>
            <w:tcW w:w="3559" w:type="dxa"/>
            <w:gridSpan w:val="2"/>
            <w:shd w:val="clear" w:color="auto" w:fill="auto"/>
            <w:vAlign w:val="center"/>
            <w:hideMark/>
          </w:tcPr>
          <w:p w14:paraId="2F3A33C5" w14:textId="77777777" w:rsidR="008031FE" w:rsidRPr="007001F1" w:rsidRDefault="008031FE"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6E0C8BB" w14:textId="77777777" w:rsidR="008031FE" w:rsidRPr="007001F1" w:rsidRDefault="008031FE" w:rsidP="00F92AC2">
            <w:pPr>
              <w:rPr>
                <w:color w:val="000000"/>
                <w:sz w:val="22"/>
                <w:szCs w:val="22"/>
              </w:rPr>
            </w:pPr>
            <w:r w:rsidRPr="007001F1">
              <w:rPr>
                <w:color w:val="000000"/>
                <w:sz w:val="22"/>
                <w:szCs w:val="22"/>
              </w:rPr>
              <w:t>Verejná súťaž</w:t>
            </w:r>
          </w:p>
        </w:tc>
      </w:tr>
      <w:tr w:rsidR="008031FE" w:rsidRPr="007001F1" w14:paraId="1AD71B7C" w14:textId="77777777" w:rsidTr="007261E4">
        <w:trPr>
          <w:trHeight w:val="300"/>
        </w:trPr>
        <w:tc>
          <w:tcPr>
            <w:tcW w:w="3559" w:type="dxa"/>
            <w:gridSpan w:val="2"/>
            <w:shd w:val="clear" w:color="auto" w:fill="auto"/>
            <w:vAlign w:val="center"/>
            <w:hideMark/>
          </w:tcPr>
          <w:p w14:paraId="01306FD5" w14:textId="77777777" w:rsidR="008031FE" w:rsidRPr="007001F1" w:rsidRDefault="008031FE"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A3EEB56" w14:textId="77777777" w:rsidR="008031FE" w:rsidRPr="007001F1" w:rsidRDefault="008031FE" w:rsidP="00F92AC2">
            <w:pPr>
              <w:rPr>
                <w:color w:val="000000"/>
                <w:sz w:val="22"/>
                <w:szCs w:val="22"/>
              </w:rPr>
            </w:pPr>
            <w:r w:rsidRPr="007001F1">
              <w:rPr>
                <w:color w:val="000000"/>
                <w:sz w:val="22"/>
                <w:szCs w:val="22"/>
              </w:rPr>
              <w:t xml:space="preserve"> </w:t>
            </w:r>
          </w:p>
        </w:tc>
      </w:tr>
      <w:tr w:rsidR="00F7654B" w:rsidRPr="007001F1" w14:paraId="13E53265" w14:textId="77777777" w:rsidTr="007261E4">
        <w:trPr>
          <w:trHeight w:val="300"/>
        </w:trPr>
        <w:tc>
          <w:tcPr>
            <w:tcW w:w="3559" w:type="dxa"/>
            <w:gridSpan w:val="2"/>
            <w:shd w:val="clear" w:color="auto" w:fill="auto"/>
            <w:vAlign w:val="center"/>
          </w:tcPr>
          <w:p w14:paraId="54DA5E7B" w14:textId="5ACB1BAA"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867744A" w14:textId="77777777" w:rsidR="00F7654B" w:rsidRPr="007001F1" w:rsidRDefault="00F7654B" w:rsidP="00F92AC2">
            <w:pPr>
              <w:rPr>
                <w:color w:val="000000"/>
                <w:sz w:val="22"/>
                <w:szCs w:val="22"/>
              </w:rPr>
            </w:pPr>
          </w:p>
        </w:tc>
      </w:tr>
      <w:tr w:rsidR="008031FE" w:rsidRPr="007001F1" w14:paraId="5952F7A9" w14:textId="77777777" w:rsidTr="007261E4">
        <w:trPr>
          <w:trHeight w:val="300"/>
        </w:trPr>
        <w:tc>
          <w:tcPr>
            <w:tcW w:w="3559" w:type="dxa"/>
            <w:gridSpan w:val="2"/>
            <w:shd w:val="clear" w:color="auto" w:fill="auto"/>
            <w:vAlign w:val="center"/>
            <w:hideMark/>
          </w:tcPr>
          <w:p w14:paraId="49462FCD" w14:textId="77777777" w:rsidR="008031FE" w:rsidRPr="007001F1" w:rsidRDefault="008031FE"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4A49774" w14:textId="77777777" w:rsidR="008031FE" w:rsidRPr="007001F1" w:rsidRDefault="008031FE" w:rsidP="00F92AC2">
            <w:pPr>
              <w:rPr>
                <w:color w:val="000000"/>
                <w:sz w:val="22"/>
                <w:szCs w:val="22"/>
              </w:rPr>
            </w:pPr>
            <w:r w:rsidRPr="007001F1">
              <w:rPr>
                <w:color w:val="000000"/>
                <w:sz w:val="22"/>
                <w:szCs w:val="22"/>
              </w:rPr>
              <w:t>Štandardná ex-post kontrola</w:t>
            </w:r>
          </w:p>
        </w:tc>
      </w:tr>
      <w:tr w:rsidR="008031FE" w:rsidRPr="007001F1" w14:paraId="5106D1BF" w14:textId="77777777" w:rsidTr="007261E4">
        <w:trPr>
          <w:trHeight w:val="300"/>
        </w:trPr>
        <w:tc>
          <w:tcPr>
            <w:tcW w:w="3559" w:type="dxa"/>
            <w:gridSpan w:val="2"/>
            <w:shd w:val="clear" w:color="auto" w:fill="auto"/>
            <w:vAlign w:val="center"/>
            <w:hideMark/>
          </w:tcPr>
          <w:p w14:paraId="5EF3E2E9" w14:textId="77777777" w:rsidR="008031FE" w:rsidRPr="007001F1" w:rsidRDefault="008031FE"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D5500A6"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4217631" w14:textId="77777777" w:rsidTr="007261E4">
        <w:trPr>
          <w:trHeight w:val="300"/>
        </w:trPr>
        <w:tc>
          <w:tcPr>
            <w:tcW w:w="3559" w:type="dxa"/>
            <w:gridSpan w:val="2"/>
            <w:shd w:val="clear" w:color="auto" w:fill="auto"/>
            <w:vAlign w:val="center"/>
            <w:hideMark/>
          </w:tcPr>
          <w:p w14:paraId="0DA96661" w14:textId="77777777" w:rsidR="008031FE" w:rsidRPr="007001F1" w:rsidRDefault="008031FE"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6C9507C"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07AB697" w14:textId="77777777" w:rsidTr="007261E4">
        <w:trPr>
          <w:trHeight w:val="300"/>
        </w:trPr>
        <w:tc>
          <w:tcPr>
            <w:tcW w:w="3559" w:type="dxa"/>
            <w:gridSpan w:val="2"/>
            <w:shd w:val="clear" w:color="auto" w:fill="auto"/>
            <w:vAlign w:val="center"/>
            <w:hideMark/>
          </w:tcPr>
          <w:p w14:paraId="72C02B23" w14:textId="77777777" w:rsidR="008031FE" w:rsidRPr="007001F1" w:rsidRDefault="008031FE"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143C8C9" w14:textId="77777777" w:rsidR="008031FE" w:rsidRPr="007001F1" w:rsidRDefault="008031FE" w:rsidP="00F92AC2">
            <w:pPr>
              <w:rPr>
                <w:color w:val="000000"/>
                <w:sz w:val="22"/>
                <w:szCs w:val="22"/>
              </w:rPr>
            </w:pPr>
            <w:r w:rsidRPr="007001F1">
              <w:rPr>
                <w:color w:val="000000"/>
                <w:sz w:val="22"/>
                <w:szCs w:val="22"/>
              </w:rPr>
              <w:t> </w:t>
            </w:r>
          </w:p>
        </w:tc>
      </w:tr>
      <w:tr w:rsidR="00B0048C" w:rsidRPr="007001F1" w14:paraId="5EC47AD2" w14:textId="77777777" w:rsidTr="007261E4">
        <w:trPr>
          <w:trHeight w:val="300"/>
        </w:trPr>
        <w:tc>
          <w:tcPr>
            <w:tcW w:w="3559" w:type="dxa"/>
            <w:gridSpan w:val="2"/>
            <w:shd w:val="clear" w:color="auto" w:fill="auto"/>
          </w:tcPr>
          <w:p w14:paraId="723B2519" w14:textId="13E15922"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620B18D4" w14:textId="50DB5A4D" w:rsidR="00B0048C" w:rsidRPr="007001F1" w:rsidRDefault="00B0048C" w:rsidP="00B0048C">
            <w:pPr>
              <w:rPr>
                <w:color w:val="000000"/>
                <w:sz w:val="22"/>
                <w:szCs w:val="22"/>
              </w:rPr>
            </w:pPr>
          </w:p>
        </w:tc>
      </w:tr>
      <w:tr w:rsidR="008031FE" w:rsidRPr="007001F1" w14:paraId="38051AC6" w14:textId="77777777" w:rsidTr="007261E4">
        <w:trPr>
          <w:trHeight w:val="300"/>
        </w:trPr>
        <w:tc>
          <w:tcPr>
            <w:tcW w:w="3559" w:type="dxa"/>
            <w:gridSpan w:val="2"/>
            <w:shd w:val="clear" w:color="auto" w:fill="auto"/>
            <w:vAlign w:val="center"/>
            <w:hideMark/>
          </w:tcPr>
          <w:p w14:paraId="6EBB8416" w14:textId="77777777" w:rsidR="008031FE" w:rsidRPr="007001F1" w:rsidRDefault="008031FE"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2AC739E7"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D997AB9" w14:textId="77777777" w:rsidTr="007261E4">
        <w:trPr>
          <w:trHeight w:val="300"/>
        </w:trPr>
        <w:tc>
          <w:tcPr>
            <w:tcW w:w="3559" w:type="dxa"/>
            <w:gridSpan w:val="2"/>
            <w:shd w:val="clear" w:color="auto" w:fill="auto"/>
            <w:vAlign w:val="center"/>
            <w:hideMark/>
          </w:tcPr>
          <w:p w14:paraId="36E0FF30" w14:textId="77777777" w:rsidR="008031FE" w:rsidRPr="007001F1" w:rsidRDefault="008031FE"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0AAA56F"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E07E21F" w14:textId="77777777" w:rsidTr="007261E4">
        <w:trPr>
          <w:trHeight w:val="300"/>
        </w:trPr>
        <w:tc>
          <w:tcPr>
            <w:tcW w:w="3559" w:type="dxa"/>
            <w:gridSpan w:val="2"/>
            <w:shd w:val="clear" w:color="auto" w:fill="auto"/>
            <w:vAlign w:val="center"/>
            <w:hideMark/>
          </w:tcPr>
          <w:p w14:paraId="6405FE85" w14:textId="77777777" w:rsidR="008031FE" w:rsidRPr="007001F1" w:rsidRDefault="008031FE"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502230F"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2CFEAD4E" w14:textId="77777777" w:rsidTr="007261E4">
        <w:trPr>
          <w:trHeight w:val="300"/>
        </w:trPr>
        <w:tc>
          <w:tcPr>
            <w:tcW w:w="3559" w:type="dxa"/>
            <w:gridSpan w:val="2"/>
            <w:shd w:val="clear" w:color="auto" w:fill="auto"/>
            <w:vAlign w:val="center"/>
            <w:hideMark/>
          </w:tcPr>
          <w:p w14:paraId="1F7A99C7" w14:textId="77777777" w:rsidR="008031FE" w:rsidRPr="007001F1" w:rsidRDefault="008031FE"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D6A2AF4"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F8F243C" w14:textId="77777777" w:rsidTr="007261E4">
        <w:trPr>
          <w:trHeight w:val="300"/>
        </w:trPr>
        <w:tc>
          <w:tcPr>
            <w:tcW w:w="3559" w:type="dxa"/>
            <w:gridSpan w:val="2"/>
            <w:shd w:val="clear" w:color="auto" w:fill="auto"/>
            <w:vAlign w:val="center"/>
            <w:hideMark/>
          </w:tcPr>
          <w:p w14:paraId="414B5AEF" w14:textId="77777777" w:rsidR="008031FE" w:rsidRPr="007001F1" w:rsidRDefault="008031FE" w:rsidP="00F92AC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02EC5540" w14:textId="77777777" w:rsidR="008031FE" w:rsidRPr="007001F1" w:rsidRDefault="008031FE" w:rsidP="00F92AC2">
            <w:pPr>
              <w:rPr>
                <w:color w:val="000000"/>
                <w:sz w:val="22"/>
                <w:szCs w:val="22"/>
              </w:rPr>
            </w:pPr>
            <w:r w:rsidRPr="007001F1">
              <w:rPr>
                <w:color w:val="000000"/>
                <w:sz w:val="22"/>
                <w:szCs w:val="22"/>
              </w:rPr>
              <w:t> </w:t>
            </w:r>
          </w:p>
        </w:tc>
      </w:tr>
      <w:tr w:rsidR="008031FE" w:rsidRPr="007001F1" w:rsidDel="002D4145" w14:paraId="6A138A40" w14:textId="6CF9538D" w:rsidTr="007261E4">
        <w:trPr>
          <w:trHeight w:val="300"/>
          <w:del w:id="980" w:author="Kramár Róbert" w:date="2018-04-27T16:49:00Z"/>
        </w:trPr>
        <w:tc>
          <w:tcPr>
            <w:tcW w:w="3559" w:type="dxa"/>
            <w:gridSpan w:val="2"/>
            <w:shd w:val="clear" w:color="auto" w:fill="auto"/>
            <w:vAlign w:val="center"/>
            <w:hideMark/>
          </w:tcPr>
          <w:p w14:paraId="716DDD2D" w14:textId="5F44A84E" w:rsidR="008031FE" w:rsidRPr="007001F1" w:rsidDel="002D4145" w:rsidRDefault="008031FE" w:rsidP="00F92AC2">
            <w:pPr>
              <w:rPr>
                <w:del w:id="981" w:author="Kramár Róbert" w:date="2018-04-27T16:49:00Z"/>
                <w:color w:val="000000"/>
                <w:sz w:val="22"/>
                <w:szCs w:val="22"/>
              </w:rPr>
            </w:pPr>
            <w:del w:id="982" w:author="Kramár Róbert" w:date="2018-04-27T16:49: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1ECAEDDA" w14:textId="67F995EB" w:rsidR="008031FE" w:rsidRPr="007001F1" w:rsidDel="002D4145" w:rsidRDefault="008031FE" w:rsidP="00F92AC2">
            <w:pPr>
              <w:rPr>
                <w:del w:id="983" w:author="Kramár Róbert" w:date="2018-04-27T16:49:00Z"/>
                <w:color w:val="000000"/>
                <w:sz w:val="22"/>
                <w:szCs w:val="22"/>
              </w:rPr>
            </w:pPr>
            <w:del w:id="984" w:author="Kramár Róbert" w:date="2018-04-27T16:49:00Z">
              <w:r w:rsidRPr="007001F1" w:rsidDel="002D4145">
                <w:rPr>
                  <w:color w:val="000000"/>
                  <w:sz w:val="22"/>
                  <w:szCs w:val="22"/>
                </w:rPr>
                <w:delText> </w:delText>
              </w:r>
            </w:del>
          </w:p>
        </w:tc>
      </w:tr>
      <w:tr w:rsidR="008031FE" w:rsidRPr="007001F1" w14:paraId="02BEA440" w14:textId="77777777" w:rsidTr="007261E4">
        <w:trPr>
          <w:trHeight w:val="300"/>
        </w:trPr>
        <w:tc>
          <w:tcPr>
            <w:tcW w:w="3559" w:type="dxa"/>
            <w:gridSpan w:val="2"/>
            <w:shd w:val="clear" w:color="auto" w:fill="auto"/>
            <w:vAlign w:val="center"/>
            <w:hideMark/>
          </w:tcPr>
          <w:p w14:paraId="0AABB316" w14:textId="77777777" w:rsidR="008031FE" w:rsidRPr="007001F1" w:rsidRDefault="008031FE" w:rsidP="00F92AC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80213CD"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16BB55A" w14:textId="77777777" w:rsidTr="007261E4">
        <w:trPr>
          <w:trHeight w:val="300"/>
        </w:trPr>
        <w:tc>
          <w:tcPr>
            <w:tcW w:w="3559" w:type="dxa"/>
            <w:gridSpan w:val="2"/>
            <w:shd w:val="clear" w:color="auto" w:fill="auto"/>
            <w:vAlign w:val="center"/>
            <w:hideMark/>
          </w:tcPr>
          <w:p w14:paraId="66AFD9A1" w14:textId="77777777" w:rsidR="008031FE" w:rsidRPr="007001F1" w:rsidRDefault="008031FE" w:rsidP="00F92AC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033CE00B"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EF6A01B" w14:textId="77777777" w:rsidTr="007261E4">
        <w:trPr>
          <w:trHeight w:val="300"/>
        </w:trPr>
        <w:tc>
          <w:tcPr>
            <w:tcW w:w="3559" w:type="dxa"/>
            <w:gridSpan w:val="2"/>
            <w:shd w:val="clear" w:color="auto" w:fill="auto"/>
            <w:vAlign w:val="center"/>
            <w:hideMark/>
          </w:tcPr>
          <w:p w14:paraId="2C190FBF" w14:textId="77777777" w:rsidR="008031FE" w:rsidRPr="007001F1" w:rsidRDefault="008031FE" w:rsidP="00F92AC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587DD8E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rsidDel="002D4145" w14:paraId="6F5752B7" w14:textId="5948F750" w:rsidTr="007261E4">
        <w:trPr>
          <w:trHeight w:val="810"/>
          <w:del w:id="985" w:author="Kramár Róbert" w:date="2018-04-27T16:48:00Z"/>
        </w:trPr>
        <w:tc>
          <w:tcPr>
            <w:tcW w:w="3559" w:type="dxa"/>
            <w:gridSpan w:val="2"/>
            <w:shd w:val="clear" w:color="auto" w:fill="auto"/>
            <w:vAlign w:val="center"/>
            <w:hideMark/>
          </w:tcPr>
          <w:p w14:paraId="066920A0" w14:textId="70E87DAF" w:rsidR="008031FE" w:rsidRPr="007001F1" w:rsidDel="002D4145" w:rsidRDefault="008031FE" w:rsidP="00F92AC2">
            <w:pPr>
              <w:rPr>
                <w:del w:id="986" w:author="Kramár Róbert" w:date="2018-04-27T16:48:00Z"/>
                <w:color w:val="000000"/>
                <w:sz w:val="22"/>
                <w:szCs w:val="22"/>
              </w:rPr>
            </w:pPr>
            <w:del w:id="987" w:author="Kramár Róbert" w:date="2018-04-27T16:48: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0A15547F" w14:textId="222AA6AD" w:rsidR="008031FE" w:rsidRPr="007001F1" w:rsidDel="002D4145" w:rsidRDefault="008031FE" w:rsidP="00F92AC2">
            <w:pPr>
              <w:rPr>
                <w:del w:id="988" w:author="Kramár Róbert" w:date="2018-04-27T16:48:00Z"/>
                <w:color w:val="000000"/>
                <w:sz w:val="22"/>
                <w:szCs w:val="22"/>
              </w:rPr>
            </w:pPr>
            <w:del w:id="989" w:author="Kramár Róbert" w:date="2018-04-27T16:48:00Z">
              <w:r w:rsidRPr="007001F1" w:rsidDel="002D4145">
                <w:rPr>
                  <w:color w:val="000000"/>
                  <w:sz w:val="22"/>
                  <w:szCs w:val="22"/>
                </w:rPr>
                <w:delText> </w:delText>
              </w:r>
            </w:del>
          </w:p>
        </w:tc>
      </w:tr>
      <w:tr w:rsidR="008031FE" w:rsidRPr="007001F1" w14:paraId="693D5A95" w14:textId="77777777" w:rsidTr="007261E4">
        <w:trPr>
          <w:trHeight w:val="315"/>
        </w:trPr>
        <w:tc>
          <w:tcPr>
            <w:tcW w:w="582" w:type="dxa"/>
            <w:shd w:val="clear" w:color="000000" w:fill="60497A"/>
            <w:vAlign w:val="center"/>
            <w:hideMark/>
          </w:tcPr>
          <w:p w14:paraId="040D3ABC" w14:textId="77777777" w:rsidR="008031FE" w:rsidRPr="007001F1" w:rsidRDefault="008031FE"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A92E257" w14:textId="77777777" w:rsidR="008031FE" w:rsidRPr="007001F1" w:rsidRDefault="008031FE"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001E53E" w14:textId="77777777" w:rsidR="008031FE" w:rsidRPr="007001F1" w:rsidRDefault="008031FE"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3C459DC" w14:textId="77777777" w:rsidR="008031FE" w:rsidRPr="007001F1" w:rsidRDefault="008031FE"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EB81AB3" w14:textId="77777777" w:rsidR="008031FE" w:rsidRPr="007001F1" w:rsidRDefault="008031FE"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7E50D55" w14:textId="77777777" w:rsidR="008031FE" w:rsidRPr="007001F1" w:rsidRDefault="008031FE" w:rsidP="00F92AC2">
            <w:pPr>
              <w:jc w:val="center"/>
              <w:rPr>
                <w:b/>
                <w:bCs/>
                <w:color w:val="FFFFFF"/>
                <w:sz w:val="22"/>
                <w:szCs w:val="22"/>
              </w:rPr>
            </w:pPr>
            <w:r w:rsidRPr="007001F1">
              <w:rPr>
                <w:b/>
                <w:bCs/>
                <w:color w:val="FFFFFF"/>
                <w:sz w:val="22"/>
                <w:szCs w:val="22"/>
              </w:rPr>
              <w:t>Poznámka</w:t>
            </w:r>
          </w:p>
        </w:tc>
      </w:tr>
      <w:tr w:rsidR="008031FE" w:rsidRPr="007001F1" w14:paraId="2940F3DF" w14:textId="77777777" w:rsidTr="007261E4">
        <w:trPr>
          <w:trHeight w:val="20"/>
        </w:trPr>
        <w:tc>
          <w:tcPr>
            <w:tcW w:w="582" w:type="dxa"/>
            <w:shd w:val="clear" w:color="auto" w:fill="auto"/>
            <w:noWrap/>
            <w:vAlign w:val="center"/>
            <w:hideMark/>
          </w:tcPr>
          <w:p w14:paraId="71C8E4C3" w14:textId="77777777" w:rsidR="008031FE" w:rsidRPr="007001F1" w:rsidRDefault="008031FE"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2FCF67D" w14:textId="77777777" w:rsidR="008031FE" w:rsidRPr="007001F1" w:rsidRDefault="008031FE"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7D88F7BE"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5282A"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329BB7"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8C87C3"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236B88A3" w14:textId="77777777" w:rsidTr="00312388">
        <w:trPr>
          <w:trHeight w:val="157"/>
        </w:trPr>
        <w:tc>
          <w:tcPr>
            <w:tcW w:w="582" w:type="dxa"/>
            <w:vMerge w:val="restart"/>
            <w:shd w:val="clear" w:color="auto" w:fill="auto"/>
            <w:noWrap/>
            <w:vAlign w:val="center"/>
            <w:hideMark/>
          </w:tcPr>
          <w:p w14:paraId="3BD8760C" w14:textId="77777777" w:rsidR="00A3384E" w:rsidRPr="007001F1" w:rsidRDefault="00A3384E"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B991C00" w14:textId="411F718B" w:rsidR="00A3384E" w:rsidRPr="007001F1" w:rsidRDefault="00A3384E" w:rsidP="003F3D85">
            <w:pPr>
              <w:jc w:val="both"/>
              <w:rPr>
                <w:color w:val="000000"/>
                <w:sz w:val="22"/>
                <w:szCs w:val="22"/>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14:paraId="6BD4211C"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072BC7"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2274DD4"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E1A45F"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9DD5E24" w14:textId="77777777" w:rsidTr="00312388">
        <w:trPr>
          <w:trHeight w:val="582"/>
        </w:trPr>
        <w:tc>
          <w:tcPr>
            <w:tcW w:w="582" w:type="dxa"/>
            <w:vMerge/>
            <w:shd w:val="clear" w:color="auto" w:fill="auto"/>
            <w:noWrap/>
            <w:vAlign w:val="center"/>
          </w:tcPr>
          <w:p w14:paraId="257FDD5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55A36E8" w14:textId="0EFE9A05" w:rsidR="00A3384E" w:rsidRPr="007001F1" w:rsidDel="005135D8" w:rsidRDefault="00A3384E"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60F92AE3" w14:textId="77777777" w:rsidR="00A3384E" w:rsidRPr="007001F1" w:rsidRDefault="00A3384E" w:rsidP="00F92AC2">
            <w:pPr>
              <w:jc w:val="center"/>
              <w:rPr>
                <w:color w:val="000000"/>
                <w:sz w:val="22"/>
                <w:szCs w:val="22"/>
              </w:rPr>
            </w:pPr>
          </w:p>
        </w:tc>
        <w:tc>
          <w:tcPr>
            <w:tcW w:w="567" w:type="dxa"/>
            <w:shd w:val="clear" w:color="auto" w:fill="auto"/>
            <w:vAlign w:val="center"/>
          </w:tcPr>
          <w:p w14:paraId="51EF20AE" w14:textId="77777777" w:rsidR="00A3384E" w:rsidRPr="007001F1" w:rsidRDefault="00A3384E" w:rsidP="00F92AC2">
            <w:pPr>
              <w:jc w:val="center"/>
              <w:rPr>
                <w:color w:val="000000"/>
                <w:sz w:val="22"/>
                <w:szCs w:val="22"/>
              </w:rPr>
            </w:pPr>
          </w:p>
        </w:tc>
        <w:tc>
          <w:tcPr>
            <w:tcW w:w="776" w:type="dxa"/>
            <w:shd w:val="clear" w:color="auto" w:fill="auto"/>
            <w:vAlign w:val="center"/>
          </w:tcPr>
          <w:p w14:paraId="5DC5815C" w14:textId="77777777" w:rsidR="00A3384E" w:rsidRPr="007001F1" w:rsidRDefault="00A3384E" w:rsidP="00F92AC2">
            <w:pPr>
              <w:jc w:val="center"/>
              <w:rPr>
                <w:color w:val="000000"/>
                <w:sz w:val="22"/>
                <w:szCs w:val="22"/>
              </w:rPr>
            </w:pPr>
          </w:p>
        </w:tc>
        <w:tc>
          <w:tcPr>
            <w:tcW w:w="1775" w:type="dxa"/>
            <w:shd w:val="clear" w:color="auto" w:fill="auto"/>
            <w:vAlign w:val="center"/>
          </w:tcPr>
          <w:p w14:paraId="7D009191" w14:textId="77777777" w:rsidR="00A3384E" w:rsidRPr="007001F1" w:rsidRDefault="00A3384E" w:rsidP="00F92AC2">
            <w:pPr>
              <w:jc w:val="center"/>
              <w:rPr>
                <w:color w:val="000000"/>
                <w:sz w:val="22"/>
                <w:szCs w:val="22"/>
              </w:rPr>
            </w:pPr>
          </w:p>
        </w:tc>
      </w:tr>
      <w:tr w:rsidR="00A3384E" w:rsidRPr="007001F1" w14:paraId="0AE21B08" w14:textId="77777777" w:rsidTr="00312388">
        <w:trPr>
          <w:trHeight w:val="665"/>
        </w:trPr>
        <w:tc>
          <w:tcPr>
            <w:tcW w:w="582" w:type="dxa"/>
            <w:vMerge/>
            <w:shd w:val="clear" w:color="auto" w:fill="auto"/>
            <w:noWrap/>
            <w:vAlign w:val="center"/>
          </w:tcPr>
          <w:p w14:paraId="5C71454C"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07C539F" w14:textId="01CB8D2C" w:rsidR="00A3384E" w:rsidRPr="007001F1" w:rsidDel="005135D8" w:rsidRDefault="00A3384E" w:rsidP="003F3D85">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A0BA87" w14:textId="77777777" w:rsidR="00A3384E" w:rsidRPr="007001F1" w:rsidRDefault="00A3384E" w:rsidP="00F92AC2">
            <w:pPr>
              <w:jc w:val="center"/>
              <w:rPr>
                <w:color w:val="000000"/>
                <w:sz w:val="22"/>
                <w:szCs w:val="22"/>
              </w:rPr>
            </w:pPr>
          </w:p>
        </w:tc>
        <w:tc>
          <w:tcPr>
            <w:tcW w:w="567" w:type="dxa"/>
            <w:shd w:val="clear" w:color="auto" w:fill="auto"/>
            <w:vAlign w:val="center"/>
          </w:tcPr>
          <w:p w14:paraId="7D20969F" w14:textId="77777777" w:rsidR="00A3384E" w:rsidRPr="007001F1" w:rsidRDefault="00A3384E" w:rsidP="00F92AC2">
            <w:pPr>
              <w:jc w:val="center"/>
              <w:rPr>
                <w:color w:val="000000"/>
                <w:sz w:val="22"/>
                <w:szCs w:val="22"/>
              </w:rPr>
            </w:pPr>
          </w:p>
        </w:tc>
        <w:tc>
          <w:tcPr>
            <w:tcW w:w="776" w:type="dxa"/>
            <w:shd w:val="clear" w:color="auto" w:fill="auto"/>
            <w:vAlign w:val="center"/>
          </w:tcPr>
          <w:p w14:paraId="663F454D" w14:textId="77777777" w:rsidR="00A3384E" w:rsidRPr="007001F1" w:rsidRDefault="00A3384E" w:rsidP="00F92AC2">
            <w:pPr>
              <w:jc w:val="center"/>
              <w:rPr>
                <w:color w:val="000000"/>
                <w:sz w:val="22"/>
                <w:szCs w:val="22"/>
              </w:rPr>
            </w:pPr>
          </w:p>
        </w:tc>
        <w:tc>
          <w:tcPr>
            <w:tcW w:w="1775" w:type="dxa"/>
            <w:shd w:val="clear" w:color="auto" w:fill="auto"/>
            <w:vAlign w:val="center"/>
          </w:tcPr>
          <w:p w14:paraId="24527869" w14:textId="77777777" w:rsidR="00A3384E" w:rsidRPr="007001F1" w:rsidRDefault="00A3384E" w:rsidP="00F92AC2">
            <w:pPr>
              <w:jc w:val="center"/>
              <w:rPr>
                <w:color w:val="000000"/>
                <w:sz w:val="22"/>
                <w:szCs w:val="22"/>
              </w:rPr>
            </w:pPr>
          </w:p>
        </w:tc>
      </w:tr>
      <w:tr w:rsidR="00A3384E" w:rsidRPr="007001F1" w14:paraId="3630D189" w14:textId="77777777" w:rsidTr="007261E4">
        <w:trPr>
          <w:trHeight w:val="885"/>
        </w:trPr>
        <w:tc>
          <w:tcPr>
            <w:tcW w:w="582" w:type="dxa"/>
            <w:vMerge/>
            <w:shd w:val="clear" w:color="auto" w:fill="auto"/>
            <w:noWrap/>
            <w:vAlign w:val="center"/>
          </w:tcPr>
          <w:p w14:paraId="1F33AEF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1CCB0D66" w14:textId="79810EFA" w:rsidR="00A3384E" w:rsidRPr="007001F1" w:rsidDel="005135D8" w:rsidRDefault="00A3384E"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4CDBE39" w14:textId="77777777" w:rsidR="00A3384E" w:rsidRPr="007001F1" w:rsidRDefault="00A3384E" w:rsidP="00F92AC2">
            <w:pPr>
              <w:jc w:val="center"/>
              <w:rPr>
                <w:color w:val="000000"/>
                <w:sz w:val="22"/>
                <w:szCs w:val="22"/>
              </w:rPr>
            </w:pPr>
          </w:p>
        </w:tc>
        <w:tc>
          <w:tcPr>
            <w:tcW w:w="567" w:type="dxa"/>
            <w:shd w:val="clear" w:color="auto" w:fill="auto"/>
            <w:vAlign w:val="center"/>
          </w:tcPr>
          <w:p w14:paraId="54076513" w14:textId="77777777" w:rsidR="00A3384E" w:rsidRPr="007001F1" w:rsidRDefault="00A3384E" w:rsidP="00F92AC2">
            <w:pPr>
              <w:jc w:val="center"/>
              <w:rPr>
                <w:color w:val="000000"/>
                <w:sz w:val="22"/>
                <w:szCs w:val="22"/>
              </w:rPr>
            </w:pPr>
          </w:p>
        </w:tc>
        <w:tc>
          <w:tcPr>
            <w:tcW w:w="776" w:type="dxa"/>
            <w:shd w:val="clear" w:color="auto" w:fill="auto"/>
            <w:vAlign w:val="center"/>
          </w:tcPr>
          <w:p w14:paraId="3ABD77F9" w14:textId="77777777" w:rsidR="00A3384E" w:rsidRPr="007001F1" w:rsidRDefault="00A3384E" w:rsidP="00F92AC2">
            <w:pPr>
              <w:jc w:val="center"/>
              <w:rPr>
                <w:color w:val="000000"/>
                <w:sz w:val="22"/>
                <w:szCs w:val="22"/>
              </w:rPr>
            </w:pPr>
          </w:p>
        </w:tc>
        <w:tc>
          <w:tcPr>
            <w:tcW w:w="1775" w:type="dxa"/>
            <w:shd w:val="clear" w:color="auto" w:fill="auto"/>
            <w:vAlign w:val="center"/>
          </w:tcPr>
          <w:p w14:paraId="11B05EC8" w14:textId="77777777" w:rsidR="00A3384E" w:rsidRPr="007001F1" w:rsidRDefault="00A3384E" w:rsidP="00F92AC2">
            <w:pPr>
              <w:jc w:val="center"/>
              <w:rPr>
                <w:color w:val="000000"/>
                <w:sz w:val="22"/>
                <w:szCs w:val="22"/>
              </w:rPr>
            </w:pPr>
          </w:p>
        </w:tc>
      </w:tr>
      <w:tr w:rsidR="00A3384E" w:rsidRPr="007001F1" w14:paraId="074C80D0" w14:textId="77777777" w:rsidTr="007261E4">
        <w:trPr>
          <w:trHeight w:val="885"/>
        </w:trPr>
        <w:tc>
          <w:tcPr>
            <w:tcW w:w="582" w:type="dxa"/>
            <w:vMerge/>
            <w:shd w:val="clear" w:color="auto" w:fill="auto"/>
            <w:noWrap/>
            <w:vAlign w:val="center"/>
          </w:tcPr>
          <w:p w14:paraId="09E3351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C775471" w14:textId="6AE50277" w:rsidR="00A3384E" w:rsidRPr="007001F1" w:rsidDel="005135D8" w:rsidRDefault="00A3384E"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38EF64A5" w14:textId="77777777" w:rsidR="00A3384E" w:rsidRPr="007001F1" w:rsidRDefault="00A3384E" w:rsidP="00F92AC2">
            <w:pPr>
              <w:jc w:val="center"/>
              <w:rPr>
                <w:color w:val="000000"/>
                <w:sz w:val="22"/>
                <w:szCs w:val="22"/>
              </w:rPr>
            </w:pPr>
          </w:p>
        </w:tc>
        <w:tc>
          <w:tcPr>
            <w:tcW w:w="567" w:type="dxa"/>
            <w:shd w:val="clear" w:color="auto" w:fill="auto"/>
            <w:vAlign w:val="center"/>
          </w:tcPr>
          <w:p w14:paraId="52F4CF81" w14:textId="77777777" w:rsidR="00A3384E" w:rsidRPr="007001F1" w:rsidRDefault="00A3384E" w:rsidP="00F92AC2">
            <w:pPr>
              <w:jc w:val="center"/>
              <w:rPr>
                <w:color w:val="000000"/>
                <w:sz w:val="22"/>
                <w:szCs w:val="22"/>
              </w:rPr>
            </w:pPr>
          </w:p>
        </w:tc>
        <w:tc>
          <w:tcPr>
            <w:tcW w:w="776" w:type="dxa"/>
            <w:shd w:val="clear" w:color="auto" w:fill="auto"/>
            <w:vAlign w:val="center"/>
          </w:tcPr>
          <w:p w14:paraId="14C95F3C" w14:textId="77777777" w:rsidR="00A3384E" w:rsidRPr="007001F1" w:rsidRDefault="00A3384E" w:rsidP="00F92AC2">
            <w:pPr>
              <w:jc w:val="center"/>
              <w:rPr>
                <w:color w:val="000000"/>
                <w:sz w:val="22"/>
                <w:szCs w:val="22"/>
              </w:rPr>
            </w:pPr>
          </w:p>
        </w:tc>
        <w:tc>
          <w:tcPr>
            <w:tcW w:w="1775" w:type="dxa"/>
            <w:shd w:val="clear" w:color="auto" w:fill="auto"/>
            <w:vAlign w:val="center"/>
          </w:tcPr>
          <w:p w14:paraId="0C572C55" w14:textId="77777777" w:rsidR="00A3384E" w:rsidRPr="007001F1" w:rsidRDefault="00A3384E" w:rsidP="00F92AC2">
            <w:pPr>
              <w:jc w:val="center"/>
              <w:rPr>
                <w:color w:val="000000"/>
                <w:sz w:val="22"/>
                <w:szCs w:val="22"/>
              </w:rPr>
            </w:pPr>
          </w:p>
        </w:tc>
      </w:tr>
      <w:tr w:rsidR="00A3384E" w:rsidRPr="007001F1" w14:paraId="54DC8DE0" w14:textId="77777777" w:rsidTr="00312388">
        <w:trPr>
          <w:trHeight w:val="440"/>
        </w:trPr>
        <w:tc>
          <w:tcPr>
            <w:tcW w:w="582" w:type="dxa"/>
            <w:vMerge/>
            <w:shd w:val="clear" w:color="auto" w:fill="auto"/>
            <w:noWrap/>
            <w:vAlign w:val="center"/>
          </w:tcPr>
          <w:p w14:paraId="1CF66D6D"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4D0BB7A" w14:textId="6E53B4BD" w:rsidR="00A3384E" w:rsidRPr="007001F1" w:rsidDel="005135D8" w:rsidRDefault="00A3384E" w:rsidP="003F3D85">
            <w:pPr>
              <w:jc w:val="both"/>
              <w:rPr>
                <w:color w:val="000000"/>
                <w:sz w:val="22"/>
                <w:szCs w:val="22"/>
              </w:rPr>
            </w:pPr>
            <w:r w:rsidRPr="007001F1">
              <w:rPr>
                <w:sz w:val="22"/>
                <w:szCs w:val="22"/>
              </w:rPr>
              <w:t>f)</w:t>
            </w:r>
            <w:r w:rsidR="00312388"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46B4F8BC" w14:textId="77777777" w:rsidR="00A3384E" w:rsidRPr="007001F1" w:rsidRDefault="00A3384E" w:rsidP="00F92AC2">
            <w:pPr>
              <w:jc w:val="center"/>
              <w:rPr>
                <w:color w:val="000000"/>
                <w:sz w:val="22"/>
                <w:szCs w:val="22"/>
              </w:rPr>
            </w:pPr>
          </w:p>
        </w:tc>
        <w:tc>
          <w:tcPr>
            <w:tcW w:w="567" w:type="dxa"/>
            <w:shd w:val="clear" w:color="auto" w:fill="auto"/>
            <w:vAlign w:val="center"/>
          </w:tcPr>
          <w:p w14:paraId="27B70DBA" w14:textId="77777777" w:rsidR="00A3384E" w:rsidRPr="007001F1" w:rsidRDefault="00A3384E" w:rsidP="00F92AC2">
            <w:pPr>
              <w:jc w:val="center"/>
              <w:rPr>
                <w:color w:val="000000"/>
                <w:sz w:val="22"/>
                <w:szCs w:val="22"/>
              </w:rPr>
            </w:pPr>
          </w:p>
        </w:tc>
        <w:tc>
          <w:tcPr>
            <w:tcW w:w="776" w:type="dxa"/>
            <w:shd w:val="clear" w:color="auto" w:fill="auto"/>
            <w:vAlign w:val="center"/>
          </w:tcPr>
          <w:p w14:paraId="349672B6" w14:textId="77777777" w:rsidR="00A3384E" w:rsidRPr="007001F1" w:rsidRDefault="00A3384E" w:rsidP="00F92AC2">
            <w:pPr>
              <w:jc w:val="center"/>
              <w:rPr>
                <w:color w:val="000000"/>
                <w:sz w:val="22"/>
                <w:szCs w:val="22"/>
              </w:rPr>
            </w:pPr>
          </w:p>
        </w:tc>
        <w:tc>
          <w:tcPr>
            <w:tcW w:w="1775" w:type="dxa"/>
            <w:shd w:val="clear" w:color="auto" w:fill="auto"/>
            <w:vAlign w:val="center"/>
          </w:tcPr>
          <w:p w14:paraId="0ABB774D" w14:textId="77777777" w:rsidR="00A3384E" w:rsidRPr="007001F1" w:rsidRDefault="00A3384E" w:rsidP="00F92AC2">
            <w:pPr>
              <w:jc w:val="center"/>
              <w:rPr>
                <w:color w:val="000000"/>
                <w:sz w:val="22"/>
                <w:szCs w:val="22"/>
              </w:rPr>
            </w:pPr>
          </w:p>
        </w:tc>
      </w:tr>
      <w:tr w:rsidR="008031FE" w:rsidRPr="007001F1" w14:paraId="03F6A08C" w14:textId="77777777" w:rsidTr="007261E4">
        <w:trPr>
          <w:trHeight w:val="20"/>
        </w:trPr>
        <w:tc>
          <w:tcPr>
            <w:tcW w:w="582" w:type="dxa"/>
            <w:shd w:val="clear" w:color="auto" w:fill="auto"/>
            <w:noWrap/>
            <w:vAlign w:val="center"/>
            <w:hideMark/>
          </w:tcPr>
          <w:p w14:paraId="6F658A90" w14:textId="77777777" w:rsidR="008031FE" w:rsidRPr="007001F1" w:rsidRDefault="008031FE"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5819CBE" w14:textId="655FE287" w:rsidR="008031FE" w:rsidRPr="007001F1" w:rsidRDefault="008031FE" w:rsidP="003F3D85">
            <w:pPr>
              <w:jc w:val="both"/>
              <w:rPr>
                <w:color w:val="000000"/>
                <w:sz w:val="22"/>
                <w:szCs w:val="22"/>
              </w:rPr>
            </w:pPr>
            <w:del w:id="990" w:author="Kramár Róbert" w:date="2017-05-15T13:14:00Z">
              <w:r w:rsidRPr="007001F1" w:rsidDel="0088057F">
                <w:rPr>
                  <w:color w:val="000000"/>
                  <w:sz w:val="22"/>
                  <w:szCs w:val="22"/>
                </w:rPr>
                <w:delText xml:space="preserve">Boli pri zadávaní zákazky </w:delText>
              </w:r>
              <w:r w:rsidR="00B64DBA"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991" w:author="Kramár Róbert" w:date="2017-05-15T13:14:00Z">
              <w:r w:rsidR="0088057F" w:rsidRPr="007001F1">
                <w:rPr>
                  <w:color w:val="000000"/>
                  <w:sz w:val="22"/>
                  <w:szCs w:val="22"/>
                </w:rPr>
                <w:t xml:space="preserve">Boli pri zadávaní zákazky dodržané princípy v zmysle § 10 ods. 2 ZVO? </w:t>
              </w:r>
            </w:ins>
            <w:ins w:id="992"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7866E42F"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4CE400"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D39079"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5A1578" w14:textId="77777777" w:rsidR="008031FE" w:rsidRPr="007001F1" w:rsidRDefault="008031FE" w:rsidP="00F92AC2">
            <w:pPr>
              <w:jc w:val="center"/>
              <w:rPr>
                <w:color w:val="000000"/>
                <w:sz w:val="22"/>
                <w:szCs w:val="22"/>
              </w:rPr>
            </w:pPr>
            <w:r w:rsidRPr="007001F1">
              <w:rPr>
                <w:color w:val="000000"/>
                <w:sz w:val="22"/>
                <w:szCs w:val="22"/>
              </w:rPr>
              <w:t> </w:t>
            </w:r>
          </w:p>
        </w:tc>
      </w:tr>
      <w:tr w:rsidR="000E26FB" w:rsidRPr="007001F1" w14:paraId="55D32732" w14:textId="77777777" w:rsidTr="007261E4">
        <w:trPr>
          <w:trHeight w:val="20"/>
        </w:trPr>
        <w:tc>
          <w:tcPr>
            <w:tcW w:w="582" w:type="dxa"/>
            <w:shd w:val="clear" w:color="auto" w:fill="auto"/>
            <w:noWrap/>
            <w:vAlign w:val="center"/>
          </w:tcPr>
          <w:p w14:paraId="536C0D93" w14:textId="17E85EC7" w:rsidR="000E26FB" w:rsidRPr="007001F1" w:rsidRDefault="00C769FE"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735198F7" w14:textId="20938D0C" w:rsidR="000E26FB" w:rsidRPr="007001F1" w:rsidRDefault="000E26FB" w:rsidP="003F3D85">
            <w:pPr>
              <w:jc w:val="both"/>
              <w:rPr>
                <w:color w:val="000000"/>
                <w:sz w:val="22"/>
                <w:szCs w:val="22"/>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1C663065" w14:textId="77777777" w:rsidR="000E26FB" w:rsidRPr="007001F1" w:rsidRDefault="000E26FB" w:rsidP="00F92AC2">
            <w:pPr>
              <w:jc w:val="center"/>
              <w:rPr>
                <w:color w:val="000000"/>
                <w:sz w:val="22"/>
                <w:szCs w:val="22"/>
              </w:rPr>
            </w:pPr>
          </w:p>
        </w:tc>
        <w:tc>
          <w:tcPr>
            <w:tcW w:w="567" w:type="dxa"/>
            <w:shd w:val="clear" w:color="auto" w:fill="auto"/>
            <w:vAlign w:val="center"/>
          </w:tcPr>
          <w:p w14:paraId="175B657D" w14:textId="77777777" w:rsidR="000E26FB" w:rsidRPr="007001F1" w:rsidRDefault="000E26FB" w:rsidP="00F92AC2">
            <w:pPr>
              <w:jc w:val="center"/>
              <w:rPr>
                <w:color w:val="000000"/>
                <w:sz w:val="22"/>
                <w:szCs w:val="22"/>
              </w:rPr>
            </w:pPr>
          </w:p>
        </w:tc>
        <w:tc>
          <w:tcPr>
            <w:tcW w:w="776" w:type="dxa"/>
            <w:shd w:val="clear" w:color="auto" w:fill="auto"/>
            <w:vAlign w:val="center"/>
          </w:tcPr>
          <w:p w14:paraId="28513B3D" w14:textId="77777777" w:rsidR="000E26FB" w:rsidRPr="007001F1" w:rsidRDefault="000E26FB" w:rsidP="00F92AC2">
            <w:pPr>
              <w:jc w:val="center"/>
              <w:rPr>
                <w:color w:val="000000"/>
                <w:sz w:val="22"/>
                <w:szCs w:val="22"/>
              </w:rPr>
            </w:pPr>
          </w:p>
        </w:tc>
        <w:tc>
          <w:tcPr>
            <w:tcW w:w="1775" w:type="dxa"/>
            <w:shd w:val="clear" w:color="auto" w:fill="auto"/>
            <w:vAlign w:val="center"/>
          </w:tcPr>
          <w:p w14:paraId="4F5A49EF" w14:textId="77777777" w:rsidR="000E26FB" w:rsidRPr="007001F1" w:rsidRDefault="000E26FB" w:rsidP="00F92AC2">
            <w:pPr>
              <w:jc w:val="center"/>
              <w:rPr>
                <w:color w:val="000000"/>
                <w:sz w:val="22"/>
                <w:szCs w:val="22"/>
              </w:rPr>
            </w:pPr>
          </w:p>
        </w:tc>
      </w:tr>
      <w:tr w:rsidR="00A3384E" w:rsidRPr="007001F1" w14:paraId="7455A5F3" w14:textId="77777777" w:rsidTr="007261E4">
        <w:trPr>
          <w:trHeight w:val="758"/>
        </w:trPr>
        <w:tc>
          <w:tcPr>
            <w:tcW w:w="582" w:type="dxa"/>
            <w:vMerge w:val="restart"/>
            <w:shd w:val="clear" w:color="auto" w:fill="auto"/>
            <w:noWrap/>
            <w:vAlign w:val="center"/>
          </w:tcPr>
          <w:p w14:paraId="7B26D416" w14:textId="517CF34E" w:rsidR="00A3384E" w:rsidRPr="007001F1" w:rsidRDefault="00A3384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BA3458F" w14:textId="2B1D0D7A" w:rsidR="00A3384E" w:rsidRPr="007001F1" w:rsidRDefault="00A3384E" w:rsidP="003F3D85">
            <w:pPr>
              <w:jc w:val="both"/>
              <w:rPr>
                <w:color w:val="000000"/>
                <w:sz w:val="22"/>
                <w:szCs w:val="22"/>
              </w:rPr>
            </w:pPr>
            <w:r w:rsidRPr="007001F1">
              <w:rPr>
                <w:color w:val="000000"/>
                <w:sz w:val="22"/>
                <w:szCs w:val="22"/>
              </w:rPr>
              <w:t>a) V prípade, ak rozdelil verejný obstarávateľ zákazku na samostatné časti, dodržal všetky ustanovenia §</w:t>
            </w:r>
            <w:r w:rsidR="00E756BB" w:rsidRPr="007001F1">
              <w:rPr>
                <w:color w:val="000000"/>
                <w:sz w:val="22"/>
                <w:szCs w:val="22"/>
              </w:rPr>
              <w:t xml:space="preserve"> </w:t>
            </w:r>
            <w:r w:rsidRPr="007001F1">
              <w:rPr>
                <w:color w:val="000000"/>
                <w:sz w:val="22"/>
                <w:szCs w:val="22"/>
              </w:rPr>
              <w:t>28</w:t>
            </w:r>
            <w:r w:rsidR="00E756BB"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61B03246" w14:textId="77777777" w:rsidR="00A3384E" w:rsidRPr="007001F1" w:rsidRDefault="00A3384E" w:rsidP="00F92AC2">
            <w:pPr>
              <w:jc w:val="center"/>
              <w:rPr>
                <w:color w:val="000000"/>
                <w:sz w:val="22"/>
                <w:szCs w:val="22"/>
              </w:rPr>
            </w:pPr>
          </w:p>
        </w:tc>
        <w:tc>
          <w:tcPr>
            <w:tcW w:w="567" w:type="dxa"/>
            <w:shd w:val="clear" w:color="auto" w:fill="auto"/>
            <w:vAlign w:val="center"/>
          </w:tcPr>
          <w:p w14:paraId="3F859187" w14:textId="77777777" w:rsidR="00A3384E" w:rsidRPr="007001F1" w:rsidRDefault="00A3384E" w:rsidP="00F92AC2">
            <w:pPr>
              <w:jc w:val="center"/>
              <w:rPr>
                <w:color w:val="000000"/>
                <w:sz w:val="22"/>
                <w:szCs w:val="22"/>
              </w:rPr>
            </w:pPr>
          </w:p>
        </w:tc>
        <w:tc>
          <w:tcPr>
            <w:tcW w:w="776" w:type="dxa"/>
            <w:shd w:val="clear" w:color="auto" w:fill="auto"/>
            <w:vAlign w:val="center"/>
          </w:tcPr>
          <w:p w14:paraId="022CC9AE" w14:textId="77777777" w:rsidR="00A3384E" w:rsidRPr="007001F1" w:rsidRDefault="00A3384E" w:rsidP="00F92AC2">
            <w:pPr>
              <w:jc w:val="center"/>
              <w:rPr>
                <w:color w:val="000000"/>
                <w:sz w:val="22"/>
                <w:szCs w:val="22"/>
              </w:rPr>
            </w:pPr>
          </w:p>
        </w:tc>
        <w:tc>
          <w:tcPr>
            <w:tcW w:w="1775" w:type="dxa"/>
            <w:shd w:val="clear" w:color="auto" w:fill="auto"/>
            <w:vAlign w:val="center"/>
          </w:tcPr>
          <w:p w14:paraId="0B41BF54" w14:textId="77777777" w:rsidR="00A3384E" w:rsidRPr="007001F1" w:rsidRDefault="00A3384E" w:rsidP="00F92AC2">
            <w:pPr>
              <w:jc w:val="center"/>
              <w:rPr>
                <w:color w:val="000000"/>
                <w:sz w:val="22"/>
                <w:szCs w:val="22"/>
              </w:rPr>
            </w:pPr>
          </w:p>
        </w:tc>
      </w:tr>
      <w:tr w:rsidR="00A3384E" w:rsidRPr="007001F1" w14:paraId="5B332138" w14:textId="77777777" w:rsidTr="007261E4">
        <w:trPr>
          <w:trHeight w:val="757"/>
        </w:trPr>
        <w:tc>
          <w:tcPr>
            <w:tcW w:w="582" w:type="dxa"/>
            <w:vMerge/>
            <w:shd w:val="clear" w:color="auto" w:fill="auto"/>
            <w:noWrap/>
            <w:vAlign w:val="center"/>
          </w:tcPr>
          <w:p w14:paraId="5205E7B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7964405" w14:textId="36C713CE" w:rsidR="00A3384E" w:rsidRPr="007001F1" w:rsidRDefault="00A3384E" w:rsidP="003F3D85">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ins w:id="993" w:author="Kramár Róbert" w:date="2018-04-27T17:25:00Z">
              <w:r w:rsidR="007F62A7">
                <w:rPr>
                  <w:color w:val="000000"/>
                  <w:sz w:val="22"/>
                  <w:szCs w:val="22"/>
                </w:rPr>
                <w:t xml:space="preserve">alebo v správe o zákazke </w:t>
              </w:r>
            </w:ins>
            <w:r w:rsidRPr="007001F1">
              <w:rPr>
                <w:color w:val="000000"/>
                <w:sz w:val="22"/>
                <w:szCs w:val="22"/>
              </w:rPr>
              <w:t>odôvodnenie?</w:t>
            </w:r>
          </w:p>
        </w:tc>
        <w:tc>
          <w:tcPr>
            <w:tcW w:w="567" w:type="dxa"/>
            <w:shd w:val="clear" w:color="auto" w:fill="auto"/>
            <w:vAlign w:val="center"/>
          </w:tcPr>
          <w:p w14:paraId="6ABC6209" w14:textId="77777777" w:rsidR="00A3384E" w:rsidRPr="007001F1" w:rsidRDefault="00A3384E" w:rsidP="00F92AC2">
            <w:pPr>
              <w:jc w:val="center"/>
              <w:rPr>
                <w:color w:val="000000"/>
                <w:sz w:val="22"/>
                <w:szCs w:val="22"/>
              </w:rPr>
            </w:pPr>
          </w:p>
        </w:tc>
        <w:tc>
          <w:tcPr>
            <w:tcW w:w="567" w:type="dxa"/>
            <w:shd w:val="clear" w:color="auto" w:fill="auto"/>
            <w:vAlign w:val="center"/>
          </w:tcPr>
          <w:p w14:paraId="5809D486" w14:textId="77777777" w:rsidR="00A3384E" w:rsidRPr="007001F1" w:rsidRDefault="00A3384E" w:rsidP="00F92AC2">
            <w:pPr>
              <w:jc w:val="center"/>
              <w:rPr>
                <w:color w:val="000000"/>
                <w:sz w:val="22"/>
                <w:szCs w:val="22"/>
              </w:rPr>
            </w:pPr>
          </w:p>
        </w:tc>
        <w:tc>
          <w:tcPr>
            <w:tcW w:w="776" w:type="dxa"/>
            <w:shd w:val="clear" w:color="auto" w:fill="auto"/>
            <w:vAlign w:val="center"/>
          </w:tcPr>
          <w:p w14:paraId="0C2B100B" w14:textId="77777777" w:rsidR="00A3384E" w:rsidRPr="007001F1" w:rsidRDefault="00A3384E" w:rsidP="00F92AC2">
            <w:pPr>
              <w:jc w:val="center"/>
              <w:rPr>
                <w:color w:val="000000"/>
                <w:sz w:val="22"/>
                <w:szCs w:val="22"/>
              </w:rPr>
            </w:pPr>
          </w:p>
        </w:tc>
        <w:tc>
          <w:tcPr>
            <w:tcW w:w="1775" w:type="dxa"/>
            <w:shd w:val="clear" w:color="auto" w:fill="auto"/>
            <w:vAlign w:val="center"/>
          </w:tcPr>
          <w:p w14:paraId="6B133708" w14:textId="77777777" w:rsidR="00A3384E" w:rsidRPr="007001F1" w:rsidRDefault="00A3384E" w:rsidP="00F92AC2">
            <w:pPr>
              <w:jc w:val="center"/>
              <w:rPr>
                <w:color w:val="000000"/>
                <w:sz w:val="22"/>
                <w:szCs w:val="22"/>
              </w:rPr>
            </w:pPr>
          </w:p>
        </w:tc>
      </w:tr>
      <w:tr w:rsidR="008031FE" w:rsidRPr="007001F1" w14:paraId="5A3F583B" w14:textId="77777777" w:rsidTr="007261E4">
        <w:trPr>
          <w:trHeight w:val="20"/>
        </w:trPr>
        <w:tc>
          <w:tcPr>
            <w:tcW w:w="582" w:type="dxa"/>
            <w:shd w:val="clear" w:color="auto" w:fill="auto"/>
            <w:noWrap/>
            <w:vAlign w:val="center"/>
            <w:hideMark/>
          </w:tcPr>
          <w:p w14:paraId="2779C964" w14:textId="5AC97137" w:rsidR="008031FE" w:rsidRPr="007001F1" w:rsidRDefault="00C769FE"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62FD374" w14:textId="32EE52AE" w:rsidR="008031FE" w:rsidRPr="007001F1" w:rsidRDefault="008031FE" w:rsidP="003F3D85">
            <w:pPr>
              <w:jc w:val="both"/>
              <w:rPr>
                <w:color w:val="000000"/>
                <w:sz w:val="22"/>
                <w:szCs w:val="22"/>
              </w:rPr>
            </w:pPr>
            <w:r w:rsidRPr="007001F1">
              <w:rPr>
                <w:color w:val="000000"/>
                <w:sz w:val="22"/>
                <w:szCs w:val="22"/>
              </w:rPr>
              <w:t>Bol zamestnanec vykonávajúci kontrolu oboznámený s rizikovými indikátormi</w:t>
            </w:r>
            <w:del w:id="994" w:author="Kramár Róbert" w:date="2017-05-15T13:33:00Z">
              <w:r w:rsidRPr="007001F1" w:rsidDel="00A128DC">
                <w:rPr>
                  <w:color w:val="000000"/>
                  <w:sz w:val="22"/>
                  <w:szCs w:val="22"/>
                </w:rPr>
                <w:delText>, ktoré sú uvedené v Systéme riadenia EŠIF</w:delText>
              </w:r>
            </w:del>
            <w:ins w:id="995" w:author="Kramár Róbert" w:date="2017-07-26T17:32:00Z">
              <w:r w:rsidR="0001630F">
                <w:rPr>
                  <w:color w:val="000000"/>
                  <w:sz w:val="22"/>
                  <w:szCs w:val="22"/>
                </w:rPr>
                <w:t xml:space="preserve"> </w:t>
              </w:r>
            </w:ins>
            <w:ins w:id="996"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B64DBA" w:rsidRPr="007001F1">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CFBF9C"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3F6C5E7"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12D6B5"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C3A28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1681DE3D" w14:textId="77777777" w:rsidTr="007261E4">
        <w:trPr>
          <w:trHeight w:val="20"/>
        </w:trPr>
        <w:tc>
          <w:tcPr>
            <w:tcW w:w="582" w:type="dxa"/>
            <w:shd w:val="clear" w:color="auto" w:fill="auto"/>
            <w:noWrap/>
            <w:vAlign w:val="center"/>
            <w:hideMark/>
          </w:tcPr>
          <w:p w14:paraId="4B28AFF1" w14:textId="7D09208C" w:rsidR="008031FE" w:rsidRPr="007001F1" w:rsidRDefault="00C769FE"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2F28897" w14:textId="77777777" w:rsidR="008031FE" w:rsidRPr="007001F1" w:rsidRDefault="008031FE"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D6EF31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711C2B"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2524A6F"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9FE2944"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36345FFE" w14:textId="77777777" w:rsidTr="007261E4">
        <w:trPr>
          <w:trHeight w:val="20"/>
        </w:trPr>
        <w:tc>
          <w:tcPr>
            <w:tcW w:w="582" w:type="dxa"/>
            <w:shd w:val="clear" w:color="auto" w:fill="auto"/>
            <w:noWrap/>
            <w:vAlign w:val="center"/>
            <w:hideMark/>
          </w:tcPr>
          <w:p w14:paraId="0F378E0C" w14:textId="3275A280" w:rsidR="008031FE" w:rsidRPr="007001F1" w:rsidRDefault="00881840" w:rsidP="00F92AC2">
            <w:pPr>
              <w:jc w:val="center"/>
              <w:rPr>
                <w:color w:val="000000"/>
                <w:sz w:val="22"/>
                <w:szCs w:val="22"/>
              </w:rPr>
            </w:pPr>
            <w:ins w:id="997" w:author="Hudec Branislav" w:date="2018-02-20T16:31:00Z">
              <w:del w:id="998" w:author="Kramár Róbert" w:date="2018-04-27T15:36:00Z">
                <w:r w:rsidDel="00D20B46">
                  <w:rPr>
                    <w:color w:val="000000"/>
                    <w:sz w:val="22"/>
                    <w:szCs w:val="22"/>
                  </w:rPr>
                  <w:delText>9</w:delText>
                </w:r>
              </w:del>
            </w:ins>
            <w:r w:rsidR="00C769FE" w:rsidRPr="007001F1">
              <w:rPr>
                <w:color w:val="000000"/>
                <w:sz w:val="22"/>
                <w:szCs w:val="22"/>
              </w:rPr>
              <w:t>8</w:t>
            </w:r>
          </w:p>
        </w:tc>
        <w:tc>
          <w:tcPr>
            <w:tcW w:w="4820" w:type="dxa"/>
            <w:gridSpan w:val="2"/>
            <w:shd w:val="clear" w:color="auto" w:fill="auto"/>
            <w:vAlign w:val="center"/>
            <w:hideMark/>
          </w:tcPr>
          <w:p w14:paraId="61512B90" w14:textId="77777777" w:rsidR="008031FE" w:rsidRPr="007001F1" w:rsidRDefault="008031FE" w:rsidP="003F3D85">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2011EE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0BA432"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9A6B395"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B444C6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44528A05" w14:textId="77777777" w:rsidTr="007261E4">
        <w:trPr>
          <w:trHeight w:val="20"/>
        </w:trPr>
        <w:tc>
          <w:tcPr>
            <w:tcW w:w="582" w:type="dxa"/>
            <w:shd w:val="clear" w:color="auto" w:fill="auto"/>
            <w:noWrap/>
            <w:vAlign w:val="center"/>
            <w:hideMark/>
          </w:tcPr>
          <w:p w14:paraId="125352E4" w14:textId="234F0EC0" w:rsidR="008031FE" w:rsidRPr="007001F1" w:rsidRDefault="00D20B46" w:rsidP="00F92AC2">
            <w:pPr>
              <w:jc w:val="center"/>
              <w:rPr>
                <w:color w:val="000000"/>
                <w:sz w:val="22"/>
                <w:szCs w:val="22"/>
              </w:rPr>
            </w:pPr>
            <w:ins w:id="999" w:author="Kramár Róbert" w:date="2018-04-27T15:36:00Z">
              <w:r>
                <w:rPr>
                  <w:color w:val="000000"/>
                  <w:sz w:val="22"/>
                  <w:szCs w:val="22"/>
                </w:rPr>
                <w:t>9</w:t>
              </w:r>
            </w:ins>
            <w:ins w:id="1000" w:author="Hudec Branislav" w:date="2018-02-20T16:31:00Z">
              <w:del w:id="1001" w:author="Kramár Róbert" w:date="2018-04-27T15:36:00Z">
                <w:r w:rsidR="00881840" w:rsidDel="00D20B46">
                  <w:rPr>
                    <w:color w:val="000000"/>
                    <w:sz w:val="22"/>
                    <w:szCs w:val="22"/>
                  </w:rPr>
                  <w:delText>10</w:delText>
                </w:r>
              </w:del>
            </w:ins>
            <w:del w:id="1002" w:author="Hudec Branislav" w:date="2018-02-20T16:31:00Z">
              <w:r w:rsidR="00C769FE" w:rsidRPr="007001F1" w:rsidDel="00881840">
                <w:rPr>
                  <w:color w:val="000000"/>
                  <w:sz w:val="22"/>
                  <w:szCs w:val="22"/>
                </w:rPr>
                <w:delText>9</w:delText>
              </w:r>
            </w:del>
          </w:p>
        </w:tc>
        <w:tc>
          <w:tcPr>
            <w:tcW w:w="4820" w:type="dxa"/>
            <w:gridSpan w:val="2"/>
            <w:shd w:val="clear" w:color="auto" w:fill="auto"/>
            <w:vAlign w:val="center"/>
            <w:hideMark/>
          </w:tcPr>
          <w:p w14:paraId="219FB079" w14:textId="77777777" w:rsidR="008031FE" w:rsidRPr="007001F1" w:rsidRDefault="008031FE" w:rsidP="003F3D85">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641DBE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9E5E33"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909B3B"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9FCB9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2D2B6680" w14:textId="77777777" w:rsidTr="007261E4">
        <w:trPr>
          <w:trHeight w:val="20"/>
        </w:trPr>
        <w:tc>
          <w:tcPr>
            <w:tcW w:w="582" w:type="dxa"/>
            <w:shd w:val="clear" w:color="auto" w:fill="auto"/>
            <w:noWrap/>
            <w:vAlign w:val="center"/>
            <w:hideMark/>
          </w:tcPr>
          <w:p w14:paraId="2D85B434" w14:textId="2AF5B31E" w:rsidR="008031FE" w:rsidRPr="007001F1" w:rsidRDefault="00D20B46" w:rsidP="00F92AC2">
            <w:pPr>
              <w:jc w:val="center"/>
              <w:rPr>
                <w:color w:val="000000"/>
                <w:sz w:val="22"/>
                <w:szCs w:val="22"/>
              </w:rPr>
            </w:pPr>
            <w:ins w:id="1003" w:author="Kramár Róbert" w:date="2018-04-27T15:36:00Z">
              <w:r>
                <w:rPr>
                  <w:color w:val="000000"/>
                  <w:sz w:val="22"/>
                  <w:szCs w:val="22"/>
                </w:rPr>
                <w:t>10</w:t>
              </w:r>
            </w:ins>
            <w:del w:id="1004" w:author="Kramár Róbert" w:date="2018-04-27T15:36:00Z">
              <w:r w:rsidR="00C769FE" w:rsidRPr="007001F1" w:rsidDel="00D20B46">
                <w:rPr>
                  <w:color w:val="000000"/>
                  <w:sz w:val="22"/>
                  <w:szCs w:val="22"/>
                </w:rPr>
                <w:delText>1</w:delText>
              </w:r>
            </w:del>
            <w:ins w:id="1005" w:author="Hudec Branislav" w:date="2018-02-20T16:31:00Z">
              <w:del w:id="1006" w:author="Kramár Róbert" w:date="2018-04-27T15:36:00Z">
                <w:r w:rsidR="00881840" w:rsidDel="00D20B46">
                  <w:rPr>
                    <w:color w:val="000000"/>
                    <w:sz w:val="22"/>
                    <w:szCs w:val="22"/>
                  </w:rPr>
                  <w:delText>1</w:delText>
                </w:r>
              </w:del>
            </w:ins>
            <w:del w:id="1007" w:author="Hudec Branislav" w:date="2018-02-20T16:31:00Z">
              <w:r w:rsidR="00C769FE" w:rsidRPr="007001F1" w:rsidDel="00881840">
                <w:rPr>
                  <w:color w:val="000000"/>
                  <w:sz w:val="22"/>
                  <w:szCs w:val="22"/>
                </w:rPr>
                <w:delText>0</w:delText>
              </w:r>
            </w:del>
          </w:p>
        </w:tc>
        <w:tc>
          <w:tcPr>
            <w:tcW w:w="4820" w:type="dxa"/>
            <w:gridSpan w:val="2"/>
            <w:shd w:val="clear" w:color="auto" w:fill="auto"/>
            <w:vAlign w:val="center"/>
            <w:hideMark/>
          </w:tcPr>
          <w:p w14:paraId="7D5EEA88" w14:textId="02AAD776" w:rsidR="008031FE" w:rsidRPr="007001F1" w:rsidRDefault="008031FE" w:rsidP="003F3D85">
            <w:pPr>
              <w:jc w:val="both"/>
              <w:rPr>
                <w:color w:val="000000"/>
                <w:sz w:val="22"/>
                <w:szCs w:val="22"/>
              </w:rPr>
            </w:pPr>
            <w:r w:rsidRPr="007001F1">
              <w:rPr>
                <w:color w:val="000000"/>
                <w:sz w:val="22"/>
                <w:szCs w:val="22"/>
              </w:rPr>
              <w:t>Sú podmienky účasti týkajúce sa technickej alebo odbornej spôsobilosti stanovené v súlade s § 34</w:t>
            </w:r>
            <w:r w:rsidR="00D322D8" w:rsidRPr="007001F1">
              <w:rPr>
                <w:color w:val="000000"/>
                <w:sz w:val="22"/>
                <w:szCs w:val="22"/>
              </w:rPr>
              <w:t xml:space="preserve">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3D5853B9"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90C4D7"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DC1D68"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610C8E"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739A3F3E" w14:textId="77777777" w:rsidTr="007261E4">
        <w:trPr>
          <w:trHeight w:val="1268"/>
        </w:trPr>
        <w:tc>
          <w:tcPr>
            <w:tcW w:w="582" w:type="dxa"/>
            <w:vMerge w:val="restart"/>
            <w:shd w:val="clear" w:color="auto" w:fill="auto"/>
            <w:noWrap/>
            <w:vAlign w:val="center"/>
            <w:hideMark/>
          </w:tcPr>
          <w:p w14:paraId="7507F7D7" w14:textId="2EE557CC" w:rsidR="00A3384E" w:rsidRPr="007001F1" w:rsidRDefault="00A3384E" w:rsidP="00F92AC2">
            <w:pPr>
              <w:jc w:val="center"/>
              <w:rPr>
                <w:color w:val="000000"/>
                <w:sz w:val="22"/>
                <w:szCs w:val="22"/>
              </w:rPr>
            </w:pPr>
            <w:r w:rsidRPr="007001F1">
              <w:rPr>
                <w:color w:val="000000"/>
                <w:sz w:val="22"/>
                <w:szCs w:val="22"/>
              </w:rPr>
              <w:t>1</w:t>
            </w:r>
            <w:ins w:id="1008" w:author="Kramár Róbert" w:date="2018-04-27T15:36:00Z">
              <w:r w:rsidR="00D20B46">
                <w:rPr>
                  <w:color w:val="000000"/>
                  <w:sz w:val="22"/>
                  <w:szCs w:val="22"/>
                </w:rPr>
                <w:t>1</w:t>
              </w:r>
            </w:ins>
            <w:ins w:id="1009" w:author="Hudec Branislav" w:date="2018-02-20T16:31:00Z">
              <w:del w:id="1010" w:author="Kramár Róbert" w:date="2018-04-27T15:36:00Z">
                <w:r w:rsidR="00881840" w:rsidDel="00D20B46">
                  <w:rPr>
                    <w:color w:val="000000"/>
                    <w:sz w:val="22"/>
                    <w:szCs w:val="22"/>
                  </w:rPr>
                  <w:delText>2</w:delText>
                </w:r>
              </w:del>
            </w:ins>
            <w:del w:id="1011" w:author="Hudec Branislav" w:date="2018-02-20T16:31:00Z">
              <w:r w:rsidRPr="007001F1" w:rsidDel="00881840">
                <w:rPr>
                  <w:color w:val="000000"/>
                  <w:sz w:val="22"/>
                  <w:szCs w:val="22"/>
                </w:rPr>
                <w:delText>1</w:delText>
              </w:r>
            </w:del>
          </w:p>
        </w:tc>
        <w:tc>
          <w:tcPr>
            <w:tcW w:w="4820" w:type="dxa"/>
            <w:gridSpan w:val="2"/>
            <w:shd w:val="clear" w:color="auto" w:fill="auto"/>
            <w:vAlign w:val="center"/>
            <w:hideMark/>
          </w:tcPr>
          <w:p w14:paraId="4DBBEDEA" w14:textId="26EADE7D" w:rsidR="00A3384E" w:rsidRPr="007001F1" w:rsidRDefault="00A3384E"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3DA2F8C2"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2E00A5"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FDB8F6F"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1A78D4"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8DF95DD" w14:textId="77777777" w:rsidTr="007261E4">
        <w:trPr>
          <w:trHeight w:val="1267"/>
        </w:trPr>
        <w:tc>
          <w:tcPr>
            <w:tcW w:w="582" w:type="dxa"/>
            <w:vMerge/>
            <w:shd w:val="clear" w:color="auto" w:fill="auto"/>
            <w:noWrap/>
            <w:vAlign w:val="center"/>
          </w:tcPr>
          <w:p w14:paraId="6CD21A62"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534B0A20" w14:textId="5BE6D13B" w:rsidR="00A3384E" w:rsidRPr="007001F1" w:rsidRDefault="00A3384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00D05674" w14:textId="77777777" w:rsidR="00A3384E" w:rsidRPr="007001F1" w:rsidRDefault="00A3384E" w:rsidP="00F92AC2">
            <w:pPr>
              <w:jc w:val="center"/>
              <w:rPr>
                <w:color w:val="000000"/>
                <w:sz w:val="22"/>
                <w:szCs w:val="22"/>
              </w:rPr>
            </w:pPr>
          </w:p>
        </w:tc>
        <w:tc>
          <w:tcPr>
            <w:tcW w:w="567" w:type="dxa"/>
            <w:shd w:val="clear" w:color="auto" w:fill="auto"/>
            <w:vAlign w:val="center"/>
          </w:tcPr>
          <w:p w14:paraId="53915809" w14:textId="77777777" w:rsidR="00A3384E" w:rsidRPr="007001F1" w:rsidRDefault="00A3384E" w:rsidP="00F92AC2">
            <w:pPr>
              <w:jc w:val="center"/>
              <w:rPr>
                <w:color w:val="000000"/>
                <w:sz w:val="22"/>
                <w:szCs w:val="22"/>
              </w:rPr>
            </w:pPr>
          </w:p>
        </w:tc>
        <w:tc>
          <w:tcPr>
            <w:tcW w:w="776" w:type="dxa"/>
            <w:shd w:val="clear" w:color="auto" w:fill="auto"/>
            <w:vAlign w:val="center"/>
          </w:tcPr>
          <w:p w14:paraId="09EB3E72" w14:textId="77777777" w:rsidR="00A3384E" w:rsidRPr="007001F1" w:rsidRDefault="00A3384E" w:rsidP="00F92AC2">
            <w:pPr>
              <w:jc w:val="center"/>
              <w:rPr>
                <w:color w:val="000000"/>
                <w:sz w:val="22"/>
                <w:szCs w:val="22"/>
              </w:rPr>
            </w:pPr>
          </w:p>
        </w:tc>
        <w:tc>
          <w:tcPr>
            <w:tcW w:w="1775" w:type="dxa"/>
            <w:shd w:val="clear" w:color="auto" w:fill="auto"/>
            <w:vAlign w:val="center"/>
          </w:tcPr>
          <w:p w14:paraId="20C74CF2" w14:textId="77777777" w:rsidR="00A3384E" w:rsidRPr="007001F1" w:rsidRDefault="00A3384E" w:rsidP="00F92AC2">
            <w:pPr>
              <w:jc w:val="center"/>
              <w:rPr>
                <w:color w:val="000000"/>
                <w:sz w:val="22"/>
                <w:szCs w:val="22"/>
              </w:rPr>
            </w:pPr>
          </w:p>
        </w:tc>
      </w:tr>
      <w:tr w:rsidR="00A3384E" w:rsidRPr="007001F1" w14:paraId="37DA1AB9" w14:textId="77777777" w:rsidTr="00312388">
        <w:trPr>
          <w:trHeight w:val="444"/>
        </w:trPr>
        <w:tc>
          <w:tcPr>
            <w:tcW w:w="582" w:type="dxa"/>
            <w:vMerge w:val="restart"/>
            <w:shd w:val="clear" w:color="auto" w:fill="auto"/>
            <w:noWrap/>
            <w:vAlign w:val="center"/>
            <w:hideMark/>
          </w:tcPr>
          <w:p w14:paraId="7F7932BE" w14:textId="2F65F50B" w:rsidR="00A3384E" w:rsidRPr="007001F1" w:rsidRDefault="00A3384E" w:rsidP="00F92AC2">
            <w:pPr>
              <w:jc w:val="center"/>
              <w:rPr>
                <w:color w:val="000000"/>
                <w:sz w:val="22"/>
                <w:szCs w:val="22"/>
              </w:rPr>
            </w:pPr>
            <w:r w:rsidRPr="007001F1">
              <w:rPr>
                <w:color w:val="000000"/>
                <w:sz w:val="22"/>
                <w:szCs w:val="22"/>
              </w:rPr>
              <w:t>1</w:t>
            </w:r>
            <w:ins w:id="1012" w:author="Kramár Róbert" w:date="2018-04-27T15:36:00Z">
              <w:r w:rsidR="00D20B46">
                <w:rPr>
                  <w:color w:val="000000"/>
                  <w:sz w:val="22"/>
                  <w:szCs w:val="22"/>
                </w:rPr>
                <w:t>2</w:t>
              </w:r>
            </w:ins>
            <w:ins w:id="1013" w:author="Hudec Branislav" w:date="2018-02-20T16:31:00Z">
              <w:del w:id="1014" w:author="Kramár Róbert" w:date="2018-04-27T15:36:00Z">
                <w:r w:rsidR="00881840" w:rsidDel="00D20B46">
                  <w:rPr>
                    <w:color w:val="000000"/>
                    <w:sz w:val="22"/>
                    <w:szCs w:val="22"/>
                  </w:rPr>
                  <w:delText>3</w:delText>
                </w:r>
              </w:del>
            </w:ins>
            <w:del w:id="1015" w:author="Hudec Branislav" w:date="2018-02-20T16:31:00Z">
              <w:r w:rsidRPr="007001F1" w:rsidDel="00881840">
                <w:rPr>
                  <w:color w:val="000000"/>
                  <w:sz w:val="22"/>
                  <w:szCs w:val="22"/>
                </w:rPr>
                <w:delText>2</w:delText>
              </w:r>
            </w:del>
          </w:p>
        </w:tc>
        <w:tc>
          <w:tcPr>
            <w:tcW w:w="4820" w:type="dxa"/>
            <w:gridSpan w:val="2"/>
            <w:shd w:val="clear" w:color="auto" w:fill="auto"/>
            <w:vAlign w:val="center"/>
            <w:hideMark/>
          </w:tcPr>
          <w:p w14:paraId="679CA1BA" w14:textId="26BC5340" w:rsidR="00A3384E" w:rsidRPr="007001F1" w:rsidRDefault="00A3384E" w:rsidP="003F3D85">
            <w:pPr>
              <w:jc w:val="both"/>
              <w:rPr>
                <w:sz w:val="22"/>
                <w:szCs w:val="22"/>
              </w:rPr>
            </w:pPr>
            <w:r w:rsidRPr="007001F1">
              <w:rPr>
                <w:color w:val="000000"/>
                <w:sz w:val="22"/>
                <w:szCs w:val="22"/>
              </w:rPr>
              <w:t>a) Je lehota na predkladanie ponúk určená v súlade so ZVO?</w:t>
            </w:r>
          </w:p>
        </w:tc>
        <w:tc>
          <w:tcPr>
            <w:tcW w:w="567" w:type="dxa"/>
            <w:shd w:val="clear" w:color="auto" w:fill="auto"/>
            <w:vAlign w:val="center"/>
            <w:hideMark/>
          </w:tcPr>
          <w:p w14:paraId="7EF53C66"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11B2179"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DFE1B8"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E3239D"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15B52EF" w14:textId="77777777" w:rsidTr="007261E4">
        <w:trPr>
          <w:trHeight w:val="705"/>
        </w:trPr>
        <w:tc>
          <w:tcPr>
            <w:tcW w:w="582" w:type="dxa"/>
            <w:vMerge/>
            <w:shd w:val="clear" w:color="auto" w:fill="auto"/>
            <w:noWrap/>
            <w:vAlign w:val="center"/>
          </w:tcPr>
          <w:p w14:paraId="495F6FB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D4C9BC2" w14:textId="47C68A81" w:rsidR="00A3384E" w:rsidRPr="007001F1" w:rsidRDefault="00A3384E" w:rsidP="003F3D85">
            <w:pPr>
              <w:jc w:val="both"/>
              <w:rPr>
                <w:sz w:val="22"/>
                <w:szCs w:val="22"/>
              </w:rPr>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2F00661A" w14:textId="77777777" w:rsidR="00A3384E" w:rsidRPr="007001F1" w:rsidRDefault="00A3384E" w:rsidP="00F92AC2">
            <w:pPr>
              <w:jc w:val="center"/>
              <w:rPr>
                <w:color w:val="000000"/>
                <w:sz w:val="22"/>
                <w:szCs w:val="22"/>
              </w:rPr>
            </w:pPr>
          </w:p>
        </w:tc>
        <w:tc>
          <w:tcPr>
            <w:tcW w:w="567" w:type="dxa"/>
            <w:shd w:val="clear" w:color="auto" w:fill="auto"/>
            <w:vAlign w:val="center"/>
          </w:tcPr>
          <w:p w14:paraId="3D59BA67" w14:textId="77777777" w:rsidR="00A3384E" w:rsidRPr="007001F1" w:rsidRDefault="00A3384E" w:rsidP="00F92AC2">
            <w:pPr>
              <w:jc w:val="center"/>
              <w:rPr>
                <w:color w:val="000000"/>
                <w:sz w:val="22"/>
                <w:szCs w:val="22"/>
              </w:rPr>
            </w:pPr>
          </w:p>
        </w:tc>
        <w:tc>
          <w:tcPr>
            <w:tcW w:w="776" w:type="dxa"/>
            <w:shd w:val="clear" w:color="auto" w:fill="auto"/>
            <w:vAlign w:val="center"/>
          </w:tcPr>
          <w:p w14:paraId="3650DBC8" w14:textId="77777777" w:rsidR="00A3384E" w:rsidRPr="007001F1" w:rsidRDefault="00A3384E" w:rsidP="00F92AC2">
            <w:pPr>
              <w:jc w:val="center"/>
              <w:rPr>
                <w:color w:val="000000"/>
                <w:sz w:val="22"/>
                <w:szCs w:val="22"/>
              </w:rPr>
            </w:pPr>
          </w:p>
        </w:tc>
        <w:tc>
          <w:tcPr>
            <w:tcW w:w="1775" w:type="dxa"/>
            <w:shd w:val="clear" w:color="auto" w:fill="auto"/>
            <w:vAlign w:val="center"/>
          </w:tcPr>
          <w:p w14:paraId="570C63BE" w14:textId="77777777" w:rsidR="00A3384E" w:rsidRPr="007001F1" w:rsidRDefault="00A3384E" w:rsidP="00F92AC2">
            <w:pPr>
              <w:jc w:val="center"/>
              <w:rPr>
                <w:color w:val="000000"/>
                <w:sz w:val="22"/>
                <w:szCs w:val="22"/>
              </w:rPr>
            </w:pPr>
          </w:p>
        </w:tc>
      </w:tr>
      <w:tr w:rsidR="00A3384E" w:rsidRPr="007001F1" w14:paraId="4D62D9F8" w14:textId="77777777" w:rsidTr="00312388">
        <w:trPr>
          <w:trHeight w:val="420"/>
        </w:trPr>
        <w:tc>
          <w:tcPr>
            <w:tcW w:w="582" w:type="dxa"/>
            <w:vMerge/>
            <w:shd w:val="clear" w:color="auto" w:fill="auto"/>
            <w:noWrap/>
            <w:vAlign w:val="center"/>
          </w:tcPr>
          <w:p w14:paraId="7789454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834C129" w14:textId="7E1FF593" w:rsidR="00A3384E" w:rsidRPr="007001F1" w:rsidRDefault="00A3384E" w:rsidP="003F3D85">
            <w:pPr>
              <w:jc w:val="both"/>
              <w:rPr>
                <w:color w:val="000000"/>
                <w:sz w:val="22"/>
                <w:szCs w:val="22"/>
              </w:rPr>
            </w:pPr>
            <w:r w:rsidRPr="007001F1">
              <w:rPr>
                <w:sz w:val="22"/>
                <w:szCs w:val="22"/>
              </w:rPr>
              <w:t>c) Bol prístup k súťažným podkladom ponúkaný v súlade s §</w:t>
            </w:r>
            <w:r w:rsidR="00E756BB" w:rsidRPr="007001F1">
              <w:rPr>
                <w:sz w:val="22"/>
                <w:szCs w:val="22"/>
              </w:rPr>
              <w:t xml:space="preserve"> </w:t>
            </w:r>
            <w:r w:rsidRPr="007001F1">
              <w:rPr>
                <w:sz w:val="22"/>
                <w:szCs w:val="22"/>
              </w:rPr>
              <w:t>43 ZVO?</w:t>
            </w:r>
          </w:p>
        </w:tc>
        <w:tc>
          <w:tcPr>
            <w:tcW w:w="567" w:type="dxa"/>
            <w:shd w:val="clear" w:color="auto" w:fill="auto"/>
            <w:vAlign w:val="center"/>
          </w:tcPr>
          <w:p w14:paraId="4AE33D9A" w14:textId="77777777" w:rsidR="00A3384E" w:rsidRPr="007001F1" w:rsidRDefault="00A3384E" w:rsidP="00F92AC2">
            <w:pPr>
              <w:jc w:val="center"/>
              <w:rPr>
                <w:color w:val="000000"/>
                <w:sz w:val="22"/>
                <w:szCs w:val="22"/>
              </w:rPr>
            </w:pPr>
          </w:p>
        </w:tc>
        <w:tc>
          <w:tcPr>
            <w:tcW w:w="567" w:type="dxa"/>
            <w:shd w:val="clear" w:color="auto" w:fill="auto"/>
            <w:vAlign w:val="center"/>
          </w:tcPr>
          <w:p w14:paraId="0ABF1284" w14:textId="77777777" w:rsidR="00A3384E" w:rsidRPr="007001F1" w:rsidRDefault="00A3384E" w:rsidP="00F92AC2">
            <w:pPr>
              <w:jc w:val="center"/>
              <w:rPr>
                <w:color w:val="000000"/>
                <w:sz w:val="22"/>
                <w:szCs w:val="22"/>
              </w:rPr>
            </w:pPr>
          </w:p>
        </w:tc>
        <w:tc>
          <w:tcPr>
            <w:tcW w:w="776" w:type="dxa"/>
            <w:shd w:val="clear" w:color="auto" w:fill="auto"/>
            <w:vAlign w:val="center"/>
          </w:tcPr>
          <w:p w14:paraId="5F361610" w14:textId="77777777" w:rsidR="00A3384E" w:rsidRPr="007001F1" w:rsidRDefault="00A3384E" w:rsidP="00F92AC2">
            <w:pPr>
              <w:jc w:val="center"/>
              <w:rPr>
                <w:color w:val="000000"/>
                <w:sz w:val="22"/>
                <w:szCs w:val="22"/>
              </w:rPr>
            </w:pPr>
          </w:p>
        </w:tc>
        <w:tc>
          <w:tcPr>
            <w:tcW w:w="1775" w:type="dxa"/>
            <w:shd w:val="clear" w:color="auto" w:fill="auto"/>
            <w:vAlign w:val="center"/>
          </w:tcPr>
          <w:p w14:paraId="38F941EC" w14:textId="77777777" w:rsidR="00A3384E" w:rsidRPr="007001F1" w:rsidRDefault="00A3384E" w:rsidP="00F92AC2">
            <w:pPr>
              <w:jc w:val="center"/>
              <w:rPr>
                <w:color w:val="000000"/>
                <w:sz w:val="22"/>
                <w:szCs w:val="22"/>
              </w:rPr>
            </w:pPr>
          </w:p>
        </w:tc>
      </w:tr>
      <w:tr w:rsidR="00A3384E" w:rsidRPr="007001F1" w14:paraId="1ECC57C0" w14:textId="77777777" w:rsidTr="007261E4">
        <w:trPr>
          <w:trHeight w:val="590"/>
        </w:trPr>
        <w:tc>
          <w:tcPr>
            <w:tcW w:w="582" w:type="dxa"/>
            <w:vMerge w:val="restart"/>
            <w:shd w:val="clear" w:color="auto" w:fill="auto"/>
            <w:noWrap/>
            <w:vAlign w:val="center"/>
            <w:hideMark/>
          </w:tcPr>
          <w:p w14:paraId="453FF922" w14:textId="757668DB" w:rsidR="00A3384E" w:rsidRPr="007001F1" w:rsidRDefault="00A3384E" w:rsidP="00F92AC2">
            <w:pPr>
              <w:jc w:val="center"/>
              <w:rPr>
                <w:color w:val="000000"/>
                <w:sz w:val="22"/>
                <w:szCs w:val="22"/>
              </w:rPr>
            </w:pPr>
            <w:r w:rsidRPr="007001F1">
              <w:rPr>
                <w:color w:val="000000"/>
                <w:sz w:val="22"/>
                <w:szCs w:val="22"/>
              </w:rPr>
              <w:t>1</w:t>
            </w:r>
            <w:ins w:id="1016" w:author="Kramár Róbert" w:date="2018-04-27T15:36:00Z">
              <w:r w:rsidR="00D20B46">
                <w:rPr>
                  <w:color w:val="000000"/>
                  <w:sz w:val="22"/>
                  <w:szCs w:val="22"/>
                </w:rPr>
                <w:t>3</w:t>
              </w:r>
            </w:ins>
            <w:ins w:id="1017" w:author="Hudec Branislav" w:date="2018-02-20T16:31:00Z">
              <w:del w:id="1018" w:author="Kramár Róbert" w:date="2018-04-27T15:36:00Z">
                <w:r w:rsidR="00881840" w:rsidDel="00D20B46">
                  <w:rPr>
                    <w:color w:val="000000"/>
                    <w:sz w:val="22"/>
                    <w:szCs w:val="22"/>
                  </w:rPr>
                  <w:delText>4</w:delText>
                </w:r>
              </w:del>
            </w:ins>
            <w:del w:id="1019" w:author="Hudec Branislav" w:date="2018-02-20T16:31:00Z">
              <w:r w:rsidRPr="007001F1" w:rsidDel="00881840">
                <w:rPr>
                  <w:color w:val="000000"/>
                  <w:sz w:val="22"/>
                  <w:szCs w:val="22"/>
                </w:rPr>
                <w:delText>3</w:delText>
              </w:r>
            </w:del>
          </w:p>
        </w:tc>
        <w:tc>
          <w:tcPr>
            <w:tcW w:w="4820" w:type="dxa"/>
            <w:gridSpan w:val="2"/>
            <w:shd w:val="clear" w:color="auto" w:fill="auto"/>
            <w:vAlign w:val="center"/>
            <w:hideMark/>
          </w:tcPr>
          <w:p w14:paraId="42456398" w14:textId="23106A30" w:rsidR="00A3384E" w:rsidRPr="007001F1" w:rsidRDefault="00A3384E"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7B0A9AAD"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DCE498"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3A7DE7"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FCC2DB"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79D04316" w14:textId="77777777" w:rsidTr="007261E4">
        <w:trPr>
          <w:trHeight w:val="590"/>
        </w:trPr>
        <w:tc>
          <w:tcPr>
            <w:tcW w:w="582" w:type="dxa"/>
            <w:vMerge/>
            <w:shd w:val="clear" w:color="auto" w:fill="auto"/>
            <w:noWrap/>
            <w:vAlign w:val="center"/>
          </w:tcPr>
          <w:p w14:paraId="3DE82DAF"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F2D593C" w14:textId="79F4953E" w:rsidR="00A3384E" w:rsidRPr="007001F1" w:rsidRDefault="00A3384E"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9C51149" w14:textId="77777777" w:rsidR="00A3384E" w:rsidRPr="007001F1" w:rsidRDefault="00A3384E" w:rsidP="00F92AC2">
            <w:pPr>
              <w:jc w:val="center"/>
              <w:rPr>
                <w:color w:val="000000"/>
                <w:sz w:val="22"/>
                <w:szCs w:val="22"/>
              </w:rPr>
            </w:pPr>
          </w:p>
        </w:tc>
        <w:tc>
          <w:tcPr>
            <w:tcW w:w="567" w:type="dxa"/>
            <w:shd w:val="clear" w:color="auto" w:fill="auto"/>
            <w:vAlign w:val="center"/>
          </w:tcPr>
          <w:p w14:paraId="78350A16" w14:textId="77777777" w:rsidR="00A3384E" w:rsidRPr="007001F1" w:rsidRDefault="00A3384E" w:rsidP="00F92AC2">
            <w:pPr>
              <w:jc w:val="center"/>
              <w:rPr>
                <w:color w:val="000000"/>
                <w:sz w:val="22"/>
                <w:szCs w:val="22"/>
              </w:rPr>
            </w:pPr>
          </w:p>
        </w:tc>
        <w:tc>
          <w:tcPr>
            <w:tcW w:w="776" w:type="dxa"/>
            <w:shd w:val="clear" w:color="auto" w:fill="auto"/>
            <w:vAlign w:val="center"/>
          </w:tcPr>
          <w:p w14:paraId="25D0F5C4" w14:textId="77777777" w:rsidR="00A3384E" w:rsidRPr="007001F1" w:rsidRDefault="00A3384E" w:rsidP="00F92AC2">
            <w:pPr>
              <w:jc w:val="center"/>
              <w:rPr>
                <w:color w:val="000000"/>
                <w:sz w:val="22"/>
                <w:szCs w:val="22"/>
              </w:rPr>
            </w:pPr>
          </w:p>
        </w:tc>
        <w:tc>
          <w:tcPr>
            <w:tcW w:w="1775" w:type="dxa"/>
            <w:shd w:val="clear" w:color="auto" w:fill="auto"/>
            <w:vAlign w:val="center"/>
          </w:tcPr>
          <w:p w14:paraId="5C7118C6" w14:textId="77777777" w:rsidR="00A3384E" w:rsidRPr="007001F1" w:rsidRDefault="00A3384E" w:rsidP="00F92AC2">
            <w:pPr>
              <w:jc w:val="center"/>
              <w:rPr>
                <w:color w:val="000000"/>
                <w:sz w:val="22"/>
                <w:szCs w:val="22"/>
              </w:rPr>
            </w:pPr>
          </w:p>
        </w:tc>
      </w:tr>
      <w:tr w:rsidR="00A3384E" w:rsidRPr="007001F1" w14:paraId="129AABE8" w14:textId="77777777" w:rsidTr="00312388">
        <w:trPr>
          <w:trHeight w:val="280"/>
        </w:trPr>
        <w:tc>
          <w:tcPr>
            <w:tcW w:w="582" w:type="dxa"/>
            <w:vMerge/>
            <w:shd w:val="clear" w:color="auto" w:fill="auto"/>
            <w:noWrap/>
            <w:vAlign w:val="center"/>
          </w:tcPr>
          <w:p w14:paraId="45AA970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C71DBDD" w14:textId="0EA6E907" w:rsidR="00A3384E" w:rsidRPr="007001F1" w:rsidRDefault="00A3384E" w:rsidP="003F3D85">
            <w:pPr>
              <w:jc w:val="both"/>
              <w:rPr>
                <w:color w:val="000000"/>
                <w:sz w:val="22"/>
                <w:szCs w:val="22"/>
              </w:rPr>
            </w:pPr>
            <w:r w:rsidRPr="007001F1">
              <w:rPr>
                <w:color w:val="000000"/>
                <w:sz w:val="22"/>
                <w:szCs w:val="22"/>
              </w:rPr>
              <w:t>c) Je opis predmetu zákazky v súlade s § 42 ods. 2?</w:t>
            </w:r>
          </w:p>
        </w:tc>
        <w:tc>
          <w:tcPr>
            <w:tcW w:w="567" w:type="dxa"/>
            <w:shd w:val="clear" w:color="auto" w:fill="auto"/>
            <w:vAlign w:val="center"/>
          </w:tcPr>
          <w:p w14:paraId="770C76B6" w14:textId="77777777" w:rsidR="00A3384E" w:rsidRPr="007001F1" w:rsidRDefault="00A3384E" w:rsidP="00F92AC2">
            <w:pPr>
              <w:jc w:val="center"/>
              <w:rPr>
                <w:color w:val="000000"/>
                <w:sz w:val="22"/>
                <w:szCs w:val="22"/>
              </w:rPr>
            </w:pPr>
          </w:p>
        </w:tc>
        <w:tc>
          <w:tcPr>
            <w:tcW w:w="567" w:type="dxa"/>
            <w:shd w:val="clear" w:color="auto" w:fill="auto"/>
            <w:vAlign w:val="center"/>
          </w:tcPr>
          <w:p w14:paraId="3433249F" w14:textId="77777777" w:rsidR="00A3384E" w:rsidRPr="007001F1" w:rsidRDefault="00A3384E" w:rsidP="00F92AC2">
            <w:pPr>
              <w:jc w:val="center"/>
              <w:rPr>
                <w:color w:val="000000"/>
                <w:sz w:val="22"/>
                <w:szCs w:val="22"/>
              </w:rPr>
            </w:pPr>
          </w:p>
        </w:tc>
        <w:tc>
          <w:tcPr>
            <w:tcW w:w="776" w:type="dxa"/>
            <w:shd w:val="clear" w:color="auto" w:fill="auto"/>
            <w:vAlign w:val="center"/>
          </w:tcPr>
          <w:p w14:paraId="2910AF05" w14:textId="77777777" w:rsidR="00A3384E" w:rsidRPr="007001F1" w:rsidRDefault="00A3384E" w:rsidP="00F92AC2">
            <w:pPr>
              <w:jc w:val="center"/>
              <w:rPr>
                <w:color w:val="000000"/>
                <w:sz w:val="22"/>
                <w:szCs w:val="22"/>
              </w:rPr>
            </w:pPr>
          </w:p>
        </w:tc>
        <w:tc>
          <w:tcPr>
            <w:tcW w:w="1775" w:type="dxa"/>
            <w:shd w:val="clear" w:color="auto" w:fill="auto"/>
            <w:vAlign w:val="center"/>
          </w:tcPr>
          <w:p w14:paraId="001722B2" w14:textId="77777777" w:rsidR="00A3384E" w:rsidRPr="007001F1" w:rsidRDefault="00A3384E" w:rsidP="00F92AC2">
            <w:pPr>
              <w:jc w:val="center"/>
              <w:rPr>
                <w:color w:val="000000"/>
                <w:sz w:val="22"/>
                <w:szCs w:val="22"/>
              </w:rPr>
            </w:pPr>
          </w:p>
        </w:tc>
      </w:tr>
      <w:tr w:rsidR="00A3384E" w:rsidRPr="007001F1" w14:paraId="6D746540" w14:textId="77777777" w:rsidTr="00312388">
        <w:trPr>
          <w:trHeight w:val="412"/>
        </w:trPr>
        <w:tc>
          <w:tcPr>
            <w:tcW w:w="582" w:type="dxa"/>
            <w:vMerge w:val="restart"/>
            <w:shd w:val="clear" w:color="auto" w:fill="auto"/>
            <w:noWrap/>
            <w:vAlign w:val="center"/>
            <w:hideMark/>
          </w:tcPr>
          <w:p w14:paraId="204F34E6" w14:textId="5AA18CCC" w:rsidR="00A3384E" w:rsidRPr="007001F1" w:rsidRDefault="00A3384E" w:rsidP="00F92AC2">
            <w:pPr>
              <w:jc w:val="center"/>
              <w:rPr>
                <w:color w:val="000000"/>
                <w:sz w:val="22"/>
                <w:szCs w:val="22"/>
              </w:rPr>
            </w:pPr>
            <w:r w:rsidRPr="007001F1">
              <w:rPr>
                <w:color w:val="000000"/>
                <w:sz w:val="22"/>
                <w:szCs w:val="22"/>
              </w:rPr>
              <w:t>1</w:t>
            </w:r>
            <w:ins w:id="1020" w:author="Kramár Róbert" w:date="2018-04-27T15:36:00Z">
              <w:r w:rsidR="00D20B46">
                <w:rPr>
                  <w:color w:val="000000"/>
                  <w:sz w:val="22"/>
                  <w:szCs w:val="22"/>
                </w:rPr>
                <w:t>4</w:t>
              </w:r>
            </w:ins>
            <w:ins w:id="1021" w:author="Hudec Branislav" w:date="2018-02-20T16:31:00Z">
              <w:del w:id="1022" w:author="Kramár Róbert" w:date="2018-04-27T15:36:00Z">
                <w:r w:rsidR="00881840" w:rsidDel="00D20B46">
                  <w:rPr>
                    <w:color w:val="000000"/>
                    <w:sz w:val="22"/>
                    <w:szCs w:val="22"/>
                  </w:rPr>
                  <w:delText>5</w:delText>
                </w:r>
              </w:del>
            </w:ins>
            <w:del w:id="1023" w:author="Hudec Branislav" w:date="2018-02-20T16:31:00Z">
              <w:r w:rsidRPr="007001F1" w:rsidDel="00881840">
                <w:rPr>
                  <w:color w:val="000000"/>
                  <w:sz w:val="22"/>
                  <w:szCs w:val="22"/>
                </w:rPr>
                <w:delText>4</w:delText>
              </w:r>
            </w:del>
          </w:p>
        </w:tc>
        <w:tc>
          <w:tcPr>
            <w:tcW w:w="4820" w:type="dxa"/>
            <w:gridSpan w:val="2"/>
            <w:shd w:val="clear" w:color="auto" w:fill="auto"/>
            <w:vAlign w:val="center"/>
            <w:hideMark/>
          </w:tcPr>
          <w:p w14:paraId="19AD0E5C" w14:textId="714BD475" w:rsidR="00A3384E" w:rsidRPr="007001F1" w:rsidRDefault="00A3384E" w:rsidP="003F3D85">
            <w:pPr>
              <w:jc w:val="both"/>
              <w:rPr>
                <w:color w:val="000000"/>
                <w:sz w:val="22"/>
                <w:szCs w:val="22"/>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14:paraId="1F0C98BF"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4C8924"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35F4EF"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0239E9"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4D836443" w14:textId="77777777" w:rsidTr="00312388">
        <w:trPr>
          <w:trHeight w:val="320"/>
        </w:trPr>
        <w:tc>
          <w:tcPr>
            <w:tcW w:w="582" w:type="dxa"/>
            <w:vMerge/>
            <w:shd w:val="clear" w:color="auto" w:fill="auto"/>
            <w:noWrap/>
            <w:vAlign w:val="center"/>
          </w:tcPr>
          <w:p w14:paraId="7425437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549B30BC" w14:textId="44644231" w:rsidR="00A3384E" w:rsidRPr="007001F1" w:rsidRDefault="00A3384E" w:rsidP="003F3D85">
            <w:pPr>
              <w:jc w:val="both"/>
              <w:rPr>
                <w:color w:val="000000"/>
                <w:sz w:val="22"/>
                <w:szCs w:val="22"/>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60A96ECB" w14:textId="77777777" w:rsidR="00A3384E" w:rsidRPr="007001F1" w:rsidRDefault="00A3384E" w:rsidP="00F92AC2">
            <w:pPr>
              <w:jc w:val="center"/>
              <w:rPr>
                <w:color w:val="000000"/>
                <w:sz w:val="22"/>
                <w:szCs w:val="22"/>
              </w:rPr>
            </w:pPr>
          </w:p>
        </w:tc>
        <w:tc>
          <w:tcPr>
            <w:tcW w:w="567" w:type="dxa"/>
            <w:shd w:val="clear" w:color="auto" w:fill="auto"/>
            <w:vAlign w:val="center"/>
          </w:tcPr>
          <w:p w14:paraId="5F0C3B0F" w14:textId="77777777" w:rsidR="00A3384E" w:rsidRPr="007001F1" w:rsidRDefault="00A3384E" w:rsidP="00F92AC2">
            <w:pPr>
              <w:jc w:val="center"/>
              <w:rPr>
                <w:color w:val="000000"/>
                <w:sz w:val="22"/>
                <w:szCs w:val="22"/>
              </w:rPr>
            </w:pPr>
          </w:p>
        </w:tc>
        <w:tc>
          <w:tcPr>
            <w:tcW w:w="776" w:type="dxa"/>
            <w:shd w:val="clear" w:color="auto" w:fill="auto"/>
            <w:vAlign w:val="center"/>
          </w:tcPr>
          <w:p w14:paraId="73429C11" w14:textId="77777777" w:rsidR="00A3384E" w:rsidRPr="007001F1" w:rsidRDefault="00A3384E" w:rsidP="00F92AC2">
            <w:pPr>
              <w:jc w:val="center"/>
              <w:rPr>
                <w:color w:val="000000"/>
                <w:sz w:val="22"/>
                <w:szCs w:val="22"/>
              </w:rPr>
            </w:pPr>
          </w:p>
        </w:tc>
        <w:tc>
          <w:tcPr>
            <w:tcW w:w="1775" w:type="dxa"/>
            <w:shd w:val="clear" w:color="auto" w:fill="auto"/>
            <w:vAlign w:val="center"/>
          </w:tcPr>
          <w:p w14:paraId="5D6A2E69" w14:textId="77777777" w:rsidR="00A3384E" w:rsidRPr="007001F1" w:rsidRDefault="00A3384E" w:rsidP="00F92AC2">
            <w:pPr>
              <w:jc w:val="center"/>
              <w:rPr>
                <w:color w:val="000000"/>
                <w:sz w:val="22"/>
                <w:szCs w:val="22"/>
              </w:rPr>
            </w:pPr>
          </w:p>
        </w:tc>
      </w:tr>
      <w:tr w:rsidR="00A3384E" w:rsidRPr="007001F1" w14:paraId="13FF082B" w14:textId="77777777" w:rsidTr="007261E4">
        <w:trPr>
          <w:trHeight w:val="697"/>
        </w:trPr>
        <w:tc>
          <w:tcPr>
            <w:tcW w:w="582" w:type="dxa"/>
            <w:vMerge/>
            <w:shd w:val="clear" w:color="auto" w:fill="auto"/>
            <w:noWrap/>
            <w:vAlign w:val="center"/>
          </w:tcPr>
          <w:p w14:paraId="44AA2A5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F26464F" w14:textId="27C123F5" w:rsidR="00A3384E" w:rsidRPr="007001F1" w:rsidRDefault="00A3384E"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0A641939" w14:textId="77777777" w:rsidR="00A3384E" w:rsidRPr="007001F1" w:rsidRDefault="00A3384E" w:rsidP="00F92AC2">
            <w:pPr>
              <w:jc w:val="center"/>
              <w:rPr>
                <w:color w:val="000000"/>
                <w:sz w:val="22"/>
                <w:szCs w:val="22"/>
              </w:rPr>
            </w:pPr>
          </w:p>
        </w:tc>
        <w:tc>
          <w:tcPr>
            <w:tcW w:w="567" w:type="dxa"/>
            <w:shd w:val="clear" w:color="auto" w:fill="auto"/>
            <w:vAlign w:val="center"/>
          </w:tcPr>
          <w:p w14:paraId="3D284EFD" w14:textId="77777777" w:rsidR="00A3384E" w:rsidRPr="007001F1" w:rsidRDefault="00A3384E" w:rsidP="00F92AC2">
            <w:pPr>
              <w:jc w:val="center"/>
              <w:rPr>
                <w:color w:val="000000"/>
                <w:sz w:val="22"/>
                <w:szCs w:val="22"/>
              </w:rPr>
            </w:pPr>
          </w:p>
        </w:tc>
        <w:tc>
          <w:tcPr>
            <w:tcW w:w="776" w:type="dxa"/>
            <w:shd w:val="clear" w:color="auto" w:fill="auto"/>
            <w:vAlign w:val="center"/>
          </w:tcPr>
          <w:p w14:paraId="4E6B0AFD" w14:textId="77777777" w:rsidR="00A3384E" w:rsidRPr="007001F1" w:rsidRDefault="00A3384E" w:rsidP="00F92AC2">
            <w:pPr>
              <w:jc w:val="center"/>
              <w:rPr>
                <w:color w:val="000000"/>
                <w:sz w:val="22"/>
                <w:szCs w:val="22"/>
              </w:rPr>
            </w:pPr>
          </w:p>
        </w:tc>
        <w:tc>
          <w:tcPr>
            <w:tcW w:w="1775" w:type="dxa"/>
            <w:shd w:val="clear" w:color="auto" w:fill="auto"/>
            <w:vAlign w:val="center"/>
          </w:tcPr>
          <w:p w14:paraId="7B9165E5" w14:textId="77777777" w:rsidR="00A3384E" w:rsidRPr="007001F1" w:rsidRDefault="00A3384E" w:rsidP="00F92AC2">
            <w:pPr>
              <w:jc w:val="center"/>
              <w:rPr>
                <w:color w:val="000000"/>
                <w:sz w:val="22"/>
                <w:szCs w:val="22"/>
              </w:rPr>
            </w:pPr>
          </w:p>
        </w:tc>
      </w:tr>
      <w:tr w:rsidR="00A3384E" w:rsidRPr="007001F1" w14:paraId="22CFA4C6" w14:textId="77777777" w:rsidTr="007261E4">
        <w:trPr>
          <w:trHeight w:val="697"/>
        </w:trPr>
        <w:tc>
          <w:tcPr>
            <w:tcW w:w="582" w:type="dxa"/>
            <w:vMerge/>
            <w:shd w:val="clear" w:color="auto" w:fill="auto"/>
            <w:noWrap/>
            <w:vAlign w:val="center"/>
          </w:tcPr>
          <w:p w14:paraId="39E90468"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B5AD8C2" w14:textId="6B467C40" w:rsidR="00A3384E" w:rsidRPr="007001F1" w:rsidRDefault="00A3384E"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73A4F30" w14:textId="77777777" w:rsidR="00A3384E" w:rsidRPr="007001F1" w:rsidRDefault="00A3384E" w:rsidP="00F92AC2">
            <w:pPr>
              <w:jc w:val="center"/>
              <w:rPr>
                <w:color w:val="000000"/>
                <w:sz w:val="22"/>
                <w:szCs w:val="22"/>
              </w:rPr>
            </w:pPr>
          </w:p>
        </w:tc>
        <w:tc>
          <w:tcPr>
            <w:tcW w:w="567" w:type="dxa"/>
            <w:shd w:val="clear" w:color="auto" w:fill="auto"/>
            <w:vAlign w:val="center"/>
          </w:tcPr>
          <w:p w14:paraId="02FCAD92" w14:textId="77777777" w:rsidR="00A3384E" w:rsidRPr="007001F1" w:rsidRDefault="00A3384E" w:rsidP="00F92AC2">
            <w:pPr>
              <w:jc w:val="center"/>
              <w:rPr>
                <w:color w:val="000000"/>
                <w:sz w:val="22"/>
                <w:szCs w:val="22"/>
              </w:rPr>
            </w:pPr>
          </w:p>
        </w:tc>
        <w:tc>
          <w:tcPr>
            <w:tcW w:w="776" w:type="dxa"/>
            <w:shd w:val="clear" w:color="auto" w:fill="auto"/>
            <w:vAlign w:val="center"/>
          </w:tcPr>
          <w:p w14:paraId="329B784E" w14:textId="77777777" w:rsidR="00A3384E" w:rsidRPr="007001F1" w:rsidRDefault="00A3384E" w:rsidP="00F92AC2">
            <w:pPr>
              <w:jc w:val="center"/>
              <w:rPr>
                <w:color w:val="000000"/>
                <w:sz w:val="22"/>
                <w:szCs w:val="22"/>
              </w:rPr>
            </w:pPr>
          </w:p>
        </w:tc>
        <w:tc>
          <w:tcPr>
            <w:tcW w:w="1775" w:type="dxa"/>
            <w:shd w:val="clear" w:color="auto" w:fill="auto"/>
            <w:vAlign w:val="center"/>
          </w:tcPr>
          <w:p w14:paraId="11632002" w14:textId="77777777" w:rsidR="00A3384E" w:rsidRPr="007001F1" w:rsidRDefault="00A3384E" w:rsidP="00F92AC2">
            <w:pPr>
              <w:jc w:val="center"/>
              <w:rPr>
                <w:color w:val="000000"/>
                <w:sz w:val="22"/>
                <w:szCs w:val="22"/>
              </w:rPr>
            </w:pPr>
          </w:p>
        </w:tc>
      </w:tr>
      <w:tr w:rsidR="008031FE" w:rsidRPr="007001F1" w14:paraId="23B9713C" w14:textId="77777777" w:rsidTr="007261E4">
        <w:trPr>
          <w:trHeight w:val="20"/>
        </w:trPr>
        <w:tc>
          <w:tcPr>
            <w:tcW w:w="582" w:type="dxa"/>
            <w:shd w:val="clear" w:color="auto" w:fill="auto"/>
            <w:noWrap/>
            <w:vAlign w:val="center"/>
            <w:hideMark/>
          </w:tcPr>
          <w:p w14:paraId="255D3EA3" w14:textId="02A3560A" w:rsidR="008031FE" w:rsidRPr="007001F1" w:rsidRDefault="00C769FE" w:rsidP="00F92AC2">
            <w:pPr>
              <w:jc w:val="center"/>
              <w:rPr>
                <w:color w:val="000000"/>
                <w:sz w:val="22"/>
                <w:szCs w:val="22"/>
              </w:rPr>
            </w:pPr>
            <w:r w:rsidRPr="007001F1">
              <w:rPr>
                <w:color w:val="000000"/>
                <w:sz w:val="22"/>
                <w:szCs w:val="22"/>
              </w:rPr>
              <w:t>1</w:t>
            </w:r>
            <w:ins w:id="1024" w:author="Kramár Róbert" w:date="2018-04-27T15:36:00Z">
              <w:r w:rsidR="00D20B46">
                <w:rPr>
                  <w:color w:val="000000"/>
                  <w:sz w:val="22"/>
                  <w:szCs w:val="22"/>
                </w:rPr>
                <w:t>5</w:t>
              </w:r>
            </w:ins>
            <w:ins w:id="1025" w:author="Hudec Branislav" w:date="2018-02-20T16:32:00Z">
              <w:del w:id="1026" w:author="Kramár Róbert" w:date="2018-04-27T15:36:00Z">
                <w:r w:rsidR="00881840" w:rsidDel="00D20B46">
                  <w:rPr>
                    <w:color w:val="000000"/>
                    <w:sz w:val="22"/>
                    <w:szCs w:val="22"/>
                  </w:rPr>
                  <w:delText>6</w:delText>
                </w:r>
              </w:del>
            </w:ins>
            <w:del w:id="1027" w:author="Hudec Branislav" w:date="2018-02-20T16:32:00Z">
              <w:r w:rsidRPr="007001F1" w:rsidDel="00881840">
                <w:rPr>
                  <w:color w:val="000000"/>
                  <w:sz w:val="22"/>
                  <w:szCs w:val="22"/>
                </w:rPr>
                <w:delText>5</w:delText>
              </w:r>
            </w:del>
          </w:p>
        </w:tc>
        <w:tc>
          <w:tcPr>
            <w:tcW w:w="4820" w:type="dxa"/>
            <w:gridSpan w:val="2"/>
            <w:shd w:val="clear" w:color="auto" w:fill="auto"/>
            <w:vAlign w:val="center"/>
            <w:hideMark/>
          </w:tcPr>
          <w:p w14:paraId="0538CCC2" w14:textId="77777777" w:rsidR="008031FE" w:rsidRPr="007001F1" w:rsidRDefault="008031FE" w:rsidP="003F3D85">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6F13E446"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293B4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DD4EC23"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73DB86"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03640B99" w14:textId="77777777" w:rsidTr="007261E4">
        <w:trPr>
          <w:trHeight w:val="675"/>
        </w:trPr>
        <w:tc>
          <w:tcPr>
            <w:tcW w:w="582" w:type="dxa"/>
            <w:vMerge w:val="restart"/>
            <w:shd w:val="clear" w:color="auto" w:fill="auto"/>
            <w:noWrap/>
            <w:vAlign w:val="center"/>
          </w:tcPr>
          <w:p w14:paraId="3BC1E787" w14:textId="4F286EA3" w:rsidR="00A3384E" w:rsidRPr="007001F1" w:rsidRDefault="00C523A4" w:rsidP="00F92AC2">
            <w:pPr>
              <w:jc w:val="center"/>
              <w:rPr>
                <w:color w:val="000000"/>
                <w:sz w:val="22"/>
                <w:szCs w:val="22"/>
              </w:rPr>
            </w:pPr>
            <w:r w:rsidRPr="007001F1">
              <w:rPr>
                <w:color w:val="000000"/>
                <w:sz w:val="22"/>
                <w:szCs w:val="22"/>
              </w:rPr>
              <w:t>1</w:t>
            </w:r>
            <w:ins w:id="1028" w:author="Kramár Róbert" w:date="2018-04-27T15:36:00Z">
              <w:r w:rsidR="00D20B46">
                <w:rPr>
                  <w:color w:val="000000"/>
                  <w:sz w:val="22"/>
                  <w:szCs w:val="22"/>
                </w:rPr>
                <w:t>6</w:t>
              </w:r>
            </w:ins>
            <w:ins w:id="1029" w:author="Hudec Branislav" w:date="2018-02-20T16:32:00Z">
              <w:del w:id="1030" w:author="Kramár Róbert" w:date="2018-04-27T15:36:00Z">
                <w:r w:rsidR="00881840" w:rsidDel="00D20B46">
                  <w:rPr>
                    <w:color w:val="000000"/>
                    <w:sz w:val="22"/>
                    <w:szCs w:val="22"/>
                  </w:rPr>
                  <w:delText>7</w:delText>
                </w:r>
              </w:del>
            </w:ins>
            <w:del w:id="1031" w:author="Hudec Branislav" w:date="2018-02-20T16:32:00Z">
              <w:r w:rsidRPr="007001F1" w:rsidDel="00881840">
                <w:rPr>
                  <w:color w:val="000000"/>
                  <w:sz w:val="22"/>
                  <w:szCs w:val="22"/>
                </w:rPr>
                <w:delText>6</w:delText>
              </w:r>
            </w:del>
          </w:p>
        </w:tc>
        <w:tc>
          <w:tcPr>
            <w:tcW w:w="4820" w:type="dxa"/>
            <w:gridSpan w:val="2"/>
            <w:shd w:val="clear" w:color="auto" w:fill="auto"/>
            <w:vAlign w:val="center"/>
          </w:tcPr>
          <w:p w14:paraId="18DBFACA" w14:textId="10892B90" w:rsidR="00A3384E" w:rsidRPr="007001F1" w:rsidRDefault="00C523A4" w:rsidP="003F3D85">
            <w:pPr>
              <w:jc w:val="both"/>
              <w:rPr>
                <w:color w:val="000000"/>
                <w:sz w:val="22"/>
                <w:szCs w:val="22"/>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4A30DB91" w14:textId="77777777" w:rsidR="00A3384E" w:rsidRPr="007001F1" w:rsidRDefault="00A3384E" w:rsidP="00F92AC2">
            <w:pPr>
              <w:jc w:val="center"/>
              <w:rPr>
                <w:color w:val="000000"/>
                <w:sz w:val="22"/>
                <w:szCs w:val="22"/>
              </w:rPr>
            </w:pPr>
          </w:p>
        </w:tc>
        <w:tc>
          <w:tcPr>
            <w:tcW w:w="567" w:type="dxa"/>
            <w:shd w:val="clear" w:color="auto" w:fill="auto"/>
            <w:vAlign w:val="center"/>
          </w:tcPr>
          <w:p w14:paraId="4F642EC1" w14:textId="77777777" w:rsidR="00A3384E" w:rsidRPr="007001F1" w:rsidRDefault="00A3384E" w:rsidP="00F92AC2">
            <w:pPr>
              <w:jc w:val="center"/>
              <w:rPr>
                <w:color w:val="000000"/>
                <w:sz w:val="22"/>
                <w:szCs w:val="22"/>
              </w:rPr>
            </w:pPr>
          </w:p>
        </w:tc>
        <w:tc>
          <w:tcPr>
            <w:tcW w:w="776" w:type="dxa"/>
            <w:shd w:val="clear" w:color="auto" w:fill="auto"/>
            <w:vAlign w:val="center"/>
          </w:tcPr>
          <w:p w14:paraId="51627D3A" w14:textId="77777777" w:rsidR="00A3384E" w:rsidRPr="007001F1" w:rsidRDefault="00A3384E" w:rsidP="00F92AC2">
            <w:pPr>
              <w:jc w:val="center"/>
              <w:rPr>
                <w:color w:val="000000"/>
                <w:sz w:val="22"/>
                <w:szCs w:val="22"/>
              </w:rPr>
            </w:pPr>
          </w:p>
        </w:tc>
        <w:tc>
          <w:tcPr>
            <w:tcW w:w="1775" w:type="dxa"/>
            <w:shd w:val="clear" w:color="auto" w:fill="auto"/>
            <w:vAlign w:val="center"/>
          </w:tcPr>
          <w:p w14:paraId="4A6AEF1D" w14:textId="77777777" w:rsidR="00A3384E" w:rsidRPr="007001F1" w:rsidRDefault="00A3384E" w:rsidP="00F92AC2">
            <w:pPr>
              <w:jc w:val="center"/>
              <w:rPr>
                <w:color w:val="000000"/>
                <w:sz w:val="22"/>
                <w:szCs w:val="22"/>
              </w:rPr>
            </w:pPr>
          </w:p>
        </w:tc>
      </w:tr>
      <w:tr w:rsidR="00A3384E" w:rsidRPr="007001F1" w14:paraId="682E9F2D" w14:textId="77777777" w:rsidTr="007261E4">
        <w:trPr>
          <w:trHeight w:val="675"/>
        </w:trPr>
        <w:tc>
          <w:tcPr>
            <w:tcW w:w="582" w:type="dxa"/>
            <w:vMerge/>
            <w:shd w:val="clear" w:color="auto" w:fill="auto"/>
            <w:noWrap/>
            <w:vAlign w:val="center"/>
          </w:tcPr>
          <w:p w14:paraId="301D9AD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7AC8FA2C" w14:textId="663DFB27" w:rsidR="00A3384E" w:rsidRPr="007001F1" w:rsidRDefault="00C523A4" w:rsidP="003F3D85">
            <w:pPr>
              <w:jc w:val="both"/>
              <w:rPr>
                <w:color w:val="000000"/>
                <w:sz w:val="22"/>
                <w:szCs w:val="22"/>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0B32574F" w14:textId="77777777" w:rsidR="00A3384E" w:rsidRPr="007001F1" w:rsidRDefault="00A3384E" w:rsidP="00F92AC2">
            <w:pPr>
              <w:jc w:val="center"/>
              <w:rPr>
                <w:color w:val="000000"/>
                <w:sz w:val="22"/>
                <w:szCs w:val="22"/>
              </w:rPr>
            </w:pPr>
          </w:p>
        </w:tc>
        <w:tc>
          <w:tcPr>
            <w:tcW w:w="567" w:type="dxa"/>
            <w:shd w:val="clear" w:color="auto" w:fill="auto"/>
            <w:vAlign w:val="center"/>
          </w:tcPr>
          <w:p w14:paraId="254C25C7" w14:textId="77777777" w:rsidR="00A3384E" w:rsidRPr="007001F1" w:rsidRDefault="00A3384E" w:rsidP="00F92AC2">
            <w:pPr>
              <w:jc w:val="center"/>
              <w:rPr>
                <w:color w:val="000000"/>
                <w:sz w:val="22"/>
                <w:szCs w:val="22"/>
              </w:rPr>
            </w:pPr>
          </w:p>
        </w:tc>
        <w:tc>
          <w:tcPr>
            <w:tcW w:w="776" w:type="dxa"/>
            <w:shd w:val="clear" w:color="auto" w:fill="auto"/>
            <w:vAlign w:val="center"/>
          </w:tcPr>
          <w:p w14:paraId="7551FFFB" w14:textId="77777777" w:rsidR="00A3384E" w:rsidRPr="007001F1" w:rsidRDefault="00A3384E" w:rsidP="00F92AC2">
            <w:pPr>
              <w:jc w:val="center"/>
              <w:rPr>
                <w:color w:val="000000"/>
                <w:sz w:val="22"/>
                <w:szCs w:val="22"/>
              </w:rPr>
            </w:pPr>
          </w:p>
        </w:tc>
        <w:tc>
          <w:tcPr>
            <w:tcW w:w="1775" w:type="dxa"/>
            <w:shd w:val="clear" w:color="auto" w:fill="auto"/>
            <w:vAlign w:val="center"/>
          </w:tcPr>
          <w:p w14:paraId="65D64554" w14:textId="77777777" w:rsidR="00A3384E" w:rsidRPr="007001F1" w:rsidRDefault="00A3384E" w:rsidP="00F92AC2">
            <w:pPr>
              <w:jc w:val="center"/>
              <w:rPr>
                <w:color w:val="000000"/>
                <w:sz w:val="22"/>
                <w:szCs w:val="22"/>
              </w:rPr>
            </w:pPr>
          </w:p>
        </w:tc>
      </w:tr>
      <w:tr w:rsidR="00A3384E" w:rsidRPr="007001F1" w14:paraId="2A249D54" w14:textId="77777777" w:rsidTr="00312388">
        <w:trPr>
          <w:trHeight w:val="354"/>
        </w:trPr>
        <w:tc>
          <w:tcPr>
            <w:tcW w:w="582" w:type="dxa"/>
            <w:vMerge w:val="restart"/>
            <w:shd w:val="clear" w:color="auto" w:fill="auto"/>
            <w:noWrap/>
            <w:vAlign w:val="center"/>
            <w:hideMark/>
          </w:tcPr>
          <w:p w14:paraId="0A54B63B" w14:textId="5D29351D" w:rsidR="00A3384E" w:rsidRPr="007001F1" w:rsidRDefault="00A3384E" w:rsidP="00F92AC2">
            <w:pPr>
              <w:jc w:val="center"/>
              <w:rPr>
                <w:color w:val="000000"/>
                <w:sz w:val="22"/>
                <w:szCs w:val="22"/>
              </w:rPr>
            </w:pPr>
            <w:r w:rsidRPr="007001F1">
              <w:rPr>
                <w:color w:val="000000"/>
                <w:sz w:val="22"/>
                <w:szCs w:val="22"/>
              </w:rPr>
              <w:t>1</w:t>
            </w:r>
            <w:ins w:id="1032" w:author="Kramár Róbert" w:date="2018-04-27T15:36:00Z">
              <w:r w:rsidR="00D20B46">
                <w:rPr>
                  <w:color w:val="000000"/>
                  <w:sz w:val="22"/>
                  <w:szCs w:val="22"/>
                </w:rPr>
                <w:t>7</w:t>
              </w:r>
            </w:ins>
            <w:ins w:id="1033" w:author="Hudec Branislav" w:date="2018-02-20T16:32:00Z">
              <w:del w:id="1034" w:author="Kramár Róbert" w:date="2018-04-27T15:36:00Z">
                <w:r w:rsidR="00881840" w:rsidDel="00D20B46">
                  <w:rPr>
                    <w:color w:val="000000"/>
                    <w:sz w:val="22"/>
                    <w:szCs w:val="22"/>
                  </w:rPr>
                  <w:delText>8</w:delText>
                </w:r>
              </w:del>
            </w:ins>
            <w:del w:id="1035" w:author="Hudec Branislav" w:date="2018-02-20T16:32:00Z">
              <w:r w:rsidRPr="007001F1" w:rsidDel="00881840">
                <w:rPr>
                  <w:color w:val="000000"/>
                  <w:sz w:val="22"/>
                  <w:szCs w:val="22"/>
                </w:rPr>
                <w:delText>7</w:delText>
              </w:r>
            </w:del>
          </w:p>
        </w:tc>
        <w:tc>
          <w:tcPr>
            <w:tcW w:w="4820" w:type="dxa"/>
            <w:gridSpan w:val="2"/>
            <w:shd w:val="clear" w:color="auto" w:fill="auto"/>
            <w:vAlign w:val="center"/>
            <w:hideMark/>
          </w:tcPr>
          <w:p w14:paraId="6EDF98B9" w14:textId="3F6ECB71" w:rsidR="00A3384E" w:rsidRPr="007001F1" w:rsidRDefault="00A3384E" w:rsidP="003F3D85">
            <w:pPr>
              <w:jc w:val="both"/>
              <w:rPr>
                <w:color w:val="000000"/>
                <w:sz w:val="22"/>
                <w:szCs w:val="22"/>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12F2E041"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1D896"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2EA419"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5A1000"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4B8B47A9" w14:textId="77777777" w:rsidTr="007261E4">
        <w:trPr>
          <w:trHeight w:val="757"/>
        </w:trPr>
        <w:tc>
          <w:tcPr>
            <w:tcW w:w="582" w:type="dxa"/>
            <w:vMerge/>
            <w:shd w:val="clear" w:color="auto" w:fill="auto"/>
            <w:noWrap/>
            <w:vAlign w:val="center"/>
          </w:tcPr>
          <w:p w14:paraId="3A66101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78851627" w14:textId="3FA4046B" w:rsidR="00A3384E" w:rsidRPr="007001F1" w:rsidRDefault="00A3384E"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4AFCC68" w14:textId="77777777" w:rsidR="00A3384E" w:rsidRPr="007001F1" w:rsidRDefault="00A3384E" w:rsidP="00F92AC2">
            <w:pPr>
              <w:jc w:val="center"/>
              <w:rPr>
                <w:color w:val="000000"/>
                <w:sz w:val="22"/>
                <w:szCs w:val="22"/>
              </w:rPr>
            </w:pPr>
          </w:p>
        </w:tc>
        <w:tc>
          <w:tcPr>
            <w:tcW w:w="567" w:type="dxa"/>
            <w:shd w:val="clear" w:color="auto" w:fill="auto"/>
            <w:vAlign w:val="center"/>
          </w:tcPr>
          <w:p w14:paraId="07417D8A" w14:textId="77777777" w:rsidR="00A3384E" w:rsidRPr="007001F1" w:rsidRDefault="00A3384E" w:rsidP="00F92AC2">
            <w:pPr>
              <w:jc w:val="center"/>
              <w:rPr>
                <w:color w:val="000000"/>
                <w:sz w:val="22"/>
                <w:szCs w:val="22"/>
              </w:rPr>
            </w:pPr>
          </w:p>
        </w:tc>
        <w:tc>
          <w:tcPr>
            <w:tcW w:w="776" w:type="dxa"/>
            <w:shd w:val="clear" w:color="auto" w:fill="auto"/>
            <w:vAlign w:val="center"/>
          </w:tcPr>
          <w:p w14:paraId="7679BCBE" w14:textId="77777777" w:rsidR="00A3384E" w:rsidRPr="007001F1" w:rsidRDefault="00A3384E" w:rsidP="00F92AC2">
            <w:pPr>
              <w:jc w:val="center"/>
              <w:rPr>
                <w:color w:val="000000"/>
                <w:sz w:val="22"/>
                <w:szCs w:val="22"/>
              </w:rPr>
            </w:pPr>
          </w:p>
        </w:tc>
        <w:tc>
          <w:tcPr>
            <w:tcW w:w="1775" w:type="dxa"/>
            <w:shd w:val="clear" w:color="auto" w:fill="auto"/>
            <w:vAlign w:val="center"/>
          </w:tcPr>
          <w:p w14:paraId="374ACC45" w14:textId="77777777" w:rsidR="00A3384E" w:rsidRPr="007001F1" w:rsidRDefault="00A3384E" w:rsidP="00F92AC2">
            <w:pPr>
              <w:jc w:val="center"/>
              <w:rPr>
                <w:color w:val="000000"/>
                <w:sz w:val="22"/>
                <w:szCs w:val="22"/>
              </w:rPr>
            </w:pPr>
          </w:p>
        </w:tc>
      </w:tr>
      <w:tr w:rsidR="00A3384E" w:rsidRPr="007001F1" w14:paraId="05EDF717" w14:textId="77777777" w:rsidTr="00312388">
        <w:trPr>
          <w:trHeight w:val="362"/>
        </w:trPr>
        <w:tc>
          <w:tcPr>
            <w:tcW w:w="582" w:type="dxa"/>
            <w:vMerge w:val="restart"/>
            <w:shd w:val="clear" w:color="auto" w:fill="auto"/>
            <w:noWrap/>
            <w:vAlign w:val="center"/>
            <w:hideMark/>
          </w:tcPr>
          <w:p w14:paraId="59B46460" w14:textId="10E77879" w:rsidR="00A3384E" w:rsidRPr="007001F1" w:rsidRDefault="00A3384E" w:rsidP="00F92AC2">
            <w:pPr>
              <w:jc w:val="center"/>
              <w:rPr>
                <w:color w:val="000000"/>
                <w:sz w:val="22"/>
                <w:szCs w:val="22"/>
              </w:rPr>
            </w:pPr>
            <w:r w:rsidRPr="007001F1">
              <w:rPr>
                <w:color w:val="000000"/>
                <w:sz w:val="22"/>
                <w:szCs w:val="22"/>
              </w:rPr>
              <w:t>1</w:t>
            </w:r>
            <w:ins w:id="1036" w:author="Kramár Róbert" w:date="2018-04-27T15:36:00Z">
              <w:r w:rsidR="00D20B46">
                <w:rPr>
                  <w:color w:val="000000"/>
                  <w:sz w:val="22"/>
                  <w:szCs w:val="22"/>
                </w:rPr>
                <w:t>8</w:t>
              </w:r>
            </w:ins>
            <w:ins w:id="1037" w:author="Hudec Branislav" w:date="2018-02-20T16:32:00Z">
              <w:del w:id="1038" w:author="Kramár Róbert" w:date="2018-04-27T15:36:00Z">
                <w:r w:rsidR="00881840" w:rsidDel="00D20B46">
                  <w:rPr>
                    <w:color w:val="000000"/>
                    <w:sz w:val="22"/>
                    <w:szCs w:val="22"/>
                  </w:rPr>
                  <w:delText>9</w:delText>
                </w:r>
              </w:del>
            </w:ins>
            <w:del w:id="1039" w:author="Hudec Branislav" w:date="2018-02-20T16:32:00Z">
              <w:r w:rsidRPr="007001F1" w:rsidDel="00881840">
                <w:rPr>
                  <w:color w:val="000000"/>
                  <w:sz w:val="22"/>
                  <w:szCs w:val="22"/>
                </w:rPr>
                <w:delText>8</w:delText>
              </w:r>
            </w:del>
          </w:p>
        </w:tc>
        <w:tc>
          <w:tcPr>
            <w:tcW w:w="4820" w:type="dxa"/>
            <w:gridSpan w:val="2"/>
            <w:shd w:val="clear" w:color="auto" w:fill="auto"/>
            <w:vAlign w:val="center"/>
            <w:hideMark/>
          </w:tcPr>
          <w:p w14:paraId="787B8DF0" w14:textId="0B4E482E" w:rsidR="00A3384E" w:rsidRPr="007001F1" w:rsidRDefault="00A3384E" w:rsidP="003F3D85">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370132F0"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0BF9AE"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764F8C"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D65E56"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7C000C1" w14:textId="77777777" w:rsidTr="007261E4">
        <w:trPr>
          <w:trHeight w:val="675"/>
        </w:trPr>
        <w:tc>
          <w:tcPr>
            <w:tcW w:w="582" w:type="dxa"/>
            <w:vMerge/>
            <w:shd w:val="clear" w:color="auto" w:fill="auto"/>
            <w:noWrap/>
            <w:vAlign w:val="center"/>
          </w:tcPr>
          <w:p w14:paraId="1ACE9D67"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37935B7" w14:textId="624BA6E3" w:rsidR="00A3384E" w:rsidRPr="007001F1" w:rsidRDefault="00A3384E" w:rsidP="003F3D85">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5C0E50EC" w14:textId="77777777" w:rsidR="00A3384E" w:rsidRPr="007001F1" w:rsidRDefault="00A3384E" w:rsidP="00F92AC2">
            <w:pPr>
              <w:jc w:val="center"/>
              <w:rPr>
                <w:color w:val="000000"/>
                <w:sz w:val="22"/>
                <w:szCs w:val="22"/>
              </w:rPr>
            </w:pPr>
          </w:p>
        </w:tc>
        <w:tc>
          <w:tcPr>
            <w:tcW w:w="567" w:type="dxa"/>
            <w:shd w:val="clear" w:color="auto" w:fill="auto"/>
            <w:vAlign w:val="center"/>
          </w:tcPr>
          <w:p w14:paraId="2C43445A" w14:textId="77777777" w:rsidR="00A3384E" w:rsidRPr="007001F1" w:rsidRDefault="00A3384E" w:rsidP="00F92AC2">
            <w:pPr>
              <w:jc w:val="center"/>
              <w:rPr>
                <w:color w:val="000000"/>
                <w:sz w:val="22"/>
                <w:szCs w:val="22"/>
              </w:rPr>
            </w:pPr>
          </w:p>
        </w:tc>
        <w:tc>
          <w:tcPr>
            <w:tcW w:w="776" w:type="dxa"/>
            <w:shd w:val="clear" w:color="auto" w:fill="auto"/>
            <w:vAlign w:val="center"/>
          </w:tcPr>
          <w:p w14:paraId="2BA209A3" w14:textId="77777777" w:rsidR="00A3384E" w:rsidRPr="007001F1" w:rsidRDefault="00A3384E" w:rsidP="00F92AC2">
            <w:pPr>
              <w:jc w:val="center"/>
              <w:rPr>
                <w:color w:val="000000"/>
                <w:sz w:val="22"/>
                <w:szCs w:val="22"/>
              </w:rPr>
            </w:pPr>
          </w:p>
        </w:tc>
        <w:tc>
          <w:tcPr>
            <w:tcW w:w="1775" w:type="dxa"/>
            <w:shd w:val="clear" w:color="auto" w:fill="auto"/>
            <w:vAlign w:val="center"/>
          </w:tcPr>
          <w:p w14:paraId="02587CFF" w14:textId="77777777" w:rsidR="00A3384E" w:rsidRPr="007001F1" w:rsidRDefault="00A3384E" w:rsidP="00F92AC2">
            <w:pPr>
              <w:jc w:val="center"/>
              <w:rPr>
                <w:color w:val="000000"/>
                <w:sz w:val="22"/>
                <w:szCs w:val="22"/>
              </w:rPr>
            </w:pPr>
          </w:p>
        </w:tc>
      </w:tr>
      <w:tr w:rsidR="00A3384E" w:rsidRPr="007001F1" w14:paraId="32767825" w14:textId="77777777" w:rsidTr="007261E4">
        <w:trPr>
          <w:trHeight w:val="675"/>
        </w:trPr>
        <w:tc>
          <w:tcPr>
            <w:tcW w:w="582" w:type="dxa"/>
            <w:vMerge/>
            <w:shd w:val="clear" w:color="auto" w:fill="auto"/>
            <w:noWrap/>
            <w:vAlign w:val="center"/>
          </w:tcPr>
          <w:p w14:paraId="3BE9B5D8"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FF20620" w14:textId="1848DD64" w:rsidR="00A3384E" w:rsidRPr="007001F1" w:rsidRDefault="00A3384E"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2E1A741" w14:textId="77777777" w:rsidR="00A3384E" w:rsidRPr="007001F1" w:rsidRDefault="00A3384E" w:rsidP="00F92AC2">
            <w:pPr>
              <w:jc w:val="center"/>
              <w:rPr>
                <w:color w:val="000000"/>
                <w:sz w:val="22"/>
                <w:szCs w:val="22"/>
              </w:rPr>
            </w:pPr>
          </w:p>
        </w:tc>
        <w:tc>
          <w:tcPr>
            <w:tcW w:w="567" w:type="dxa"/>
            <w:shd w:val="clear" w:color="auto" w:fill="auto"/>
            <w:vAlign w:val="center"/>
          </w:tcPr>
          <w:p w14:paraId="35DA5A35" w14:textId="77777777" w:rsidR="00A3384E" w:rsidRPr="007001F1" w:rsidRDefault="00A3384E" w:rsidP="00F92AC2">
            <w:pPr>
              <w:jc w:val="center"/>
              <w:rPr>
                <w:color w:val="000000"/>
                <w:sz w:val="22"/>
                <w:szCs w:val="22"/>
              </w:rPr>
            </w:pPr>
          </w:p>
        </w:tc>
        <w:tc>
          <w:tcPr>
            <w:tcW w:w="776" w:type="dxa"/>
            <w:shd w:val="clear" w:color="auto" w:fill="auto"/>
            <w:vAlign w:val="center"/>
          </w:tcPr>
          <w:p w14:paraId="14C364D2" w14:textId="77777777" w:rsidR="00A3384E" w:rsidRPr="007001F1" w:rsidRDefault="00A3384E" w:rsidP="00F92AC2">
            <w:pPr>
              <w:jc w:val="center"/>
              <w:rPr>
                <w:color w:val="000000"/>
                <w:sz w:val="22"/>
                <w:szCs w:val="22"/>
              </w:rPr>
            </w:pPr>
          </w:p>
        </w:tc>
        <w:tc>
          <w:tcPr>
            <w:tcW w:w="1775" w:type="dxa"/>
            <w:shd w:val="clear" w:color="auto" w:fill="auto"/>
            <w:vAlign w:val="center"/>
          </w:tcPr>
          <w:p w14:paraId="26FF7D4B" w14:textId="77777777" w:rsidR="00A3384E" w:rsidRPr="007001F1" w:rsidRDefault="00A3384E" w:rsidP="00F92AC2">
            <w:pPr>
              <w:jc w:val="center"/>
              <w:rPr>
                <w:color w:val="000000"/>
                <w:sz w:val="22"/>
                <w:szCs w:val="22"/>
              </w:rPr>
            </w:pPr>
          </w:p>
        </w:tc>
      </w:tr>
      <w:tr w:rsidR="008031FE" w:rsidRPr="007001F1" w14:paraId="73B2B38A" w14:textId="77777777" w:rsidTr="007261E4">
        <w:trPr>
          <w:trHeight w:val="20"/>
        </w:trPr>
        <w:tc>
          <w:tcPr>
            <w:tcW w:w="582" w:type="dxa"/>
            <w:shd w:val="clear" w:color="auto" w:fill="auto"/>
            <w:noWrap/>
            <w:vAlign w:val="center"/>
            <w:hideMark/>
          </w:tcPr>
          <w:p w14:paraId="152CEBC6" w14:textId="1B0572C1" w:rsidR="008031FE" w:rsidRPr="007001F1" w:rsidRDefault="00D20B46" w:rsidP="00F92AC2">
            <w:pPr>
              <w:jc w:val="center"/>
              <w:rPr>
                <w:color w:val="000000"/>
                <w:sz w:val="22"/>
                <w:szCs w:val="22"/>
              </w:rPr>
            </w:pPr>
            <w:ins w:id="1040" w:author="Kramár Róbert" w:date="2018-04-27T15:36:00Z">
              <w:r>
                <w:rPr>
                  <w:color w:val="000000"/>
                  <w:sz w:val="22"/>
                  <w:szCs w:val="22"/>
                </w:rPr>
                <w:t>19</w:t>
              </w:r>
            </w:ins>
            <w:ins w:id="1041" w:author="Hudec Branislav" w:date="2018-02-20T16:32:00Z">
              <w:del w:id="1042" w:author="Kramár Róbert" w:date="2018-04-27T15:36:00Z">
                <w:r w:rsidR="00881840" w:rsidDel="00D20B46">
                  <w:rPr>
                    <w:color w:val="000000"/>
                    <w:sz w:val="22"/>
                    <w:szCs w:val="22"/>
                  </w:rPr>
                  <w:delText>20</w:delText>
                </w:r>
              </w:del>
            </w:ins>
            <w:del w:id="1043" w:author="Hudec Branislav" w:date="2018-02-20T16:32:00Z">
              <w:r w:rsidR="00C769FE" w:rsidRPr="007001F1" w:rsidDel="00881840">
                <w:rPr>
                  <w:color w:val="000000"/>
                  <w:sz w:val="22"/>
                  <w:szCs w:val="22"/>
                </w:rPr>
                <w:delText>19</w:delText>
              </w:r>
            </w:del>
          </w:p>
        </w:tc>
        <w:tc>
          <w:tcPr>
            <w:tcW w:w="4820" w:type="dxa"/>
            <w:gridSpan w:val="2"/>
            <w:shd w:val="clear" w:color="auto" w:fill="auto"/>
            <w:vAlign w:val="center"/>
            <w:hideMark/>
          </w:tcPr>
          <w:p w14:paraId="775DCA2B" w14:textId="1C49AF4C" w:rsidR="008031FE" w:rsidRPr="007001F1" w:rsidRDefault="008031FE" w:rsidP="003F3D85">
            <w:pPr>
              <w:jc w:val="both"/>
              <w:rPr>
                <w:sz w:val="22"/>
                <w:szCs w:val="22"/>
              </w:rPr>
            </w:pPr>
            <w:r w:rsidRPr="007001F1">
              <w:rPr>
                <w:sz w:val="22"/>
                <w:szCs w:val="22"/>
              </w:rPr>
              <w:t xml:space="preserve">Je kontrolované verejné obstarávanie v súlade so </w:t>
            </w:r>
            <w:r w:rsidRPr="007001F1">
              <w:rPr>
                <w:sz w:val="22"/>
                <w:szCs w:val="22"/>
              </w:rPr>
              <w:lastRenderedPageBreak/>
              <w:t>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hideMark/>
          </w:tcPr>
          <w:p w14:paraId="6421B926" w14:textId="77777777" w:rsidR="008031FE" w:rsidRPr="007001F1" w:rsidRDefault="008031FE"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CC8C570"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4B4356"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631895"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34C53C69" w14:textId="77777777" w:rsidTr="00312388">
        <w:trPr>
          <w:trHeight w:val="665"/>
        </w:trPr>
        <w:tc>
          <w:tcPr>
            <w:tcW w:w="582" w:type="dxa"/>
            <w:vMerge w:val="restart"/>
            <w:shd w:val="clear" w:color="auto" w:fill="auto"/>
            <w:noWrap/>
            <w:vAlign w:val="center"/>
            <w:hideMark/>
          </w:tcPr>
          <w:p w14:paraId="299EA3CE" w14:textId="3B1023D1" w:rsidR="00A3384E" w:rsidRPr="007001F1" w:rsidRDefault="00D20B46" w:rsidP="00F92AC2">
            <w:pPr>
              <w:jc w:val="center"/>
              <w:rPr>
                <w:color w:val="000000"/>
                <w:sz w:val="22"/>
                <w:szCs w:val="22"/>
              </w:rPr>
            </w:pPr>
            <w:ins w:id="1044" w:author="Kramár Róbert" w:date="2018-04-27T15:36:00Z">
              <w:r>
                <w:rPr>
                  <w:color w:val="000000"/>
                  <w:sz w:val="22"/>
                  <w:szCs w:val="22"/>
                </w:rPr>
                <w:t>20</w:t>
              </w:r>
            </w:ins>
            <w:del w:id="1045" w:author="Kramár Róbert" w:date="2018-04-27T15:36:00Z">
              <w:r w:rsidR="00A3384E" w:rsidRPr="007001F1" w:rsidDel="00D20B46">
                <w:rPr>
                  <w:color w:val="000000"/>
                  <w:sz w:val="22"/>
                  <w:szCs w:val="22"/>
                </w:rPr>
                <w:delText>2</w:delText>
              </w:r>
            </w:del>
            <w:ins w:id="1046" w:author="Hudec Branislav" w:date="2018-02-20T16:32:00Z">
              <w:del w:id="1047" w:author="Kramár Róbert" w:date="2018-04-27T15:36:00Z">
                <w:r w:rsidR="00881840" w:rsidDel="00D20B46">
                  <w:rPr>
                    <w:color w:val="000000"/>
                    <w:sz w:val="22"/>
                    <w:szCs w:val="22"/>
                  </w:rPr>
                  <w:delText>1</w:delText>
                </w:r>
              </w:del>
            </w:ins>
            <w:del w:id="1048" w:author="Hudec Branislav" w:date="2018-02-20T16:32:00Z">
              <w:r w:rsidR="00A3384E" w:rsidRPr="007001F1" w:rsidDel="00881840">
                <w:rPr>
                  <w:color w:val="000000"/>
                  <w:sz w:val="22"/>
                  <w:szCs w:val="22"/>
                </w:rPr>
                <w:delText>0</w:delText>
              </w:r>
            </w:del>
          </w:p>
        </w:tc>
        <w:tc>
          <w:tcPr>
            <w:tcW w:w="4820" w:type="dxa"/>
            <w:gridSpan w:val="2"/>
            <w:shd w:val="clear" w:color="auto" w:fill="auto"/>
            <w:vAlign w:val="center"/>
            <w:hideMark/>
          </w:tcPr>
          <w:p w14:paraId="45FED440" w14:textId="704D5891" w:rsidR="00A3384E" w:rsidRPr="007001F1" w:rsidRDefault="00A3384E"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 a súťažnými podkladmi?</w:t>
            </w:r>
          </w:p>
        </w:tc>
        <w:tc>
          <w:tcPr>
            <w:tcW w:w="567" w:type="dxa"/>
            <w:shd w:val="clear" w:color="auto" w:fill="auto"/>
            <w:vAlign w:val="center"/>
            <w:hideMark/>
          </w:tcPr>
          <w:p w14:paraId="5C2180DA"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5910BA"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E367C4"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10ACE2"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6BF870A4" w14:textId="77777777" w:rsidTr="00312388">
        <w:trPr>
          <w:trHeight w:val="745"/>
        </w:trPr>
        <w:tc>
          <w:tcPr>
            <w:tcW w:w="582" w:type="dxa"/>
            <w:vMerge/>
            <w:shd w:val="clear" w:color="auto" w:fill="auto"/>
            <w:noWrap/>
            <w:vAlign w:val="center"/>
          </w:tcPr>
          <w:p w14:paraId="28BF0DF4"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4871D43" w14:textId="59549D68" w:rsidR="00A3384E" w:rsidRPr="007001F1" w:rsidRDefault="00A3384E"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E7A6218" w14:textId="77777777" w:rsidR="00A3384E" w:rsidRPr="007001F1" w:rsidRDefault="00A3384E" w:rsidP="00F92AC2">
            <w:pPr>
              <w:jc w:val="center"/>
              <w:rPr>
                <w:color w:val="000000"/>
                <w:sz w:val="22"/>
                <w:szCs w:val="22"/>
              </w:rPr>
            </w:pPr>
          </w:p>
        </w:tc>
        <w:tc>
          <w:tcPr>
            <w:tcW w:w="567" w:type="dxa"/>
            <w:shd w:val="clear" w:color="auto" w:fill="auto"/>
            <w:vAlign w:val="center"/>
          </w:tcPr>
          <w:p w14:paraId="0811E287" w14:textId="77777777" w:rsidR="00A3384E" w:rsidRPr="007001F1" w:rsidRDefault="00A3384E" w:rsidP="00F92AC2">
            <w:pPr>
              <w:jc w:val="center"/>
              <w:rPr>
                <w:color w:val="000000"/>
                <w:sz w:val="22"/>
                <w:szCs w:val="22"/>
              </w:rPr>
            </w:pPr>
          </w:p>
        </w:tc>
        <w:tc>
          <w:tcPr>
            <w:tcW w:w="776" w:type="dxa"/>
            <w:shd w:val="clear" w:color="auto" w:fill="auto"/>
            <w:vAlign w:val="center"/>
          </w:tcPr>
          <w:p w14:paraId="312C042D" w14:textId="77777777" w:rsidR="00A3384E" w:rsidRPr="007001F1" w:rsidRDefault="00A3384E" w:rsidP="00F92AC2">
            <w:pPr>
              <w:jc w:val="center"/>
              <w:rPr>
                <w:color w:val="000000"/>
                <w:sz w:val="22"/>
                <w:szCs w:val="22"/>
              </w:rPr>
            </w:pPr>
          </w:p>
        </w:tc>
        <w:tc>
          <w:tcPr>
            <w:tcW w:w="1775" w:type="dxa"/>
            <w:shd w:val="clear" w:color="auto" w:fill="auto"/>
            <w:vAlign w:val="center"/>
          </w:tcPr>
          <w:p w14:paraId="00A8EF7E" w14:textId="77777777" w:rsidR="00A3384E" w:rsidRPr="007001F1" w:rsidRDefault="00A3384E" w:rsidP="00F92AC2">
            <w:pPr>
              <w:jc w:val="center"/>
              <w:rPr>
                <w:color w:val="000000"/>
                <w:sz w:val="22"/>
                <w:szCs w:val="22"/>
              </w:rPr>
            </w:pPr>
          </w:p>
        </w:tc>
      </w:tr>
      <w:tr w:rsidR="00A3384E" w:rsidRPr="007001F1" w14:paraId="21DC61A4" w14:textId="77777777" w:rsidTr="007261E4">
        <w:trPr>
          <w:trHeight w:val="1095"/>
        </w:trPr>
        <w:tc>
          <w:tcPr>
            <w:tcW w:w="582" w:type="dxa"/>
            <w:vMerge/>
            <w:shd w:val="clear" w:color="auto" w:fill="auto"/>
            <w:noWrap/>
            <w:vAlign w:val="center"/>
          </w:tcPr>
          <w:p w14:paraId="3506227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764066B" w14:textId="5C98D539" w:rsidR="00A3384E" w:rsidRPr="007001F1" w:rsidRDefault="00A3384E" w:rsidP="003F3D85">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635707A4" w14:textId="77777777" w:rsidR="00A3384E" w:rsidRPr="007001F1" w:rsidRDefault="00A3384E" w:rsidP="00F92AC2">
            <w:pPr>
              <w:jc w:val="center"/>
              <w:rPr>
                <w:color w:val="000000"/>
                <w:sz w:val="22"/>
                <w:szCs w:val="22"/>
              </w:rPr>
            </w:pPr>
          </w:p>
        </w:tc>
        <w:tc>
          <w:tcPr>
            <w:tcW w:w="567" w:type="dxa"/>
            <w:shd w:val="clear" w:color="auto" w:fill="auto"/>
            <w:vAlign w:val="center"/>
          </w:tcPr>
          <w:p w14:paraId="1CCD1771" w14:textId="77777777" w:rsidR="00A3384E" w:rsidRPr="007001F1" w:rsidRDefault="00A3384E" w:rsidP="00F92AC2">
            <w:pPr>
              <w:jc w:val="center"/>
              <w:rPr>
                <w:color w:val="000000"/>
                <w:sz w:val="22"/>
                <w:szCs w:val="22"/>
              </w:rPr>
            </w:pPr>
          </w:p>
        </w:tc>
        <w:tc>
          <w:tcPr>
            <w:tcW w:w="776" w:type="dxa"/>
            <w:shd w:val="clear" w:color="auto" w:fill="auto"/>
            <w:vAlign w:val="center"/>
          </w:tcPr>
          <w:p w14:paraId="0308FD02" w14:textId="77777777" w:rsidR="00A3384E" w:rsidRPr="007001F1" w:rsidRDefault="00A3384E" w:rsidP="00F92AC2">
            <w:pPr>
              <w:jc w:val="center"/>
              <w:rPr>
                <w:color w:val="000000"/>
                <w:sz w:val="22"/>
                <w:szCs w:val="22"/>
              </w:rPr>
            </w:pPr>
          </w:p>
        </w:tc>
        <w:tc>
          <w:tcPr>
            <w:tcW w:w="1775" w:type="dxa"/>
            <w:shd w:val="clear" w:color="auto" w:fill="auto"/>
            <w:vAlign w:val="center"/>
          </w:tcPr>
          <w:p w14:paraId="0ADED6A0" w14:textId="77777777" w:rsidR="00A3384E" w:rsidRPr="007001F1" w:rsidRDefault="00A3384E" w:rsidP="00F92AC2">
            <w:pPr>
              <w:jc w:val="center"/>
              <w:rPr>
                <w:color w:val="000000"/>
                <w:sz w:val="22"/>
                <w:szCs w:val="22"/>
              </w:rPr>
            </w:pPr>
          </w:p>
        </w:tc>
      </w:tr>
      <w:tr w:rsidR="00816113" w:rsidRPr="007001F1" w14:paraId="2E22DD95" w14:textId="77777777" w:rsidTr="00312388">
        <w:trPr>
          <w:trHeight w:val="597"/>
        </w:trPr>
        <w:tc>
          <w:tcPr>
            <w:tcW w:w="582" w:type="dxa"/>
            <w:vMerge w:val="restart"/>
            <w:shd w:val="clear" w:color="auto" w:fill="auto"/>
            <w:noWrap/>
            <w:vAlign w:val="center"/>
            <w:hideMark/>
          </w:tcPr>
          <w:p w14:paraId="0DAB479D" w14:textId="753ACA43" w:rsidR="00816113" w:rsidRPr="007001F1" w:rsidRDefault="00816113" w:rsidP="00F92AC2">
            <w:pPr>
              <w:jc w:val="center"/>
              <w:rPr>
                <w:color w:val="000000"/>
                <w:sz w:val="22"/>
                <w:szCs w:val="22"/>
              </w:rPr>
            </w:pPr>
            <w:r w:rsidRPr="007001F1">
              <w:rPr>
                <w:color w:val="000000"/>
                <w:sz w:val="22"/>
                <w:szCs w:val="22"/>
              </w:rPr>
              <w:t>2</w:t>
            </w:r>
            <w:ins w:id="1049" w:author="Kramár Róbert" w:date="2018-04-27T15:36:00Z">
              <w:r w:rsidR="00D20B46">
                <w:rPr>
                  <w:color w:val="000000"/>
                  <w:sz w:val="22"/>
                  <w:szCs w:val="22"/>
                </w:rPr>
                <w:t>1</w:t>
              </w:r>
            </w:ins>
            <w:ins w:id="1050" w:author="Hudec Branislav" w:date="2018-02-20T16:32:00Z">
              <w:del w:id="1051" w:author="Kramár Róbert" w:date="2018-04-27T15:36:00Z">
                <w:r w:rsidR="00881840" w:rsidDel="00D20B46">
                  <w:rPr>
                    <w:color w:val="000000"/>
                    <w:sz w:val="22"/>
                    <w:szCs w:val="22"/>
                  </w:rPr>
                  <w:delText>2</w:delText>
                </w:r>
              </w:del>
            </w:ins>
            <w:del w:id="1052" w:author="Hudec Branislav" w:date="2018-02-20T16:32:00Z">
              <w:r w:rsidRPr="007001F1" w:rsidDel="00881840">
                <w:rPr>
                  <w:color w:val="000000"/>
                  <w:sz w:val="22"/>
                  <w:szCs w:val="22"/>
                </w:rPr>
                <w:delText>1</w:delText>
              </w:r>
            </w:del>
          </w:p>
        </w:tc>
        <w:tc>
          <w:tcPr>
            <w:tcW w:w="4820" w:type="dxa"/>
            <w:gridSpan w:val="2"/>
            <w:shd w:val="clear" w:color="auto" w:fill="auto"/>
            <w:vAlign w:val="center"/>
            <w:hideMark/>
          </w:tcPr>
          <w:p w14:paraId="7EE6FFBD" w14:textId="56F318D4" w:rsidR="00816113" w:rsidRPr="007001F1" w:rsidRDefault="00816113"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7EEDEE37"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8D8BE3A"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066F7D"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7F005FF"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3561DA3C" w14:textId="77777777" w:rsidTr="007261E4">
        <w:trPr>
          <w:trHeight w:val="885"/>
        </w:trPr>
        <w:tc>
          <w:tcPr>
            <w:tcW w:w="582" w:type="dxa"/>
            <w:vMerge/>
            <w:shd w:val="clear" w:color="auto" w:fill="auto"/>
            <w:noWrap/>
            <w:vAlign w:val="center"/>
          </w:tcPr>
          <w:p w14:paraId="3D3C6B27"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1E791E8" w14:textId="30E3BE77" w:rsidR="00816113" w:rsidRPr="007001F1" w:rsidRDefault="003F3D85" w:rsidP="003F3D85">
            <w:pPr>
              <w:jc w:val="both"/>
              <w:rPr>
                <w:color w:val="000000"/>
                <w:sz w:val="22"/>
                <w:szCs w:val="22"/>
              </w:rPr>
            </w:pPr>
            <w:r w:rsidRPr="007001F1">
              <w:rPr>
                <w:color w:val="000000"/>
                <w:sz w:val="22"/>
                <w:szCs w:val="22"/>
              </w:rPr>
              <w:t>b)</w:t>
            </w:r>
            <w:r w:rsidR="00816113" w:rsidRPr="007001F1">
              <w:rPr>
                <w:color w:val="000000"/>
                <w:sz w:val="22"/>
                <w:szCs w:val="22"/>
              </w:rPr>
              <w:t>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3BD549D9" w14:textId="77777777" w:rsidR="00816113" w:rsidRPr="007001F1" w:rsidRDefault="00816113" w:rsidP="00F92AC2">
            <w:pPr>
              <w:jc w:val="center"/>
              <w:rPr>
                <w:color w:val="000000"/>
                <w:sz w:val="22"/>
                <w:szCs w:val="22"/>
              </w:rPr>
            </w:pPr>
          </w:p>
        </w:tc>
        <w:tc>
          <w:tcPr>
            <w:tcW w:w="567" w:type="dxa"/>
            <w:shd w:val="clear" w:color="auto" w:fill="auto"/>
            <w:vAlign w:val="center"/>
          </w:tcPr>
          <w:p w14:paraId="007ED823" w14:textId="77777777" w:rsidR="00816113" w:rsidRPr="007001F1" w:rsidRDefault="00816113" w:rsidP="00F92AC2">
            <w:pPr>
              <w:jc w:val="center"/>
              <w:rPr>
                <w:color w:val="000000"/>
                <w:sz w:val="22"/>
                <w:szCs w:val="22"/>
              </w:rPr>
            </w:pPr>
          </w:p>
        </w:tc>
        <w:tc>
          <w:tcPr>
            <w:tcW w:w="776" w:type="dxa"/>
            <w:shd w:val="clear" w:color="auto" w:fill="auto"/>
            <w:vAlign w:val="center"/>
          </w:tcPr>
          <w:p w14:paraId="1D366313" w14:textId="77777777" w:rsidR="00816113" w:rsidRPr="007001F1" w:rsidRDefault="00816113" w:rsidP="00F92AC2">
            <w:pPr>
              <w:jc w:val="center"/>
              <w:rPr>
                <w:color w:val="000000"/>
                <w:sz w:val="22"/>
                <w:szCs w:val="22"/>
              </w:rPr>
            </w:pPr>
          </w:p>
        </w:tc>
        <w:tc>
          <w:tcPr>
            <w:tcW w:w="1775" w:type="dxa"/>
            <w:shd w:val="clear" w:color="auto" w:fill="auto"/>
            <w:vAlign w:val="center"/>
          </w:tcPr>
          <w:p w14:paraId="4A8397C2" w14:textId="77777777" w:rsidR="00816113" w:rsidRPr="007001F1" w:rsidRDefault="00816113" w:rsidP="00F92AC2">
            <w:pPr>
              <w:jc w:val="center"/>
              <w:rPr>
                <w:color w:val="000000"/>
                <w:sz w:val="22"/>
                <w:szCs w:val="22"/>
              </w:rPr>
            </w:pPr>
          </w:p>
        </w:tc>
      </w:tr>
      <w:tr w:rsidR="008031FE" w:rsidRPr="007001F1" w14:paraId="6E323269" w14:textId="77777777" w:rsidTr="007261E4">
        <w:trPr>
          <w:trHeight w:val="20"/>
        </w:trPr>
        <w:tc>
          <w:tcPr>
            <w:tcW w:w="582" w:type="dxa"/>
            <w:shd w:val="clear" w:color="auto" w:fill="auto"/>
            <w:noWrap/>
            <w:vAlign w:val="center"/>
            <w:hideMark/>
          </w:tcPr>
          <w:p w14:paraId="0A9B5DB8" w14:textId="6B6E552A" w:rsidR="008031FE" w:rsidRPr="007001F1" w:rsidRDefault="00C769FE" w:rsidP="00F92AC2">
            <w:pPr>
              <w:jc w:val="center"/>
              <w:rPr>
                <w:color w:val="000000"/>
                <w:sz w:val="22"/>
                <w:szCs w:val="22"/>
              </w:rPr>
            </w:pPr>
            <w:r w:rsidRPr="007001F1">
              <w:rPr>
                <w:color w:val="000000"/>
                <w:sz w:val="22"/>
                <w:szCs w:val="22"/>
              </w:rPr>
              <w:t>2</w:t>
            </w:r>
            <w:ins w:id="1053" w:author="Kramár Róbert" w:date="2018-04-27T15:36:00Z">
              <w:r w:rsidR="00D20B46">
                <w:rPr>
                  <w:color w:val="000000"/>
                  <w:sz w:val="22"/>
                  <w:szCs w:val="22"/>
                </w:rPr>
                <w:t>2</w:t>
              </w:r>
            </w:ins>
            <w:ins w:id="1054" w:author="Hudec Branislav" w:date="2018-02-20T16:32:00Z">
              <w:del w:id="1055" w:author="Kramár Róbert" w:date="2018-04-27T15:36:00Z">
                <w:r w:rsidR="00881840" w:rsidDel="00D20B46">
                  <w:rPr>
                    <w:color w:val="000000"/>
                    <w:sz w:val="22"/>
                    <w:szCs w:val="22"/>
                  </w:rPr>
                  <w:delText>3</w:delText>
                </w:r>
              </w:del>
            </w:ins>
            <w:del w:id="1056" w:author="Hudec Branislav" w:date="2018-02-20T16:32:00Z">
              <w:r w:rsidRPr="007001F1" w:rsidDel="00881840">
                <w:rPr>
                  <w:color w:val="000000"/>
                  <w:sz w:val="22"/>
                  <w:szCs w:val="22"/>
                </w:rPr>
                <w:delText>2</w:delText>
              </w:r>
            </w:del>
          </w:p>
        </w:tc>
        <w:tc>
          <w:tcPr>
            <w:tcW w:w="4820" w:type="dxa"/>
            <w:gridSpan w:val="2"/>
            <w:shd w:val="clear" w:color="auto" w:fill="auto"/>
            <w:vAlign w:val="center"/>
            <w:hideMark/>
          </w:tcPr>
          <w:p w14:paraId="0567255A" w14:textId="1644CAA4" w:rsidR="008031FE" w:rsidRPr="007001F1" w:rsidRDefault="008031FE" w:rsidP="003F3D85">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B64DBA"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6110A870"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1ABA1C"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62B3D1"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992520"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49B7F564" w14:textId="77777777" w:rsidTr="007261E4">
        <w:trPr>
          <w:trHeight w:val="20"/>
        </w:trPr>
        <w:tc>
          <w:tcPr>
            <w:tcW w:w="582" w:type="dxa"/>
            <w:shd w:val="clear" w:color="auto" w:fill="auto"/>
            <w:noWrap/>
            <w:vAlign w:val="center"/>
            <w:hideMark/>
          </w:tcPr>
          <w:p w14:paraId="16C4D4AB" w14:textId="02C60A99" w:rsidR="008031FE" w:rsidRPr="007001F1" w:rsidRDefault="00C769FE" w:rsidP="00F92AC2">
            <w:pPr>
              <w:jc w:val="center"/>
              <w:rPr>
                <w:color w:val="000000"/>
                <w:sz w:val="22"/>
                <w:szCs w:val="22"/>
              </w:rPr>
            </w:pPr>
            <w:r w:rsidRPr="007001F1">
              <w:rPr>
                <w:color w:val="000000"/>
                <w:sz w:val="22"/>
                <w:szCs w:val="22"/>
              </w:rPr>
              <w:t>2</w:t>
            </w:r>
            <w:ins w:id="1057" w:author="Kramár Róbert" w:date="2018-04-27T15:36:00Z">
              <w:r w:rsidR="00D20B46">
                <w:rPr>
                  <w:color w:val="000000"/>
                  <w:sz w:val="22"/>
                  <w:szCs w:val="22"/>
                </w:rPr>
                <w:t>3</w:t>
              </w:r>
            </w:ins>
            <w:ins w:id="1058" w:author="Hudec Branislav" w:date="2018-02-20T16:32:00Z">
              <w:del w:id="1059" w:author="Kramár Róbert" w:date="2018-04-27T15:36:00Z">
                <w:r w:rsidR="00881840" w:rsidDel="00D20B46">
                  <w:rPr>
                    <w:color w:val="000000"/>
                    <w:sz w:val="22"/>
                    <w:szCs w:val="22"/>
                  </w:rPr>
                  <w:delText>4</w:delText>
                </w:r>
              </w:del>
            </w:ins>
            <w:del w:id="1060" w:author="Hudec Branislav" w:date="2018-02-20T16:32:00Z">
              <w:r w:rsidRPr="007001F1" w:rsidDel="00881840">
                <w:rPr>
                  <w:color w:val="000000"/>
                  <w:sz w:val="22"/>
                  <w:szCs w:val="22"/>
                </w:rPr>
                <w:delText>3</w:delText>
              </w:r>
            </w:del>
          </w:p>
        </w:tc>
        <w:tc>
          <w:tcPr>
            <w:tcW w:w="4820" w:type="dxa"/>
            <w:gridSpan w:val="2"/>
            <w:shd w:val="clear" w:color="auto" w:fill="auto"/>
            <w:vAlign w:val="center"/>
            <w:hideMark/>
          </w:tcPr>
          <w:p w14:paraId="181F549A" w14:textId="77777777" w:rsidR="008031FE" w:rsidRPr="007001F1" w:rsidRDefault="008031FE" w:rsidP="003F3D85">
            <w:pPr>
              <w:jc w:val="both"/>
              <w:rPr>
                <w:color w:val="000000"/>
                <w:sz w:val="22"/>
                <w:szCs w:val="22"/>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04FD5F6E"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42BD61"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67F17B"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A7BAD8" w14:textId="77777777" w:rsidR="008031FE" w:rsidRPr="007001F1" w:rsidRDefault="008031FE" w:rsidP="00F92AC2">
            <w:pPr>
              <w:jc w:val="center"/>
              <w:rPr>
                <w:color w:val="000000"/>
                <w:sz w:val="22"/>
                <w:szCs w:val="22"/>
              </w:rPr>
            </w:pPr>
            <w:r w:rsidRPr="007001F1">
              <w:rPr>
                <w:color w:val="000000"/>
                <w:sz w:val="22"/>
                <w:szCs w:val="22"/>
              </w:rPr>
              <w:t> </w:t>
            </w:r>
          </w:p>
        </w:tc>
      </w:tr>
      <w:tr w:rsidR="00816113" w:rsidRPr="007001F1" w14:paraId="7A510DFA" w14:textId="77777777" w:rsidTr="00312388">
        <w:trPr>
          <w:trHeight w:val="310"/>
        </w:trPr>
        <w:tc>
          <w:tcPr>
            <w:tcW w:w="582" w:type="dxa"/>
            <w:vMerge w:val="restart"/>
            <w:shd w:val="clear" w:color="auto" w:fill="auto"/>
            <w:noWrap/>
            <w:vAlign w:val="center"/>
            <w:hideMark/>
          </w:tcPr>
          <w:p w14:paraId="314DE029" w14:textId="02913713" w:rsidR="00816113" w:rsidRPr="007001F1" w:rsidRDefault="00816113" w:rsidP="00F92AC2">
            <w:pPr>
              <w:jc w:val="center"/>
              <w:rPr>
                <w:color w:val="000000"/>
                <w:sz w:val="22"/>
                <w:szCs w:val="22"/>
              </w:rPr>
            </w:pPr>
            <w:r w:rsidRPr="007001F1">
              <w:rPr>
                <w:color w:val="000000"/>
                <w:sz w:val="22"/>
                <w:szCs w:val="22"/>
              </w:rPr>
              <w:t>2</w:t>
            </w:r>
            <w:ins w:id="1061" w:author="Kramár Róbert" w:date="2018-04-27T15:36:00Z">
              <w:r w:rsidR="00D20B46">
                <w:rPr>
                  <w:color w:val="000000"/>
                  <w:sz w:val="22"/>
                  <w:szCs w:val="22"/>
                </w:rPr>
                <w:t>4</w:t>
              </w:r>
            </w:ins>
            <w:ins w:id="1062" w:author="Hudec Branislav" w:date="2018-02-20T16:32:00Z">
              <w:del w:id="1063" w:author="Kramár Róbert" w:date="2018-04-27T15:36:00Z">
                <w:r w:rsidR="00881840" w:rsidDel="00D20B46">
                  <w:rPr>
                    <w:color w:val="000000"/>
                    <w:sz w:val="22"/>
                    <w:szCs w:val="22"/>
                  </w:rPr>
                  <w:delText>5</w:delText>
                </w:r>
              </w:del>
            </w:ins>
            <w:del w:id="1064" w:author="Hudec Branislav" w:date="2018-02-20T16:32:00Z">
              <w:r w:rsidRPr="007001F1" w:rsidDel="00881840">
                <w:rPr>
                  <w:color w:val="000000"/>
                  <w:sz w:val="22"/>
                  <w:szCs w:val="22"/>
                </w:rPr>
                <w:delText>4</w:delText>
              </w:r>
            </w:del>
          </w:p>
        </w:tc>
        <w:tc>
          <w:tcPr>
            <w:tcW w:w="4820" w:type="dxa"/>
            <w:gridSpan w:val="2"/>
            <w:shd w:val="clear" w:color="auto" w:fill="auto"/>
            <w:vAlign w:val="center"/>
            <w:hideMark/>
          </w:tcPr>
          <w:p w14:paraId="139D4EC7" w14:textId="28BBE262" w:rsidR="00816113" w:rsidRPr="007001F1" w:rsidRDefault="00816113" w:rsidP="003F3D85">
            <w:pPr>
              <w:jc w:val="both"/>
              <w:rPr>
                <w:color w:val="000000"/>
                <w:sz w:val="22"/>
                <w:szCs w:val="22"/>
              </w:rPr>
            </w:pPr>
            <w:r w:rsidRPr="007001F1">
              <w:rPr>
                <w:color w:val="000000"/>
                <w:sz w:val="22"/>
                <w:szCs w:val="22"/>
              </w:rPr>
              <w:t>a) Bola zriadená komisia na vyhodnotenie ponúk v súlade s § 51 ZVO?</w:t>
            </w:r>
          </w:p>
        </w:tc>
        <w:tc>
          <w:tcPr>
            <w:tcW w:w="567" w:type="dxa"/>
            <w:shd w:val="clear" w:color="auto" w:fill="auto"/>
            <w:vAlign w:val="center"/>
            <w:hideMark/>
          </w:tcPr>
          <w:p w14:paraId="14E3DF85"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5029FC7"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0B83A15"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991896"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1F98E2C5" w14:textId="77777777" w:rsidTr="00312388">
        <w:trPr>
          <w:trHeight w:val="502"/>
        </w:trPr>
        <w:tc>
          <w:tcPr>
            <w:tcW w:w="582" w:type="dxa"/>
            <w:vMerge/>
            <w:shd w:val="clear" w:color="auto" w:fill="auto"/>
            <w:noWrap/>
            <w:vAlign w:val="center"/>
          </w:tcPr>
          <w:p w14:paraId="04B29D3F"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34723D9" w14:textId="61216042" w:rsidR="00816113" w:rsidRPr="007001F1" w:rsidRDefault="00816113" w:rsidP="003F3D85">
            <w:pPr>
              <w:jc w:val="both"/>
              <w:rPr>
                <w:color w:val="000000"/>
                <w:sz w:val="22"/>
                <w:szCs w:val="22"/>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14:paraId="6B370AE1" w14:textId="77777777" w:rsidR="00816113" w:rsidRPr="007001F1" w:rsidRDefault="00816113" w:rsidP="00F92AC2">
            <w:pPr>
              <w:jc w:val="center"/>
              <w:rPr>
                <w:color w:val="000000"/>
                <w:sz w:val="22"/>
                <w:szCs w:val="22"/>
              </w:rPr>
            </w:pPr>
          </w:p>
        </w:tc>
        <w:tc>
          <w:tcPr>
            <w:tcW w:w="567" w:type="dxa"/>
            <w:shd w:val="clear" w:color="auto" w:fill="auto"/>
            <w:vAlign w:val="center"/>
          </w:tcPr>
          <w:p w14:paraId="39A94BC8" w14:textId="77777777" w:rsidR="00816113" w:rsidRPr="007001F1" w:rsidRDefault="00816113" w:rsidP="00F92AC2">
            <w:pPr>
              <w:jc w:val="center"/>
              <w:rPr>
                <w:color w:val="000000"/>
                <w:sz w:val="22"/>
                <w:szCs w:val="22"/>
              </w:rPr>
            </w:pPr>
          </w:p>
        </w:tc>
        <w:tc>
          <w:tcPr>
            <w:tcW w:w="776" w:type="dxa"/>
            <w:shd w:val="clear" w:color="auto" w:fill="auto"/>
            <w:vAlign w:val="center"/>
          </w:tcPr>
          <w:p w14:paraId="2ECCFCD1" w14:textId="77777777" w:rsidR="00816113" w:rsidRPr="007001F1" w:rsidRDefault="00816113" w:rsidP="00F92AC2">
            <w:pPr>
              <w:jc w:val="center"/>
              <w:rPr>
                <w:color w:val="000000"/>
                <w:sz w:val="22"/>
                <w:szCs w:val="22"/>
              </w:rPr>
            </w:pPr>
          </w:p>
        </w:tc>
        <w:tc>
          <w:tcPr>
            <w:tcW w:w="1775" w:type="dxa"/>
            <w:shd w:val="clear" w:color="auto" w:fill="auto"/>
            <w:vAlign w:val="center"/>
          </w:tcPr>
          <w:p w14:paraId="090BAA82" w14:textId="77777777" w:rsidR="00816113" w:rsidRPr="007001F1" w:rsidRDefault="00816113" w:rsidP="00F92AC2">
            <w:pPr>
              <w:jc w:val="center"/>
              <w:rPr>
                <w:color w:val="000000"/>
                <w:sz w:val="22"/>
                <w:szCs w:val="22"/>
              </w:rPr>
            </w:pPr>
          </w:p>
        </w:tc>
      </w:tr>
      <w:tr w:rsidR="00816113" w:rsidRPr="007001F1" w14:paraId="485FD479" w14:textId="77777777" w:rsidTr="00312388">
        <w:trPr>
          <w:trHeight w:val="410"/>
        </w:trPr>
        <w:tc>
          <w:tcPr>
            <w:tcW w:w="582" w:type="dxa"/>
            <w:vMerge/>
            <w:shd w:val="clear" w:color="auto" w:fill="auto"/>
            <w:noWrap/>
            <w:vAlign w:val="center"/>
          </w:tcPr>
          <w:p w14:paraId="4740531E"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09C17E8B" w14:textId="2C0EAF14" w:rsidR="00816113" w:rsidRPr="007001F1" w:rsidRDefault="00816113" w:rsidP="003F3D85">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5F204966" w14:textId="77777777" w:rsidR="00816113" w:rsidRPr="007001F1" w:rsidRDefault="00816113" w:rsidP="00F92AC2">
            <w:pPr>
              <w:jc w:val="center"/>
              <w:rPr>
                <w:color w:val="000000"/>
                <w:sz w:val="22"/>
                <w:szCs w:val="22"/>
              </w:rPr>
            </w:pPr>
          </w:p>
        </w:tc>
        <w:tc>
          <w:tcPr>
            <w:tcW w:w="567" w:type="dxa"/>
            <w:shd w:val="clear" w:color="auto" w:fill="auto"/>
            <w:vAlign w:val="center"/>
          </w:tcPr>
          <w:p w14:paraId="74ACC304" w14:textId="77777777" w:rsidR="00816113" w:rsidRPr="007001F1" w:rsidRDefault="00816113" w:rsidP="00F92AC2">
            <w:pPr>
              <w:jc w:val="center"/>
              <w:rPr>
                <w:color w:val="000000"/>
                <w:sz w:val="22"/>
                <w:szCs w:val="22"/>
              </w:rPr>
            </w:pPr>
          </w:p>
        </w:tc>
        <w:tc>
          <w:tcPr>
            <w:tcW w:w="776" w:type="dxa"/>
            <w:shd w:val="clear" w:color="auto" w:fill="auto"/>
            <w:vAlign w:val="center"/>
          </w:tcPr>
          <w:p w14:paraId="22C25F0D" w14:textId="77777777" w:rsidR="00816113" w:rsidRPr="007001F1" w:rsidRDefault="00816113" w:rsidP="00F92AC2">
            <w:pPr>
              <w:jc w:val="center"/>
              <w:rPr>
                <w:color w:val="000000"/>
                <w:sz w:val="22"/>
                <w:szCs w:val="22"/>
              </w:rPr>
            </w:pPr>
          </w:p>
        </w:tc>
        <w:tc>
          <w:tcPr>
            <w:tcW w:w="1775" w:type="dxa"/>
            <w:shd w:val="clear" w:color="auto" w:fill="auto"/>
            <w:vAlign w:val="center"/>
          </w:tcPr>
          <w:p w14:paraId="15C52D19" w14:textId="77777777" w:rsidR="00816113" w:rsidRPr="007001F1" w:rsidRDefault="00816113" w:rsidP="00F92AC2">
            <w:pPr>
              <w:jc w:val="center"/>
              <w:rPr>
                <w:color w:val="000000"/>
                <w:sz w:val="22"/>
                <w:szCs w:val="22"/>
              </w:rPr>
            </w:pPr>
          </w:p>
        </w:tc>
      </w:tr>
      <w:tr w:rsidR="00816113" w:rsidRPr="007001F1" w14:paraId="6C6942DB" w14:textId="77777777" w:rsidTr="007261E4">
        <w:trPr>
          <w:trHeight w:val="633"/>
        </w:trPr>
        <w:tc>
          <w:tcPr>
            <w:tcW w:w="582" w:type="dxa"/>
            <w:vMerge/>
            <w:shd w:val="clear" w:color="auto" w:fill="auto"/>
            <w:noWrap/>
            <w:vAlign w:val="center"/>
          </w:tcPr>
          <w:p w14:paraId="1F670F3C"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FC02C24" w14:textId="7100D26D" w:rsidR="00816113" w:rsidRPr="007001F1" w:rsidRDefault="00816113"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1A6A3586" w14:textId="77777777" w:rsidR="00816113" w:rsidRPr="007001F1" w:rsidRDefault="00816113" w:rsidP="00F92AC2">
            <w:pPr>
              <w:jc w:val="center"/>
              <w:rPr>
                <w:color w:val="000000"/>
                <w:sz w:val="22"/>
                <w:szCs w:val="22"/>
              </w:rPr>
            </w:pPr>
          </w:p>
        </w:tc>
        <w:tc>
          <w:tcPr>
            <w:tcW w:w="567" w:type="dxa"/>
            <w:shd w:val="clear" w:color="auto" w:fill="auto"/>
            <w:vAlign w:val="center"/>
          </w:tcPr>
          <w:p w14:paraId="7794245A" w14:textId="77777777" w:rsidR="00816113" w:rsidRPr="007001F1" w:rsidRDefault="00816113" w:rsidP="00F92AC2">
            <w:pPr>
              <w:jc w:val="center"/>
              <w:rPr>
                <w:color w:val="000000"/>
                <w:sz w:val="22"/>
                <w:szCs w:val="22"/>
              </w:rPr>
            </w:pPr>
          </w:p>
        </w:tc>
        <w:tc>
          <w:tcPr>
            <w:tcW w:w="776" w:type="dxa"/>
            <w:shd w:val="clear" w:color="auto" w:fill="auto"/>
            <w:vAlign w:val="center"/>
          </w:tcPr>
          <w:p w14:paraId="09438643" w14:textId="77777777" w:rsidR="00816113" w:rsidRPr="007001F1" w:rsidRDefault="00816113" w:rsidP="00F92AC2">
            <w:pPr>
              <w:jc w:val="center"/>
              <w:rPr>
                <w:color w:val="000000"/>
                <w:sz w:val="22"/>
                <w:szCs w:val="22"/>
              </w:rPr>
            </w:pPr>
          </w:p>
        </w:tc>
        <w:tc>
          <w:tcPr>
            <w:tcW w:w="1775" w:type="dxa"/>
            <w:shd w:val="clear" w:color="auto" w:fill="auto"/>
            <w:vAlign w:val="center"/>
          </w:tcPr>
          <w:p w14:paraId="7E826BAA" w14:textId="77777777" w:rsidR="00816113" w:rsidRPr="007001F1" w:rsidRDefault="00816113" w:rsidP="00F92AC2">
            <w:pPr>
              <w:jc w:val="center"/>
              <w:rPr>
                <w:color w:val="000000"/>
                <w:sz w:val="22"/>
                <w:szCs w:val="22"/>
              </w:rPr>
            </w:pPr>
          </w:p>
        </w:tc>
      </w:tr>
      <w:tr w:rsidR="00816113" w:rsidRPr="007001F1" w14:paraId="0E83B195" w14:textId="77777777" w:rsidTr="007261E4">
        <w:trPr>
          <w:trHeight w:val="760"/>
        </w:trPr>
        <w:tc>
          <w:tcPr>
            <w:tcW w:w="582" w:type="dxa"/>
            <w:vMerge w:val="restart"/>
            <w:shd w:val="clear" w:color="auto" w:fill="auto"/>
            <w:noWrap/>
            <w:vAlign w:val="center"/>
            <w:hideMark/>
          </w:tcPr>
          <w:p w14:paraId="129227B5" w14:textId="17FA7CD1" w:rsidR="00816113" w:rsidRPr="007001F1" w:rsidRDefault="00816113" w:rsidP="00F92AC2">
            <w:pPr>
              <w:jc w:val="center"/>
              <w:rPr>
                <w:color w:val="000000"/>
                <w:sz w:val="22"/>
                <w:szCs w:val="22"/>
              </w:rPr>
            </w:pPr>
            <w:r w:rsidRPr="007001F1">
              <w:rPr>
                <w:color w:val="000000"/>
                <w:sz w:val="22"/>
                <w:szCs w:val="22"/>
              </w:rPr>
              <w:t>2</w:t>
            </w:r>
            <w:ins w:id="1065" w:author="Kramár Róbert" w:date="2018-04-27T15:36:00Z">
              <w:r w:rsidR="00D20B46">
                <w:rPr>
                  <w:color w:val="000000"/>
                  <w:sz w:val="22"/>
                  <w:szCs w:val="22"/>
                </w:rPr>
                <w:t>5</w:t>
              </w:r>
            </w:ins>
            <w:ins w:id="1066" w:author="Hudec Branislav" w:date="2018-02-20T16:32:00Z">
              <w:del w:id="1067" w:author="Kramár Róbert" w:date="2018-04-27T15:36:00Z">
                <w:r w:rsidR="00881840" w:rsidDel="00D20B46">
                  <w:rPr>
                    <w:color w:val="000000"/>
                    <w:sz w:val="22"/>
                    <w:szCs w:val="22"/>
                  </w:rPr>
                  <w:delText>6</w:delText>
                </w:r>
              </w:del>
            </w:ins>
            <w:del w:id="1068" w:author="Hudec Branislav" w:date="2018-02-20T16:32:00Z">
              <w:r w:rsidRPr="007001F1" w:rsidDel="00881840">
                <w:rPr>
                  <w:color w:val="000000"/>
                  <w:sz w:val="22"/>
                  <w:szCs w:val="22"/>
                </w:rPr>
                <w:delText>5</w:delText>
              </w:r>
            </w:del>
          </w:p>
        </w:tc>
        <w:tc>
          <w:tcPr>
            <w:tcW w:w="4820" w:type="dxa"/>
            <w:gridSpan w:val="2"/>
            <w:shd w:val="clear" w:color="auto" w:fill="auto"/>
            <w:vAlign w:val="center"/>
            <w:hideMark/>
          </w:tcPr>
          <w:p w14:paraId="0C0A1636" w14:textId="51D6BB2B" w:rsidR="00C523A4" w:rsidRPr="007001F1" w:rsidRDefault="00816113"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7A02C5B8"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681536"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028BB6"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B6AFD1"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70552A42" w14:textId="77777777" w:rsidTr="00312388">
        <w:trPr>
          <w:trHeight w:val="262"/>
        </w:trPr>
        <w:tc>
          <w:tcPr>
            <w:tcW w:w="582" w:type="dxa"/>
            <w:vMerge/>
            <w:shd w:val="clear" w:color="auto" w:fill="auto"/>
            <w:noWrap/>
            <w:vAlign w:val="center"/>
          </w:tcPr>
          <w:p w14:paraId="1D8786DB"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734D3C19" w14:textId="19A54C61" w:rsidR="00816113" w:rsidRPr="007001F1" w:rsidRDefault="00816113"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7507824A" w14:textId="77777777" w:rsidR="00816113" w:rsidRPr="007001F1" w:rsidRDefault="00816113" w:rsidP="00F92AC2">
            <w:pPr>
              <w:jc w:val="center"/>
              <w:rPr>
                <w:color w:val="000000"/>
                <w:sz w:val="22"/>
                <w:szCs w:val="22"/>
              </w:rPr>
            </w:pPr>
          </w:p>
        </w:tc>
        <w:tc>
          <w:tcPr>
            <w:tcW w:w="567" w:type="dxa"/>
            <w:shd w:val="clear" w:color="auto" w:fill="auto"/>
            <w:vAlign w:val="center"/>
          </w:tcPr>
          <w:p w14:paraId="3C1E50C9" w14:textId="77777777" w:rsidR="00816113" w:rsidRPr="007001F1" w:rsidRDefault="00816113" w:rsidP="00F92AC2">
            <w:pPr>
              <w:jc w:val="center"/>
              <w:rPr>
                <w:color w:val="000000"/>
                <w:sz w:val="22"/>
                <w:szCs w:val="22"/>
              </w:rPr>
            </w:pPr>
          </w:p>
        </w:tc>
        <w:tc>
          <w:tcPr>
            <w:tcW w:w="776" w:type="dxa"/>
            <w:shd w:val="clear" w:color="auto" w:fill="auto"/>
            <w:vAlign w:val="center"/>
          </w:tcPr>
          <w:p w14:paraId="720E0B41" w14:textId="77777777" w:rsidR="00816113" w:rsidRPr="007001F1" w:rsidRDefault="00816113" w:rsidP="00F92AC2">
            <w:pPr>
              <w:jc w:val="center"/>
              <w:rPr>
                <w:color w:val="000000"/>
                <w:sz w:val="22"/>
                <w:szCs w:val="22"/>
              </w:rPr>
            </w:pPr>
          </w:p>
        </w:tc>
        <w:tc>
          <w:tcPr>
            <w:tcW w:w="1775" w:type="dxa"/>
            <w:shd w:val="clear" w:color="auto" w:fill="auto"/>
            <w:vAlign w:val="center"/>
          </w:tcPr>
          <w:p w14:paraId="1FD2AD75" w14:textId="77777777" w:rsidR="00816113" w:rsidRPr="007001F1" w:rsidRDefault="00816113" w:rsidP="00F92AC2">
            <w:pPr>
              <w:jc w:val="center"/>
              <w:rPr>
                <w:color w:val="000000"/>
                <w:sz w:val="22"/>
                <w:szCs w:val="22"/>
              </w:rPr>
            </w:pPr>
          </w:p>
        </w:tc>
      </w:tr>
      <w:tr w:rsidR="00816113" w:rsidRPr="007001F1" w14:paraId="5914B6F8" w14:textId="77777777" w:rsidTr="007261E4">
        <w:trPr>
          <w:trHeight w:val="760"/>
        </w:trPr>
        <w:tc>
          <w:tcPr>
            <w:tcW w:w="582" w:type="dxa"/>
            <w:vMerge/>
            <w:shd w:val="clear" w:color="auto" w:fill="auto"/>
            <w:noWrap/>
            <w:vAlign w:val="center"/>
          </w:tcPr>
          <w:p w14:paraId="0E430E21"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3D81CE0C" w14:textId="5E4690D4" w:rsidR="00816113" w:rsidRPr="007001F1" w:rsidRDefault="00816113"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37CA75D5" w14:textId="77777777" w:rsidR="00816113" w:rsidRPr="007001F1" w:rsidRDefault="00816113" w:rsidP="00F92AC2">
            <w:pPr>
              <w:jc w:val="center"/>
              <w:rPr>
                <w:color w:val="000000"/>
                <w:sz w:val="22"/>
                <w:szCs w:val="22"/>
              </w:rPr>
            </w:pPr>
          </w:p>
        </w:tc>
        <w:tc>
          <w:tcPr>
            <w:tcW w:w="567" w:type="dxa"/>
            <w:shd w:val="clear" w:color="auto" w:fill="auto"/>
            <w:vAlign w:val="center"/>
          </w:tcPr>
          <w:p w14:paraId="6D172D31" w14:textId="77777777" w:rsidR="00816113" w:rsidRPr="007001F1" w:rsidRDefault="00816113" w:rsidP="00F92AC2">
            <w:pPr>
              <w:jc w:val="center"/>
              <w:rPr>
                <w:color w:val="000000"/>
                <w:sz w:val="22"/>
                <w:szCs w:val="22"/>
              </w:rPr>
            </w:pPr>
          </w:p>
        </w:tc>
        <w:tc>
          <w:tcPr>
            <w:tcW w:w="776" w:type="dxa"/>
            <w:shd w:val="clear" w:color="auto" w:fill="auto"/>
            <w:vAlign w:val="center"/>
          </w:tcPr>
          <w:p w14:paraId="2D2D8F36" w14:textId="77777777" w:rsidR="00816113" w:rsidRPr="007001F1" w:rsidRDefault="00816113" w:rsidP="00F92AC2">
            <w:pPr>
              <w:jc w:val="center"/>
              <w:rPr>
                <w:color w:val="000000"/>
                <w:sz w:val="22"/>
                <w:szCs w:val="22"/>
              </w:rPr>
            </w:pPr>
          </w:p>
        </w:tc>
        <w:tc>
          <w:tcPr>
            <w:tcW w:w="1775" w:type="dxa"/>
            <w:shd w:val="clear" w:color="auto" w:fill="auto"/>
            <w:vAlign w:val="center"/>
          </w:tcPr>
          <w:p w14:paraId="47DBDF5C" w14:textId="77777777" w:rsidR="00816113" w:rsidRPr="007001F1" w:rsidRDefault="00816113" w:rsidP="00F92AC2">
            <w:pPr>
              <w:jc w:val="center"/>
              <w:rPr>
                <w:color w:val="000000"/>
                <w:sz w:val="22"/>
                <w:szCs w:val="22"/>
              </w:rPr>
            </w:pPr>
          </w:p>
        </w:tc>
      </w:tr>
      <w:tr w:rsidR="00816113" w:rsidRPr="007001F1" w14:paraId="64774463" w14:textId="77777777" w:rsidTr="007261E4">
        <w:trPr>
          <w:trHeight w:val="1013"/>
        </w:trPr>
        <w:tc>
          <w:tcPr>
            <w:tcW w:w="582" w:type="dxa"/>
            <w:vMerge w:val="restart"/>
            <w:shd w:val="clear" w:color="auto" w:fill="auto"/>
            <w:noWrap/>
            <w:vAlign w:val="center"/>
            <w:hideMark/>
          </w:tcPr>
          <w:p w14:paraId="6D404DA2" w14:textId="7F932F24" w:rsidR="00816113" w:rsidRPr="007001F1" w:rsidRDefault="00816113" w:rsidP="00F92AC2">
            <w:pPr>
              <w:jc w:val="center"/>
              <w:rPr>
                <w:color w:val="000000"/>
                <w:sz w:val="22"/>
                <w:szCs w:val="22"/>
              </w:rPr>
            </w:pPr>
            <w:r w:rsidRPr="007001F1">
              <w:rPr>
                <w:color w:val="000000"/>
                <w:sz w:val="22"/>
                <w:szCs w:val="22"/>
              </w:rPr>
              <w:lastRenderedPageBreak/>
              <w:t>2</w:t>
            </w:r>
            <w:ins w:id="1069" w:author="Kramár Róbert" w:date="2018-04-27T15:36:00Z">
              <w:r w:rsidR="00D20B46">
                <w:rPr>
                  <w:color w:val="000000"/>
                  <w:sz w:val="22"/>
                  <w:szCs w:val="22"/>
                </w:rPr>
                <w:t>6</w:t>
              </w:r>
            </w:ins>
            <w:ins w:id="1070" w:author="Hudec Branislav" w:date="2018-02-20T16:32:00Z">
              <w:del w:id="1071" w:author="Kramár Róbert" w:date="2018-04-27T15:36:00Z">
                <w:r w:rsidR="00881840" w:rsidDel="00D20B46">
                  <w:rPr>
                    <w:color w:val="000000"/>
                    <w:sz w:val="22"/>
                    <w:szCs w:val="22"/>
                  </w:rPr>
                  <w:delText>7</w:delText>
                </w:r>
              </w:del>
            </w:ins>
            <w:del w:id="1072" w:author="Hudec Branislav" w:date="2018-02-20T16:32:00Z">
              <w:r w:rsidRPr="007001F1" w:rsidDel="00881840">
                <w:rPr>
                  <w:color w:val="000000"/>
                  <w:sz w:val="22"/>
                  <w:szCs w:val="22"/>
                </w:rPr>
                <w:delText>6</w:delText>
              </w:r>
            </w:del>
          </w:p>
        </w:tc>
        <w:tc>
          <w:tcPr>
            <w:tcW w:w="4820" w:type="dxa"/>
            <w:gridSpan w:val="2"/>
            <w:shd w:val="clear" w:color="auto" w:fill="auto"/>
            <w:vAlign w:val="center"/>
            <w:hideMark/>
          </w:tcPr>
          <w:p w14:paraId="56EF3C02" w14:textId="7DC0B094" w:rsidR="00816113" w:rsidRPr="007001F1" w:rsidRDefault="00816113" w:rsidP="003F3D85">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14:paraId="32DDF1D1"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92B7A5"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29BEAD1"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28C1E67"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0D9859A1" w14:textId="77777777" w:rsidTr="00312388">
        <w:trPr>
          <w:trHeight w:val="728"/>
        </w:trPr>
        <w:tc>
          <w:tcPr>
            <w:tcW w:w="582" w:type="dxa"/>
            <w:vMerge/>
            <w:shd w:val="clear" w:color="auto" w:fill="auto"/>
            <w:noWrap/>
            <w:vAlign w:val="center"/>
          </w:tcPr>
          <w:p w14:paraId="5D42064E"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8F8C104" w14:textId="71BD09B5" w:rsidR="00816113" w:rsidRPr="007001F1" w:rsidRDefault="00816113"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A1198C3" w14:textId="77777777" w:rsidR="00816113" w:rsidRPr="007001F1" w:rsidRDefault="00816113" w:rsidP="00F92AC2">
            <w:pPr>
              <w:jc w:val="center"/>
              <w:rPr>
                <w:color w:val="000000"/>
                <w:sz w:val="22"/>
                <w:szCs w:val="22"/>
              </w:rPr>
            </w:pPr>
          </w:p>
        </w:tc>
        <w:tc>
          <w:tcPr>
            <w:tcW w:w="567" w:type="dxa"/>
            <w:shd w:val="clear" w:color="auto" w:fill="auto"/>
            <w:vAlign w:val="center"/>
          </w:tcPr>
          <w:p w14:paraId="601E304D" w14:textId="77777777" w:rsidR="00816113" w:rsidRPr="007001F1" w:rsidRDefault="00816113" w:rsidP="00F92AC2">
            <w:pPr>
              <w:jc w:val="center"/>
              <w:rPr>
                <w:color w:val="000000"/>
                <w:sz w:val="22"/>
                <w:szCs w:val="22"/>
              </w:rPr>
            </w:pPr>
          </w:p>
        </w:tc>
        <w:tc>
          <w:tcPr>
            <w:tcW w:w="776" w:type="dxa"/>
            <w:shd w:val="clear" w:color="auto" w:fill="auto"/>
            <w:vAlign w:val="center"/>
          </w:tcPr>
          <w:p w14:paraId="012FF469" w14:textId="77777777" w:rsidR="00816113" w:rsidRPr="007001F1" w:rsidRDefault="00816113" w:rsidP="00F92AC2">
            <w:pPr>
              <w:jc w:val="center"/>
              <w:rPr>
                <w:color w:val="000000"/>
                <w:sz w:val="22"/>
                <w:szCs w:val="22"/>
              </w:rPr>
            </w:pPr>
          </w:p>
        </w:tc>
        <w:tc>
          <w:tcPr>
            <w:tcW w:w="1775" w:type="dxa"/>
            <w:shd w:val="clear" w:color="auto" w:fill="auto"/>
            <w:vAlign w:val="center"/>
          </w:tcPr>
          <w:p w14:paraId="27C00BFB" w14:textId="77777777" w:rsidR="00816113" w:rsidRPr="007001F1" w:rsidRDefault="00816113" w:rsidP="00F92AC2">
            <w:pPr>
              <w:jc w:val="center"/>
              <w:rPr>
                <w:color w:val="000000"/>
                <w:sz w:val="22"/>
                <w:szCs w:val="22"/>
              </w:rPr>
            </w:pPr>
          </w:p>
        </w:tc>
      </w:tr>
      <w:tr w:rsidR="008031FE" w:rsidRPr="007001F1" w14:paraId="4190E823" w14:textId="77777777" w:rsidTr="007261E4">
        <w:trPr>
          <w:trHeight w:val="20"/>
        </w:trPr>
        <w:tc>
          <w:tcPr>
            <w:tcW w:w="582" w:type="dxa"/>
            <w:shd w:val="clear" w:color="auto" w:fill="auto"/>
            <w:noWrap/>
            <w:vAlign w:val="center"/>
            <w:hideMark/>
          </w:tcPr>
          <w:p w14:paraId="4E87642E" w14:textId="4C846CC3" w:rsidR="008031FE" w:rsidRPr="007001F1" w:rsidRDefault="00C769FE" w:rsidP="00F92AC2">
            <w:pPr>
              <w:jc w:val="center"/>
              <w:rPr>
                <w:color w:val="000000"/>
                <w:sz w:val="22"/>
                <w:szCs w:val="22"/>
              </w:rPr>
            </w:pPr>
            <w:r w:rsidRPr="007001F1">
              <w:rPr>
                <w:color w:val="000000"/>
                <w:sz w:val="22"/>
                <w:szCs w:val="22"/>
              </w:rPr>
              <w:t>2</w:t>
            </w:r>
            <w:ins w:id="1073" w:author="Kramár Róbert" w:date="2018-04-27T15:36:00Z">
              <w:r w:rsidR="00D20B46">
                <w:rPr>
                  <w:color w:val="000000"/>
                  <w:sz w:val="22"/>
                  <w:szCs w:val="22"/>
                </w:rPr>
                <w:t>7</w:t>
              </w:r>
            </w:ins>
            <w:ins w:id="1074" w:author="Hudec Branislav" w:date="2018-02-20T16:32:00Z">
              <w:del w:id="1075" w:author="Kramár Róbert" w:date="2018-04-27T15:36:00Z">
                <w:r w:rsidR="00881840" w:rsidDel="00D20B46">
                  <w:rPr>
                    <w:color w:val="000000"/>
                    <w:sz w:val="22"/>
                    <w:szCs w:val="22"/>
                  </w:rPr>
                  <w:delText>8</w:delText>
                </w:r>
              </w:del>
            </w:ins>
            <w:del w:id="1076" w:author="Hudec Branislav" w:date="2018-02-20T16:32:00Z">
              <w:r w:rsidRPr="007001F1" w:rsidDel="00881840">
                <w:rPr>
                  <w:color w:val="000000"/>
                  <w:sz w:val="22"/>
                  <w:szCs w:val="22"/>
                </w:rPr>
                <w:delText>7</w:delText>
              </w:r>
            </w:del>
          </w:p>
        </w:tc>
        <w:tc>
          <w:tcPr>
            <w:tcW w:w="4820" w:type="dxa"/>
            <w:gridSpan w:val="2"/>
            <w:shd w:val="clear" w:color="auto" w:fill="auto"/>
            <w:vAlign w:val="center"/>
            <w:hideMark/>
          </w:tcPr>
          <w:p w14:paraId="3B1B06DD" w14:textId="78F8B929" w:rsidR="008031FE" w:rsidRPr="007001F1" w:rsidRDefault="00C6585C" w:rsidP="003F3D85">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6E31112"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12AFA4"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E8E0BA"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01F140" w14:textId="77777777" w:rsidR="008031FE" w:rsidRPr="007001F1" w:rsidRDefault="008031FE" w:rsidP="00F92AC2">
            <w:pPr>
              <w:jc w:val="center"/>
              <w:rPr>
                <w:color w:val="000000"/>
                <w:sz w:val="22"/>
                <w:szCs w:val="22"/>
              </w:rPr>
            </w:pPr>
            <w:r w:rsidRPr="007001F1">
              <w:rPr>
                <w:color w:val="000000"/>
                <w:sz w:val="22"/>
                <w:szCs w:val="22"/>
              </w:rPr>
              <w:t> </w:t>
            </w:r>
          </w:p>
        </w:tc>
      </w:tr>
      <w:tr w:rsidR="00DE7FB0" w:rsidRPr="007001F1" w14:paraId="52F7883E" w14:textId="77777777" w:rsidTr="00312388">
        <w:trPr>
          <w:trHeight w:val="466"/>
        </w:trPr>
        <w:tc>
          <w:tcPr>
            <w:tcW w:w="582" w:type="dxa"/>
            <w:vMerge w:val="restart"/>
            <w:shd w:val="clear" w:color="auto" w:fill="auto"/>
            <w:noWrap/>
            <w:vAlign w:val="center"/>
            <w:hideMark/>
          </w:tcPr>
          <w:p w14:paraId="3D49F620" w14:textId="0F4D3FD9" w:rsidR="00DE7FB0" w:rsidRPr="007001F1" w:rsidRDefault="00DE7FB0" w:rsidP="00F92AC2">
            <w:pPr>
              <w:jc w:val="center"/>
              <w:rPr>
                <w:color w:val="000000"/>
                <w:sz w:val="22"/>
                <w:szCs w:val="22"/>
              </w:rPr>
            </w:pPr>
            <w:r w:rsidRPr="007001F1">
              <w:rPr>
                <w:color w:val="000000"/>
                <w:sz w:val="22"/>
                <w:szCs w:val="22"/>
              </w:rPr>
              <w:t>2</w:t>
            </w:r>
            <w:ins w:id="1077" w:author="Kramár Róbert" w:date="2018-04-27T15:36:00Z">
              <w:r w:rsidR="00D20B46">
                <w:rPr>
                  <w:color w:val="000000"/>
                  <w:sz w:val="22"/>
                  <w:szCs w:val="22"/>
                </w:rPr>
                <w:t>8</w:t>
              </w:r>
            </w:ins>
            <w:ins w:id="1078" w:author="Hudec Branislav" w:date="2018-02-20T16:32:00Z">
              <w:del w:id="1079" w:author="Kramár Róbert" w:date="2018-04-27T15:36:00Z">
                <w:r w:rsidR="00881840" w:rsidDel="00D20B46">
                  <w:rPr>
                    <w:color w:val="000000"/>
                    <w:sz w:val="22"/>
                    <w:szCs w:val="22"/>
                  </w:rPr>
                  <w:delText>9</w:delText>
                </w:r>
              </w:del>
            </w:ins>
            <w:del w:id="1080" w:author="Hudec Branislav" w:date="2018-02-20T16:32:00Z">
              <w:r w:rsidRPr="007001F1" w:rsidDel="00881840">
                <w:rPr>
                  <w:color w:val="000000"/>
                  <w:sz w:val="22"/>
                  <w:szCs w:val="22"/>
                </w:rPr>
                <w:delText>8</w:delText>
              </w:r>
            </w:del>
          </w:p>
        </w:tc>
        <w:tc>
          <w:tcPr>
            <w:tcW w:w="4820" w:type="dxa"/>
            <w:gridSpan w:val="2"/>
            <w:shd w:val="clear" w:color="auto" w:fill="auto"/>
            <w:vAlign w:val="center"/>
            <w:hideMark/>
          </w:tcPr>
          <w:p w14:paraId="5974069C" w14:textId="35D7422E" w:rsidR="00DE7FB0" w:rsidRPr="007001F1" w:rsidRDefault="00DE7FB0"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532E7878" w14:textId="77777777" w:rsidR="00DE7FB0" w:rsidRPr="007001F1" w:rsidRDefault="00DE7FB0"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D07FB7" w14:textId="77777777" w:rsidR="00DE7FB0" w:rsidRPr="007001F1" w:rsidRDefault="00DE7FB0"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C06D71" w14:textId="77777777" w:rsidR="00DE7FB0" w:rsidRPr="007001F1" w:rsidRDefault="00DE7FB0"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335959" w14:textId="77777777" w:rsidR="00DE7FB0" w:rsidRPr="007001F1" w:rsidRDefault="00DE7FB0" w:rsidP="00F92AC2">
            <w:pPr>
              <w:jc w:val="center"/>
              <w:rPr>
                <w:color w:val="000000"/>
                <w:sz w:val="22"/>
                <w:szCs w:val="22"/>
              </w:rPr>
            </w:pPr>
            <w:r w:rsidRPr="007001F1">
              <w:rPr>
                <w:color w:val="000000"/>
                <w:sz w:val="22"/>
                <w:szCs w:val="22"/>
              </w:rPr>
              <w:t> </w:t>
            </w:r>
          </w:p>
        </w:tc>
      </w:tr>
      <w:tr w:rsidR="00DE7FB0" w:rsidRPr="007001F1" w14:paraId="53D893D1" w14:textId="77777777" w:rsidTr="007261E4">
        <w:trPr>
          <w:trHeight w:val="1140"/>
        </w:trPr>
        <w:tc>
          <w:tcPr>
            <w:tcW w:w="582" w:type="dxa"/>
            <w:vMerge/>
            <w:shd w:val="clear" w:color="auto" w:fill="auto"/>
            <w:noWrap/>
            <w:vAlign w:val="center"/>
          </w:tcPr>
          <w:p w14:paraId="49AA1084"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1C4872EC" w14:textId="1E12A539" w:rsidR="00C523A4" w:rsidRPr="007001F1" w:rsidRDefault="00DE7FB0" w:rsidP="003F3D85">
            <w:pPr>
              <w:jc w:val="both"/>
              <w:rPr>
                <w:color w:val="000000"/>
                <w:sz w:val="22"/>
                <w:szCs w:val="22"/>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26D7F7C" w14:textId="77777777" w:rsidR="00DE7FB0" w:rsidRPr="007001F1" w:rsidRDefault="00DE7FB0" w:rsidP="00F92AC2">
            <w:pPr>
              <w:jc w:val="center"/>
              <w:rPr>
                <w:color w:val="000000"/>
                <w:sz w:val="22"/>
                <w:szCs w:val="22"/>
              </w:rPr>
            </w:pPr>
          </w:p>
        </w:tc>
        <w:tc>
          <w:tcPr>
            <w:tcW w:w="567" w:type="dxa"/>
            <w:shd w:val="clear" w:color="auto" w:fill="auto"/>
            <w:vAlign w:val="center"/>
          </w:tcPr>
          <w:p w14:paraId="5DC070EA" w14:textId="77777777" w:rsidR="00DE7FB0" w:rsidRPr="007001F1" w:rsidRDefault="00DE7FB0" w:rsidP="00F92AC2">
            <w:pPr>
              <w:jc w:val="center"/>
              <w:rPr>
                <w:color w:val="000000"/>
                <w:sz w:val="22"/>
                <w:szCs w:val="22"/>
              </w:rPr>
            </w:pPr>
          </w:p>
        </w:tc>
        <w:tc>
          <w:tcPr>
            <w:tcW w:w="776" w:type="dxa"/>
            <w:shd w:val="clear" w:color="auto" w:fill="auto"/>
            <w:vAlign w:val="center"/>
          </w:tcPr>
          <w:p w14:paraId="3AB8BC0A" w14:textId="77777777" w:rsidR="00DE7FB0" w:rsidRPr="007001F1" w:rsidRDefault="00DE7FB0" w:rsidP="00F92AC2">
            <w:pPr>
              <w:jc w:val="center"/>
              <w:rPr>
                <w:color w:val="000000"/>
                <w:sz w:val="22"/>
                <w:szCs w:val="22"/>
              </w:rPr>
            </w:pPr>
          </w:p>
        </w:tc>
        <w:tc>
          <w:tcPr>
            <w:tcW w:w="1775" w:type="dxa"/>
            <w:shd w:val="clear" w:color="auto" w:fill="auto"/>
            <w:vAlign w:val="center"/>
          </w:tcPr>
          <w:p w14:paraId="5C12AF36" w14:textId="77777777" w:rsidR="00DE7FB0" w:rsidRPr="007001F1" w:rsidRDefault="00DE7FB0" w:rsidP="00F92AC2">
            <w:pPr>
              <w:jc w:val="center"/>
              <w:rPr>
                <w:color w:val="000000"/>
                <w:sz w:val="22"/>
                <w:szCs w:val="22"/>
              </w:rPr>
            </w:pPr>
          </w:p>
        </w:tc>
      </w:tr>
      <w:tr w:rsidR="00DE7FB0" w:rsidRPr="007001F1" w14:paraId="10335956" w14:textId="77777777" w:rsidTr="007261E4">
        <w:trPr>
          <w:trHeight w:val="1140"/>
        </w:trPr>
        <w:tc>
          <w:tcPr>
            <w:tcW w:w="582" w:type="dxa"/>
            <w:vMerge/>
            <w:shd w:val="clear" w:color="auto" w:fill="auto"/>
            <w:noWrap/>
            <w:vAlign w:val="center"/>
          </w:tcPr>
          <w:p w14:paraId="36AB93AA"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6F4CB952" w14:textId="68D91521" w:rsidR="00C523A4" w:rsidRPr="007001F1" w:rsidRDefault="00DE7FB0" w:rsidP="00066D05">
            <w:pPr>
              <w:jc w:val="both"/>
              <w:rPr>
                <w:color w:val="000000"/>
                <w:sz w:val="22"/>
                <w:szCs w:val="22"/>
              </w:rPr>
            </w:pPr>
            <w:r w:rsidRPr="007001F1">
              <w:rPr>
                <w:color w:val="000000"/>
                <w:sz w:val="22"/>
                <w:szCs w:val="22"/>
              </w:rPr>
              <w:t xml:space="preserve">c) </w:t>
            </w:r>
            <w:del w:id="1081" w:author="Kramár Róbert" w:date="2018-04-27T18:14:00Z">
              <w:r w:rsidRPr="007001F1" w:rsidDel="00066D05">
                <w:rPr>
                  <w:color w:val="000000"/>
                  <w:sz w:val="22"/>
                  <w:szCs w:val="22"/>
                </w:rPr>
                <w:delText xml:space="preserve">Bola EA používaná spôsobom, ktorý nebránil čestnej hospodárskej súťaži, ktorým by sa menil predmet zákazky, ktorý bol definovaný v oznámení o vyhlásení VO alebo v oznámení použitom ako výzva na súťaž a v súťažných </w:delText>
              </w:r>
              <w:commentRangeStart w:id="1082"/>
              <w:r w:rsidRPr="007001F1" w:rsidDel="00066D05">
                <w:rPr>
                  <w:color w:val="000000"/>
                  <w:sz w:val="22"/>
                  <w:szCs w:val="22"/>
                </w:rPr>
                <w:delText>podkladoch</w:delText>
              </w:r>
            </w:del>
            <w:commentRangeEnd w:id="1082"/>
            <w:r w:rsidR="00066D05">
              <w:rPr>
                <w:rStyle w:val="Odkaznakomentr"/>
              </w:rPr>
              <w:commentReference w:id="1082"/>
            </w:r>
            <w:del w:id="1083" w:author="Kramár Róbert" w:date="2018-04-27T18:14:00Z">
              <w:r w:rsidRPr="007001F1" w:rsidDel="00066D05">
                <w:rPr>
                  <w:color w:val="000000"/>
                  <w:sz w:val="22"/>
                  <w:szCs w:val="22"/>
                </w:rPr>
                <w:delText>?</w:delText>
              </w:r>
            </w:del>
          </w:p>
        </w:tc>
        <w:tc>
          <w:tcPr>
            <w:tcW w:w="567" w:type="dxa"/>
            <w:shd w:val="clear" w:color="auto" w:fill="auto"/>
            <w:vAlign w:val="center"/>
          </w:tcPr>
          <w:p w14:paraId="6D6E7373" w14:textId="77777777" w:rsidR="00DE7FB0" w:rsidRPr="007001F1" w:rsidRDefault="00DE7FB0" w:rsidP="00F92AC2">
            <w:pPr>
              <w:jc w:val="center"/>
              <w:rPr>
                <w:color w:val="000000"/>
                <w:sz w:val="22"/>
                <w:szCs w:val="22"/>
              </w:rPr>
            </w:pPr>
          </w:p>
        </w:tc>
        <w:tc>
          <w:tcPr>
            <w:tcW w:w="567" w:type="dxa"/>
            <w:shd w:val="clear" w:color="auto" w:fill="auto"/>
            <w:vAlign w:val="center"/>
          </w:tcPr>
          <w:p w14:paraId="414FFBF0" w14:textId="77777777" w:rsidR="00DE7FB0" w:rsidRPr="007001F1" w:rsidRDefault="00DE7FB0" w:rsidP="00F92AC2">
            <w:pPr>
              <w:jc w:val="center"/>
              <w:rPr>
                <w:color w:val="000000"/>
                <w:sz w:val="22"/>
                <w:szCs w:val="22"/>
              </w:rPr>
            </w:pPr>
          </w:p>
        </w:tc>
        <w:tc>
          <w:tcPr>
            <w:tcW w:w="776" w:type="dxa"/>
            <w:shd w:val="clear" w:color="auto" w:fill="auto"/>
            <w:vAlign w:val="center"/>
          </w:tcPr>
          <w:p w14:paraId="3480F517" w14:textId="77777777" w:rsidR="00DE7FB0" w:rsidRPr="007001F1" w:rsidRDefault="00DE7FB0" w:rsidP="00F92AC2">
            <w:pPr>
              <w:jc w:val="center"/>
              <w:rPr>
                <w:color w:val="000000"/>
                <w:sz w:val="22"/>
                <w:szCs w:val="22"/>
              </w:rPr>
            </w:pPr>
          </w:p>
        </w:tc>
        <w:tc>
          <w:tcPr>
            <w:tcW w:w="1775" w:type="dxa"/>
            <w:shd w:val="clear" w:color="auto" w:fill="auto"/>
            <w:vAlign w:val="center"/>
          </w:tcPr>
          <w:p w14:paraId="52473118" w14:textId="77777777" w:rsidR="00DE7FB0" w:rsidRPr="007001F1" w:rsidRDefault="00DE7FB0" w:rsidP="00F92AC2">
            <w:pPr>
              <w:jc w:val="center"/>
              <w:rPr>
                <w:color w:val="000000"/>
                <w:sz w:val="22"/>
                <w:szCs w:val="22"/>
              </w:rPr>
            </w:pPr>
          </w:p>
        </w:tc>
      </w:tr>
      <w:tr w:rsidR="00DE7FB0" w:rsidRPr="007001F1" w14:paraId="0A51F9B1" w14:textId="77777777" w:rsidTr="007261E4">
        <w:trPr>
          <w:trHeight w:val="570"/>
        </w:trPr>
        <w:tc>
          <w:tcPr>
            <w:tcW w:w="582" w:type="dxa"/>
            <w:vMerge/>
            <w:shd w:val="clear" w:color="auto" w:fill="auto"/>
            <w:noWrap/>
            <w:vAlign w:val="center"/>
          </w:tcPr>
          <w:p w14:paraId="1CF6F623"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494D518A" w14:textId="2CC269F8" w:rsidR="00C523A4" w:rsidRPr="007001F1" w:rsidRDefault="00593A33" w:rsidP="00312388">
            <w:pPr>
              <w:jc w:val="both"/>
              <w:rPr>
                <w:color w:val="000000"/>
                <w:sz w:val="22"/>
                <w:szCs w:val="22"/>
              </w:rPr>
            </w:pPr>
            <w:ins w:id="1084" w:author="Branislav Hudec" w:date="2018-04-29T23:36:00Z">
              <w:r>
                <w:rPr>
                  <w:color w:val="000000"/>
                  <w:sz w:val="22"/>
                  <w:szCs w:val="22"/>
                </w:rPr>
                <w:t>c</w:t>
              </w:r>
            </w:ins>
            <w:del w:id="1085" w:author="Branislav Hudec" w:date="2018-04-29T23:36:00Z">
              <w:r w:rsidR="00DE7FB0" w:rsidRPr="007001F1" w:rsidDel="00593A33">
                <w:rPr>
                  <w:color w:val="000000"/>
                  <w:sz w:val="22"/>
                  <w:szCs w:val="22"/>
                </w:rPr>
                <w:delText>d</w:delText>
              </w:r>
            </w:del>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63DF725" w14:textId="77777777" w:rsidR="00DE7FB0" w:rsidRPr="007001F1" w:rsidRDefault="00DE7FB0" w:rsidP="00F92AC2">
            <w:pPr>
              <w:jc w:val="center"/>
              <w:rPr>
                <w:color w:val="000000"/>
                <w:sz w:val="22"/>
                <w:szCs w:val="22"/>
              </w:rPr>
            </w:pPr>
          </w:p>
        </w:tc>
        <w:tc>
          <w:tcPr>
            <w:tcW w:w="567" w:type="dxa"/>
            <w:shd w:val="clear" w:color="auto" w:fill="auto"/>
            <w:vAlign w:val="center"/>
          </w:tcPr>
          <w:p w14:paraId="023F2262" w14:textId="77777777" w:rsidR="00DE7FB0" w:rsidRPr="007001F1" w:rsidRDefault="00DE7FB0" w:rsidP="00F92AC2">
            <w:pPr>
              <w:jc w:val="center"/>
              <w:rPr>
                <w:color w:val="000000"/>
                <w:sz w:val="22"/>
                <w:szCs w:val="22"/>
              </w:rPr>
            </w:pPr>
          </w:p>
        </w:tc>
        <w:tc>
          <w:tcPr>
            <w:tcW w:w="776" w:type="dxa"/>
            <w:shd w:val="clear" w:color="auto" w:fill="auto"/>
            <w:vAlign w:val="center"/>
          </w:tcPr>
          <w:p w14:paraId="4B16B835" w14:textId="77777777" w:rsidR="00DE7FB0" w:rsidRPr="007001F1" w:rsidRDefault="00DE7FB0" w:rsidP="00F92AC2">
            <w:pPr>
              <w:jc w:val="center"/>
              <w:rPr>
                <w:color w:val="000000"/>
                <w:sz w:val="22"/>
                <w:szCs w:val="22"/>
              </w:rPr>
            </w:pPr>
          </w:p>
        </w:tc>
        <w:tc>
          <w:tcPr>
            <w:tcW w:w="1775" w:type="dxa"/>
            <w:shd w:val="clear" w:color="auto" w:fill="auto"/>
            <w:vAlign w:val="center"/>
          </w:tcPr>
          <w:p w14:paraId="41A5A259" w14:textId="77777777" w:rsidR="00DE7FB0" w:rsidRPr="007001F1" w:rsidRDefault="00DE7FB0" w:rsidP="00F92AC2">
            <w:pPr>
              <w:jc w:val="center"/>
              <w:rPr>
                <w:color w:val="000000"/>
                <w:sz w:val="22"/>
                <w:szCs w:val="22"/>
              </w:rPr>
            </w:pPr>
          </w:p>
        </w:tc>
      </w:tr>
      <w:tr w:rsidR="00DE7FB0" w:rsidRPr="007001F1" w14:paraId="1156F515" w14:textId="77777777" w:rsidTr="007261E4">
        <w:trPr>
          <w:trHeight w:val="570"/>
        </w:trPr>
        <w:tc>
          <w:tcPr>
            <w:tcW w:w="582" w:type="dxa"/>
            <w:vMerge/>
            <w:shd w:val="clear" w:color="auto" w:fill="auto"/>
            <w:noWrap/>
            <w:vAlign w:val="center"/>
          </w:tcPr>
          <w:p w14:paraId="6248BE6B"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1BBE0915" w14:textId="39681514" w:rsidR="00DE7FB0" w:rsidRPr="007001F1" w:rsidRDefault="00593A33" w:rsidP="003F3D85">
            <w:pPr>
              <w:jc w:val="both"/>
              <w:rPr>
                <w:color w:val="000000"/>
                <w:sz w:val="22"/>
                <w:szCs w:val="22"/>
              </w:rPr>
            </w:pPr>
            <w:ins w:id="1086" w:author="Branislav Hudec" w:date="2018-04-29T23:36:00Z">
              <w:r>
                <w:rPr>
                  <w:color w:val="000000"/>
                  <w:sz w:val="22"/>
                  <w:szCs w:val="22"/>
                </w:rPr>
                <w:t>d</w:t>
              </w:r>
            </w:ins>
            <w:del w:id="1087" w:author="Branislav Hudec" w:date="2018-04-29T23:36:00Z">
              <w:r w:rsidR="006A6C49" w:rsidRPr="007001F1" w:rsidDel="00593A33">
                <w:rPr>
                  <w:color w:val="000000"/>
                  <w:sz w:val="22"/>
                  <w:szCs w:val="22"/>
                </w:rPr>
                <w:delText>e</w:delText>
              </w:r>
            </w:del>
            <w:r w:rsidR="006A6C49" w:rsidRPr="007001F1">
              <w:rPr>
                <w:color w:val="000000"/>
                <w:sz w:val="22"/>
                <w:szCs w:val="22"/>
              </w:rPr>
              <w:t>)</w:t>
            </w:r>
            <w:r w:rsidR="00DE7FB0" w:rsidRPr="007001F1">
              <w:rPr>
                <w:color w:val="000000"/>
                <w:sz w:val="22"/>
                <w:szCs w:val="22"/>
              </w:rPr>
              <w:t>Bola použitá elektronická aukcia v súlade s ostatnými ustanoveniami § 54  ZVO</w:t>
            </w:r>
          </w:p>
        </w:tc>
        <w:tc>
          <w:tcPr>
            <w:tcW w:w="567" w:type="dxa"/>
            <w:shd w:val="clear" w:color="auto" w:fill="auto"/>
            <w:vAlign w:val="center"/>
          </w:tcPr>
          <w:p w14:paraId="646F27EB" w14:textId="77777777" w:rsidR="00DE7FB0" w:rsidRPr="007001F1" w:rsidRDefault="00DE7FB0" w:rsidP="00F92AC2">
            <w:pPr>
              <w:jc w:val="center"/>
              <w:rPr>
                <w:color w:val="000000"/>
                <w:sz w:val="22"/>
                <w:szCs w:val="22"/>
              </w:rPr>
            </w:pPr>
          </w:p>
        </w:tc>
        <w:tc>
          <w:tcPr>
            <w:tcW w:w="567" w:type="dxa"/>
            <w:shd w:val="clear" w:color="auto" w:fill="auto"/>
            <w:vAlign w:val="center"/>
          </w:tcPr>
          <w:p w14:paraId="175B528B" w14:textId="77777777" w:rsidR="00DE7FB0" w:rsidRPr="007001F1" w:rsidRDefault="00DE7FB0" w:rsidP="00F92AC2">
            <w:pPr>
              <w:jc w:val="center"/>
              <w:rPr>
                <w:color w:val="000000"/>
                <w:sz w:val="22"/>
                <w:szCs w:val="22"/>
              </w:rPr>
            </w:pPr>
          </w:p>
        </w:tc>
        <w:tc>
          <w:tcPr>
            <w:tcW w:w="776" w:type="dxa"/>
            <w:shd w:val="clear" w:color="auto" w:fill="auto"/>
            <w:vAlign w:val="center"/>
          </w:tcPr>
          <w:p w14:paraId="257A4EC0" w14:textId="77777777" w:rsidR="00DE7FB0" w:rsidRPr="007001F1" w:rsidRDefault="00DE7FB0" w:rsidP="00F92AC2">
            <w:pPr>
              <w:jc w:val="center"/>
              <w:rPr>
                <w:color w:val="000000"/>
                <w:sz w:val="22"/>
                <w:szCs w:val="22"/>
              </w:rPr>
            </w:pPr>
          </w:p>
        </w:tc>
        <w:tc>
          <w:tcPr>
            <w:tcW w:w="1775" w:type="dxa"/>
            <w:shd w:val="clear" w:color="auto" w:fill="auto"/>
            <w:vAlign w:val="center"/>
          </w:tcPr>
          <w:p w14:paraId="602BF4B0" w14:textId="77777777" w:rsidR="00DE7FB0" w:rsidRPr="007001F1" w:rsidRDefault="00DE7FB0" w:rsidP="00F92AC2">
            <w:pPr>
              <w:jc w:val="center"/>
              <w:rPr>
                <w:color w:val="000000"/>
                <w:sz w:val="22"/>
                <w:szCs w:val="22"/>
              </w:rPr>
            </w:pPr>
          </w:p>
        </w:tc>
      </w:tr>
      <w:tr w:rsidR="00816113" w:rsidRPr="007001F1" w14:paraId="3F1B0E9A" w14:textId="77777777" w:rsidTr="00312388">
        <w:trPr>
          <w:trHeight w:val="886"/>
        </w:trPr>
        <w:tc>
          <w:tcPr>
            <w:tcW w:w="582" w:type="dxa"/>
            <w:vMerge w:val="restart"/>
            <w:shd w:val="clear" w:color="auto" w:fill="auto"/>
            <w:noWrap/>
            <w:vAlign w:val="center"/>
            <w:hideMark/>
          </w:tcPr>
          <w:p w14:paraId="7D32955A" w14:textId="2197147E" w:rsidR="00816113" w:rsidRPr="007001F1" w:rsidRDefault="00D20B46" w:rsidP="00F92AC2">
            <w:pPr>
              <w:jc w:val="center"/>
              <w:rPr>
                <w:color w:val="000000"/>
                <w:sz w:val="22"/>
                <w:szCs w:val="22"/>
              </w:rPr>
            </w:pPr>
            <w:ins w:id="1088" w:author="Kramár Róbert" w:date="2018-04-27T15:36:00Z">
              <w:r>
                <w:rPr>
                  <w:color w:val="000000"/>
                  <w:sz w:val="22"/>
                  <w:szCs w:val="22"/>
                </w:rPr>
                <w:t>29</w:t>
              </w:r>
            </w:ins>
            <w:ins w:id="1089" w:author="Hudec Branislav" w:date="2018-02-20T16:32:00Z">
              <w:del w:id="1090" w:author="Kramár Róbert" w:date="2018-04-27T15:36:00Z">
                <w:r w:rsidR="00881840" w:rsidDel="00D20B46">
                  <w:rPr>
                    <w:color w:val="000000"/>
                    <w:sz w:val="22"/>
                    <w:szCs w:val="22"/>
                  </w:rPr>
                  <w:delText>30</w:delText>
                </w:r>
              </w:del>
            </w:ins>
            <w:del w:id="1091" w:author="Hudec Branislav" w:date="2018-02-20T16:32:00Z">
              <w:r w:rsidR="00816113" w:rsidRPr="007001F1" w:rsidDel="00881840">
                <w:rPr>
                  <w:color w:val="000000"/>
                  <w:sz w:val="22"/>
                  <w:szCs w:val="22"/>
                </w:rPr>
                <w:delText>29</w:delText>
              </w:r>
            </w:del>
          </w:p>
        </w:tc>
        <w:tc>
          <w:tcPr>
            <w:tcW w:w="4820" w:type="dxa"/>
            <w:gridSpan w:val="2"/>
            <w:shd w:val="clear" w:color="auto" w:fill="auto"/>
            <w:vAlign w:val="center"/>
            <w:hideMark/>
          </w:tcPr>
          <w:p w14:paraId="18988DF1" w14:textId="2BB71B56" w:rsidR="00816113" w:rsidRPr="007001F1" w:rsidRDefault="00816113"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2F8A0DED"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E44F97D"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2419B0"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FA3047"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03945E61" w14:textId="77777777" w:rsidTr="007261E4">
        <w:trPr>
          <w:trHeight w:val="1395"/>
        </w:trPr>
        <w:tc>
          <w:tcPr>
            <w:tcW w:w="582" w:type="dxa"/>
            <w:vMerge/>
            <w:shd w:val="clear" w:color="auto" w:fill="auto"/>
            <w:noWrap/>
            <w:vAlign w:val="center"/>
          </w:tcPr>
          <w:p w14:paraId="4D0B470F"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4B1D6A7" w14:textId="72072A0A" w:rsidR="00C523A4" w:rsidRPr="007001F1" w:rsidRDefault="00816113" w:rsidP="00312388">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75849417" w14:textId="77777777" w:rsidR="00816113" w:rsidRPr="007001F1" w:rsidRDefault="00816113" w:rsidP="00F92AC2">
            <w:pPr>
              <w:jc w:val="center"/>
              <w:rPr>
                <w:color w:val="000000"/>
                <w:sz w:val="22"/>
                <w:szCs w:val="22"/>
              </w:rPr>
            </w:pPr>
          </w:p>
        </w:tc>
        <w:tc>
          <w:tcPr>
            <w:tcW w:w="567" w:type="dxa"/>
            <w:shd w:val="clear" w:color="auto" w:fill="auto"/>
            <w:vAlign w:val="center"/>
          </w:tcPr>
          <w:p w14:paraId="7A3224DF" w14:textId="77777777" w:rsidR="00816113" w:rsidRPr="007001F1" w:rsidRDefault="00816113" w:rsidP="00F92AC2">
            <w:pPr>
              <w:jc w:val="center"/>
              <w:rPr>
                <w:color w:val="000000"/>
                <w:sz w:val="22"/>
                <w:szCs w:val="22"/>
              </w:rPr>
            </w:pPr>
          </w:p>
        </w:tc>
        <w:tc>
          <w:tcPr>
            <w:tcW w:w="776" w:type="dxa"/>
            <w:shd w:val="clear" w:color="auto" w:fill="auto"/>
            <w:vAlign w:val="center"/>
          </w:tcPr>
          <w:p w14:paraId="70BD7C37" w14:textId="77777777" w:rsidR="00816113" w:rsidRPr="007001F1" w:rsidRDefault="00816113" w:rsidP="00F92AC2">
            <w:pPr>
              <w:jc w:val="center"/>
              <w:rPr>
                <w:color w:val="000000"/>
                <w:sz w:val="22"/>
                <w:szCs w:val="22"/>
              </w:rPr>
            </w:pPr>
          </w:p>
        </w:tc>
        <w:tc>
          <w:tcPr>
            <w:tcW w:w="1775" w:type="dxa"/>
            <w:shd w:val="clear" w:color="auto" w:fill="auto"/>
            <w:vAlign w:val="center"/>
          </w:tcPr>
          <w:p w14:paraId="305337E7" w14:textId="77777777" w:rsidR="00816113" w:rsidRPr="007001F1" w:rsidRDefault="00816113" w:rsidP="00F92AC2">
            <w:pPr>
              <w:jc w:val="center"/>
              <w:rPr>
                <w:color w:val="000000"/>
                <w:sz w:val="22"/>
                <w:szCs w:val="22"/>
              </w:rPr>
            </w:pPr>
          </w:p>
        </w:tc>
      </w:tr>
      <w:tr w:rsidR="008031FE" w:rsidRPr="007001F1" w14:paraId="1C6BDFDD" w14:textId="77777777" w:rsidTr="007261E4">
        <w:trPr>
          <w:trHeight w:val="20"/>
        </w:trPr>
        <w:tc>
          <w:tcPr>
            <w:tcW w:w="582" w:type="dxa"/>
            <w:shd w:val="clear" w:color="auto" w:fill="auto"/>
            <w:noWrap/>
            <w:vAlign w:val="center"/>
            <w:hideMark/>
          </w:tcPr>
          <w:p w14:paraId="0C0BF8A0" w14:textId="3BF9E324" w:rsidR="008031FE" w:rsidRPr="007001F1" w:rsidRDefault="00C769FE" w:rsidP="00F92AC2">
            <w:pPr>
              <w:jc w:val="center"/>
              <w:rPr>
                <w:color w:val="000000"/>
                <w:sz w:val="22"/>
                <w:szCs w:val="22"/>
              </w:rPr>
            </w:pPr>
            <w:r w:rsidRPr="007001F1">
              <w:rPr>
                <w:color w:val="000000"/>
                <w:sz w:val="22"/>
                <w:szCs w:val="22"/>
              </w:rPr>
              <w:t>3</w:t>
            </w:r>
            <w:ins w:id="1092" w:author="Kramár Róbert" w:date="2018-04-27T15:37:00Z">
              <w:r w:rsidR="00D20B46">
                <w:rPr>
                  <w:color w:val="000000"/>
                  <w:sz w:val="22"/>
                  <w:szCs w:val="22"/>
                </w:rPr>
                <w:t>0</w:t>
              </w:r>
            </w:ins>
            <w:ins w:id="1093" w:author="Hudec Branislav" w:date="2018-02-20T16:32:00Z">
              <w:del w:id="1094" w:author="Kramár Róbert" w:date="2018-04-27T15:37:00Z">
                <w:r w:rsidR="00881840" w:rsidDel="00D20B46">
                  <w:rPr>
                    <w:color w:val="000000"/>
                    <w:sz w:val="22"/>
                    <w:szCs w:val="22"/>
                  </w:rPr>
                  <w:delText>1</w:delText>
                </w:r>
              </w:del>
            </w:ins>
            <w:del w:id="1095" w:author="Hudec Branislav" w:date="2018-02-20T16:32:00Z">
              <w:r w:rsidRPr="007001F1" w:rsidDel="00881840">
                <w:rPr>
                  <w:color w:val="000000"/>
                  <w:sz w:val="22"/>
                  <w:szCs w:val="22"/>
                </w:rPr>
                <w:delText>0</w:delText>
              </w:r>
            </w:del>
          </w:p>
        </w:tc>
        <w:tc>
          <w:tcPr>
            <w:tcW w:w="4820" w:type="dxa"/>
            <w:gridSpan w:val="2"/>
            <w:shd w:val="clear" w:color="auto" w:fill="auto"/>
            <w:vAlign w:val="center"/>
            <w:hideMark/>
          </w:tcPr>
          <w:p w14:paraId="424DBAF6" w14:textId="77777777" w:rsidR="008031FE" w:rsidRPr="007001F1" w:rsidRDefault="008031FE"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B0A48FB"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9EA851"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ABEAD1"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5C2107" w14:textId="77777777" w:rsidR="008031FE" w:rsidRPr="007001F1" w:rsidRDefault="008031FE" w:rsidP="00F92AC2">
            <w:pPr>
              <w:jc w:val="center"/>
              <w:rPr>
                <w:color w:val="000000"/>
                <w:sz w:val="22"/>
                <w:szCs w:val="22"/>
              </w:rPr>
            </w:pPr>
            <w:r w:rsidRPr="007001F1">
              <w:rPr>
                <w:color w:val="000000"/>
                <w:sz w:val="22"/>
                <w:szCs w:val="22"/>
              </w:rPr>
              <w:t> </w:t>
            </w:r>
          </w:p>
        </w:tc>
      </w:tr>
      <w:tr w:rsidR="00816113" w:rsidRPr="007001F1" w14:paraId="0B2DFD9B" w14:textId="77777777" w:rsidTr="00312388">
        <w:trPr>
          <w:trHeight w:val="474"/>
        </w:trPr>
        <w:tc>
          <w:tcPr>
            <w:tcW w:w="582" w:type="dxa"/>
            <w:vMerge w:val="restart"/>
            <w:shd w:val="clear" w:color="auto" w:fill="auto"/>
            <w:noWrap/>
            <w:vAlign w:val="center"/>
          </w:tcPr>
          <w:p w14:paraId="330B3E8F" w14:textId="7C8BACD9" w:rsidR="00816113" w:rsidRPr="007001F1" w:rsidRDefault="00816113" w:rsidP="00F92AC2">
            <w:pPr>
              <w:jc w:val="center"/>
              <w:rPr>
                <w:color w:val="000000"/>
                <w:sz w:val="22"/>
                <w:szCs w:val="22"/>
              </w:rPr>
            </w:pPr>
            <w:r w:rsidRPr="007001F1">
              <w:rPr>
                <w:color w:val="000000"/>
                <w:sz w:val="22"/>
                <w:szCs w:val="22"/>
              </w:rPr>
              <w:t>3</w:t>
            </w:r>
            <w:ins w:id="1096" w:author="Kramár Róbert" w:date="2018-04-27T15:37:00Z">
              <w:r w:rsidR="00D20B46">
                <w:rPr>
                  <w:color w:val="000000"/>
                  <w:sz w:val="22"/>
                  <w:szCs w:val="22"/>
                </w:rPr>
                <w:t>1</w:t>
              </w:r>
            </w:ins>
            <w:ins w:id="1097" w:author="Hudec Branislav" w:date="2018-02-20T16:32:00Z">
              <w:del w:id="1098" w:author="Kramár Róbert" w:date="2018-04-27T15:37:00Z">
                <w:r w:rsidR="00881840" w:rsidDel="00D20B46">
                  <w:rPr>
                    <w:color w:val="000000"/>
                    <w:sz w:val="22"/>
                    <w:szCs w:val="22"/>
                  </w:rPr>
                  <w:delText>2</w:delText>
                </w:r>
              </w:del>
            </w:ins>
            <w:del w:id="1099" w:author="Hudec Branislav" w:date="2018-02-20T16:32:00Z">
              <w:r w:rsidRPr="007001F1" w:rsidDel="00881840">
                <w:rPr>
                  <w:color w:val="000000"/>
                  <w:sz w:val="22"/>
                  <w:szCs w:val="22"/>
                </w:rPr>
                <w:delText>1</w:delText>
              </w:r>
            </w:del>
          </w:p>
        </w:tc>
        <w:tc>
          <w:tcPr>
            <w:tcW w:w="4820" w:type="dxa"/>
            <w:gridSpan w:val="2"/>
            <w:shd w:val="clear" w:color="auto" w:fill="auto"/>
            <w:vAlign w:val="center"/>
          </w:tcPr>
          <w:p w14:paraId="516BB2E3" w14:textId="552D9880" w:rsidR="00816113" w:rsidRPr="007001F1" w:rsidRDefault="00816113" w:rsidP="003F3D85">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BBA9E7C" w14:textId="77777777" w:rsidR="00816113" w:rsidRPr="007001F1" w:rsidRDefault="00816113" w:rsidP="00F92AC2">
            <w:pPr>
              <w:jc w:val="center"/>
              <w:rPr>
                <w:color w:val="000000"/>
                <w:sz w:val="22"/>
                <w:szCs w:val="22"/>
              </w:rPr>
            </w:pPr>
          </w:p>
        </w:tc>
        <w:tc>
          <w:tcPr>
            <w:tcW w:w="567" w:type="dxa"/>
            <w:shd w:val="clear" w:color="auto" w:fill="auto"/>
            <w:vAlign w:val="center"/>
          </w:tcPr>
          <w:p w14:paraId="315EC3BB" w14:textId="77777777" w:rsidR="00816113" w:rsidRPr="007001F1" w:rsidRDefault="00816113" w:rsidP="00F92AC2">
            <w:pPr>
              <w:jc w:val="center"/>
              <w:rPr>
                <w:color w:val="000000"/>
                <w:sz w:val="22"/>
                <w:szCs w:val="22"/>
              </w:rPr>
            </w:pPr>
          </w:p>
        </w:tc>
        <w:tc>
          <w:tcPr>
            <w:tcW w:w="776" w:type="dxa"/>
            <w:shd w:val="clear" w:color="auto" w:fill="auto"/>
            <w:vAlign w:val="center"/>
          </w:tcPr>
          <w:p w14:paraId="1B8797C1" w14:textId="77777777" w:rsidR="00816113" w:rsidRPr="007001F1" w:rsidRDefault="00816113" w:rsidP="00F92AC2">
            <w:pPr>
              <w:jc w:val="center"/>
              <w:rPr>
                <w:color w:val="000000"/>
                <w:sz w:val="22"/>
                <w:szCs w:val="22"/>
              </w:rPr>
            </w:pPr>
          </w:p>
        </w:tc>
        <w:tc>
          <w:tcPr>
            <w:tcW w:w="1775" w:type="dxa"/>
            <w:shd w:val="clear" w:color="auto" w:fill="auto"/>
            <w:vAlign w:val="center"/>
          </w:tcPr>
          <w:p w14:paraId="3BD59125" w14:textId="77777777" w:rsidR="00816113" w:rsidRPr="007001F1" w:rsidRDefault="00816113" w:rsidP="00F92AC2">
            <w:pPr>
              <w:jc w:val="center"/>
              <w:rPr>
                <w:color w:val="000000"/>
                <w:sz w:val="22"/>
                <w:szCs w:val="22"/>
              </w:rPr>
            </w:pPr>
          </w:p>
        </w:tc>
      </w:tr>
      <w:tr w:rsidR="00816113" w:rsidRPr="007001F1" w14:paraId="79BE574F" w14:textId="77777777" w:rsidTr="00312388">
        <w:trPr>
          <w:trHeight w:val="949"/>
        </w:trPr>
        <w:tc>
          <w:tcPr>
            <w:tcW w:w="582" w:type="dxa"/>
            <w:vMerge/>
            <w:shd w:val="clear" w:color="auto" w:fill="auto"/>
            <w:noWrap/>
            <w:vAlign w:val="center"/>
          </w:tcPr>
          <w:p w14:paraId="730EF879"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205F34B1" w14:textId="39FEEDC1" w:rsidR="00816113" w:rsidRPr="007001F1" w:rsidRDefault="00816113" w:rsidP="00312388">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7F753227" w14:textId="77777777" w:rsidR="00816113" w:rsidRPr="007001F1" w:rsidRDefault="00816113" w:rsidP="00F92AC2">
            <w:pPr>
              <w:jc w:val="center"/>
              <w:rPr>
                <w:color w:val="000000"/>
                <w:sz w:val="22"/>
                <w:szCs w:val="22"/>
              </w:rPr>
            </w:pPr>
          </w:p>
        </w:tc>
        <w:tc>
          <w:tcPr>
            <w:tcW w:w="567" w:type="dxa"/>
            <w:shd w:val="clear" w:color="auto" w:fill="auto"/>
            <w:vAlign w:val="center"/>
          </w:tcPr>
          <w:p w14:paraId="4E1209CA" w14:textId="77777777" w:rsidR="00816113" w:rsidRPr="007001F1" w:rsidRDefault="00816113" w:rsidP="00F92AC2">
            <w:pPr>
              <w:jc w:val="center"/>
              <w:rPr>
                <w:color w:val="000000"/>
                <w:sz w:val="22"/>
                <w:szCs w:val="22"/>
              </w:rPr>
            </w:pPr>
          </w:p>
        </w:tc>
        <w:tc>
          <w:tcPr>
            <w:tcW w:w="776" w:type="dxa"/>
            <w:shd w:val="clear" w:color="auto" w:fill="auto"/>
            <w:vAlign w:val="center"/>
          </w:tcPr>
          <w:p w14:paraId="250E5B88" w14:textId="77777777" w:rsidR="00816113" w:rsidRPr="007001F1" w:rsidRDefault="00816113" w:rsidP="00F92AC2">
            <w:pPr>
              <w:jc w:val="center"/>
              <w:rPr>
                <w:color w:val="000000"/>
                <w:sz w:val="22"/>
                <w:szCs w:val="22"/>
              </w:rPr>
            </w:pPr>
          </w:p>
        </w:tc>
        <w:tc>
          <w:tcPr>
            <w:tcW w:w="1775" w:type="dxa"/>
            <w:shd w:val="clear" w:color="auto" w:fill="auto"/>
            <w:vAlign w:val="center"/>
          </w:tcPr>
          <w:p w14:paraId="32DA3F62" w14:textId="77777777" w:rsidR="00816113" w:rsidRPr="007001F1" w:rsidRDefault="00816113" w:rsidP="00F92AC2">
            <w:pPr>
              <w:jc w:val="center"/>
              <w:rPr>
                <w:color w:val="000000"/>
                <w:sz w:val="22"/>
                <w:szCs w:val="22"/>
              </w:rPr>
            </w:pPr>
          </w:p>
        </w:tc>
      </w:tr>
      <w:tr w:rsidR="00816113" w:rsidRPr="007001F1" w14:paraId="3C41755C" w14:textId="77777777" w:rsidTr="00312388">
        <w:trPr>
          <w:trHeight w:val="157"/>
        </w:trPr>
        <w:tc>
          <w:tcPr>
            <w:tcW w:w="582" w:type="dxa"/>
            <w:vMerge/>
            <w:shd w:val="clear" w:color="auto" w:fill="auto"/>
            <w:noWrap/>
            <w:vAlign w:val="center"/>
          </w:tcPr>
          <w:p w14:paraId="16286132"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2625796E" w14:textId="4B494568" w:rsidR="00816113" w:rsidRPr="007001F1" w:rsidRDefault="00816113" w:rsidP="00312388">
            <w:pPr>
              <w:jc w:val="both"/>
              <w:rPr>
                <w:color w:val="000000"/>
                <w:sz w:val="22"/>
                <w:szCs w:val="22"/>
              </w:rPr>
            </w:pPr>
            <w:del w:id="1100" w:author="Kramár Róbert" w:date="2018-04-27T17:31: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101"/>
            </w:r>
          </w:p>
        </w:tc>
        <w:tc>
          <w:tcPr>
            <w:tcW w:w="567" w:type="dxa"/>
            <w:shd w:val="clear" w:color="auto" w:fill="auto"/>
            <w:vAlign w:val="center"/>
          </w:tcPr>
          <w:p w14:paraId="06B048A2" w14:textId="77777777" w:rsidR="00816113" w:rsidRPr="007001F1" w:rsidRDefault="00816113" w:rsidP="00F92AC2">
            <w:pPr>
              <w:jc w:val="center"/>
              <w:rPr>
                <w:color w:val="000000"/>
                <w:sz w:val="22"/>
                <w:szCs w:val="22"/>
              </w:rPr>
            </w:pPr>
          </w:p>
        </w:tc>
        <w:tc>
          <w:tcPr>
            <w:tcW w:w="567" w:type="dxa"/>
            <w:shd w:val="clear" w:color="auto" w:fill="auto"/>
            <w:vAlign w:val="center"/>
          </w:tcPr>
          <w:p w14:paraId="33DF0FE5" w14:textId="77777777" w:rsidR="00816113" w:rsidRPr="007001F1" w:rsidRDefault="00816113" w:rsidP="00F92AC2">
            <w:pPr>
              <w:jc w:val="center"/>
              <w:rPr>
                <w:color w:val="000000"/>
                <w:sz w:val="22"/>
                <w:szCs w:val="22"/>
              </w:rPr>
            </w:pPr>
          </w:p>
        </w:tc>
        <w:tc>
          <w:tcPr>
            <w:tcW w:w="776" w:type="dxa"/>
            <w:shd w:val="clear" w:color="auto" w:fill="auto"/>
            <w:vAlign w:val="center"/>
          </w:tcPr>
          <w:p w14:paraId="0F71A201" w14:textId="77777777" w:rsidR="00816113" w:rsidRPr="007001F1" w:rsidRDefault="00816113" w:rsidP="00F92AC2">
            <w:pPr>
              <w:jc w:val="center"/>
              <w:rPr>
                <w:color w:val="000000"/>
                <w:sz w:val="22"/>
                <w:szCs w:val="22"/>
              </w:rPr>
            </w:pPr>
          </w:p>
        </w:tc>
        <w:tc>
          <w:tcPr>
            <w:tcW w:w="1775" w:type="dxa"/>
            <w:shd w:val="clear" w:color="auto" w:fill="auto"/>
            <w:vAlign w:val="center"/>
          </w:tcPr>
          <w:p w14:paraId="1560C3BA" w14:textId="77777777" w:rsidR="00816113" w:rsidRPr="007001F1" w:rsidRDefault="00816113" w:rsidP="00F92AC2">
            <w:pPr>
              <w:jc w:val="center"/>
              <w:rPr>
                <w:color w:val="000000"/>
                <w:sz w:val="22"/>
                <w:szCs w:val="22"/>
              </w:rPr>
            </w:pPr>
          </w:p>
        </w:tc>
      </w:tr>
      <w:tr w:rsidR="00816113" w:rsidRPr="007001F1" w14:paraId="51EC5AE9" w14:textId="77777777" w:rsidTr="007261E4">
        <w:trPr>
          <w:trHeight w:val="505"/>
        </w:trPr>
        <w:tc>
          <w:tcPr>
            <w:tcW w:w="582" w:type="dxa"/>
            <w:vMerge w:val="restart"/>
            <w:shd w:val="clear" w:color="auto" w:fill="auto"/>
            <w:noWrap/>
            <w:vAlign w:val="center"/>
            <w:hideMark/>
          </w:tcPr>
          <w:p w14:paraId="588FCA5F" w14:textId="1572F9B2" w:rsidR="00816113" w:rsidRPr="007001F1" w:rsidRDefault="00816113" w:rsidP="00F92AC2">
            <w:pPr>
              <w:jc w:val="center"/>
              <w:rPr>
                <w:color w:val="000000"/>
                <w:sz w:val="22"/>
                <w:szCs w:val="22"/>
              </w:rPr>
            </w:pPr>
            <w:r w:rsidRPr="007001F1">
              <w:rPr>
                <w:color w:val="000000"/>
                <w:sz w:val="22"/>
                <w:szCs w:val="22"/>
              </w:rPr>
              <w:t>3</w:t>
            </w:r>
            <w:ins w:id="1102" w:author="Kramár Róbert" w:date="2018-04-27T15:37:00Z">
              <w:r w:rsidR="00D20B46">
                <w:rPr>
                  <w:color w:val="000000"/>
                  <w:sz w:val="22"/>
                  <w:szCs w:val="22"/>
                </w:rPr>
                <w:t>2</w:t>
              </w:r>
            </w:ins>
            <w:ins w:id="1103" w:author="Hudec Branislav" w:date="2018-02-20T16:32:00Z">
              <w:del w:id="1104" w:author="Kramár Róbert" w:date="2018-04-27T15:37:00Z">
                <w:r w:rsidR="00881840" w:rsidDel="00D20B46">
                  <w:rPr>
                    <w:color w:val="000000"/>
                    <w:sz w:val="22"/>
                    <w:szCs w:val="22"/>
                  </w:rPr>
                  <w:delText>3</w:delText>
                </w:r>
              </w:del>
            </w:ins>
            <w:del w:id="1105" w:author="Hudec Branislav" w:date="2018-02-20T16:32:00Z">
              <w:r w:rsidRPr="007001F1" w:rsidDel="00881840">
                <w:rPr>
                  <w:color w:val="000000"/>
                  <w:sz w:val="22"/>
                  <w:szCs w:val="22"/>
                </w:rPr>
                <w:delText>2</w:delText>
              </w:r>
            </w:del>
          </w:p>
        </w:tc>
        <w:tc>
          <w:tcPr>
            <w:tcW w:w="4820" w:type="dxa"/>
            <w:gridSpan w:val="2"/>
            <w:shd w:val="clear" w:color="auto" w:fill="auto"/>
            <w:vAlign w:val="center"/>
            <w:hideMark/>
          </w:tcPr>
          <w:p w14:paraId="1F53817F" w14:textId="7F38315B" w:rsidR="00816113" w:rsidRPr="007001F1" w:rsidRDefault="00816113" w:rsidP="003F3D85">
            <w:pPr>
              <w:jc w:val="both"/>
              <w:rPr>
                <w:color w:val="000000"/>
                <w:sz w:val="22"/>
                <w:szCs w:val="22"/>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14:paraId="619B9696"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ECF433"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611E19"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CC6932"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1693287D" w14:textId="77777777" w:rsidTr="00312388">
        <w:trPr>
          <w:trHeight w:val="257"/>
        </w:trPr>
        <w:tc>
          <w:tcPr>
            <w:tcW w:w="582" w:type="dxa"/>
            <w:vMerge/>
            <w:shd w:val="clear" w:color="auto" w:fill="auto"/>
            <w:noWrap/>
            <w:vAlign w:val="center"/>
          </w:tcPr>
          <w:p w14:paraId="4BF51D33"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156E1BD3" w14:textId="158C6792" w:rsidR="00816113" w:rsidRPr="007001F1" w:rsidRDefault="00816113"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3C2E2F84" w14:textId="77777777" w:rsidR="00816113" w:rsidRPr="007001F1" w:rsidRDefault="00816113" w:rsidP="00F92AC2">
            <w:pPr>
              <w:jc w:val="center"/>
              <w:rPr>
                <w:color w:val="000000"/>
                <w:sz w:val="22"/>
                <w:szCs w:val="22"/>
              </w:rPr>
            </w:pPr>
          </w:p>
        </w:tc>
        <w:tc>
          <w:tcPr>
            <w:tcW w:w="567" w:type="dxa"/>
            <w:shd w:val="clear" w:color="auto" w:fill="auto"/>
            <w:vAlign w:val="center"/>
          </w:tcPr>
          <w:p w14:paraId="52E1A7D4" w14:textId="77777777" w:rsidR="00816113" w:rsidRPr="007001F1" w:rsidRDefault="00816113" w:rsidP="00F92AC2">
            <w:pPr>
              <w:jc w:val="center"/>
              <w:rPr>
                <w:color w:val="000000"/>
                <w:sz w:val="22"/>
                <w:szCs w:val="22"/>
              </w:rPr>
            </w:pPr>
          </w:p>
        </w:tc>
        <w:tc>
          <w:tcPr>
            <w:tcW w:w="776" w:type="dxa"/>
            <w:shd w:val="clear" w:color="auto" w:fill="auto"/>
            <w:vAlign w:val="center"/>
          </w:tcPr>
          <w:p w14:paraId="35F057CB" w14:textId="77777777" w:rsidR="00816113" w:rsidRPr="007001F1" w:rsidRDefault="00816113" w:rsidP="00F92AC2">
            <w:pPr>
              <w:jc w:val="center"/>
              <w:rPr>
                <w:color w:val="000000"/>
                <w:sz w:val="22"/>
                <w:szCs w:val="22"/>
              </w:rPr>
            </w:pPr>
          </w:p>
        </w:tc>
        <w:tc>
          <w:tcPr>
            <w:tcW w:w="1775" w:type="dxa"/>
            <w:shd w:val="clear" w:color="auto" w:fill="auto"/>
            <w:vAlign w:val="center"/>
          </w:tcPr>
          <w:p w14:paraId="6064D02D" w14:textId="77777777" w:rsidR="00816113" w:rsidRPr="007001F1" w:rsidRDefault="00816113" w:rsidP="00F92AC2">
            <w:pPr>
              <w:jc w:val="center"/>
              <w:rPr>
                <w:color w:val="000000"/>
                <w:sz w:val="22"/>
                <w:szCs w:val="22"/>
              </w:rPr>
            </w:pPr>
          </w:p>
        </w:tc>
      </w:tr>
      <w:tr w:rsidR="00816113" w:rsidRPr="007001F1" w14:paraId="11ADBCDB" w14:textId="77777777" w:rsidTr="007261E4">
        <w:trPr>
          <w:trHeight w:val="505"/>
        </w:trPr>
        <w:tc>
          <w:tcPr>
            <w:tcW w:w="582" w:type="dxa"/>
            <w:vMerge/>
            <w:shd w:val="clear" w:color="auto" w:fill="auto"/>
            <w:noWrap/>
            <w:vAlign w:val="center"/>
          </w:tcPr>
          <w:p w14:paraId="26850A98"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8F4321F" w14:textId="7D40AE08" w:rsidR="00816113" w:rsidRPr="007001F1" w:rsidRDefault="00816113" w:rsidP="003F3D85">
            <w:pPr>
              <w:jc w:val="both"/>
              <w:rPr>
                <w:color w:val="000000"/>
                <w:sz w:val="22"/>
                <w:szCs w:val="22"/>
              </w:rPr>
            </w:pPr>
            <w:r w:rsidRPr="007001F1">
              <w:rPr>
                <w:color w:val="000000"/>
                <w:sz w:val="22"/>
                <w:szCs w:val="22"/>
              </w:rPr>
              <w:t>c) Je výsledná zmluva zverejnená v súlade so zákonom o slobodnom prístupe k informáciám?</w:t>
            </w:r>
            <w:r w:rsidRPr="007001F1">
              <w:t xml:space="preserve">                  </w:t>
            </w:r>
          </w:p>
        </w:tc>
        <w:tc>
          <w:tcPr>
            <w:tcW w:w="567" w:type="dxa"/>
            <w:shd w:val="clear" w:color="auto" w:fill="auto"/>
            <w:vAlign w:val="center"/>
          </w:tcPr>
          <w:p w14:paraId="2B33C55A" w14:textId="77777777" w:rsidR="00816113" w:rsidRPr="007001F1" w:rsidRDefault="00816113" w:rsidP="00F92AC2">
            <w:pPr>
              <w:jc w:val="center"/>
              <w:rPr>
                <w:color w:val="000000"/>
                <w:sz w:val="22"/>
                <w:szCs w:val="22"/>
              </w:rPr>
            </w:pPr>
          </w:p>
        </w:tc>
        <w:tc>
          <w:tcPr>
            <w:tcW w:w="567" w:type="dxa"/>
            <w:shd w:val="clear" w:color="auto" w:fill="auto"/>
            <w:vAlign w:val="center"/>
          </w:tcPr>
          <w:p w14:paraId="7C26CB5C" w14:textId="77777777" w:rsidR="00816113" w:rsidRPr="007001F1" w:rsidRDefault="00816113" w:rsidP="00F92AC2">
            <w:pPr>
              <w:jc w:val="center"/>
              <w:rPr>
                <w:color w:val="000000"/>
                <w:sz w:val="22"/>
                <w:szCs w:val="22"/>
              </w:rPr>
            </w:pPr>
          </w:p>
        </w:tc>
        <w:tc>
          <w:tcPr>
            <w:tcW w:w="776" w:type="dxa"/>
            <w:shd w:val="clear" w:color="auto" w:fill="auto"/>
            <w:vAlign w:val="center"/>
          </w:tcPr>
          <w:p w14:paraId="77547511" w14:textId="77777777" w:rsidR="00816113" w:rsidRPr="007001F1" w:rsidRDefault="00816113" w:rsidP="00F92AC2">
            <w:pPr>
              <w:jc w:val="center"/>
              <w:rPr>
                <w:color w:val="000000"/>
                <w:sz w:val="22"/>
                <w:szCs w:val="22"/>
              </w:rPr>
            </w:pPr>
          </w:p>
        </w:tc>
        <w:tc>
          <w:tcPr>
            <w:tcW w:w="1775" w:type="dxa"/>
            <w:shd w:val="clear" w:color="auto" w:fill="auto"/>
            <w:vAlign w:val="center"/>
          </w:tcPr>
          <w:p w14:paraId="7E1BF5B3" w14:textId="77777777" w:rsidR="00816113" w:rsidRPr="007001F1" w:rsidRDefault="00816113" w:rsidP="00F92AC2">
            <w:pPr>
              <w:jc w:val="center"/>
              <w:rPr>
                <w:color w:val="000000"/>
                <w:sz w:val="22"/>
                <w:szCs w:val="22"/>
              </w:rPr>
            </w:pPr>
          </w:p>
        </w:tc>
      </w:tr>
      <w:tr w:rsidR="008031FE" w:rsidRPr="007001F1" w14:paraId="5ACF1436" w14:textId="77777777" w:rsidTr="007261E4">
        <w:trPr>
          <w:trHeight w:val="20"/>
        </w:trPr>
        <w:tc>
          <w:tcPr>
            <w:tcW w:w="582" w:type="dxa"/>
            <w:shd w:val="clear" w:color="auto" w:fill="auto"/>
            <w:noWrap/>
            <w:vAlign w:val="center"/>
            <w:hideMark/>
          </w:tcPr>
          <w:p w14:paraId="73687BE0" w14:textId="76E1D4B0" w:rsidR="008031FE" w:rsidRPr="007001F1" w:rsidRDefault="00C769FE" w:rsidP="00F92AC2">
            <w:pPr>
              <w:jc w:val="center"/>
              <w:rPr>
                <w:color w:val="000000"/>
                <w:sz w:val="22"/>
                <w:szCs w:val="22"/>
              </w:rPr>
            </w:pPr>
            <w:r w:rsidRPr="007001F1">
              <w:rPr>
                <w:color w:val="000000"/>
                <w:sz w:val="22"/>
                <w:szCs w:val="22"/>
              </w:rPr>
              <w:t>3</w:t>
            </w:r>
            <w:ins w:id="1106" w:author="Kramár Róbert" w:date="2018-04-27T15:37:00Z">
              <w:r w:rsidR="00D20B46">
                <w:rPr>
                  <w:color w:val="000000"/>
                  <w:sz w:val="22"/>
                  <w:szCs w:val="22"/>
                </w:rPr>
                <w:t>3</w:t>
              </w:r>
            </w:ins>
            <w:ins w:id="1107" w:author="Hudec Branislav" w:date="2018-02-20T16:32:00Z">
              <w:del w:id="1108" w:author="Kramár Róbert" w:date="2018-04-27T15:37:00Z">
                <w:r w:rsidR="00881840" w:rsidDel="00D20B46">
                  <w:rPr>
                    <w:color w:val="000000"/>
                    <w:sz w:val="22"/>
                    <w:szCs w:val="22"/>
                  </w:rPr>
                  <w:delText>4</w:delText>
                </w:r>
              </w:del>
            </w:ins>
            <w:del w:id="1109" w:author="Hudec Branislav" w:date="2018-02-20T16:32:00Z">
              <w:r w:rsidRPr="007001F1" w:rsidDel="00881840">
                <w:rPr>
                  <w:color w:val="000000"/>
                  <w:sz w:val="22"/>
                  <w:szCs w:val="22"/>
                </w:rPr>
                <w:delText>3</w:delText>
              </w:r>
            </w:del>
          </w:p>
        </w:tc>
        <w:tc>
          <w:tcPr>
            <w:tcW w:w="4820" w:type="dxa"/>
            <w:gridSpan w:val="2"/>
            <w:shd w:val="clear" w:color="auto" w:fill="auto"/>
            <w:vAlign w:val="center"/>
            <w:hideMark/>
          </w:tcPr>
          <w:p w14:paraId="0A653B69" w14:textId="3C66F7B4" w:rsidR="00C523A4" w:rsidRPr="007001F1" w:rsidRDefault="008031FE" w:rsidP="00312388">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8A4E882"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978BA5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925448"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3B82778"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14B7CB37" w14:textId="77777777" w:rsidTr="007261E4">
        <w:trPr>
          <w:trHeight w:val="20"/>
        </w:trPr>
        <w:tc>
          <w:tcPr>
            <w:tcW w:w="582" w:type="dxa"/>
            <w:shd w:val="clear" w:color="auto" w:fill="auto"/>
            <w:noWrap/>
            <w:vAlign w:val="center"/>
            <w:hideMark/>
          </w:tcPr>
          <w:p w14:paraId="554751DA" w14:textId="50A95886" w:rsidR="008031FE" w:rsidRPr="007001F1" w:rsidRDefault="00C769FE" w:rsidP="00F92AC2">
            <w:pPr>
              <w:jc w:val="center"/>
              <w:rPr>
                <w:color w:val="000000"/>
                <w:sz w:val="22"/>
                <w:szCs w:val="22"/>
              </w:rPr>
            </w:pPr>
            <w:r w:rsidRPr="007001F1">
              <w:rPr>
                <w:color w:val="000000"/>
                <w:sz w:val="22"/>
                <w:szCs w:val="22"/>
              </w:rPr>
              <w:t>3</w:t>
            </w:r>
            <w:ins w:id="1110" w:author="Kramár Róbert" w:date="2018-04-27T15:37:00Z">
              <w:r w:rsidR="00D20B46">
                <w:rPr>
                  <w:color w:val="000000"/>
                  <w:sz w:val="22"/>
                  <w:szCs w:val="22"/>
                </w:rPr>
                <w:t>4</w:t>
              </w:r>
            </w:ins>
            <w:ins w:id="1111" w:author="Hudec Branislav" w:date="2018-02-20T16:32:00Z">
              <w:del w:id="1112" w:author="Kramár Róbert" w:date="2018-04-27T15:37:00Z">
                <w:r w:rsidR="00881840" w:rsidDel="00D20B46">
                  <w:rPr>
                    <w:color w:val="000000"/>
                    <w:sz w:val="22"/>
                    <w:szCs w:val="22"/>
                  </w:rPr>
                  <w:delText>5</w:delText>
                </w:r>
              </w:del>
            </w:ins>
            <w:del w:id="1113" w:author="Hudec Branislav" w:date="2018-02-20T16:32:00Z">
              <w:r w:rsidRPr="007001F1" w:rsidDel="00881840">
                <w:rPr>
                  <w:color w:val="000000"/>
                  <w:sz w:val="22"/>
                  <w:szCs w:val="22"/>
                </w:rPr>
                <w:delText>4</w:delText>
              </w:r>
            </w:del>
          </w:p>
        </w:tc>
        <w:tc>
          <w:tcPr>
            <w:tcW w:w="4820" w:type="dxa"/>
            <w:gridSpan w:val="2"/>
            <w:shd w:val="clear" w:color="auto" w:fill="auto"/>
            <w:vAlign w:val="center"/>
            <w:hideMark/>
          </w:tcPr>
          <w:p w14:paraId="2C1C0A2A" w14:textId="77777777" w:rsidR="008031FE" w:rsidRPr="007001F1" w:rsidRDefault="008031FE"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ABEAB4C"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BE6BB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37DF12"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756BDC"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6DC8EF60" w14:textId="77777777" w:rsidTr="007261E4">
        <w:trPr>
          <w:trHeight w:val="300"/>
        </w:trPr>
        <w:tc>
          <w:tcPr>
            <w:tcW w:w="9087" w:type="dxa"/>
            <w:gridSpan w:val="7"/>
            <w:shd w:val="clear" w:color="auto" w:fill="auto"/>
            <w:noWrap/>
            <w:vAlign w:val="center"/>
          </w:tcPr>
          <w:p w14:paraId="69FBACDB" w14:textId="77777777" w:rsidR="008031FE" w:rsidRPr="007001F1" w:rsidRDefault="008031FE" w:rsidP="00F92AC2">
            <w:pPr>
              <w:jc w:val="both"/>
              <w:rPr>
                <w:b/>
                <w:sz w:val="20"/>
                <w:szCs w:val="20"/>
              </w:rPr>
            </w:pPr>
            <w:r w:rsidRPr="007001F1">
              <w:rPr>
                <w:b/>
                <w:sz w:val="20"/>
                <w:szCs w:val="20"/>
              </w:rPr>
              <w:t>VYJADRENIE</w:t>
            </w:r>
          </w:p>
          <w:p w14:paraId="77235061" w14:textId="77777777" w:rsidR="008031FE" w:rsidRPr="007001F1" w:rsidRDefault="008031FE" w:rsidP="00F92AC2">
            <w:pPr>
              <w:jc w:val="both"/>
              <w:rPr>
                <w:sz w:val="20"/>
                <w:szCs w:val="20"/>
              </w:rPr>
            </w:pPr>
          </w:p>
          <w:p w14:paraId="20CF9EFD" w14:textId="77777777" w:rsidR="008031FE" w:rsidRPr="007001F1" w:rsidRDefault="008031FE" w:rsidP="00F92AC2">
            <w:r w:rsidRPr="007001F1">
              <w:rPr>
                <w:sz w:val="20"/>
                <w:szCs w:val="20"/>
              </w:rPr>
              <w:t xml:space="preserve">Na základe overených skutočností potvrdzujem, že  </w:t>
            </w:r>
            <w:sdt>
              <w:sdtPr>
                <w:rPr>
                  <w:sz w:val="20"/>
                  <w:szCs w:val="20"/>
                </w:rPr>
                <w:id w:val="-1775012891"/>
                <w:placeholder>
                  <w:docPart w:val="17FBA363E93945D6B4205A6ACF72694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8130C3A" w14:textId="77777777" w:rsidR="008031FE" w:rsidRPr="007001F1" w:rsidRDefault="008031FE" w:rsidP="00F92AC2">
            <w:pPr>
              <w:rPr>
                <w:b/>
                <w:bCs/>
                <w:color w:val="000000"/>
                <w:sz w:val="22"/>
                <w:szCs w:val="22"/>
              </w:rPr>
            </w:pPr>
          </w:p>
        </w:tc>
      </w:tr>
      <w:tr w:rsidR="008031FE" w:rsidRPr="007001F1" w14:paraId="223D0CF0" w14:textId="77777777" w:rsidTr="007261E4">
        <w:trPr>
          <w:trHeight w:val="300"/>
        </w:trPr>
        <w:tc>
          <w:tcPr>
            <w:tcW w:w="3559" w:type="dxa"/>
            <w:gridSpan w:val="2"/>
            <w:shd w:val="clear" w:color="auto" w:fill="auto"/>
            <w:vAlign w:val="center"/>
            <w:hideMark/>
          </w:tcPr>
          <w:p w14:paraId="50941BB4" w14:textId="77777777" w:rsidR="008031FE" w:rsidRPr="007001F1" w:rsidRDefault="008031FE" w:rsidP="00F92AC2">
            <w:pPr>
              <w:rPr>
                <w:b/>
                <w:bCs/>
                <w:sz w:val="22"/>
                <w:szCs w:val="22"/>
              </w:rPr>
            </w:pPr>
            <w:r w:rsidRPr="007001F1">
              <w:rPr>
                <w:b/>
                <w:bCs/>
                <w:sz w:val="22"/>
                <w:szCs w:val="22"/>
              </w:rPr>
              <w:t>Kontrolu vykonal</w:t>
            </w:r>
            <w:r w:rsidRPr="007001F1">
              <w:rPr>
                <w:rStyle w:val="Odkaznapoznmkupodiarou"/>
                <w:b/>
                <w:bCs/>
                <w:sz w:val="20"/>
                <w:szCs w:val="20"/>
              </w:rPr>
              <w:footnoteReference w:id="16"/>
            </w:r>
            <w:r w:rsidRPr="007001F1">
              <w:rPr>
                <w:b/>
                <w:bCs/>
                <w:sz w:val="22"/>
                <w:szCs w:val="22"/>
              </w:rPr>
              <w:t>:</w:t>
            </w:r>
          </w:p>
        </w:tc>
        <w:tc>
          <w:tcPr>
            <w:tcW w:w="5528" w:type="dxa"/>
            <w:gridSpan w:val="5"/>
            <w:shd w:val="clear" w:color="auto" w:fill="auto"/>
            <w:vAlign w:val="center"/>
            <w:hideMark/>
          </w:tcPr>
          <w:p w14:paraId="5CF79C89"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DE58DD3" w14:textId="77777777" w:rsidTr="007261E4">
        <w:trPr>
          <w:trHeight w:val="300"/>
        </w:trPr>
        <w:tc>
          <w:tcPr>
            <w:tcW w:w="3559" w:type="dxa"/>
            <w:gridSpan w:val="2"/>
            <w:shd w:val="clear" w:color="auto" w:fill="auto"/>
            <w:vAlign w:val="center"/>
            <w:hideMark/>
          </w:tcPr>
          <w:p w14:paraId="1B260C83" w14:textId="77777777" w:rsidR="008031FE" w:rsidRPr="007001F1" w:rsidRDefault="008031FE"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1DBAAF58"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2D295B17" w14:textId="77777777" w:rsidTr="007261E4">
        <w:trPr>
          <w:trHeight w:val="300"/>
        </w:trPr>
        <w:tc>
          <w:tcPr>
            <w:tcW w:w="3559" w:type="dxa"/>
            <w:gridSpan w:val="2"/>
            <w:shd w:val="clear" w:color="000000" w:fill="FFFFFF"/>
            <w:vAlign w:val="center"/>
            <w:hideMark/>
          </w:tcPr>
          <w:p w14:paraId="0A7E9CBD" w14:textId="77777777" w:rsidR="008031FE" w:rsidRPr="007001F1" w:rsidRDefault="008031FE"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364FC44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DE3DF5B" w14:textId="77777777" w:rsidTr="007261E4">
        <w:trPr>
          <w:trHeight w:val="300"/>
        </w:trPr>
        <w:tc>
          <w:tcPr>
            <w:tcW w:w="9087" w:type="dxa"/>
            <w:gridSpan w:val="7"/>
            <w:shd w:val="clear" w:color="auto" w:fill="auto"/>
            <w:noWrap/>
            <w:vAlign w:val="bottom"/>
            <w:hideMark/>
          </w:tcPr>
          <w:p w14:paraId="26985AE6"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0424830C" w14:textId="77777777" w:rsidTr="007261E4">
        <w:trPr>
          <w:trHeight w:val="300"/>
        </w:trPr>
        <w:tc>
          <w:tcPr>
            <w:tcW w:w="3559" w:type="dxa"/>
            <w:gridSpan w:val="2"/>
            <w:shd w:val="clear" w:color="000000" w:fill="FFFFFF"/>
            <w:vAlign w:val="center"/>
            <w:hideMark/>
          </w:tcPr>
          <w:p w14:paraId="69FC6991" w14:textId="77777777" w:rsidR="008031FE" w:rsidRPr="007001F1" w:rsidRDefault="008031FE" w:rsidP="00F92AC2">
            <w:pPr>
              <w:rPr>
                <w:b/>
                <w:bCs/>
                <w:sz w:val="22"/>
                <w:szCs w:val="22"/>
              </w:rPr>
            </w:pPr>
            <w:r w:rsidRPr="007001F1">
              <w:rPr>
                <w:b/>
                <w:bCs/>
                <w:sz w:val="22"/>
                <w:szCs w:val="22"/>
              </w:rPr>
              <w:t>Kontrolu vykonal</w:t>
            </w:r>
            <w:r w:rsidRPr="007001F1">
              <w:rPr>
                <w:rStyle w:val="Odkaznapoznmkupodiarou"/>
                <w:b/>
                <w:bCs/>
                <w:sz w:val="20"/>
                <w:szCs w:val="20"/>
              </w:rPr>
              <w:footnoteReference w:id="17"/>
            </w:r>
            <w:r w:rsidRPr="007001F1">
              <w:rPr>
                <w:b/>
                <w:bCs/>
                <w:sz w:val="22"/>
                <w:szCs w:val="22"/>
              </w:rPr>
              <w:t>:</w:t>
            </w:r>
          </w:p>
        </w:tc>
        <w:tc>
          <w:tcPr>
            <w:tcW w:w="5528" w:type="dxa"/>
            <w:gridSpan w:val="5"/>
            <w:shd w:val="clear" w:color="auto" w:fill="auto"/>
            <w:vAlign w:val="center"/>
            <w:hideMark/>
          </w:tcPr>
          <w:p w14:paraId="136AD2C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775562D0" w14:textId="77777777" w:rsidTr="007261E4">
        <w:trPr>
          <w:trHeight w:val="300"/>
        </w:trPr>
        <w:tc>
          <w:tcPr>
            <w:tcW w:w="3559" w:type="dxa"/>
            <w:gridSpan w:val="2"/>
            <w:shd w:val="clear" w:color="000000" w:fill="FFFFFF"/>
            <w:vAlign w:val="center"/>
            <w:hideMark/>
          </w:tcPr>
          <w:p w14:paraId="07C40EAC" w14:textId="77777777" w:rsidR="008031FE" w:rsidRPr="007001F1" w:rsidRDefault="008031FE"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7738F84"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696A431" w14:textId="77777777" w:rsidTr="007261E4">
        <w:trPr>
          <w:trHeight w:val="300"/>
        </w:trPr>
        <w:tc>
          <w:tcPr>
            <w:tcW w:w="3559" w:type="dxa"/>
            <w:gridSpan w:val="2"/>
            <w:shd w:val="clear" w:color="000000" w:fill="FFFFFF"/>
            <w:vAlign w:val="center"/>
            <w:hideMark/>
          </w:tcPr>
          <w:p w14:paraId="21BCB7AE" w14:textId="77777777" w:rsidR="008031FE" w:rsidRPr="007001F1" w:rsidRDefault="008031FE"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5FDF5A43" w14:textId="77777777" w:rsidR="008031FE" w:rsidRPr="007001F1" w:rsidRDefault="008031FE" w:rsidP="00F92AC2">
            <w:pPr>
              <w:rPr>
                <w:color w:val="000000"/>
                <w:sz w:val="22"/>
                <w:szCs w:val="22"/>
              </w:rPr>
            </w:pPr>
            <w:r w:rsidRPr="007001F1">
              <w:rPr>
                <w:color w:val="000000"/>
                <w:sz w:val="22"/>
                <w:szCs w:val="22"/>
              </w:rPr>
              <w:t> </w:t>
            </w:r>
          </w:p>
        </w:tc>
      </w:tr>
    </w:tbl>
    <w:p w14:paraId="72B29564" w14:textId="371EB464" w:rsidR="006302BF" w:rsidRPr="007001F1" w:rsidRDefault="006302BF"/>
    <w:p w14:paraId="2FFB2184" w14:textId="77777777"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14:paraId="7B53406B" w14:textId="77777777" w:rsidTr="007261E4">
        <w:trPr>
          <w:trHeight w:val="645"/>
        </w:trPr>
        <w:tc>
          <w:tcPr>
            <w:tcW w:w="9087" w:type="dxa"/>
            <w:gridSpan w:val="7"/>
            <w:shd w:val="clear" w:color="000000" w:fill="60497A"/>
            <w:vAlign w:val="center"/>
            <w:hideMark/>
          </w:tcPr>
          <w:p w14:paraId="487CEB14" w14:textId="69A34BF1" w:rsidR="006302BF" w:rsidRPr="007001F1" w:rsidRDefault="006302B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114" w:name="KZ_9"/>
            <w:r w:rsidRPr="007001F1">
              <w:rPr>
                <w:b/>
                <w:bCs/>
                <w:color w:val="FFFFFF"/>
              </w:rPr>
              <w:t xml:space="preserve">Nadlimitná zákazka realizovaná cez elektronické trhovisko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114"/>
          </w:p>
        </w:tc>
      </w:tr>
      <w:tr w:rsidR="006302BF" w:rsidRPr="007001F1" w14:paraId="4E447303" w14:textId="77777777" w:rsidTr="007261E4">
        <w:trPr>
          <w:trHeight w:val="330"/>
        </w:trPr>
        <w:tc>
          <w:tcPr>
            <w:tcW w:w="9087" w:type="dxa"/>
            <w:gridSpan w:val="7"/>
            <w:shd w:val="clear" w:color="auto" w:fill="auto"/>
            <w:vAlign w:val="center"/>
            <w:hideMark/>
          </w:tcPr>
          <w:p w14:paraId="43DB4720" w14:textId="77777777" w:rsidR="006302BF" w:rsidRPr="007001F1" w:rsidRDefault="006302BF" w:rsidP="00F92AC2">
            <w:pPr>
              <w:jc w:val="center"/>
              <w:rPr>
                <w:b/>
                <w:bCs/>
                <w:color w:val="000000"/>
                <w:sz w:val="22"/>
                <w:szCs w:val="22"/>
              </w:rPr>
            </w:pPr>
            <w:r w:rsidRPr="007001F1">
              <w:rPr>
                <w:b/>
                <w:bCs/>
                <w:color w:val="000000"/>
                <w:sz w:val="22"/>
                <w:szCs w:val="22"/>
              </w:rPr>
              <w:t>Identifikácia programu</w:t>
            </w:r>
          </w:p>
        </w:tc>
      </w:tr>
      <w:tr w:rsidR="006302BF" w:rsidRPr="007001F1" w14:paraId="0B980CD2" w14:textId="77777777" w:rsidTr="007261E4">
        <w:trPr>
          <w:trHeight w:val="300"/>
        </w:trPr>
        <w:tc>
          <w:tcPr>
            <w:tcW w:w="3559" w:type="dxa"/>
            <w:gridSpan w:val="2"/>
            <w:shd w:val="clear" w:color="auto" w:fill="auto"/>
            <w:vAlign w:val="center"/>
            <w:hideMark/>
          </w:tcPr>
          <w:p w14:paraId="32FD1282" w14:textId="77777777" w:rsidR="006302BF" w:rsidRPr="007001F1" w:rsidRDefault="006302B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1BBC59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677391F" w14:textId="77777777" w:rsidTr="007261E4">
        <w:trPr>
          <w:trHeight w:val="660"/>
        </w:trPr>
        <w:tc>
          <w:tcPr>
            <w:tcW w:w="3559" w:type="dxa"/>
            <w:gridSpan w:val="2"/>
            <w:shd w:val="clear" w:color="auto" w:fill="auto"/>
            <w:vAlign w:val="center"/>
            <w:hideMark/>
          </w:tcPr>
          <w:p w14:paraId="63309B65" w14:textId="58E043B0" w:rsidR="006302BF" w:rsidRPr="007001F1" w:rsidRDefault="006302BF" w:rsidP="00F92AC2">
            <w:pPr>
              <w:rPr>
                <w:color w:val="000000"/>
                <w:sz w:val="22"/>
                <w:szCs w:val="22"/>
              </w:rPr>
            </w:pPr>
            <w:r w:rsidRPr="007001F1">
              <w:rPr>
                <w:color w:val="000000"/>
                <w:sz w:val="22"/>
                <w:szCs w:val="22"/>
              </w:rPr>
              <w:t xml:space="preserve">Názov </w:t>
            </w:r>
            <w:ins w:id="1115" w:author="Kramár Róbert" w:date="2018-04-27T15:10: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5AC659FE"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24AF6C64" w14:textId="77777777" w:rsidTr="007261E4">
        <w:trPr>
          <w:trHeight w:val="330"/>
        </w:trPr>
        <w:tc>
          <w:tcPr>
            <w:tcW w:w="9087" w:type="dxa"/>
            <w:gridSpan w:val="7"/>
            <w:shd w:val="clear" w:color="auto" w:fill="auto"/>
            <w:vAlign w:val="center"/>
            <w:hideMark/>
          </w:tcPr>
          <w:p w14:paraId="26D7178E" w14:textId="77777777" w:rsidR="006302BF" w:rsidRPr="007001F1" w:rsidRDefault="006302BF" w:rsidP="00F92AC2">
            <w:pPr>
              <w:jc w:val="center"/>
              <w:rPr>
                <w:b/>
                <w:bCs/>
                <w:color w:val="000000"/>
                <w:sz w:val="22"/>
                <w:szCs w:val="22"/>
              </w:rPr>
            </w:pPr>
            <w:r w:rsidRPr="007001F1">
              <w:rPr>
                <w:b/>
                <w:bCs/>
                <w:color w:val="000000"/>
                <w:sz w:val="22"/>
                <w:szCs w:val="22"/>
              </w:rPr>
              <w:t>Identifikácia projektu a prijímateľa</w:t>
            </w:r>
          </w:p>
        </w:tc>
      </w:tr>
      <w:tr w:rsidR="006302BF" w:rsidRPr="007001F1" w14:paraId="0EDBC66A" w14:textId="77777777" w:rsidTr="007261E4">
        <w:trPr>
          <w:trHeight w:val="330"/>
        </w:trPr>
        <w:tc>
          <w:tcPr>
            <w:tcW w:w="3559" w:type="dxa"/>
            <w:gridSpan w:val="2"/>
            <w:shd w:val="clear" w:color="auto" w:fill="auto"/>
            <w:vAlign w:val="center"/>
            <w:hideMark/>
          </w:tcPr>
          <w:p w14:paraId="78DE0EF1" w14:textId="45E99A2C" w:rsidR="006302BF" w:rsidRPr="007001F1" w:rsidRDefault="006302B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9F032DA"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4E9D7EE" w14:textId="77777777" w:rsidTr="007261E4">
        <w:trPr>
          <w:trHeight w:val="300"/>
        </w:trPr>
        <w:tc>
          <w:tcPr>
            <w:tcW w:w="3559" w:type="dxa"/>
            <w:gridSpan w:val="2"/>
            <w:shd w:val="clear" w:color="auto" w:fill="auto"/>
            <w:vAlign w:val="center"/>
            <w:hideMark/>
          </w:tcPr>
          <w:p w14:paraId="205795AB" w14:textId="77777777" w:rsidR="006302BF" w:rsidRPr="007001F1" w:rsidRDefault="006302B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5B158DB2"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2DBE34D" w14:textId="77777777" w:rsidTr="007261E4">
        <w:trPr>
          <w:trHeight w:val="300"/>
        </w:trPr>
        <w:tc>
          <w:tcPr>
            <w:tcW w:w="3559" w:type="dxa"/>
            <w:gridSpan w:val="2"/>
            <w:shd w:val="clear" w:color="auto" w:fill="auto"/>
            <w:vAlign w:val="center"/>
            <w:hideMark/>
          </w:tcPr>
          <w:p w14:paraId="7A0D9F5F" w14:textId="77777777" w:rsidR="006302BF" w:rsidRPr="007001F1" w:rsidRDefault="006302B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7A7FE83"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A440F4A" w14:textId="77777777" w:rsidTr="007261E4">
        <w:trPr>
          <w:trHeight w:val="300"/>
        </w:trPr>
        <w:tc>
          <w:tcPr>
            <w:tcW w:w="3559" w:type="dxa"/>
            <w:gridSpan w:val="2"/>
            <w:shd w:val="clear" w:color="auto" w:fill="auto"/>
            <w:vAlign w:val="center"/>
            <w:hideMark/>
          </w:tcPr>
          <w:p w14:paraId="48ABB041" w14:textId="77777777" w:rsidR="006302BF" w:rsidRPr="007001F1" w:rsidRDefault="006302B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D9578B1"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53EC55A" w14:textId="77777777" w:rsidTr="007261E4">
        <w:trPr>
          <w:trHeight w:val="330"/>
        </w:trPr>
        <w:tc>
          <w:tcPr>
            <w:tcW w:w="9087" w:type="dxa"/>
            <w:gridSpan w:val="7"/>
            <w:shd w:val="clear" w:color="auto" w:fill="auto"/>
            <w:vAlign w:val="center"/>
            <w:hideMark/>
          </w:tcPr>
          <w:p w14:paraId="500B86CA" w14:textId="77777777" w:rsidR="006302BF" w:rsidRPr="007001F1" w:rsidRDefault="006302BF" w:rsidP="00F92AC2">
            <w:pPr>
              <w:jc w:val="center"/>
              <w:rPr>
                <w:b/>
                <w:bCs/>
                <w:color w:val="000000"/>
                <w:sz w:val="22"/>
                <w:szCs w:val="22"/>
              </w:rPr>
            </w:pPr>
            <w:r w:rsidRPr="007001F1">
              <w:rPr>
                <w:b/>
                <w:bCs/>
                <w:color w:val="000000"/>
                <w:sz w:val="22"/>
                <w:szCs w:val="22"/>
              </w:rPr>
              <w:t>Identifikácia zákazky</w:t>
            </w:r>
          </w:p>
        </w:tc>
      </w:tr>
      <w:tr w:rsidR="006302BF" w:rsidRPr="007001F1" w14:paraId="5869E06C" w14:textId="77777777" w:rsidTr="007261E4">
        <w:trPr>
          <w:trHeight w:val="300"/>
        </w:trPr>
        <w:tc>
          <w:tcPr>
            <w:tcW w:w="3559" w:type="dxa"/>
            <w:gridSpan w:val="2"/>
            <w:shd w:val="clear" w:color="auto" w:fill="auto"/>
            <w:vAlign w:val="center"/>
            <w:hideMark/>
          </w:tcPr>
          <w:p w14:paraId="342602F6" w14:textId="77777777" w:rsidR="006302BF" w:rsidRPr="007001F1" w:rsidRDefault="006302B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14C551C" w14:textId="77777777" w:rsidR="006302BF" w:rsidRPr="007001F1" w:rsidRDefault="006302BF" w:rsidP="00F92AC2">
            <w:pPr>
              <w:rPr>
                <w:color w:val="000000"/>
                <w:sz w:val="22"/>
                <w:szCs w:val="22"/>
              </w:rPr>
            </w:pPr>
            <w:r w:rsidRPr="007001F1">
              <w:rPr>
                <w:color w:val="000000"/>
                <w:sz w:val="22"/>
                <w:szCs w:val="22"/>
              </w:rPr>
              <w:t>Nadlimitná zákazka</w:t>
            </w:r>
          </w:p>
        </w:tc>
      </w:tr>
      <w:tr w:rsidR="006302BF" w:rsidRPr="007001F1" w14:paraId="24CD92AC" w14:textId="77777777" w:rsidTr="007261E4">
        <w:trPr>
          <w:trHeight w:val="300"/>
        </w:trPr>
        <w:tc>
          <w:tcPr>
            <w:tcW w:w="3559" w:type="dxa"/>
            <w:gridSpan w:val="2"/>
            <w:shd w:val="clear" w:color="auto" w:fill="auto"/>
            <w:vAlign w:val="center"/>
            <w:hideMark/>
          </w:tcPr>
          <w:p w14:paraId="70D3737C" w14:textId="77777777" w:rsidR="006302BF" w:rsidRPr="007001F1" w:rsidRDefault="006302B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B025D98" w14:textId="77777777" w:rsidR="006302BF" w:rsidRPr="007001F1" w:rsidRDefault="006302BF" w:rsidP="00F92AC2">
            <w:pPr>
              <w:rPr>
                <w:color w:val="000000"/>
                <w:sz w:val="22"/>
                <w:szCs w:val="22"/>
              </w:rPr>
            </w:pPr>
            <w:r w:rsidRPr="007001F1">
              <w:rPr>
                <w:color w:val="000000"/>
                <w:sz w:val="22"/>
                <w:szCs w:val="22"/>
              </w:rPr>
              <w:t xml:space="preserve">Nadlimitná verejná súťaž s využitím elektronického trhoviska  </w:t>
            </w:r>
          </w:p>
        </w:tc>
      </w:tr>
      <w:tr w:rsidR="006302BF" w:rsidRPr="007001F1" w14:paraId="11413DB0" w14:textId="77777777" w:rsidTr="007261E4">
        <w:trPr>
          <w:trHeight w:val="300"/>
        </w:trPr>
        <w:tc>
          <w:tcPr>
            <w:tcW w:w="3559" w:type="dxa"/>
            <w:gridSpan w:val="2"/>
            <w:shd w:val="clear" w:color="auto" w:fill="auto"/>
            <w:vAlign w:val="center"/>
            <w:hideMark/>
          </w:tcPr>
          <w:p w14:paraId="7D808D19" w14:textId="77777777" w:rsidR="006302BF" w:rsidRPr="007001F1" w:rsidRDefault="006302B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7B1F643" w14:textId="77777777" w:rsidR="006302BF" w:rsidRPr="007001F1" w:rsidRDefault="006302BF" w:rsidP="00F92AC2">
            <w:pPr>
              <w:rPr>
                <w:color w:val="000000"/>
                <w:sz w:val="22"/>
                <w:szCs w:val="22"/>
              </w:rPr>
            </w:pPr>
            <w:r w:rsidRPr="007001F1">
              <w:rPr>
                <w:color w:val="000000"/>
                <w:sz w:val="22"/>
                <w:szCs w:val="22"/>
              </w:rPr>
              <w:t xml:space="preserve"> </w:t>
            </w:r>
          </w:p>
        </w:tc>
      </w:tr>
      <w:tr w:rsidR="004D0B9F" w:rsidRPr="007001F1" w14:paraId="4F6372DA" w14:textId="77777777" w:rsidTr="007261E4">
        <w:trPr>
          <w:trHeight w:val="300"/>
        </w:trPr>
        <w:tc>
          <w:tcPr>
            <w:tcW w:w="3559" w:type="dxa"/>
            <w:gridSpan w:val="2"/>
            <w:shd w:val="clear" w:color="auto" w:fill="auto"/>
            <w:vAlign w:val="center"/>
          </w:tcPr>
          <w:p w14:paraId="6B28E322" w14:textId="353A00F1" w:rsidR="004D0B9F" w:rsidRPr="007001F1" w:rsidRDefault="004D0B9F"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A9E8BBC" w14:textId="77777777" w:rsidR="004D0B9F" w:rsidRPr="007001F1" w:rsidRDefault="004D0B9F" w:rsidP="00F92AC2">
            <w:pPr>
              <w:rPr>
                <w:color w:val="000000"/>
                <w:sz w:val="22"/>
                <w:szCs w:val="22"/>
              </w:rPr>
            </w:pPr>
          </w:p>
        </w:tc>
      </w:tr>
      <w:tr w:rsidR="006302BF" w:rsidRPr="007001F1" w14:paraId="162EAA56" w14:textId="77777777" w:rsidTr="007261E4">
        <w:trPr>
          <w:trHeight w:val="300"/>
        </w:trPr>
        <w:tc>
          <w:tcPr>
            <w:tcW w:w="3559" w:type="dxa"/>
            <w:gridSpan w:val="2"/>
            <w:shd w:val="clear" w:color="auto" w:fill="auto"/>
            <w:vAlign w:val="center"/>
            <w:hideMark/>
          </w:tcPr>
          <w:p w14:paraId="0EE83825" w14:textId="77777777" w:rsidR="006302BF" w:rsidRPr="007001F1" w:rsidRDefault="006302B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DBEA78C" w14:textId="5789CE41" w:rsidR="006302BF" w:rsidRPr="007001F1" w:rsidRDefault="00144756" w:rsidP="00F92AC2">
            <w:pPr>
              <w:rPr>
                <w:color w:val="000000"/>
                <w:sz w:val="22"/>
                <w:szCs w:val="22"/>
              </w:rPr>
            </w:pPr>
            <w:r w:rsidRPr="007001F1">
              <w:rPr>
                <w:color w:val="000000"/>
                <w:sz w:val="22"/>
                <w:szCs w:val="22"/>
              </w:rPr>
              <w:t>prvá</w:t>
            </w:r>
            <w:r w:rsidR="006302BF" w:rsidRPr="007001F1">
              <w:rPr>
                <w:color w:val="000000"/>
                <w:sz w:val="22"/>
                <w:szCs w:val="22"/>
              </w:rPr>
              <w:t xml:space="preserve"> ex-</w:t>
            </w:r>
            <w:proofErr w:type="spellStart"/>
            <w:r w:rsidR="006302BF" w:rsidRPr="007001F1">
              <w:rPr>
                <w:color w:val="000000"/>
                <w:sz w:val="22"/>
                <w:szCs w:val="22"/>
              </w:rPr>
              <w:t>ante</w:t>
            </w:r>
            <w:proofErr w:type="spellEnd"/>
            <w:r w:rsidR="006302BF" w:rsidRPr="007001F1">
              <w:rPr>
                <w:color w:val="000000"/>
                <w:sz w:val="22"/>
                <w:szCs w:val="22"/>
              </w:rPr>
              <w:t xml:space="preserve"> kontrola</w:t>
            </w:r>
          </w:p>
        </w:tc>
      </w:tr>
      <w:tr w:rsidR="006302BF" w:rsidRPr="007001F1" w14:paraId="1200D579" w14:textId="77777777" w:rsidTr="007261E4">
        <w:trPr>
          <w:trHeight w:val="300"/>
        </w:trPr>
        <w:tc>
          <w:tcPr>
            <w:tcW w:w="3559" w:type="dxa"/>
            <w:gridSpan w:val="2"/>
            <w:shd w:val="clear" w:color="auto" w:fill="auto"/>
            <w:vAlign w:val="center"/>
            <w:hideMark/>
          </w:tcPr>
          <w:p w14:paraId="17495E1E" w14:textId="77777777" w:rsidR="006302BF" w:rsidRPr="007001F1" w:rsidRDefault="006302B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4AC5334"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CAF4DE5" w14:textId="77777777" w:rsidTr="007261E4">
        <w:trPr>
          <w:trHeight w:val="300"/>
        </w:trPr>
        <w:tc>
          <w:tcPr>
            <w:tcW w:w="3559" w:type="dxa"/>
            <w:gridSpan w:val="2"/>
            <w:shd w:val="clear" w:color="auto" w:fill="auto"/>
            <w:vAlign w:val="center"/>
            <w:hideMark/>
          </w:tcPr>
          <w:p w14:paraId="30561A8D" w14:textId="77777777" w:rsidR="006302BF" w:rsidRPr="007001F1" w:rsidRDefault="006302B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2456E8F" w14:textId="77777777" w:rsidR="006302BF" w:rsidRPr="007001F1" w:rsidRDefault="006302BF" w:rsidP="00F92AC2">
            <w:pPr>
              <w:rPr>
                <w:color w:val="000000"/>
                <w:sz w:val="22"/>
                <w:szCs w:val="22"/>
              </w:rPr>
            </w:pPr>
            <w:r w:rsidRPr="007001F1">
              <w:rPr>
                <w:color w:val="000000"/>
                <w:sz w:val="22"/>
                <w:szCs w:val="22"/>
              </w:rPr>
              <w:t> </w:t>
            </w:r>
          </w:p>
        </w:tc>
      </w:tr>
      <w:tr w:rsidR="006302BF" w:rsidRPr="007001F1" w:rsidDel="002D4145" w14:paraId="1590B293" w14:textId="4C71B0C2" w:rsidTr="007261E4">
        <w:trPr>
          <w:trHeight w:val="810"/>
          <w:del w:id="1116" w:author="Kramár Róbert" w:date="2018-04-27T16:49:00Z"/>
        </w:trPr>
        <w:tc>
          <w:tcPr>
            <w:tcW w:w="3559" w:type="dxa"/>
            <w:gridSpan w:val="2"/>
            <w:shd w:val="clear" w:color="auto" w:fill="auto"/>
            <w:vAlign w:val="center"/>
            <w:hideMark/>
          </w:tcPr>
          <w:p w14:paraId="2A4E9FC2" w14:textId="340739BD" w:rsidR="006302BF" w:rsidRPr="007001F1" w:rsidDel="002D4145" w:rsidRDefault="006302BF" w:rsidP="00F92AC2">
            <w:pPr>
              <w:rPr>
                <w:del w:id="1117" w:author="Kramár Róbert" w:date="2018-04-27T16:49:00Z"/>
                <w:color w:val="000000"/>
                <w:sz w:val="22"/>
                <w:szCs w:val="22"/>
              </w:rPr>
            </w:pPr>
            <w:del w:id="1118" w:author="Kramár Róbert" w:date="2018-04-27T16:49: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2553A940" w14:textId="143EE8B2" w:rsidR="006302BF" w:rsidRPr="007001F1" w:rsidDel="002D4145" w:rsidRDefault="006302BF" w:rsidP="00F92AC2">
            <w:pPr>
              <w:rPr>
                <w:del w:id="1119" w:author="Kramár Róbert" w:date="2018-04-27T16:49:00Z"/>
                <w:color w:val="000000"/>
                <w:sz w:val="22"/>
                <w:szCs w:val="22"/>
              </w:rPr>
            </w:pPr>
            <w:del w:id="1120" w:author="Kramár Róbert" w:date="2018-04-27T16:49:00Z">
              <w:r w:rsidRPr="007001F1" w:rsidDel="002D4145">
                <w:rPr>
                  <w:color w:val="000000"/>
                  <w:sz w:val="22"/>
                  <w:szCs w:val="22"/>
                </w:rPr>
                <w:delText> </w:delText>
              </w:r>
            </w:del>
          </w:p>
        </w:tc>
      </w:tr>
      <w:tr w:rsidR="006302BF" w:rsidRPr="007001F1" w14:paraId="16FD801D" w14:textId="77777777" w:rsidTr="007261E4">
        <w:trPr>
          <w:trHeight w:val="315"/>
        </w:trPr>
        <w:tc>
          <w:tcPr>
            <w:tcW w:w="582" w:type="dxa"/>
            <w:shd w:val="clear" w:color="000000" w:fill="60497A"/>
            <w:vAlign w:val="center"/>
            <w:hideMark/>
          </w:tcPr>
          <w:p w14:paraId="6B1F7F53" w14:textId="77777777" w:rsidR="006302BF" w:rsidRPr="007001F1" w:rsidRDefault="006302BF"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2648FC2" w14:textId="77777777" w:rsidR="006302BF" w:rsidRPr="007001F1" w:rsidRDefault="006302BF"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56EBE203" w14:textId="77777777" w:rsidR="006302BF" w:rsidRPr="007001F1" w:rsidRDefault="006302BF"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4A7371" w14:textId="77777777" w:rsidR="006302BF" w:rsidRPr="007001F1" w:rsidRDefault="006302BF"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D3B9488" w14:textId="77777777" w:rsidR="006302BF" w:rsidRPr="007001F1" w:rsidRDefault="006302BF"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1BE277C" w14:textId="77777777" w:rsidR="006302BF" w:rsidRPr="007001F1" w:rsidRDefault="006302BF" w:rsidP="00F92AC2">
            <w:pPr>
              <w:jc w:val="center"/>
              <w:rPr>
                <w:b/>
                <w:bCs/>
                <w:color w:val="FFFFFF"/>
                <w:sz w:val="22"/>
                <w:szCs w:val="22"/>
              </w:rPr>
            </w:pPr>
            <w:r w:rsidRPr="007001F1">
              <w:rPr>
                <w:b/>
                <w:bCs/>
                <w:color w:val="FFFFFF"/>
                <w:sz w:val="22"/>
                <w:szCs w:val="22"/>
              </w:rPr>
              <w:t>Poznámka</w:t>
            </w:r>
          </w:p>
        </w:tc>
      </w:tr>
      <w:tr w:rsidR="006302BF" w:rsidRPr="007001F1" w14:paraId="5CF3C63D" w14:textId="77777777" w:rsidTr="007261E4">
        <w:trPr>
          <w:trHeight w:val="20"/>
        </w:trPr>
        <w:tc>
          <w:tcPr>
            <w:tcW w:w="582" w:type="dxa"/>
            <w:shd w:val="clear" w:color="auto" w:fill="auto"/>
            <w:noWrap/>
            <w:vAlign w:val="center"/>
            <w:hideMark/>
          </w:tcPr>
          <w:p w14:paraId="162897A1" w14:textId="77777777" w:rsidR="006302BF" w:rsidRPr="007001F1" w:rsidRDefault="006302B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E4DACB8" w14:textId="77777777" w:rsidR="006302BF" w:rsidRPr="007001F1" w:rsidRDefault="006302BF" w:rsidP="003F3D85">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74E7CF47"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7C07DF16"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5506386A"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6AAF2A39"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392CA422" w14:textId="77777777" w:rsidTr="00312388">
        <w:trPr>
          <w:trHeight w:val="288"/>
        </w:trPr>
        <w:tc>
          <w:tcPr>
            <w:tcW w:w="582" w:type="dxa"/>
            <w:vMerge w:val="restart"/>
            <w:shd w:val="clear" w:color="auto" w:fill="auto"/>
            <w:noWrap/>
            <w:vAlign w:val="center"/>
            <w:hideMark/>
          </w:tcPr>
          <w:p w14:paraId="0F0903D4" w14:textId="77777777" w:rsidR="00776C6E" w:rsidRPr="007001F1" w:rsidRDefault="00776C6E"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6857815" w14:textId="71A92E78" w:rsidR="00776C6E" w:rsidRPr="007001F1" w:rsidRDefault="00776C6E" w:rsidP="003F3D85">
            <w:pPr>
              <w:jc w:val="both"/>
              <w:rPr>
                <w:color w:val="000000"/>
                <w:sz w:val="22"/>
                <w:szCs w:val="22"/>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14:paraId="395C820A"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2CF58D41"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338C55C"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3F856F5" w14:textId="77777777" w:rsidR="00776C6E" w:rsidRPr="007001F1" w:rsidRDefault="00776C6E" w:rsidP="003F3D85">
            <w:pPr>
              <w:jc w:val="both"/>
              <w:rPr>
                <w:b/>
                <w:bCs/>
                <w:color w:val="000000"/>
                <w:sz w:val="22"/>
                <w:szCs w:val="22"/>
              </w:rPr>
            </w:pPr>
            <w:r w:rsidRPr="007001F1">
              <w:rPr>
                <w:b/>
                <w:bCs/>
                <w:color w:val="000000"/>
                <w:sz w:val="22"/>
                <w:szCs w:val="22"/>
              </w:rPr>
              <w:t> </w:t>
            </w:r>
          </w:p>
        </w:tc>
      </w:tr>
      <w:tr w:rsidR="00776C6E" w:rsidRPr="007001F1" w14:paraId="0D97E5C4" w14:textId="77777777" w:rsidTr="007261E4">
        <w:trPr>
          <w:trHeight w:val="727"/>
        </w:trPr>
        <w:tc>
          <w:tcPr>
            <w:tcW w:w="582" w:type="dxa"/>
            <w:vMerge/>
            <w:shd w:val="clear" w:color="auto" w:fill="auto"/>
            <w:noWrap/>
            <w:vAlign w:val="center"/>
          </w:tcPr>
          <w:p w14:paraId="67FC8314"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5D3D811D" w14:textId="5782943F" w:rsidR="00776C6E" w:rsidRPr="007001F1" w:rsidDel="00776C6E" w:rsidRDefault="00776C6E"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1B8F1020"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5A6A6641"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3EE1A22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7116AA80" w14:textId="77777777" w:rsidR="00776C6E" w:rsidRPr="007001F1" w:rsidRDefault="00776C6E" w:rsidP="003F3D85">
            <w:pPr>
              <w:jc w:val="both"/>
              <w:rPr>
                <w:b/>
                <w:bCs/>
                <w:color w:val="000000"/>
                <w:sz w:val="22"/>
                <w:szCs w:val="22"/>
              </w:rPr>
            </w:pPr>
          </w:p>
        </w:tc>
      </w:tr>
      <w:tr w:rsidR="00776C6E" w:rsidRPr="007001F1" w14:paraId="34D2998E" w14:textId="77777777" w:rsidTr="007261E4">
        <w:trPr>
          <w:trHeight w:val="727"/>
        </w:trPr>
        <w:tc>
          <w:tcPr>
            <w:tcW w:w="582" w:type="dxa"/>
            <w:vMerge/>
            <w:shd w:val="clear" w:color="auto" w:fill="auto"/>
            <w:noWrap/>
            <w:vAlign w:val="center"/>
          </w:tcPr>
          <w:p w14:paraId="17564E06"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64FBEA09" w14:textId="679B4894" w:rsidR="00776C6E" w:rsidRPr="007001F1" w:rsidDel="00776C6E" w:rsidRDefault="00776C6E" w:rsidP="003F3D85">
            <w:pPr>
              <w:jc w:val="both"/>
              <w:rPr>
                <w:color w:val="000000"/>
                <w:sz w:val="22"/>
                <w:szCs w:val="22"/>
              </w:rPr>
            </w:pPr>
            <w:r w:rsidRPr="007001F1">
              <w:rPr>
                <w:color w:val="000000"/>
                <w:sz w:val="22"/>
                <w:szCs w:val="22"/>
              </w:rPr>
              <w:t>c) Bola PHZ určená tak, že zahŕňa PHZ všetky časti zákazky, vrátane opakovaných plnení, odmien a opcií?</w:t>
            </w:r>
          </w:p>
        </w:tc>
        <w:tc>
          <w:tcPr>
            <w:tcW w:w="567" w:type="dxa"/>
            <w:shd w:val="clear" w:color="auto" w:fill="auto"/>
            <w:vAlign w:val="center"/>
          </w:tcPr>
          <w:p w14:paraId="2F4E3B67"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749B9F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1270AAAD"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0750762F" w14:textId="77777777" w:rsidR="00776C6E" w:rsidRPr="007001F1" w:rsidRDefault="00776C6E" w:rsidP="003F3D85">
            <w:pPr>
              <w:jc w:val="both"/>
              <w:rPr>
                <w:b/>
                <w:bCs/>
                <w:color w:val="000000"/>
                <w:sz w:val="22"/>
                <w:szCs w:val="22"/>
              </w:rPr>
            </w:pPr>
          </w:p>
        </w:tc>
      </w:tr>
      <w:tr w:rsidR="00776C6E" w:rsidRPr="007001F1" w14:paraId="4E93830C" w14:textId="77777777" w:rsidTr="007261E4">
        <w:trPr>
          <w:trHeight w:val="727"/>
        </w:trPr>
        <w:tc>
          <w:tcPr>
            <w:tcW w:w="582" w:type="dxa"/>
            <w:vMerge/>
            <w:shd w:val="clear" w:color="auto" w:fill="auto"/>
            <w:noWrap/>
            <w:vAlign w:val="center"/>
          </w:tcPr>
          <w:p w14:paraId="0E59A412"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FF804F5" w14:textId="231A4E14" w:rsidR="00776C6E" w:rsidRPr="007001F1" w:rsidDel="00776C6E" w:rsidRDefault="00776C6E"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08E2EA3F"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0441320E"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5429FB4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6999DBD6" w14:textId="77777777" w:rsidR="00776C6E" w:rsidRPr="007001F1" w:rsidRDefault="00776C6E" w:rsidP="003F3D85">
            <w:pPr>
              <w:jc w:val="both"/>
              <w:rPr>
                <w:b/>
                <w:bCs/>
                <w:color w:val="000000"/>
                <w:sz w:val="22"/>
                <w:szCs w:val="22"/>
              </w:rPr>
            </w:pPr>
          </w:p>
        </w:tc>
      </w:tr>
      <w:tr w:rsidR="00776C6E" w:rsidRPr="007001F1" w14:paraId="1B94DB25" w14:textId="77777777" w:rsidTr="007261E4">
        <w:trPr>
          <w:trHeight w:val="727"/>
        </w:trPr>
        <w:tc>
          <w:tcPr>
            <w:tcW w:w="582" w:type="dxa"/>
            <w:vMerge/>
            <w:shd w:val="clear" w:color="auto" w:fill="auto"/>
            <w:noWrap/>
            <w:vAlign w:val="center"/>
          </w:tcPr>
          <w:p w14:paraId="0C17493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745F8A81" w14:textId="44665666" w:rsidR="00776C6E" w:rsidRPr="007001F1" w:rsidDel="00776C6E" w:rsidRDefault="00776C6E"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10516F6D"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1F2C661E"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5564540"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59AB4C24" w14:textId="77777777" w:rsidR="00776C6E" w:rsidRPr="007001F1" w:rsidRDefault="00776C6E" w:rsidP="003F3D85">
            <w:pPr>
              <w:jc w:val="both"/>
              <w:rPr>
                <w:b/>
                <w:bCs/>
                <w:color w:val="000000"/>
                <w:sz w:val="22"/>
                <w:szCs w:val="22"/>
              </w:rPr>
            </w:pPr>
          </w:p>
        </w:tc>
      </w:tr>
      <w:tr w:rsidR="00776C6E" w:rsidRPr="007001F1" w14:paraId="06668E54" w14:textId="77777777" w:rsidTr="00312388">
        <w:trPr>
          <w:trHeight w:val="299"/>
        </w:trPr>
        <w:tc>
          <w:tcPr>
            <w:tcW w:w="582" w:type="dxa"/>
            <w:vMerge/>
            <w:shd w:val="clear" w:color="auto" w:fill="auto"/>
            <w:noWrap/>
            <w:vAlign w:val="center"/>
          </w:tcPr>
          <w:p w14:paraId="38A7DAA8"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A7C2C0F" w14:textId="104EE4CB" w:rsidR="00776C6E" w:rsidRPr="007001F1" w:rsidDel="00776C6E" w:rsidRDefault="00776C6E"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28B30ACD"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77B21BA8"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6DBFD49"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409099BC" w14:textId="77777777" w:rsidR="00776C6E" w:rsidRPr="007001F1" w:rsidRDefault="00776C6E" w:rsidP="003F3D85">
            <w:pPr>
              <w:jc w:val="both"/>
              <w:rPr>
                <w:b/>
                <w:bCs/>
                <w:color w:val="000000"/>
                <w:sz w:val="22"/>
                <w:szCs w:val="22"/>
              </w:rPr>
            </w:pPr>
          </w:p>
        </w:tc>
      </w:tr>
      <w:tr w:rsidR="00776C6E" w:rsidRPr="007001F1" w14:paraId="1345124D" w14:textId="77777777" w:rsidTr="00312388">
        <w:trPr>
          <w:trHeight w:val="559"/>
        </w:trPr>
        <w:tc>
          <w:tcPr>
            <w:tcW w:w="582" w:type="dxa"/>
            <w:vMerge/>
            <w:shd w:val="clear" w:color="auto" w:fill="auto"/>
            <w:noWrap/>
            <w:vAlign w:val="center"/>
          </w:tcPr>
          <w:p w14:paraId="276ED58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6201770D" w14:textId="52263318" w:rsidR="00776C6E" w:rsidRPr="007001F1" w:rsidDel="00776C6E" w:rsidRDefault="00776C6E" w:rsidP="003F3D85">
            <w:pPr>
              <w:jc w:val="both"/>
              <w:rPr>
                <w:color w:val="000000"/>
                <w:sz w:val="22"/>
                <w:szCs w:val="22"/>
              </w:rPr>
            </w:pPr>
            <w:r w:rsidRPr="007001F1">
              <w:rPr>
                <w:sz w:val="22"/>
                <w:szCs w:val="22"/>
              </w:rPr>
              <w:t>g)</w:t>
            </w:r>
            <w:ins w:id="1121" w:author="Hudec Branislav" w:date="2018-02-20T11:39:00Z">
              <w:r w:rsidR="009D24C8">
                <w:rPr>
                  <w:sz w:val="22"/>
                  <w:szCs w:val="22"/>
                </w:rPr>
                <w:t xml:space="preserve"> </w:t>
              </w:r>
            </w:ins>
            <w:r w:rsidRPr="007001F1">
              <w:rPr>
                <w:sz w:val="22"/>
                <w:szCs w:val="22"/>
              </w:rPr>
              <w:t>Stanovil verejný obstarávateľ PHZ v zmysle  ostatných ustanovení § 6 ZVO?</w:t>
            </w:r>
          </w:p>
        </w:tc>
        <w:tc>
          <w:tcPr>
            <w:tcW w:w="567" w:type="dxa"/>
            <w:shd w:val="clear" w:color="auto" w:fill="auto"/>
            <w:vAlign w:val="center"/>
          </w:tcPr>
          <w:p w14:paraId="6D41089C"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72F42F2C"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1CC2976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70374453" w14:textId="77777777" w:rsidR="00776C6E" w:rsidRPr="007001F1" w:rsidRDefault="00776C6E" w:rsidP="003F3D85">
            <w:pPr>
              <w:jc w:val="both"/>
              <w:rPr>
                <w:b/>
                <w:bCs/>
                <w:color w:val="000000"/>
                <w:sz w:val="22"/>
                <w:szCs w:val="22"/>
              </w:rPr>
            </w:pPr>
          </w:p>
        </w:tc>
      </w:tr>
      <w:tr w:rsidR="006302BF" w:rsidRPr="007001F1" w14:paraId="3A26B5FB" w14:textId="77777777" w:rsidTr="007261E4">
        <w:trPr>
          <w:trHeight w:val="20"/>
        </w:trPr>
        <w:tc>
          <w:tcPr>
            <w:tcW w:w="582" w:type="dxa"/>
            <w:shd w:val="clear" w:color="auto" w:fill="auto"/>
            <w:noWrap/>
            <w:vAlign w:val="center"/>
            <w:hideMark/>
          </w:tcPr>
          <w:p w14:paraId="00A18FDC" w14:textId="77777777" w:rsidR="006302BF" w:rsidRPr="007001F1" w:rsidRDefault="006302BF" w:rsidP="00F92AC2">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118A6CA" w14:textId="77777777" w:rsidR="006302BF" w:rsidRPr="007001F1" w:rsidRDefault="006302BF" w:rsidP="003F3D85">
            <w:pPr>
              <w:jc w:val="both"/>
              <w:rPr>
                <w:color w:val="000000"/>
                <w:sz w:val="22"/>
                <w:szCs w:val="22"/>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14:paraId="39C3723E"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1A02982E"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7094E683"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B5C2C93"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7040E5B8" w14:textId="77777777" w:rsidTr="007261E4">
        <w:trPr>
          <w:trHeight w:val="20"/>
        </w:trPr>
        <w:tc>
          <w:tcPr>
            <w:tcW w:w="582" w:type="dxa"/>
            <w:shd w:val="clear" w:color="auto" w:fill="auto"/>
            <w:noWrap/>
            <w:vAlign w:val="center"/>
            <w:hideMark/>
          </w:tcPr>
          <w:p w14:paraId="21F61D43" w14:textId="5B089F62" w:rsidR="006302BF" w:rsidRPr="007001F1" w:rsidRDefault="001C09CB"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79CD62FC" w14:textId="77777777" w:rsidR="006302BF" w:rsidRPr="007001F1" w:rsidRDefault="006302BF" w:rsidP="003F3D85">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75B60F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7A3FB02"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18E171AB"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BD25CDA"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114CFDAA" w14:textId="77777777" w:rsidTr="007261E4">
        <w:trPr>
          <w:trHeight w:val="503"/>
        </w:trPr>
        <w:tc>
          <w:tcPr>
            <w:tcW w:w="582" w:type="dxa"/>
            <w:vMerge w:val="restart"/>
            <w:shd w:val="clear" w:color="auto" w:fill="auto"/>
            <w:noWrap/>
            <w:vAlign w:val="center"/>
            <w:hideMark/>
          </w:tcPr>
          <w:p w14:paraId="04B9AB79" w14:textId="74D7586D" w:rsidR="00776C6E" w:rsidRPr="007001F1" w:rsidRDefault="00776C6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1F3FC86" w14:textId="087C24EF" w:rsidR="00776C6E" w:rsidRPr="007001F1" w:rsidRDefault="00776C6E" w:rsidP="003F3D85">
            <w:pPr>
              <w:jc w:val="both"/>
              <w:rPr>
                <w:color w:val="000000"/>
                <w:sz w:val="22"/>
                <w:szCs w:val="22"/>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14:paraId="682B8A07"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95B1737"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6968FAA"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3912622C" w14:textId="77777777" w:rsidR="00776C6E" w:rsidRPr="007001F1" w:rsidRDefault="00776C6E" w:rsidP="003F3D85">
            <w:pPr>
              <w:jc w:val="both"/>
              <w:rPr>
                <w:b/>
                <w:bCs/>
                <w:color w:val="000000"/>
                <w:sz w:val="22"/>
                <w:szCs w:val="22"/>
              </w:rPr>
            </w:pPr>
            <w:r w:rsidRPr="007001F1">
              <w:rPr>
                <w:b/>
                <w:bCs/>
                <w:color w:val="000000"/>
                <w:sz w:val="22"/>
                <w:szCs w:val="22"/>
              </w:rPr>
              <w:t> </w:t>
            </w:r>
          </w:p>
        </w:tc>
      </w:tr>
      <w:tr w:rsidR="00776C6E" w:rsidRPr="007001F1" w14:paraId="4A3E252F" w14:textId="77777777" w:rsidTr="007261E4">
        <w:trPr>
          <w:trHeight w:val="502"/>
        </w:trPr>
        <w:tc>
          <w:tcPr>
            <w:tcW w:w="582" w:type="dxa"/>
            <w:vMerge/>
            <w:shd w:val="clear" w:color="auto" w:fill="auto"/>
            <w:noWrap/>
            <w:vAlign w:val="center"/>
          </w:tcPr>
          <w:p w14:paraId="367D923B"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0A5FC3BE" w14:textId="6A387B35" w:rsidR="00776C6E" w:rsidRPr="007001F1" w:rsidRDefault="00776C6E" w:rsidP="003F3D85">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16E50F7E"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C90027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6BBBFAE1"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25946D9F" w14:textId="77777777" w:rsidR="00776C6E" w:rsidRPr="007001F1" w:rsidRDefault="00776C6E" w:rsidP="003F3D85">
            <w:pPr>
              <w:jc w:val="both"/>
              <w:rPr>
                <w:b/>
                <w:bCs/>
                <w:color w:val="000000"/>
                <w:sz w:val="22"/>
                <w:szCs w:val="22"/>
              </w:rPr>
            </w:pPr>
          </w:p>
        </w:tc>
      </w:tr>
      <w:tr w:rsidR="006302BF" w:rsidRPr="007001F1" w14:paraId="55D5983F" w14:textId="77777777" w:rsidTr="007261E4">
        <w:trPr>
          <w:trHeight w:val="20"/>
        </w:trPr>
        <w:tc>
          <w:tcPr>
            <w:tcW w:w="582" w:type="dxa"/>
            <w:shd w:val="clear" w:color="auto" w:fill="auto"/>
            <w:noWrap/>
            <w:vAlign w:val="center"/>
            <w:hideMark/>
          </w:tcPr>
          <w:p w14:paraId="51AC27C4" w14:textId="04684809" w:rsidR="006302BF" w:rsidRPr="007001F1" w:rsidRDefault="001C09CB"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47E6F35" w14:textId="77777777" w:rsidR="006302BF" w:rsidRPr="007001F1" w:rsidRDefault="006302BF" w:rsidP="003F3D85">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117D1867"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071DDA39"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1F49760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6041C2A8"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712D6439" w14:textId="77777777" w:rsidTr="007261E4">
        <w:trPr>
          <w:trHeight w:val="20"/>
        </w:trPr>
        <w:tc>
          <w:tcPr>
            <w:tcW w:w="582" w:type="dxa"/>
            <w:shd w:val="clear" w:color="auto" w:fill="auto"/>
            <w:noWrap/>
            <w:vAlign w:val="center"/>
            <w:hideMark/>
          </w:tcPr>
          <w:p w14:paraId="7E3E9455" w14:textId="2FA02D41" w:rsidR="006302BF" w:rsidRPr="007001F1" w:rsidRDefault="001C09CB"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1CD6CDA" w14:textId="77777777" w:rsidR="006302BF" w:rsidRPr="007001F1" w:rsidRDefault="006302BF"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00D5B74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21E598C2"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0021FC29"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32D359EB"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5B78E9DA" w14:textId="77777777" w:rsidTr="007261E4">
        <w:trPr>
          <w:trHeight w:val="20"/>
        </w:trPr>
        <w:tc>
          <w:tcPr>
            <w:tcW w:w="582" w:type="dxa"/>
            <w:shd w:val="clear" w:color="auto" w:fill="auto"/>
            <w:noWrap/>
            <w:vAlign w:val="center"/>
            <w:hideMark/>
          </w:tcPr>
          <w:p w14:paraId="756AD919" w14:textId="2EF4E1FE" w:rsidR="006302BF" w:rsidRPr="007001F1" w:rsidRDefault="001C09CB"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F179C61" w14:textId="05C8F46A" w:rsidR="006302BF" w:rsidRPr="007001F1" w:rsidRDefault="006302BF" w:rsidP="003F3D85">
            <w:pPr>
              <w:jc w:val="both"/>
              <w:rPr>
                <w:color w:val="000000"/>
                <w:sz w:val="22"/>
                <w:szCs w:val="22"/>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ins w:id="1122"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67D6F84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3D006B41"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541F68D1"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5404E959"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338E6C89" w14:textId="77777777" w:rsidTr="007261E4">
        <w:trPr>
          <w:trHeight w:val="20"/>
        </w:trPr>
        <w:tc>
          <w:tcPr>
            <w:tcW w:w="582" w:type="dxa"/>
            <w:shd w:val="clear" w:color="auto" w:fill="auto"/>
            <w:noWrap/>
            <w:vAlign w:val="center"/>
            <w:hideMark/>
          </w:tcPr>
          <w:p w14:paraId="48B026F6" w14:textId="038E9CC7" w:rsidR="006302BF" w:rsidRPr="007001F1" w:rsidRDefault="001C09CB" w:rsidP="00F92AC2">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28D3923F" w14:textId="7BE6BA91" w:rsidR="006302BF" w:rsidRPr="007001F1" w:rsidRDefault="006302BF" w:rsidP="003F3D85">
            <w:pPr>
              <w:jc w:val="both"/>
              <w:rPr>
                <w:color w:val="000000"/>
                <w:sz w:val="22"/>
                <w:szCs w:val="22"/>
              </w:rPr>
            </w:pPr>
            <w:r w:rsidRPr="007001F1">
              <w:rPr>
                <w:color w:val="000000"/>
                <w:sz w:val="22"/>
                <w:szCs w:val="22"/>
              </w:rPr>
              <w:t>Bol zamestnanec vykonávajúci kontrolu oboznámený s rizikovými indikátormi</w:t>
            </w:r>
            <w:del w:id="1123" w:author="Kramár Róbert" w:date="2017-05-15T13:33:00Z">
              <w:r w:rsidRPr="007001F1" w:rsidDel="00A128DC">
                <w:rPr>
                  <w:color w:val="000000"/>
                  <w:sz w:val="22"/>
                  <w:szCs w:val="22"/>
                </w:rPr>
                <w:delText>, ktoré sú uvedené v Systéme riadenia EŠIF</w:delText>
              </w:r>
            </w:del>
            <w:ins w:id="1124" w:author="Kramár Róbert" w:date="2017-07-26T17:33:00Z">
              <w:r w:rsidR="0001630F">
                <w:rPr>
                  <w:color w:val="000000"/>
                  <w:sz w:val="22"/>
                  <w:szCs w:val="22"/>
                </w:rPr>
                <w:t xml:space="preserve"> </w:t>
              </w:r>
            </w:ins>
            <w:ins w:id="1125"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B64DBA" w:rsidRPr="007001F1">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79E3D6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CA73D76"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6EDC0EA"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4A0EC452"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0A929953" w14:textId="77777777" w:rsidTr="00312388">
        <w:trPr>
          <w:trHeight w:val="342"/>
        </w:trPr>
        <w:tc>
          <w:tcPr>
            <w:tcW w:w="582" w:type="dxa"/>
            <w:vMerge w:val="restart"/>
            <w:shd w:val="clear" w:color="auto" w:fill="auto"/>
            <w:noWrap/>
            <w:vAlign w:val="center"/>
          </w:tcPr>
          <w:p w14:paraId="0A45F860" w14:textId="1121270F" w:rsidR="00776C6E" w:rsidRPr="007001F1" w:rsidRDefault="00776C6E" w:rsidP="00F92AC2">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39562BF4" w14:textId="1DA1A2F1" w:rsidR="00776C6E" w:rsidRPr="007001F1" w:rsidRDefault="00776C6E" w:rsidP="003F3D85">
            <w:pPr>
              <w:jc w:val="both"/>
              <w:rPr>
                <w:sz w:val="22"/>
                <w:szCs w:val="22"/>
              </w:rPr>
            </w:pPr>
            <w:r w:rsidRPr="007001F1">
              <w:rPr>
                <w:sz w:val="22"/>
                <w:szCs w:val="22"/>
              </w:rPr>
              <w:t>a) Nebol pred vyhlásením VO identifikovaný konflikt záujmov podľa § 23 ZVO?</w:t>
            </w:r>
          </w:p>
        </w:tc>
        <w:tc>
          <w:tcPr>
            <w:tcW w:w="567" w:type="dxa"/>
            <w:shd w:val="clear" w:color="auto" w:fill="auto"/>
            <w:vAlign w:val="center"/>
          </w:tcPr>
          <w:p w14:paraId="39E10882"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0910270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4BB66CDE"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307B705E" w14:textId="77777777" w:rsidR="00776C6E" w:rsidRPr="007001F1" w:rsidRDefault="00776C6E" w:rsidP="003F3D85">
            <w:pPr>
              <w:jc w:val="both"/>
              <w:rPr>
                <w:b/>
                <w:bCs/>
                <w:color w:val="000000"/>
                <w:sz w:val="22"/>
                <w:szCs w:val="22"/>
              </w:rPr>
            </w:pPr>
          </w:p>
        </w:tc>
      </w:tr>
      <w:tr w:rsidR="00776C6E" w:rsidRPr="007001F1" w14:paraId="28333AD3" w14:textId="77777777" w:rsidTr="007261E4">
        <w:trPr>
          <w:trHeight w:val="630"/>
        </w:trPr>
        <w:tc>
          <w:tcPr>
            <w:tcW w:w="582" w:type="dxa"/>
            <w:vMerge/>
            <w:shd w:val="clear" w:color="auto" w:fill="auto"/>
            <w:noWrap/>
            <w:vAlign w:val="center"/>
          </w:tcPr>
          <w:p w14:paraId="08D71C7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3F6ADF9C" w14:textId="60CEACD5" w:rsidR="00776C6E" w:rsidRPr="007001F1" w:rsidRDefault="00776C6E" w:rsidP="003F3D85">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211453C"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B99AEF0"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1D92A79"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033F2320" w14:textId="77777777" w:rsidR="00776C6E" w:rsidRPr="007001F1" w:rsidRDefault="00776C6E" w:rsidP="003F3D85">
            <w:pPr>
              <w:jc w:val="both"/>
              <w:rPr>
                <w:b/>
                <w:bCs/>
                <w:color w:val="000000"/>
                <w:sz w:val="22"/>
                <w:szCs w:val="22"/>
              </w:rPr>
            </w:pPr>
          </w:p>
        </w:tc>
      </w:tr>
      <w:tr w:rsidR="008F6E20" w:rsidRPr="007001F1" w14:paraId="0DD9197B" w14:textId="77777777" w:rsidTr="007261E4">
        <w:trPr>
          <w:trHeight w:val="20"/>
        </w:trPr>
        <w:tc>
          <w:tcPr>
            <w:tcW w:w="582" w:type="dxa"/>
            <w:shd w:val="clear" w:color="auto" w:fill="auto"/>
            <w:noWrap/>
            <w:vAlign w:val="center"/>
          </w:tcPr>
          <w:p w14:paraId="5B10EEF5" w14:textId="77A7083B" w:rsidR="008F6E20" w:rsidRPr="007001F1" w:rsidRDefault="001C09CB" w:rsidP="00F92AC2">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33AC080B" w14:textId="517B233A" w:rsidR="008F6E20" w:rsidRPr="007001F1" w:rsidRDefault="008F6E20" w:rsidP="003F3D85">
            <w:pPr>
              <w:jc w:val="both"/>
              <w:rPr>
                <w:sz w:val="22"/>
                <w:szCs w:val="22"/>
              </w:rPr>
            </w:pPr>
            <w:del w:id="1126" w:author="Hudec Branislav" w:date="2018-02-20T11:40:00Z">
              <w:r w:rsidRPr="007001F1" w:rsidDel="009D24C8">
                <w:rPr>
                  <w:sz w:val="22"/>
                  <w:szCs w:val="22"/>
                </w:rPr>
                <w:delText xml:space="preserve">V prípade, ak rozdelil verejný obstarávateľ zákazku na samostatné časti, dodržal všetky ustanovenia §28ZVO? b) </w:delText>
              </w:r>
            </w:del>
            <w:r w:rsidRPr="007001F1">
              <w:rPr>
                <w:sz w:val="22"/>
                <w:szCs w:val="22"/>
              </w:rPr>
              <w:t>V prípade, ak verejný obstarávateľ nerozdelil zákazku na časti, uviedol v</w:t>
            </w:r>
            <w:del w:id="1127" w:author="Kramár Róbert" w:date="2018-04-27T17:50:00Z">
              <w:r w:rsidRPr="007001F1" w:rsidDel="003025C1">
                <w:rPr>
                  <w:sz w:val="22"/>
                  <w:szCs w:val="22"/>
                </w:rPr>
                <w:delText xml:space="preserve"> </w:delText>
              </w:r>
            </w:del>
            <w:ins w:id="1128" w:author="Kramár Róbert" w:date="2018-04-27T17:50:00Z">
              <w:r w:rsidR="003025C1">
                <w:rPr>
                  <w:sz w:val="22"/>
                  <w:szCs w:val="22"/>
                </w:rPr>
                <w:t xml:space="preserve"> návrhu </w:t>
              </w:r>
            </w:ins>
            <w:r w:rsidRPr="007001F1">
              <w:rPr>
                <w:sz w:val="22"/>
                <w:szCs w:val="22"/>
              </w:rPr>
              <w:t>oznámen</w:t>
            </w:r>
            <w:ins w:id="1129" w:author="Kramár Róbert" w:date="2018-04-27T17:50:00Z">
              <w:r w:rsidR="003025C1">
                <w:rPr>
                  <w:sz w:val="22"/>
                  <w:szCs w:val="22"/>
                </w:rPr>
                <w:t>ia</w:t>
              </w:r>
            </w:ins>
            <w:del w:id="1130" w:author="Kramár Róbert" w:date="2018-04-27T17:50:00Z">
              <w:r w:rsidRPr="007001F1" w:rsidDel="003025C1">
                <w:rPr>
                  <w:sz w:val="22"/>
                  <w:szCs w:val="22"/>
                </w:rPr>
                <w:delText>í</w:delText>
              </w:r>
            </w:del>
            <w:r w:rsidRPr="007001F1">
              <w:rPr>
                <w:sz w:val="22"/>
                <w:szCs w:val="22"/>
              </w:rPr>
              <w:t xml:space="preserve"> o vyhlásení verejného obstarávania odôvodnenie</w:t>
            </w:r>
            <w:ins w:id="1131" w:author="Hudec Branislav" w:date="2018-02-20T11:40:00Z">
              <w:r w:rsidR="009D24C8">
                <w:rPr>
                  <w:sz w:val="22"/>
                  <w:szCs w:val="22"/>
                </w:rPr>
                <w:t xml:space="preserve"> v zmysle § 28 ods. 2 ZVO</w:t>
              </w:r>
            </w:ins>
            <w:r w:rsidRPr="007001F1">
              <w:rPr>
                <w:sz w:val="22"/>
                <w:szCs w:val="22"/>
              </w:rPr>
              <w:t>?</w:t>
            </w:r>
          </w:p>
        </w:tc>
        <w:tc>
          <w:tcPr>
            <w:tcW w:w="567" w:type="dxa"/>
            <w:shd w:val="clear" w:color="auto" w:fill="auto"/>
            <w:vAlign w:val="center"/>
          </w:tcPr>
          <w:p w14:paraId="69BD5C12" w14:textId="77777777" w:rsidR="008F6E20" w:rsidRPr="007001F1" w:rsidRDefault="008F6E20" w:rsidP="003F3D85">
            <w:pPr>
              <w:jc w:val="both"/>
              <w:rPr>
                <w:b/>
                <w:bCs/>
                <w:color w:val="000000"/>
                <w:sz w:val="22"/>
                <w:szCs w:val="22"/>
              </w:rPr>
            </w:pPr>
          </w:p>
        </w:tc>
        <w:tc>
          <w:tcPr>
            <w:tcW w:w="567" w:type="dxa"/>
            <w:shd w:val="clear" w:color="auto" w:fill="auto"/>
            <w:vAlign w:val="center"/>
          </w:tcPr>
          <w:p w14:paraId="208202B8" w14:textId="77777777" w:rsidR="008F6E20" w:rsidRPr="007001F1" w:rsidRDefault="008F6E20" w:rsidP="003F3D85">
            <w:pPr>
              <w:jc w:val="both"/>
              <w:rPr>
                <w:b/>
                <w:bCs/>
                <w:color w:val="000000"/>
                <w:sz w:val="22"/>
                <w:szCs w:val="22"/>
              </w:rPr>
            </w:pPr>
          </w:p>
        </w:tc>
        <w:tc>
          <w:tcPr>
            <w:tcW w:w="776" w:type="dxa"/>
            <w:shd w:val="clear" w:color="auto" w:fill="auto"/>
            <w:vAlign w:val="center"/>
          </w:tcPr>
          <w:p w14:paraId="36AF2110" w14:textId="77777777" w:rsidR="008F6E20" w:rsidRPr="007001F1" w:rsidRDefault="008F6E20" w:rsidP="003F3D85">
            <w:pPr>
              <w:jc w:val="both"/>
              <w:rPr>
                <w:b/>
                <w:bCs/>
                <w:color w:val="000000"/>
                <w:sz w:val="22"/>
                <w:szCs w:val="22"/>
              </w:rPr>
            </w:pPr>
          </w:p>
        </w:tc>
        <w:tc>
          <w:tcPr>
            <w:tcW w:w="1775" w:type="dxa"/>
            <w:shd w:val="clear" w:color="auto" w:fill="auto"/>
            <w:vAlign w:val="center"/>
          </w:tcPr>
          <w:p w14:paraId="779442F1" w14:textId="77777777" w:rsidR="008F6E20" w:rsidRPr="007001F1" w:rsidRDefault="008F6E20" w:rsidP="003F3D85">
            <w:pPr>
              <w:jc w:val="both"/>
              <w:rPr>
                <w:b/>
                <w:bCs/>
                <w:color w:val="000000"/>
                <w:sz w:val="22"/>
                <w:szCs w:val="22"/>
              </w:rPr>
            </w:pPr>
          </w:p>
        </w:tc>
      </w:tr>
      <w:tr w:rsidR="006302BF" w:rsidRPr="007001F1" w14:paraId="693D8228" w14:textId="77777777" w:rsidTr="007261E4">
        <w:trPr>
          <w:trHeight w:val="20"/>
        </w:trPr>
        <w:tc>
          <w:tcPr>
            <w:tcW w:w="582" w:type="dxa"/>
            <w:shd w:val="clear" w:color="auto" w:fill="auto"/>
            <w:noWrap/>
            <w:vAlign w:val="center"/>
            <w:hideMark/>
          </w:tcPr>
          <w:p w14:paraId="79E68913" w14:textId="2C48EB30" w:rsidR="006302BF" w:rsidRPr="007001F1" w:rsidRDefault="001C09CB" w:rsidP="001C09CB">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1C259EC8" w14:textId="77777777" w:rsidR="006302BF" w:rsidRPr="007001F1" w:rsidRDefault="006302B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A492250"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12B6581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785E3BF3"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522ED210"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19414FDC" w14:textId="77777777" w:rsidTr="007261E4">
        <w:trPr>
          <w:trHeight w:val="300"/>
        </w:trPr>
        <w:tc>
          <w:tcPr>
            <w:tcW w:w="9087" w:type="dxa"/>
            <w:gridSpan w:val="7"/>
            <w:shd w:val="clear" w:color="auto" w:fill="auto"/>
            <w:noWrap/>
            <w:vAlign w:val="center"/>
          </w:tcPr>
          <w:p w14:paraId="77B72A45" w14:textId="77777777" w:rsidR="006302BF" w:rsidRPr="007001F1" w:rsidRDefault="006302BF" w:rsidP="00F92AC2">
            <w:pPr>
              <w:jc w:val="both"/>
              <w:rPr>
                <w:b/>
                <w:sz w:val="20"/>
                <w:szCs w:val="20"/>
              </w:rPr>
            </w:pPr>
            <w:r w:rsidRPr="007001F1">
              <w:rPr>
                <w:b/>
                <w:sz w:val="20"/>
                <w:szCs w:val="20"/>
              </w:rPr>
              <w:t>VYJADRENIE</w:t>
            </w:r>
          </w:p>
          <w:p w14:paraId="48DD8EEE" w14:textId="77777777" w:rsidR="006302BF" w:rsidRPr="007001F1" w:rsidRDefault="006302BF" w:rsidP="00F92AC2">
            <w:pPr>
              <w:rPr>
                <w:sz w:val="20"/>
                <w:szCs w:val="20"/>
              </w:rPr>
            </w:pPr>
          </w:p>
          <w:p w14:paraId="76C10FA8" w14:textId="77777777" w:rsidR="006302BF" w:rsidRPr="007001F1" w:rsidRDefault="006302BF" w:rsidP="00F92AC2">
            <w:r w:rsidRPr="007001F1">
              <w:rPr>
                <w:sz w:val="20"/>
                <w:szCs w:val="20"/>
              </w:rPr>
              <w:t xml:space="preserve">Na základe overených skutočností potvrdzujem, že  </w:t>
            </w:r>
            <w:sdt>
              <w:sdtPr>
                <w:rPr>
                  <w:sz w:val="20"/>
                  <w:szCs w:val="20"/>
                </w:rPr>
                <w:id w:val="-1755115084"/>
                <w:placeholder>
                  <w:docPart w:val="5E73314DD5A24A04A41A2A18EA407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782A002" w14:textId="77777777" w:rsidR="006302BF" w:rsidRPr="007001F1" w:rsidRDefault="006302BF" w:rsidP="00F92AC2">
            <w:pPr>
              <w:rPr>
                <w:b/>
                <w:bCs/>
                <w:color w:val="000000"/>
                <w:sz w:val="22"/>
                <w:szCs w:val="22"/>
              </w:rPr>
            </w:pPr>
          </w:p>
        </w:tc>
      </w:tr>
      <w:tr w:rsidR="006302BF" w:rsidRPr="007001F1" w14:paraId="620EBDA6" w14:textId="77777777" w:rsidTr="007261E4">
        <w:trPr>
          <w:trHeight w:val="300"/>
        </w:trPr>
        <w:tc>
          <w:tcPr>
            <w:tcW w:w="3559" w:type="dxa"/>
            <w:gridSpan w:val="2"/>
            <w:shd w:val="clear" w:color="auto" w:fill="auto"/>
            <w:vAlign w:val="center"/>
            <w:hideMark/>
          </w:tcPr>
          <w:p w14:paraId="79A16A4F" w14:textId="77777777" w:rsidR="006302BF" w:rsidRPr="007001F1" w:rsidRDefault="006302BF" w:rsidP="00F92AC2">
            <w:pPr>
              <w:rPr>
                <w:b/>
                <w:bCs/>
                <w:sz w:val="22"/>
                <w:szCs w:val="22"/>
              </w:rPr>
            </w:pPr>
            <w:r w:rsidRPr="007001F1">
              <w:rPr>
                <w:b/>
                <w:bCs/>
                <w:sz w:val="22"/>
                <w:szCs w:val="22"/>
              </w:rPr>
              <w:t>Kontrolu vykonal</w:t>
            </w:r>
            <w:r w:rsidRPr="007001F1">
              <w:rPr>
                <w:b/>
                <w:bCs/>
                <w:sz w:val="20"/>
                <w:szCs w:val="20"/>
                <w:vertAlign w:val="superscript"/>
              </w:rPr>
              <w:footnoteReference w:id="18"/>
            </w:r>
            <w:r w:rsidRPr="007001F1">
              <w:rPr>
                <w:b/>
                <w:bCs/>
                <w:sz w:val="22"/>
                <w:szCs w:val="22"/>
              </w:rPr>
              <w:t>:</w:t>
            </w:r>
          </w:p>
        </w:tc>
        <w:tc>
          <w:tcPr>
            <w:tcW w:w="5528" w:type="dxa"/>
            <w:gridSpan w:val="5"/>
            <w:shd w:val="clear" w:color="auto" w:fill="auto"/>
            <w:vAlign w:val="center"/>
            <w:hideMark/>
          </w:tcPr>
          <w:p w14:paraId="40784C2A"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3371FC4" w14:textId="77777777" w:rsidTr="007261E4">
        <w:trPr>
          <w:trHeight w:val="300"/>
        </w:trPr>
        <w:tc>
          <w:tcPr>
            <w:tcW w:w="3559" w:type="dxa"/>
            <w:gridSpan w:val="2"/>
            <w:shd w:val="clear" w:color="auto" w:fill="auto"/>
            <w:vAlign w:val="center"/>
            <w:hideMark/>
          </w:tcPr>
          <w:p w14:paraId="6A8E73B3" w14:textId="77777777" w:rsidR="006302BF" w:rsidRPr="007001F1" w:rsidRDefault="006302BF"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75F9978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38F79771" w14:textId="77777777" w:rsidTr="007261E4">
        <w:trPr>
          <w:trHeight w:val="300"/>
        </w:trPr>
        <w:tc>
          <w:tcPr>
            <w:tcW w:w="3559" w:type="dxa"/>
            <w:gridSpan w:val="2"/>
            <w:shd w:val="clear" w:color="000000" w:fill="FFFFFF"/>
            <w:vAlign w:val="center"/>
            <w:hideMark/>
          </w:tcPr>
          <w:p w14:paraId="74CA5048" w14:textId="77777777" w:rsidR="006302BF" w:rsidRPr="007001F1" w:rsidRDefault="006302B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1076CF33"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E381783" w14:textId="77777777" w:rsidTr="007261E4">
        <w:trPr>
          <w:trHeight w:val="300"/>
        </w:trPr>
        <w:tc>
          <w:tcPr>
            <w:tcW w:w="9087" w:type="dxa"/>
            <w:gridSpan w:val="7"/>
            <w:shd w:val="clear" w:color="auto" w:fill="auto"/>
            <w:noWrap/>
            <w:vAlign w:val="bottom"/>
            <w:hideMark/>
          </w:tcPr>
          <w:p w14:paraId="0D79A192" w14:textId="77777777" w:rsidR="006302BF" w:rsidRPr="007001F1" w:rsidRDefault="006302BF" w:rsidP="00F92AC2">
            <w:pPr>
              <w:jc w:val="center"/>
              <w:rPr>
                <w:color w:val="000000"/>
                <w:sz w:val="22"/>
                <w:szCs w:val="22"/>
              </w:rPr>
            </w:pPr>
            <w:r w:rsidRPr="007001F1">
              <w:rPr>
                <w:color w:val="000000"/>
                <w:sz w:val="22"/>
                <w:szCs w:val="22"/>
              </w:rPr>
              <w:t> </w:t>
            </w:r>
          </w:p>
        </w:tc>
      </w:tr>
      <w:tr w:rsidR="006302BF" w:rsidRPr="007001F1" w14:paraId="1299C367" w14:textId="77777777" w:rsidTr="007261E4">
        <w:trPr>
          <w:trHeight w:val="300"/>
        </w:trPr>
        <w:tc>
          <w:tcPr>
            <w:tcW w:w="3559" w:type="dxa"/>
            <w:gridSpan w:val="2"/>
            <w:shd w:val="clear" w:color="000000" w:fill="FFFFFF"/>
            <w:vAlign w:val="center"/>
            <w:hideMark/>
          </w:tcPr>
          <w:p w14:paraId="18EABC48" w14:textId="77777777" w:rsidR="006302BF" w:rsidRPr="007001F1" w:rsidRDefault="006302BF" w:rsidP="00F92AC2">
            <w:pPr>
              <w:rPr>
                <w:b/>
                <w:bCs/>
                <w:sz w:val="22"/>
                <w:szCs w:val="22"/>
              </w:rPr>
            </w:pPr>
            <w:r w:rsidRPr="007001F1">
              <w:rPr>
                <w:b/>
                <w:bCs/>
                <w:sz w:val="22"/>
                <w:szCs w:val="22"/>
              </w:rPr>
              <w:lastRenderedPageBreak/>
              <w:t>Kontrolu vykonal</w:t>
            </w:r>
            <w:r w:rsidRPr="007001F1">
              <w:rPr>
                <w:b/>
                <w:bCs/>
                <w:sz w:val="20"/>
                <w:szCs w:val="20"/>
                <w:vertAlign w:val="superscript"/>
              </w:rPr>
              <w:footnoteReference w:id="19"/>
            </w:r>
            <w:r w:rsidRPr="007001F1">
              <w:rPr>
                <w:b/>
                <w:bCs/>
                <w:sz w:val="22"/>
                <w:szCs w:val="22"/>
              </w:rPr>
              <w:t>:</w:t>
            </w:r>
          </w:p>
        </w:tc>
        <w:tc>
          <w:tcPr>
            <w:tcW w:w="5528" w:type="dxa"/>
            <w:gridSpan w:val="5"/>
            <w:shd w:val="clear" w:color="auto" w:fill="auto"/>
            <w:vAlign w:val="center"/>
            <w:hideMark/>
          </w:tcPr>
          <w:p w14:paraId="0045D8C6"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5FBF39B6" w14:textId="77777777" w:rsidTr="007261E4">
        <w:trPr>
          <w:trHeight w:val="300"/>
        </w:trPr>
        <w:tc>
          <w:tcPr>
            <w:tcW w:w="3559" w:type="dxa"/>
            <w:gridSpan w:val="2"/>
            <w:shd w:val="clear" w:color="000000" w:fill="FFFFFF"/>
            <w:vAlign w:val="center"/>
            <w:hideMark/>
          </w:tcPr>
          <w:p w14:paraId="2FEA04FC" w14:textId="77777777" w:rsidR="006302BF" w:rsidRPr="007001F1" w:rsidRDefault="006302BF"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FCE131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3E0D8D38" w14:textId="77777777" w:rsidTr="007261E4">
        <w:trPr>
          <w:trHeight w:val="300"/>
        </w:trPr>
        <w:tc>
          <w:tcPr>
            <w:tcW w:w="3559" w:type="dxa"/>
            <w:gridSpan w:val="2"/>
            <w:shd w:val="clear" w:color="000000" w:fill="FFFFFF"/>
            <w:vAlign w:val="center"/>
            <w:hideMark/>
          </w:tcPr>
          <w:p w14:paraId="4615EB96" w14:textId="77777777" w:rsidR="006302BF" w:rsidRPr="007001F1" w:rsidRDefault="006302B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51FBA59E" w14:textId="77777777" w:rsidR="006302BF" w:rsidRPr="007001F1" w:rsidRDefault="006302BF" w:rsidP="00F92AC2">
            <w:pPr>
              <w:rPr>
                <w:color w:val="000000"/>
                <w:sz w:val="22"/>
                <w:szCs w:val="22"/>
              </w:rPr>
            </w:pPr>
            <w:r w:rsidRPr="007001F1">
              <w:rPr>
                <w:color w:val="000000"/>
                <w:sz w:val="22"/>
                <w:szCs w:val="22"/>
              </w:rPr>
              <w:t> </w:t>
            </w:r>
          </w:p>
        </w:tc>
      </w:tr>
    </w:tbl>
    <w:p w14:paraId="28EF699F" w14:textId="77777777" w:rsidR="006302BF" w:rsidRPr="007001F1" w:rsidRDefault="006302BF" w:rsidP="006302BF"/>
    <w:p w14:paraId="1351EF46" w14:textId="77777777"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67"/>
        <w:gridCol w:w="1775"/>
      </w:tblGrid>
      <w:tr w:rsidR="00F92AC2" w:rsidRPr="007001F1" w14:paraId="5C899834" w14:textId="77777777" w:rsidTr="007261E4">
        <w:trPr>
          <w:trHeight w:val="645"/>
        </w:trPr>
        <w:tc>
          <w:tcPr>
            <w:tcW w:w="9087" w:type="dxa"/>
            <w:gridSpan w:val="8"/>
            <w:shd w:val="clear" w:color="000000" w:fill="60497A"/>
            <w:vAlign w:val="center"/>
            <w:hideMark/>
          </w:tcPr>
          <w:p w14:paraId="4954FD63" w14:textId="0C510CA5" w:rsidR="00F92AC2" w:rsidRPr="007001F1" w:rsidRDefault="00F92AC2"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132" w:name="KZ_10"/>
            <w:r w:rsidRPr="007001F1">
              <w:rPr>
                <w:b/>
                <w:bCs/>
                <w:color w:val="FFFFFF"/>
              </w:rPr>
              <w:t xml:space="preserve">Nadlimitná zákazka realizovaná cez elektronické trhovisko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132"/>
          </w:p>
        </w:tc>
      </w:tr>
      <w:tr w:rsidR="00F92AC2" w:rsidRPr="007001F1" w14:paraId="292C4D7E" w14:textId="77777777" w:rsidTr="007261E4">
        <w:trPr>
          <w:trHeight w:val="330"/>
        </w:trPr>
        <w:tc>
          <w:tcPr>
            <w:tcW w:w="9087" w:type="dxa"/>
            <w:gridSpan w:val="8"/>
            <w:shd w:val="clear" w:color="auto" w:fill="auto"/>
            <w:vAlign w:val="center"/>
            <w:hideMark/>
          </w:tcPr>
          <w:p w14:paraId="25A0E98B" w14:textId="77777777" w:rsidR="00F92AC2" w:rsidRPr="007001F1" w:rsidRDefault="00F92AC2" w:rsidP="00F92AC2">
            <w:pPr>
              <w:jc w:val="center"/>
              <w:rPr>
                <w:b/>
                <w:bCs/>
                <w:color w:val="000000"/>
                <w:sz w:val="22"/>
                <w:szCs w:val="22"/>
              </w:rPr>
            </w:pPr>
            <w:r w:rsidRPr="007001F1">
              <w:rPr>
                <w:b/>
                <w:bCs/>
                <w:color w:val="000000"/>
                <w:sz w:val="22"/>
                <w:szCs w:val="22"/>
              </w:rPr>
              <w:t>Identifikácia programu</w:t>
            </w:r>
          </w:p>
        </w:tc>
      </w:tr>
      <w:tr w:rsidR="00F92AC2" w:rsidRPr="007001F1" w14:paraId="7BC79C76" w14:textId="77777777" w:rsidTr="007261E4">
        <w:trPr>
          <w:trHeight w:val="300"/>
        </w:trPr>
        <w:tc>
          <w:tcPr>
            <w:tcW w:w="3559" w:type="dxa"/>
            <w:gridSpan w:val="2"/>
            <w:shd w:val="clear" w:color="auto" w:fill="auto"/>
            <w:vAlign w:val="center"/>
            <w:hideMark/>
          </w:tcPr>
          <w:p w14:paraId="23A5A601" w14:textId="77777777" w:rsidR="00F92AC2" w:rsidRPr="007001F1" w:rsidRDefault="00F92AC2" w:rsidP="00F92AC2">
            <w:pPr>
              <w:rPr>
                <w:color w:val="000000"/>
                <w:sz w:val="22"/>
                <w:szCs w:val="22"/>
              </w:rPr>
            </w:pPr>
            <w:r w:rsidRPr="007001F1">
              <w:rPr>
                <w:color w:val="000000"/>
                <w:sz w:val="22"/>
                <w:szCs w:val="22"/>
              </w:rPr>
              <w:t>Názov programu</w:t>
            </w:r>
          </w:p>
        </w:tc>
        <w:tc>
          <w:tcPr>
            <w:tcW w:w="5528" w:type="dxa"/>
            <w:gridSpan w:val="6"/>
            <w:shd w:val="clear" w:color="auto" w:fill="auto"/>
            <w:vAlign w:val="center"/>
            <w:hideMark/>
          </w:tcPr>
          <w:p w14:paraId="24DE35ED"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83B5F79" w14:textId="77777777" w:rsidTr="007261E4">
        <w:trPr>
          <w:trHeight w:val="558"/>
        </w:trPr>
        <w:tc>
          <w:tcPr>
            <w:tcW w:w="3559" w:type="dxa"/>
            <w:gridSpan w:val="2"/>
            <w:shd w:val="clear" w:color="auto" w:fill="auto"/>
            <w:vAlign w:val="center"/>
            <w:hideMark/>
          </w:tcPr>
          <w:p w14:paraId="33CA5321" w14:textId="2E918CCF" w:rsidR="00F92AC2" w:rsidRPr="007001F1" w:rsidRDefault="00F92AC2" w:rsidP="00F92AC2">
            <w:pPr>
              <w:rPr>
                <w:color w:val="000000"/>
                <w:sz w:val="22"/>
                <w:szCs w:val="22"/>
              </w:rPr>
            </w:pPr>
            <w:r w:rsidRPr="007001F1">
              <w:rPr>
                <w:color w:val="000000"/>
                <w:sz w:val="22"/>
                <w:szCs w:val="22"/>
              </w:rPr>
              <w:t xml:space="preserve">Názov </w:t>
            </w:r>
            <w:ins w:id="1133" w:author="Kramár Róbert" w:date="2018-04-27T15:10:00Z">
              <w:r w:rsidR="00322CCF">
                <w:rPr>
                  <w:color w:val="000000"/>
                  <w:sz w:val="22"/>
                  <w:szCs w:val="22"/>
                </w:rPr>
                <w:t>prioritnej osi/</w:t>
              </w:r>
            </w:ins>
            <w:r w:rsidRPr="007001F1">
              <w:rPr>
                <w:color w:val="000000"/>
                <w:sz w:val="22"/>
                <w:szCs w:val="22"/>
              </w:rPr>
              <w:t>opatrenia</w:t>
            </w:r>
          </w:p>
        </w:tc>
        <w:tc>
          <w:tcPr>
            <w:tcW w:w="5528" w:type="dxa"/>
            <w:gridSpan w:val="6"/>
            <w:shd w:val="clear" w:color="auto" w:fill="auto"/>
            <w:vAlign w:val="center"/>
            <w:hideMark/>
          </w:tcPr>
          <w:p w14:paraId="73E3E0FE"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3320097C" w14:textId="77777777" w:rsidTr="007261E4">
        <w:trPr>
          <w:trHeight w:val="330"/>
        </w:trPr>
        <w:tc>
          <w:tcPr>
            <w:tcW w:w="9087" w:type="dxa"/>
            <w:gridSpan w:val="8"/>
            <w:shd w:val="clear" w:color="auto" w:fill="auto"/>
            <w:vAlign w:val="center"/>
            <w:hideMark/>
          </w:tcPr>
          <w:p w14:paraId="68CA4759" w14:textId="77777777" w:rsidR="00F92AC2" w:rsidRPr="007001F1" w:rsidRDefault="00F92AC2" w:rsidP="00F92AC2">
            <w:pPr>
              <w:jc w:val="center"/>
              <w:rPr>
                <w:b/>
                <w:bCs/>
                <w:color w:val="000000"/>
                <w:sz w:val="22"/>
                <w:szCs w:val="22"/>
              </w:rPr>
            </w:pPr>
            <w:r w:rsidRPr="007001F1">
              <w:rPr>
                <w:b/>
                <w:bCs/>
                <w:color w:val="000000"/>
                <w:sz w:val="22"/>
                <w:szCs w:val="22"/>
              </w:rPr>
              <w:t>Identifikácia projektu a prijímateľa</w:t>
            </w:r>
          </w:p>
        </w:tc>
      </w:tr>
      <w:tr w:rsidR="00F92AC2" w:rsidRPr="007001F1" w14:paraId="5D3B5A30" w14:textId="77777777" w:rsidTr="007261E4">
        <w:trPr>
          <w:trHeight w:val="330"/>
        </w:trPr>
        <w:tc>
          <w:tcPr>
            <w:tcW w:w="3559" w:type="dxa"/>
            <w:gridSpan w:val="2"/>
            <w:shd w:val="clear" w:color="auto" w:fill="auto"/>
            <w:vAlign w:val="center"/>
            <w:hideMark/>
          </w:tcPr>
          <w:p w14:paraId="6F189FF4" w14:textId="04734F75" w:rsidR="00F92AC2" w:rsidRPr="007001F1" w:rsidRDefault="00F92AC2"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6"/>
            <w:shd w:val="clear" w:color="auto" w:fill="auto"/>
            <w:vAlign w:val="center"/>
            <w:hideMark/>
          </w:tcPr>
          <w:p w14:paraId="1EBD3F8A"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85DAD0C" w14:textId="77777777" w:rsidTr="007261E4">
        <w:trPr>
          <w:trHeight w:val="300"/>
        </w:trPr>
        <w:tc>
          <w:tcPr>
            <w:tcW w:w="3559" w:type="dxa"/>
            <w:gridSpan w:val="2"/>
            <w:shd w:val="clear" w:color="auto" w:fill="auto"/>
            <w:vAlign w:val="center"/>
            <w:hideMark/>
          </w:tcPr>
          <w:p w14:paraId="48FFC119" w14:textId="77777777" w:rsidR="00F92AC2" w:rsidRPr="007001F1" w:rsidRDefault="00F92AC2" w:rsidP="00F92AC2">
            <w:pPr>
              <w:rPr>
                <w:color w:val="000000"/>
                <w:sz w:val="22"/>
                <w:szCs w:val="22"/>
              </w:rPr>
            </w:pPr>
            <w:r w:rsidRPr="007001F1">
              <w:rPr>
                <w:color w:val="000000"/>
                <w:sz w:val="22"/>
                <w:szCs w:val="22"/>
              </w:rPr>
              <w:t>Názov projektu</w:t>
            </w:r>
          </w:p>
        </w:tc>
        <w:tc>
          <w:tcPr>
            <w:tcW w:w="5528" w:type="dxa"/>
            <w:gridSpan w:val="6"/>
            <w:shd w:val="clear" w:color="auto" w:fill="auto"/>
            <w:vAlign w:val="center"/>
            <w:hideMark/>
          </w:tcPr>
          <w:p w14:paraId="169FB7DF"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ABFA7F6" w14:textId="77777777" w:rsidTr="007261E4">
        <w:trPr>
          <w:trHeight w:val="300"/>
        </w:trPr>
        <w:tc>
          <w:tcPr>
            <w:tcW w:w="3559" w:type="dxa"/>
            <w:gridSpan w:val="2"/>
            <w:shd w:val="clear" w:color="auto" w:fill="auto"/>
            <w:vAlign w:val="center"/>
            <w:hideMark/>
          </w:tcPr>
          <w:p w14:paraId="0CC46055" w14:textId="77777777" w:rsidR="00F92AC2" w:rsidRPr="007001F1" w:rsidRDefault="00F92AC2" w:rsidP="00F92AC2">
            <w:pPr>
              <w:rPr>
                <w:color w:val="000000"/>
                <w:sz w:val="22"/>
                <w:szCs w:val="22"/>
              </w:rPr>
            </w:pPr>
            <w:r w:rsidRPr="007001F1">
              <w:rPr>
                <w:color w:val="000000"/>
                <w:sz w:val="22"/>
                <w:szCs w:val="22"/>
              </w:rPr>
              <w:t>Názov/Meno a adresa sídla prijímateľa</w:t>
            </w:r>
          </w:p>
        </w:tc>
        <w:tc>
          <w:tcPr>
            <w:tcW w:w="5528" w:type="dxa"/>
            <w:gridSpan w:val="6"/>
            <w:shd w:val="clear" w:color="auto" w:fill="auto"/>
            <w:vAlign w:val="center"/>
            <w:hideMark/>
          </w:tcPr>
          <w:p w14:paraId="64B04E7B"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FC57DC4" w14:textId="77777777" w:rsidTr="007261E4">
        <w:trPr>
          <w:trHeight w:val="300"/>
        </w:trPr>
        <w:tc>
          <w:tcPr>
            <w:tcW w:w="3559" w:type="dxa"/>
            <w:gridSpan w:val="2"/>
            <w:shd w:val="clear" w:color="auto" w:fill="auto"/>
            <w:vAlign w:val="center"/>
            <w:hideMark/>
          </w:tcPr>
          <w:p w14:paraId="059B7C0F" w14:textId="77777777" w:rsidR="00F92AC2" w:rsidRPr="007001F1" w:rsidRDefault="00F92AC2" w:rsidP="00F92AC2">
            <w:pPr>
              <w:rPr>
                <w:color w:val="000000"/>
                <w:sz w:val="22"/>
                <w:szCs w:val="22"/>
              </w:rPr>
            </w:pPr>
            <w:r w:rsidRPr="007001F1">
              <w:rPr>
                <w:color w:val="000000"/>
                <w:sz w:val="22"/>
                <w:szCs w:val="22"/>
              </w:rPr>
              <w:t>Druh verejného obstarávateľa / obstarávateľa podľa ZVO</w:t>
            </w:r>
          </w:p>
        </w:tc>
        <w:tc>
          <w:tcPr>
            <w:tcW w:w="5528" w:type="dxa"/>
            <w:gridSpan w:val="6"/>
            <w:shd w:val="clear" w:color="auto" w:fill="auto"/>
            <w:vAlign w:val="center"/>
            <w:hideMark/>
          </w:tcPr>
          <w:p w14:paraId="38F3104F"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0950D46" w14:textId="77777777" w:rsidTr="007261E4">
        <w:trPr>
          <w:trHeight w:val="330"/>
        </w:trPr>
        <w:tc>
          <w:tcPr>
            <w:tcW w:w="9087" w:type="dxa"/>
            <w:gridSpan w:val="8"/>
            <w:shd w:val="clear" w:color="auto" w:fill="auto"/>
            <w:vAlign w:val="center"/>
            <w:hideMark/>
          </w:tcPr>
          <w:p w14:paraId="3676A497" w14:textId="77777777" w:rsidR="00F92AC2" w:rsidRPr="007001F1" w:rsidRDefault="00F92AC2" w:rsidP="00F92AC2">
            <w:pPr>
              <w:jc w:val="center"/>
              <w:rPr>
                <w:b/>
                <w:bCs/>
                <w:color w:val="000000"/>
                <w:sz w:val="22"/>
                <w:szCs w:val="22"/>
              </w:rPr>
            </w:pPr>
            <w:r w:rsidRPr="007001F1">
              <w:rPr>
                <w:b/>
                <w:bCs/>
                <w:color w:val="000000"/>
                <w:sz w:val="22"/>
                <w:szCs w:val="22"/>
              </w:rPr>
              <w:t>Identifikácia zákazky</w:t>
            </w:r>
          </w:p>
        </w:tc>
      </w:tr>
      <w:tr w:rsidR="00F92AC2" w:rsidRPr="007001F1" w14:paraId="029DACC4" w14:textId="77777777" w:rsidTr="007261E4">
        <w:trPr>
          <w:trHeight w:val="300"/>
        </w:trPr>
        <w:tc>
          <w:tcPr>
            <w:tcW w:w="3559" w:type="dxa"/>
            <w:gridSpan w:val="2"/>
            <w:shd w:val="clear" w:color="auto" w:fill="auto"/>
            <w:vAlign w:val="center"/>
            <w:hideMark/>
          </w:tcPr>
          <w:p w14:paraId="712AF6CA" w14:textId="77777777" w:rsidR="00F92AC2" w:rsidRPr="007001F1" w:rsidRDefault="00F92AC2" w:rsidP="00F92AC2">
            <w:pPr>
              <w:rPr>
                <w:color w:val="000000"/>
                <w:sz w:val="22"/>
                <w:szCs w:val="22"/>
              </w:rPr>
            </w:pPr>
            <w:r w:rsidRPr="007001F1">
              <w:rPr>
                <w:color w:val="000000"/>
                <w:sz w:val="22"/>
                <w:szCs w:val="22"/>
              </w:rPr>
              <w:t>Druh zákazky podľa predpokladanej hodnoty zákazky</w:t>
            </w:r>
          </w:p>
        </w:tc>
        <w:tc>
          <w:tcPr>
            <w:tcW w:w="5528" w:type="dxa"/>
            <w:gridSpan w:val="6"/>
            <w:shd w:val="clear" w:color="auto" w:fill="auto"/>
            <w:vAlign w:val="center"/>
            <w:hideMark/>
          </w:tcPr>
          <w:p w14:paraId="184AA4B7" w14:textId="77777777" w:rsidR="00F92AC2" w:rsidRPr="007001F1" w:rsidRDefault="00F92AC2" w:rsidP="00F92AC2">
            <w:pPr>
              <w:rPr>
                <w:color w:val="000000"/>
                <w:sz w:val="22"/>
                <w:szCs w:val="20"/>
              </w:rPr>
            </w:pPr>
            <w:r w:rsidRPr="007001F1">
              <w:rPr>
                <w:color w:val="000000"/>
                <w:sz w:val="22"/>
                <w:szCs w:val="20"/>
              </w:rPr>
              <w:t>Nadlimitná zákazka</w:t>
            </w:r>
          </w:p>
        </w:tc>
      </w:tr>
      <w:tr w:rsidR="00F92AC2" w:rsidRPr="007001F1" w14:paraId="2A2A2AED" w14:textId="77777777" w:rsidTr="007261E4">
        <w:trPr>
          <w:trHeight w:val="300"/>
        </w:trPr>
        <w:tc>
          <w:tcPr>
            <w:tcW w:w="3559" w:type="dxa"/>
            <w:gridSpan w:val="2"/>
            <w:shd w:val="clear" w:color="auto" w:fill="auto"/>
            <w:vAlign w:val="center"/>
            <w:hideMark/>
          </w:tcPr>
          <w:p w14:paraId="75F99C17" w14:textId="77777777" w:rsidR="00F92AC2" w:rsidRPr="007001F1" w:rsidRDefault="00F92AC2" w:rsidP="00F92AC2">
            <w:pPr>
              <w:rPr>
                <w:color w:val="000000"/>
                <w:sz w:val="22"/>
                <w:szCs w:val="22"/>
              </w:rPr>
            </w:pPr>
            <w:r w:rsidRPr="007001F1">
              <w:rPr>
                <w:color w:val="000000"/>
                <w:sz w:val="22"/>
                <w:szCs w:val="22"/>
              </w:rPr>
              <w:t>Druh zákazky podľa postupu</w:t>
            </w:r>
          </w:p>
        </w:tc>
        <w:tc>
          <w:tcPr>
            <w:tcW w:w="5528" w:type="dxa"/>
            <w:gridSpan w:val="6"/>
            <w:shd w:val="clear" w:color="auto" w:fill="auto"/>
            <w:vAlign w:val="center"/>
            <w:hideMark/>
          </w:tcPr>
          <w:p w14:paraId="03E603BD" w14:textId="77777777" w:rsidR="00F92AC2" w:rsidRPr="007001F1" w:rsidRDefault="00F92AC2" w:rsidP="00F92AC2">
            <w:pPr>
              <w:rPr>
                <w:color w:val="000000"/>
                <w:sz w:val="22"/>
                <w:szCs w:val="20"/>
              </w:rPr>
            </w:pPr>
            <w:r w:rsidRPr="007001F1">
              <w:rPr>
                <w:color w:val="000000"/>
                <w:sz w:val="22"/>
                <w:szCs w:val="20"/>
              </w:rPr>
              <w:t>Nadlimitná verejná súťaž s využitím elektronického trhoviska</w:t>
            </w:r>
          </w:p>
        </w:tc>
      </w:tr>
      <w:tr w:rsidR="00F92AC2" w:rsidRPr="007001F1" w14:paraId="1675CA98" w14:textId="77777777" w:rsidTr="007261E4">
        <w:trPr>
          <w:trHeight w:val="300"/>
        </w:trPr>
        <w:tc>
          <w:tcPr>
            <w:tcW w:w="3559" w:type="dxa"/>
            <w:gridSpan w:val="2"/>
            <w:shd w:val="clear" w:color="auto" w:fill="auto"/>
            <w:vAlign w:val="center"/>
            <w:hideMark/>
          </w:tcPr>
          <w:p w14:paraId="2EBD8198" w14:textId="77777777" w:rsidR="00F92AC2" w:rsidRPr="007001F1" w:rsidRDefault="00F92AC2" w:rsidP="00F92AC2">
            <w:pPr>
              <w:rPr>
                <w:color w:val="000000"/>
                <w:sz w:val="22"/>
                <w:szCs w:val="22"/>
              </w:rPr>
            </w:pPr>
            <w:r w:rsidRPr="007001F1">
              <w:rPr>
                <w:color w:val="000000"/>
                <w:sz w:val="22"/>
                <w:szCs w:val="22"/>
              </w:rPr>
              <w:t>Druh zákazky podľa predmetu obstarania</w:t>
            </w:r>
          </w:p>
        </w:tc>
        <w:tc>
          <w:tcPr>
            <w:tcW w:w="5528" w:type="dxa"/>
            <w:gridSpan w:val="6"/>
            <w:shd w:val="clear" w:color="auto" w:fill="auto"/>
            <w:vAlign w:val="center"/>
            <w:hideMark/>
          </w:tcPr>
          <w:p w14:paraId="3721603D" w14:textId="77777777" w:rsidR="00F92AC2" w:rsidRPr="007001F1" w:rsidRDefault="00F92AC2" w:rsidP="00F92AC2">
            <w:pPr>
              <w:rPr>
                <w:color w:val="000000"/>
                <w:sz w:val="22"/>
                <w:szCs w:val="20"/>
              </w:rPr>
            </w:pPr>
            <w:r w:rsidRPr="007001F1">
              <w:rPr>
                <w:color w:val="000000"/>
                <w:sz w:val="22"/>
                <w:szCs w:val="20"/>
              </w:rPr>
              <w:t xml:space="preserve"> </w:t>
            </w:r>
          </w:p>
        </w:tc>
      </w:tr>
      <w:tr w:rsidR="004D0B9F" w:rsidRPr="007001F1" w14:paraId="081F52FB" w14:textId="77777777" w:rsidTr="007261E4">
        <w:trPr>
          <w:trHeight w:val="300"/>
        </w:trPr>
        <w:tc>
          <w:tcPr>
            <w:tcW w:w="3559" w:type="dxa"/>
            <w:gridSpan w:val="2"/>
            <w:shd w:val="clear" w:color="auto" w:fill="auto"/>
            <w:vAlign w:val="center"/>
          </w:tcPr>
          <w:p w14:paraId="27B7CF3D" w14:textId="34BF150A" w:rsidR="004D0B9F" w:rsidRPr="007001F1" w:rsidRDefault="004D0B9F" w:rsidP="00F92AC2">
            <w:pPr>
              <w:rPr>
                <w:color w:val="000000"/>
                <w:sz w:val="22"/>
                <w:szCs w:val="22"/>
              </w:rPr>
            </w:pPr>
            <w:r w:rsidRPr="007001F1">
              <w:rPr>
                <w:color w:val="000000"/>
                <w:sz w:val="22"/>
                <w:szCs w:val="22"/>
              </w:rPr>
              <w:t>Identifikátor zákazky v ITMS2014+</w:t>
            </w:r>
          </w:p>
        </w:tc>
        <w:tc>
          <w:tcPr>
            <w:tcW w:w="5528" w:type="dxa"/>
            <w:gridSpan w:val="6"/>
            <w:shd w:val="clear" w:color="auto" w:fill="auto"/>
            <w:vAlign w:val="center"/>
          </w:tcPr>
          <w:p w14:paraId="5196253C" w14:textId="77777777" w:rsidR="004D0B9F" w:rsidRPr="007001F1" w:rsidRDefault="004D0B9F" w:rsidP="00F92AC2">
            <w:pPr>
              <w:rPr>
                <w:color w:val="000000"/>
                <w:sz w:val="22"/>
                <w:szCs w:val="20"/>
              </w:rPr>
            </w:pPr>
          </w:p>
        </w:tc>
      </w:tr>
      <w:tr w:rsidR="00F92AC2" w:rsidRPr="007001F1" w14:paraId="7FB56D14" w14:textId="77777777" w:rsidTr="007261E4">
        <w:trPr>
          <w:trHeight w:val="300"/>
        </w:trPr>
        <w:tc>
          <w:tcPr>
            <w:tcW w:w="3559" w:type="dxa"/>
            <w:gridSpan w:val="2"/>
            <w:shd w:val="clear" w:color="auto" w:fill="auto"/>
            <w:vAlign w:val="center"/>
            <w:hideMark/>
          </w:tcPr>
          <w:p w14:paraId="3FE9F92B" w14:textId="77777777" w:rsidR="00F92AC2" w:rsidRPr="007001F1" w:rsidRDefault="00F92AC2" w:rsidP="00F92AC2">
            <w:pPr>
              <w:rPr>
                <w:color w:val="000000"/>
                <w:sz w:val="22"/>
                <w:szCs w:val="22"/>
              </w:rPr>
            </w:pPr>
            <w:r w:rsidRPr="007001F1">
              <w:rPr>
                <w:color w:val="000000"/>
                <w:sz w:val="22"/>
                <w:szCs w:val="22"/>
              </w:rPr>
              <w:t>Typ kontroly</w:t>
            </w:r>
          </w:p>
        </w:tc>
        <w:tc>
          <w:tcPr>
            <w:tcW w:w="5528" w:type="dxa"/>
            <w:gridSpan w:val="6"/>
            <w:shd w:val="clear" w:color="auto" w:fill="auto"/>
            <w:vAlign w:val="center"/>
            <w:hideMark/>
          </w:tcPr>
          <w:p w14:paraId="0E08B932" w14:textId="0D34FE68" w:rsidR="00F92AC2" w:rsidRPr="007001F1" w:rsidRDefault="00144756" w:rsidP="00F92AC2">
            <w:pPr>
              <w:rPr>
                <w:color w:val="000000"/>
                <w:sz w:val="22"/>
                <w:szCs w:val="20"/>
              </w:rPr>
            </w:pPr>
            <w:r w:rsidRPr="007001F1">
              <w:rPr>
                <w:color w:val="000000"/>
                <w:sz w:val="22"/>
                <w:szCs w:val="20"/>
              </w:rPr>
              <w:t>druhá</w:t>
            </w:r>
            <w:r w:rsidR="00F92AC2" w:rsidRPr="007001F1">
              <w:rPr>
                <w:color w:val="000000"/>
                <w:sz w:val="22"/>
                <w:szCs w:val="20"/>
              </w:rPr>
              <w:t xml:space="preserve"> ex-</w:t>
            </w:r>
            <w:proofErr w:type="spellStart"/>
            <w:r w:rsidR="00F92AC2" w:rsidRPr="007001F1">
              <w:rPr>
                <w:color w:val="000000"/>
                <w:sz w:val="22"/>
                <w:szCs w:val="20"/>
              </w:rPr>
              <w:t>ante</w:t>
            </w:r>
            <w:proofErr w:type="spellEnd"/>
            <w:r w:rsidR="00F92AC2" w:rsidRPr="007001F1">
              <w:rPr>
                <w:color w:val="000000"/>
                <w:sz w:val="22"/>
                <w:szCs w:val="20"/>
              </w:rPr>
              <w:t xml:space="preserve"> kontrola</w:t>
            </w:r>
          </w:p>
        </w:tc>
      </w:tr>
      <w:tr w:rsidR="00F92AC2" w:rsidRPr="007001F1" w14:paraId="71B74E50" w14:textId="77777777" w:rsidTr="007261E4">
        <w:trPr>
          <w:trHeight w:val="300"/>
        </w:trPr>
        <w:tc>
          <w:tcPr>
            <w:tcW w:w="3559" w:type="dxa"/>
            <w:gridSpan w:val="2"/>
            <w:shd w:val="clear" w:color="auto" w:fill="auto"/>
            <w:vAlign w:val="center"/>
            <w:hideMark/>
          </w:tcPr>
          <w:p w14:paraId="6E26A820" w14:textId="77777777" w:rsidR="00F92AC2" w:rsidRPr="007001F1" w:rsidRDefault="00F92AC2" w:rsidP="00F92AC2">
            <w:pPr>
              <w:rPr>
                <w:color w:val="000000"/>
                <w:sz w:val="22"/>
                <w:szCs w:val="22"/>
              </w:rPr>
            </w:pPr>
            <w:r w:rsidRPr="007001F1">
              <w:rPr>
                <w:color w:val="000000"/>
                <w:sz w:val="22"/>
                <w:szCs w:val="22"/>
              </w:rPr>
              <w:t>Názov zákazky</w:t>
            </w:r>
          </w:p>
        </w:tc>
        <w:tc>
          <w:tcPr>
            <w:tcW w:w="5528" w:type="dxa"/>
            <w:gridSpan w:val="6"/>
            <w:shd w:val="clear" w:color="auto" w:fill="auto"/>
            <w:vAlign w:val="center"/>
            <w:hideMark/>
          </w:tcPr>
          <w:p w14:paraId="5C0CCA3C"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676DEB7D" w14:textId="77777777" w:rsidTr="007261E4">
        <w:trPr>
          <w:trHeight w:val="300"/>
        </w:trPr>
        <w:tc>
          <w:tcPr>
            <w:tcW w:w="3559" w:type="dxa"/>
            <w:gridSpan w:val="2"/>
            <w:shd w:val="clear" w:color="auto" w:fill="auto"/>
            <w:vAlign w:val="center"/>
            <w:hideMark/>
          </w:tcPr>
          <w:p w14:paraId="20445032" w14:textId="77777777" w:rsidR="00F92AC2" w:rsidRPr="007001F1" w:rsidRDefault="00F92AC2" w:rsidP="00F92AC2">
            <w:pPr>
              <w:rPr>
                <w:color w:val="000000"/>
                <w:sz w:val="22"/>
                <w:szCs w:val="22"/>
              </w:rPr>
            </w:pPr>
            <w:r w:rsidRPr="007001F1">
              <w:rPr>
                <w:color w:val="000000"/>
                <w:sz w:val="22"/>
                <w:szCs w:val="22"/>
              </w:rPr>
              <w:t>Číslo oznámenia vo vestníku VO</w:t>
            </w:r>
          </w:p>
        </w:tc>
        <w:tc>
          <w:tcPr>
            <w:tcW w:w="5528" w:type="dxa"/>
            <w:gridSpan w:val="6"/>
            <w:shd w:val="clear" w:color="auto" w:fill="auto"/>
            <w:vAlign w:val="center"/>
            <w:hideMark/>
          </w:tcPr>
          <w:p w14:paraId="77C54ED3"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48C348B" w14:textId="77777777" w:rsidTr="007261E4">
        <w:trPr>
          <w:trHeight w:val="300"/>
        </w:trPr>
        <w:tc>
          <w:tcPr>
            <w:tcW w:w="3559" w:type="dxa"/>
            <w:gridSpan w:val="2"/>
            <w:shd w:val="clear" w:color="auto" w:fill="auto"/>
            <w:vAlign w:val="center"/>
            <w:hideMark/>
          </w:tcPr>
          <w:p w14:paraId="29928984" w14:textId="77777777" w:rsidR="00F92AC2" w:rsidRPr="007001F1" w:rsidRDefault="00F92AC2" w:rsidP="00F92AC2">
            <w:pPr>
              <w:rPr>
                <w:color w:val="000000"/>
                <w:sz w:val="22"/>
                <w:szCs w:val="22"/>
              </w:rPr>
            </w:pPr>
            <w:r w:rsidRPr="007001F1">
              <w:rPr>
                <w:color w:val="000000"/>
                <w:sz w:val="22"/>
                <w:szCs w:val="22"/>
              </w:rPr>
              <w:t>Názov dodávateľa</w:t>
            </w:r>
          </w:p>
        </w:tc>
        <w:tc>
          <w:tcPr>
            <w:tcW w:w="5528" w:type="dxa"/>
            <w:gridSpan w:val="6"/>
            <w:shd w:val="clear" w:color="auto" w:fill="auto"/>
            <w:vAlign w:val="center"/>
            <w:hideMark/>
          </w:tcPr>
          <w:p w14:paraId="75B24EF6"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96A6017" w14:textId="77777777" w:rsidTr="007261E4">
        <w:trPr>
          <w:trHeight w:val="300"/>
        </w:trPr>
        <w:tc>
          <w:tcPr>
            <w:tcW w:w="3559" w:type="dxa"/>
            <w:gridSpan w:val="2"/>
            <w:shd w:val="clear" w:color="auto" w:fill="auto"/>
            <w:vAlign w:val="center"/>
            <w:hideMark/>
          </w:tcPr>
          <w:p w14:paraId="21C89808" w14:textId="77777777" w:rsidR="00F92AC2" w:rsidRPr="007001F1" w:rsidRDefault="00F92AC2" w:rsidP="00F92AC2">
            <w:pPr>
              <w:rPr>
                <w:color w:val="000000"/>
                <w:sz w:val="22"/>
                <w:szCs w:val="22"/>
              </w:rPr>
            </w:pPr>
            <w:r w:rsidRPr="007001F1">
              <w:rPr>
                <w:color w:val="000000"/>
                <w:sz w:val="22"/>
                <w:szCs w:val="22"/>
              </w:rPr>
              <w:t>IČO dodávateľa</w:t>
            </w:r>
          </w:p>
        </w:tc>
        <w:tc>
          <w:tcPr>
            <w:tcW w:w="5528" w:type="dxa"/>
            <w:gridSpan w:val="6"/>
            <w:shd w:val="clear" w:color="auto" w:fill="auto"/>
            <w:vAlign w:val="center"/>
            <w:hideMark/>
          </w:tcPr>
          <w:p w14:paraId="277D3516"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3A527383" w14:textId="77777777" w:rsidTr="007261E4">
        <w:trPr>
          <w:trHeight w:val="300"/>
        </w:trPr>
        <w:tc>
          <w:tcPr>
            <w:tcW w:w="3559" w:type="dxa"/>
            <w:gridSpan w:val="2"/>
            <w:shd w:val="clear" w:color="auto" w:fill="auto"/>
            <w:vAlign w:val="center"/>
            <w:hideMark/>
          </w:tcPr>
          <w:p w14:paraId="50F516B0" w14:textId="77777777" w:rsidR="00F92AC2" w:rsidRPr="007001F1" w:rsidRDefault="00F92AC2" w:rsidP="00F92AC2">
            <w:pPr>
              <w:rPr>
                <w:color w:val="000000"/>
                <w:sz w:val="22"/>
                <w:szCs w:val="22"/>
              </w:rPr>
            </w:pPr>
            <w:r w:rsidRPr="007001F1">
              <w:rPr>
                <w:color w:val="000000"/>
                <w:sz w:val="22"/>
                <w:szCs w:val="22"/>
              </w:rPr>
              <w:t>Predpokladaná hodnota zákazky</w:t>
            </w:r>
          </w:p>
        </w:tc>
        <w:tc>
          <w:tcPr>
            <w:tcW w:w="5528" w:type="dxa"/>
            <w:gridSpan w:val="6"/>
            <w:shd w:val="clear" w:color="auto" w:fill="auto"/>
            <w:vAlign w:val="center"/>
            <w:hideMark/>
          </w:tcPr>
          <w:p w14:paraId="657450F3"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6E219525" w14:textId="77777777" w:rsidTr="007261E4">
        <w:trPr>
          <w:trHeight w:val="300"/>
        </w:trPr>
        <w:tc>
          <w:tcPr>
            <w:tcW w:w="3559" w:type="dxa"/>
            <w:gridSpan w:val="2"/>
            <w:shd w:val="clear" w:color="auto" w:fill="auto"/>
            <w:vAlign w:val="center"/>
            <w:hideMark/>
          </w:tcPr>
          <w:p w14:paraId="08263E63" w14:textId="77777777" w:rsidR="00F92AC2" w:rsidRPr="007001F1" w:rsidRDefault="00F92AC2" w:rsidP="00F92AC2">
            <w:pPr>
              <w:rPr>
                <w:color w:val="000000"/>
                <w:sz w:val="22"/>
                <w:szCs w:val="22"/>
              </w:rPr>
            </w:pPr>
            <w:r w:rsidRPr="007001F1">
              <w:rPr>
                <w:color w:val="000000"/>
                <w:sz w:val="22"/>
                <w:szCs w:val="22"/>
              </w:rPr>
              <w:t>Hodnota zákazky bez DPH</w:t>
            </w:r>
          </w:p>
        </w:tc>
        <w:tc>
          <w:tcPr>
            <w:tcW w:w="5528" w:type="dxa"/>
            <w:gridSpan w:val="6"/>
            <w:shd w:val="clear" w:color="auto" w:fill="auto"/>
            <w:vAlign w:val="center"/>
            <w:hideMark/>
          </w:tcPr>
          <w:p w14:paraId="3E340E9E"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0C7DFA2" w14:textId="77777777" w:rsidTr="007261E4">
        <w:trPr>
          <w:trHeight w:val="300"/>
        </w:trPr>
        <w:tc>
          <w:tcPr>
            <w:tcW w:w="3559" w:type="dxa"/>
            <w:gridSpan w:val="2"/>
            <w:shd w:val="clear" w:color="auto" w:fill="auto"/>
            <w:vAlign w:val="center"/>
            <w:hideMark/>
          </w:tcPr>
          <w:p w14:paraId="19638CCD" w14:textId="77777777" w:rsidR="00F92AC2" w:rsidRPr="007001F1" w:rsidRDefault="00F92AC2" w:rsidP="00F92AC2">
            <w:pPr>
              <w:rPr>
                <w:color w:val="000000"/>
                <w:sz w:val="22"/>
                <w:szCs w:val="22"/>
              </w:rPr>
            </w:pPr>
            <w:r w:rsidRPr="007001F1">
              <w:rPr>
                <w:color w:val="000000"/>
                <w:sz w:val="22"/>
                <w:szCs w:val="22"/>
              </w:rPr>
              <w:t>Hodnota zákazky s DPH</w:t>
            </w:r>
          </w:p>
        </w:tc>
        <w:tc>
          <w:tcPr>
            <w:tcW w:w="5528" w:type="dxa"/>
            <w:gridSpan w:val="6"/>
            <w:shd w:val="clear" w:color="auto" w:fill="auto"/>
            <w:vAlign w:val="center"/>
            <w:hideMark/>
          </w:tcPr>
          <w:p w14:paraId="1B1D5EBB"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2A0E9143" w14:textId="77777777" w:rsidTr="007261E4">
        <w:trPr>
          <w:trHeight w:val="300"/>
        </w:trPr>
        <w:tc>
          <w:tcPr>
            <w:tcW w:w="3559" w:type="dxa"/>
            <w:gridSpan w:val="2"/>
            <w:shd w:val="clear" w:color="auto" w:fill="auto"/>
            <w:vAlign w:val="center"/>
            <w:hideMark/>
          </w:tcPr>
          <w:p w14:paraId="1EDB306E" w14:textId="77777777" w:rsidR="00F92AC2" w:rsidRPr="007001F1" w:rsidRDefault="00F92AC2" w:rsidP="00F92AC2">
            <w:pPr>
              <w:rPr>
                <w:color w:val="000000"/>
                <w:sz w:val="22"/>
                <w:szCs w:val="22"/>
              </w:rPr>
            </w:pPr>
            <w:r w:rsidRPr="007001F1">
              <w:rPr>
                <w:color w:val="000000"/>
                <w:sz w:val="22"/>
                <w:szCs w:val="22"/>
              </w:rPr>
              <w:t>Oprávnené výdavky z hodnoty zákazky</w:t>
            </w:r>
          </w:p>
        </w:tc>
        <w:tc>
          <w:tcPr>
            <w:tcW w:w="5528" w:type="dxa"/>
            <w:gridSpan w:val="6"/>
            <w:shd w:val="clear" w:color="auto" w:fill="auto"/>
            <w:vAlign w:val="center"/>
            <w:hideMark/>
          </w:tcPr>
          <w:p w14:paraId="59DDB8FC" w14:textId="77777777" w:rsidR="00F92AC2" w:rsidRPr="007001F1" w:rsidRDefault="00F92AC2" w:rsidP="00F92AC2">
            <w:pPr>
              <w:rPr>
                <w:color w:val="000000"/>
                <w:sz w:val="22"/>
                <w:szCs w:val="20"/>
              </w:rPr>
            </w:pPr>
            <w:r w:rsidRPr="007001F1">
              <w:rPr>
                <w:color w:val="000000"/>
                <w:sz w:val="22"/>
                <w:szCs w:val="20"/>
              </w:rPr>
              <w:t> </w:t>
            </w:r>
          </w:p>
        </w:tc>
      </w:tr>
      <w:tr w:rsidR="00F92AC2" w:rsidRPr="007001F1" w:rsidDel="002D4145" w14:paraId="23A869F7" w14:textId="60B5AB9F" w:rsidTr="007261E4">
        <w:trPr>
          <w:trHeight w:val="810"/>
          <w:del w:id="1134" w:author="Kramár Róbert" w:date="2018-04-27T16:49:00Z"/>
        </w:trPr>
        <w:tc>
          <w:tcPr>
            <w:tcW w:w="3559" w:type="dxa"/>
            <w:gridSpan w:val="2"/>
            <w:shd w:val="clear" w:color="auto" w:fill="auto"/>
            <w:vAlign w:val="center"/>
            <w:hideMark/>
          </w:tcPr>
          <w:p w14:paraId="0BE77888" w14:textId="4096CFE1" w:rsidR="00F92AC2" w:rsidRPr="007001F1" w:rsidDel="002D4145" w:rsidRDefault="00F92AC2" w:rsidP="00F92AC2">
            <w:pPr>
              <w:rPr>
                <w:del w:id="1135" w:author="Kramár Róbert" w:date="2018-04-27T16:49:00Z"/>
                <w:color w:val="000000"/>
                <w:sz w:val="22"/>
                <w:szCs w:val="22"/>
              </w:rPr>
            </w:pPr>
            <w:del w:id="1136" w:author="Kramár Róbert" w:date="2018-04-27T16:49:00Z">
              <w:r w:rsidRPr="007001F1" w:rsidDel="002D4145">
                <w:rPr>
                  <w:color w:val="000000"/>
                  <w:sz w:val="22"/>
                  <w:szCs w:val="22"/>
                </w:rPr>
                <w:delText>Priradenie predmetu obstarania k aktivitám projektu / k rozpočtovým položkám</w:delText>
              </w:r>
            </w:del>
          </w:p>
        </w:tc>
        <w:tc>
          <w:tcPr>
            <w:tcW w:w="5528" w:type="dxa"/>
            <w:gridSpan w:val="6"/>
            <w:shd w:val="clear" w:color="auto" w:fill="auto"/>
            <w:vAlign w:val="center"/>
            <w:hideMark/>
          </w:tcPr>
          <w:p w14:paraId="4A07ADEE" w14:textId="74B1B690" w:rsidR="00F92AC2" w:rsidRPr="007001F1" w:rsidDel="002D4145" w:rsidRDefault="00F92AC2" w:rsidP="00F92AC2">
            <w:pPr>
              <w:rPr>
                <w:del w:id="1137" w:author="Kramár Róbert" w:date="2018-04-27T16:49:00Z"/>
                <w:color w:val="000000"/>
                <w:sz w:val="22"/>
                <w:szCs w:val="20"/>
              </w:rPr>
            </w:pPr>
            <w:del w:id="1138" w:author="Kramár Róbert" w:date="2018-04-27T16:49:00Z">
              <w:r w:rsidRPr="007001F1" w:rsidDel="002D4145">
                <w:rPr>
                  <w:color w:val="000000"/>
                  <w:sz w:val="22"/>
                  <w:szCs w:val="20"/>
                </w:rPr>
                <w:delText> </w:delText>
              </w:r>
            </w:del>
          </w:p>
        </w:tc>
      </w:tr>
      <w:tr w:rsidR="00F92AC2" w:rsidRPr="007001F1" w14:paraId="4463BFBA" w14:textId="77777777" w:rsidTr="007261E4">
        <w:trPr>
          <w:trHeight w:val="315"/>
        </w:trPr>
        <w:tc>
          <w:tcPr>
            <w:tcW w:w="582" w:type="dxa"/>
            <w:shd w:val="clear" w:color="000000" w:fill="60497A"/>
            <w:vAlign w:val="center"/>
            <w:hideMark/>
          </w:tcPr>
          <w:p w14:paraId="0EF5EECB" w14:textId="77777777"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0BD68EDB" w14:textId="77777777"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4133285F" w14:textId="77777777"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14:paraId="62A0A2EB" w14:textId="77777777"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14:paraId="47970C7A" w14:textId="77777777" w:rsidR="00F92AC2" w:rsidRPr="007001F1" w:rsidRDefault="00F92AC2" w:rsidP="00F92AC2">
            <w:pPr>
              <w:jc w:val="center"/>
              <w:rPr>
                <w:b/>
                <w:bCs/>
                <w:color w:val="FFFFFF"/>
              </w:rPr>
            </w:pPr>
            <w:r w:rsidRPr="007001F1">
              <w:rPr>
                <w:b/>
                <w:bCs/>
                <w:color w:val="FFFFFF"/>
              </w:rPr>
              <w:t>netýka sa</w:t>
            </w:r>
          </w:p>
        </w:tc>
        <w:tc>
          <w:tcPr>
            <w:tcW w:w="1842" w:type="dxa"/>
            <w:gridSpan w:val="2"/>
            <w:shd w:val="clear" w:color="000000" w:fill="60497A"/>
            <w:vAlign w:val="center"/>
            <w:hideMark/>
          </w:tcPr>
          <w:p w14:paraId="08C68EDF" w14:textId="77777777" w:rsidR="00F92AC2" w:rsidRPr="007001F1" w:rsidRDefault="00F92AC2" w:rsidP="00F92AC2">
            <w:pPr>
              <w:jc w:val="center"/>
              <w:rPr>
                <w:b/>
                <w:bCs/>
                <w:color w:val="FFFFFF"/>
              </w:rPr>
            </w:pPr>
            <w:r w:rsidRPr="007001F1">
              <w:rPr>
                <w:b/>
                <w:bCs/>
                <w:color w:val="FFFFFF"/>
              </w:rPr>
              <w:t>Poznámka</w:t>
            </w:r>
          </w:p>
        </w:tc>
      </w:tr>
      <w:tr w:rsidR="00F92AC2" w:rsidRPr="007001F1" w14:paraId="797FE11F" w14:textId="77777777" w:rsidTr="007261E4">
        <w:trPr>
          <w:trHeight w:val="20"/>
        </w:trPr>
        <w:tc>
          <w:tcPr>
            <w:tcW w:w="582" w:type="dxa"/>
            <w:shd w:val="clear" w:color="auto" w:fill="auto"/>
            <w:noWrap/>
            <w:vAlign w:val="center"/>
            <w:hideMark/>
          </w:tcPr>
          <w:p w14:paraId="41BF1DAF" w14:textId="77777777" w:rsidR="00F92AC2" w:rsidRPr="007001F1" w:rsidRDefault="00F92AC2"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5BE2979E" w14:textId="7AE2EBFB" w:rsidR="00F92AC2" w:rsidRPr="007001F1" w:rsidRDefault="00F92AC2" w:rsidP="003F3D85">
            <w:pPr>
              <w:jc w:val="both"/>
              <w:rPr>
                <w:color w:val="000000"/>
                <w:sz w:val="22"/>
                <w:szCs w:val="22"/>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1EDF6875"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BB72518"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C170CB2"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5B4ECF9F"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14911D6A" w14:textId="77777777" w:rsidTr="007261E4">
        <w:trPr>
          <w:trHeight w:val="20"/>
        </w:trPr>
        <w:tc>
          <w:tcPr>
            <w:tcW w:w="582" w:type="dxa"/>
            <w:shd w:val="clear" w:color="auto" w:fill="auto"/>
            <w:noWrap/>
            <w:vAlign w:val="center"/>
            <w:hideMark/>
          </w:tcPr>
          <w:p w14:paraId="39EC64B6" w14:textId="77777777" w:rsidR="00F92AC2" w:rsidRPr="007001F1" w:rsidRDefault="00F92AC2"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CE07D19" w14:textId="6DCEAC33" w:rsidR="00F92AC2" w:rsidRPr="007001F1" w:rsidRDefault="00F92AC2" w:rsidP="003F3D85">
            <w:pPr>
              <w:jc w:val="both"/>
              <w:rPr>
                <w:color w:val="000000"/>
                <w:sz w:val="22"/>
                <w:szCs w:val="22"/>
              </w:rPr>
            </w:pPr>
            <w:del w:id="1139" w:author="Kramár Róbert" w:date="2017-05-15T13:14:00Z">
              <w:r w:rsidRPr="007001F1" w:rsidDel="0088057F">
                <w:rPr>
                  <w:color w:val="000000"/>
                  <w:sz w:val="22"/>
                  <w:szCs w:val="22"/>
                </w:rPr>
                <w:delText xml:space="preserve">Boli pri zadávaní zákazky </w:delText>
              </w:r>
              <w:r w:rsidR="003754FE"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140" w:author="Kramár Róbert" w:date="2017-05-15T13:14:00Z">
              <w:r w:rsidR="0088057F" w:rsidRPr="007001F1">
                <w:rPr>
                  <w:color w:val="000000"/>
                  <w:sz w:val="22"/>
                  <w:szCs w:val="22"/>
                </w:rPr>
                <w:t xml:space="preserve">Boli pri zadávaní zákazky dodržané princípy v zmysle § 10 ods. 2 ZVO? </w:t>
              </w:r>
            </w:ins>
            <w:ins w:id="1141" w:author="Kramár Róbert" w:date="2017-07-26T17:24:00Z">
              <w:r w:rsidR="007001F1">
                <w:rPr>
                  <w:color w:val="000000"/>
                  <w:sz w:val="22"/>
                  <w:szCs w:val="22"/>
                </w:rPr>
                <w:t>Dodržal verejný obstarávateľ pri zadávaní zákazky princíp hospodárnosti?</w:t>
              </w:r>
            </w:ins>
            <w:r w:rsidRPr="007001F1">
              <w:rPr>
                <w:color w:val="000000"/>
                <w:sz w:val="22"/>
                <w:szCs w:val="22"/>
              </w:rPr>
              <w:t xml:space="preserve"> ?</w:t>
            </w:r>
          </w:p>
        </w:tc>
        <w:tc>
          <w:tcPr>
            <w:tcW w:w="567" w:type="dxa"/>
            <w:shd w:val="clear" w:color="auto" w:fill="auto"/>
            <w:vAlign w:val="center"/>
            <w:hideMark/>
          </w:tcPr>
          <w:p w14:paraId="0B2BFFE7"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204EFE6"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02742020"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C012FBC"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3BBF6434" w14:textId="77777777" w:rsidTr="007261E4">
        <w:trPr>
          <w:trHeight w:val="20"/>
        </w:trPr>
        <w:tc>
          <w:tcPr>
            <w:tcW w:w="582" w:type="dxa"/>
            <w:shd w:val="clear" w:color="auto" w:fill="auto"/>
            <w:noWrap/>
            <w:vAlign w:val="center"/>
            <w:hideMark/>
          </w:tcPr>
          <w:p w14:paraId="1E221505" w14:textId="77777777" w:rsidR="00F92AC2" w:rsidRPr="007001F1" w:rsidRDefault="00F92AC2"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C8D2C6C" w14:textId="5D905951" w:rsidR="00F92AC2" w:rsidRPr="007001F1" w:rsidRDefault="00F92AC2" w:rsidP="003F3D85">
            <w:pPr>
              <w:jc w:val="both"/>
              <w:rPr>
                <w:color w:val="000000"/>
                <w:sz w:val="22"/>
                <w:szCs w:val="22"/>
              </w:rPr>
            </w:pPr>
            <w:r w:rsidRPr="007001F1">
              <w:rPr>
                <w:color w:val="000000"/>
                <w:sz w:val="22"/>
                <w:szCs w:val="22"/>
              </w:rPr>
              <w:t>Bol zamestnanec vykonávajúci kontrolu oboznámený s rizikovými indikátormi</w:t>
            </w:r>
            <w:del w:id="1142" w:author="Kramár Róbert" w:date="2017-05-15T13:33:00Z">
              <w:r w:rsidRPr="007001F1" w:rsidDel="00A128DC">
                <w:rPr>
                  <w:color w:val="000000"/>
                  <w:sz w:val="22"/>
                  <w:szCs w:val="22"/>
                </w:rPr>
                <w:delText>, ktoré sú uvedené v Systéme riadenia EŠIF</w:delText>
              </w:r>
            </w:del>
            <w:ins w:id="1143" w:author="Kramár Róbert" w:date="2017-07-26T17:33:00Z">
              <w:r w:rsidR="0001630F">
                <w:rPr>
                  <w:color w:val="000000"/>
                  <w:sz w:val="22"/>
                  <w:szCs w:val="22"/>
                </w:rPr>
                <w:t xml:space="preserve"> </w:t>
              </w:r>
            </w:ins>
            <w:ins w:id="1144"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3754FE" w:rsidRPr="007001F1">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EDE946"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81B0B8E"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00971A6F"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FDDD19E" w14:textId="77777777" w:rsidR="00F92AC2" w:rsidRPr="007001F1" w:rsidRDefault="00F92AC2" w:rsidP="003F3D85">
            <w:pPr>
              <w:jc w:val="both"/>
              <w:rPr>
                <w:color w:val="000000"/>
                <w:sz w:val="22"/>
                <w:szCs w:val="22"/>
              </w:rPr>
            </w:pPr>
            <w:r w:rsidRPr="007001F1">
              <w:rPr>
                <w:color w:val="000000"/>
                <w:sz w:val="22"/>
                <w:szCs w:val="22"/>
              </w:rPr>
              <w:t> </w:t>
            </w:r>
          </w:p>
        </w:tc>
      </w:tr>
      <w:tr w:rsidR="00776C6E" w:rsidRPr="007001F1" w14:paraId="094FD380" w14:textId="77777777" w:rsidTr="00312388">
        <w:trPr>
          <w:trHeight w:val="157"/>
        </w:trPr>
        <w:tc>
          <w:tcPr>
            <w:tcW w:w="582" w:type="dxa"/>
            <w:vMerge w:val="restart"/>
            <w:shd w:val="clear" w:color="auto" w:fill="auto"/>
            <w:noWrap/>
            <w:vAlign w:val="center"/>
            <w:hideMark/>
          </w:tcPr>
          <w:p w14:paraId="387400F9" w14:textId="77777777" w:rsidR="00776C6E" w:rsidRPr="007001F1" w:rsidRDefault="00776C6E"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55562161" w14:textId="5CF4C147" w:rsidR="00776C6E" w:rsidRPr="007001F1" w:rsidRDefault="00776C6E" w:rsidP="003F3D85">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644B66AB" w14:textId="77777777" w:rsidR="00776C6E" w:rsidRPr="007001F1" w:rsidRDefault="00776C6E"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BAEA58F" w14:textId="77777777" w:rsidR="00776C6E" w:rsidRPr="007001F1" w:rsidRDefault="00776C6E"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61226F5" w14:textId="77777777" w:rsidR="00776C6E" w:rsidRPr="007001F1" w:rsidRDefault="00776C6E"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716D4DD5" w14:textId="77777777" w:rsidR="00776C6E" w:rsidRPr="007001F1" w:rsidRDefault="00776C6E" w:rsidP="003F3D85">
            <w:pPr>
              <w:jc w:val="both"/>
              <w:rPr>
                <w:color w:val="000000"/>
                <w:sz w:val="22"/>
                <w:szCs w:val="22"/>
              </w:rPr>
            </w:pPr>
            <w:r w:rsidRPr="007001F1">
              <w:rPr>
                <w:color w:val="000000"/>
                <w:sz w:val="22"/>
                <w:szCs w:val="22"/>
              </w:rPr>
              <w:t> </w:t>
            </w:r>
          </w:p>
        </w:tc>
      </w:tr>
      <w:tr w:rsidR="00776C6E" w:rsidRPr="007001F1" w14:paraId="099592B9" w14:textId="77777777" w:rsidTr="007261E4">
        <w:trPr>
          <w:trHeight w:val="675"/>
        </w:trPr>
        <w:tc>
          <w:tcPr>
            <w:tcW w:w="582" w:type="dxa"/>
            <w:vMerge/>
            <w:shd w:val="clear" w:color="auto" w:fill="auto"/>
            <w:noWrap/>
            <w:vAlign w:val="center"/>
          </w:tcPr>
          <w:p w14:paraId="53662A65"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1754919" w14:textId="34A7B6CE" w:rsidR="00776C6E" w:rsidRPr="007001F1" w:rsidRDefault="00776C6E" w:rsidP="003F3D85">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5B8206D7" w14:textId="77777777" w:rsidR="00776C6E" w:rsidRPr="007001F1" w:rsidRDefault="00776C6E" w:rsidP="003F3D85">
            <w:pPr>
              <w:jc w:val="both"/>
              <w:rPr>
                <w:color w:val="000000"/>
                <w:sz w:val="22"/>
                <w:szCs w:val="22"/>
              </w:rPr>
            </w:pPr>
          </w:p>
        </w:tc>
        <w:tc>
          <w:tcPr>
            <w:tcW w:w="567" w:type="dxa"/>
            <w:shd w:val="clear" w:color="auto" w:fill="auto"/>
            <w:vAlign w:val="center"/>
          </w:tcPr>
          <w:p w14:paraId="264D603E" w14:textId="77777777" w:rsidR="00776C6E" w:rsidRPr="007001F1" w:rsidRDefault="00776C6E" w:rsidP="003F3D85">
            <w:pPr>
              <w:jc w:val="both"/>
              <w:rPr>
                <w:color w:val="000000"/>
                <w:sz w:val="22"/>
                <w:szCs w:val="22"/>
              </w:rPr>
            </w:pPr>
          </w:p>
        </w:tc>
        <w:tc>
          <w:tcPr>
            <w:tcW w:w="709" w:type="dxa"/>
            <w:shd w:val="clear" w:color="auto" w:fill="auto"/>
            <w:vAlign w:val="center"/>
          </w:tcPr>
          <w:p w14:paraId="0171E0DA"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08CBB2C3" w14:textId="77777777" w:rsidR="00776C6E" w:rsidRPr="007001F1" w:rsidRDefault="00776C6E" w:rsidP="003F3D85">
            <w:pPr>
              <w:jc w:val="both"/>
              <w:rPr>
                <w:color w:val="000000"/>
                <w:sz w:val="22"/>
                <w:szCs w:val="22"/>
              </w:rPr>
            </w:pPr>
          </w:p>
        </w:tc>
      </w:tr>
      <w:tr w:rsidR="00776C6E" w:rsidRPr="007001F1" w14:paraId="2B69B836" w14:textId="77777777" w:rsidTr="007261E4">
        <w:trPr>
          <w:trHeight w:val="675"/>
        </w:trPr>
        <w:tc>
          <w:tcPr>
            <w:tcW w:w="582" w:type="dxa"/>
            <w:vMerge/>
            <w:shd w:val="clear" w:color="auto" w:fill="auto"/>
            <w:noWrap/>
            <w:vAlign w:val="center"/>
          </w:tcPr>
          <w:p w14:paraId="4A2A84CE"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5C35C0DE" w14:textId="21F38725" w:rsidR="00776C6E" w:rsidRPr="007001F1" w:rsidRDefault="00776C6E"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534E7B5" w14:textId="77777777" w:rsidR="00776C6E" w:rsidRPr="007001F1" w:rsidRDefault="00776C6E" w:rsidP="003F3D85">
            <w:pPr>
              <w:jc w:val="both"/>
              <w:rPr>
                <w:color w:val="000000"/>
                <w:sz w:val="22"/>
                <w:szCs w:val="22"/>
              </w:rPr>
            </w:pPr>
          </w:p>
        </w:tc>
        <w:tc>
          <w:tcPr>
            <w:tcW w:w="567" w:type="dxa"/>
            <w:shd w:val="clear" w:color="auto" w:fill="auto"/>
            <w:vAlign w:val="center"/>
          </w:tcPr>
          <w:p w14:paraId="29A9C32D" w14:textId="77777777" w:rsidR="00776C6E" w:rsidRPr="007001F1" w:rsidRDefault="00776C6E" w:rsidP="003F3D85">
            <w:pPr>
              <w:jc w:val="both"/>
              <w:rPr>
                <w:color w:val="000000"/>
                <w:sz w:val="22"/>
                <w:szCs w:val="22"/>
              </w:rPr>
            </w:pPr>
          </w:p>
        </w:tc>
        <w:tc>
          <w:tcPr>
            <w:tcW w:w="709" w:type="dxa"/>
            <w:shd w:val="clear" w:color="auto" w:fill="auto"/>
            <w:vAlign w:val="center"/>
          </w:tcPr>
          <w:p w14:paraId="70B16691"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60B8C4FB" w14:textId="77777777" w:rsidR="00776C6E" w:rsidRPr="007001F1" w:rsidRDefault="00776C6E" w:rsidP="003F3D85">
            <w:pPr>
              <w:jc w:val="both"/>
              <w:rPr>
                <w:color w:val="000000"/>
                <w:sz w:val="22"/>
                <w:szCs w:val="22"/>
              </w:rPr>
            </w:pPr>
          </w:p>
        </w:tc>
      </w:tr>
      <w:tr w:rsidR="00776C6E" w:rsidRPr="007001F1" w14:paraId="0DA6A652" w14:textId="77777777" w:rsidTr="007261E4">
        <w:trPr>
          <w:trHeight w:val="1140"/>
        </w:trPr>
        <w:tc>
          <w:tcPr>
            <w:tcW w:w="582" w:type="dxa"/>
            <w:vMerge w:val="restart"/>
            <w:shd w:val="clear" w:color="auto" w:fill="auto"/>
            <w:noWrap/>
            <w:vAlign w:val="center"/>
            <w:hideMark/>
          </w:tcPr>
          <w:p w14:paraId="5671975C" w14:textId="77777777" w:rsidR="00776C6E" w:rsidRPr="007001F1" w:rsidRDefault="00776C6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EC897A9" w14:textId="6AE016F5" w:rsidR="00776C6E" w:rsidRPr="007001F1" w:rsidRDefault="00776C6E"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506F162B" w14:textId="77777777" w:rsidR="00776C6E" w:rsidRPr="007001F1" w:rsidRDefault="00776C6E"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50B25F6A" w14:textId="77777777" w:rsidR="00776C6E" w:rsidRPr="007001F1" w:rsidRDefault="00776C6E"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66033FA5" w14:textId="77777777" w:rsidR="00776C6E" w:rsidRPr="007001F1" w:rsidRDefault="00776C6E"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25AD8A7D" w14:textId="77777777" w:rsidR="00776C6E" w:rsidRPr="007001F1" w:rsidRDefault="00776C6E" w:rsidP="003F3D85">
            <w:pPr>
              <w:jc w:val="both"/>
              <w:rPr>
                <w:color w:val="000000"/>
                <w:sz w:val="22"/>
                <w:szCs w:val="22"/>
              </w:rPr>
            </w:pPr>
            <w:r w:rsidRPr="007001F1">
              <w:rPr>
                <w:color w:val="000000"/>
                <w:sz w:val="22"/>
                <w:szCs w:val="22"/>
              </w:rPr>
              <w:t> </w:t>
            </w:r>
          </w:p>
        </w:tc>
      </w:tr>
      <w:tr w:rsidR="00776C6E" w:rsidRPr="007001F1" w14:paraId="0CCD7775" w14:textId="77777777" w:rsidTr="007261E4">
        <w:trPr>
          <w:trHeight w:val="1140"/>
        </w:trPr>
        <w:tc>
          <w:tcPr>
            <w:tcW w:w="582" w:type="dxa"/>
            <w:vMerge/>
            <w:shd w:val="clear" w:color="auto" w:fill="auto"/>
            <w:noWrap/>
            <w:vAlign w:val="center"/>
          </w:tcPr>
          <w:p w14:paraId="05DD9AB6"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2184EB25" w14:textId="4675B9FC" w:rsidR="00776C6E" w:rsidRPr="007001F1" w:rsidRDefault="00776C6E" w:rsidP="003F3D85">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033DB8AC" w14:textId="77777777" w:rsidR="00776C6E" w:rsidRPr="007001F1" w:rsidRDefault="00776C6E" w:rsidP="003F3D85">
            <w:pPr>
              <w:jc w:val="both"/>
              <w:rPr>
                <w:color w:val="000000"/>
                <w:sz w:val="22"/>
                <w:szCs w:val="22"/>
              </w:rPr>
            </w:pPr>
          </w:p>
        </w:tc>
        <w:tc>
          <w:tcPr>
            <w:tcW w:w="567" w:type="dxa"/>
            <w:shd w:val="clear" w:color="auto" w:fill="auto"/>
            <w:vAlign w:val="center"/>
          </w:tcPr>
          <w:p w14:paraId="71E243DF" w14:textId="77777777" w:rsidR="00776C6E" w:rsidRPr="007001F1" w:rsidRDefault="00776C6E" w:rsidP="003F3D85">
            <w:pPr>
              <w:jc w:val="both"/>
              <w:rPr>
                <w:color w:val="000000"/>
                <w:sz w:val="22"/>
                <w:szCs w:val="22"/>
              </w:rPr>
            </w:pPr>
          </w:p>
        </w:tc>
        <w:tc>
          <w:tcPr>
            <w:tcW w:w="709" w:type="dxa"/>
            <w:shd w:val="clear" w:color="auto" w:fill="auto"/>
            <w:vAlign w:val="center"/>
          </w:tcPr>
          <w:p w14:paraId="1052B45C"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4FDDD8A8" w14:textId="77777777" w:rsidR="00776C6E" w:rsidRPr="007001F1" w:rsidRDefault="00776C6E" w:rsidP="003F3D85">
            <w:pPr>
              <w:jc w:val="both"/>
              <w:rPr>
                <w:color w:val="000000"/>
                <w:sz w:val="22"/>
                <w:szCs w:val="22"/>
              </w:rPr>
            </w:pPr>
          </w:p>
        </w:tc>
      </w:tr>
      <w:tr w:rsidR="00F92AC2" w:rsidRPr="007001F1" w14:paraId="7599B6EC" w14:textId="77777777" w:rsidTr="007261E4">
        <w:trPr>
          <w:trHeight w:val="20"/>
        </w:trPr>
        <w:tc>
          <w:tcPr>
            <w:tcW w:w="582" w:type="dxa"/>
            <w:shd w:val="clear" w:color="auto" w:fill="auto"/>
            <w:noWrap/>
            <w:vAlign w:val="center"/>
            <w:hideMark/>
          </w:tcPr>
          <w:p w14:paraId="4D474126" w14:textId="77777777" w:rsidR="00F92AC2" w:rsidRPr="007001F1" w:rsidRDefault="00F92AC2"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419B32D6" w14:textId="77777777" w:rsidR="00F92AC2" w:rsidRPr="007001F1" w:rsidRDefault="00F92AC2" w:rsidP="003F3D85">
            <w:pPr>
              <w:jc w:val="both"/>
              <w:rPr>
                <w:color w:val="000000"/>
                <w:sz w:val="22"/>
                <w:szCs w:val="22"/>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14:paraId="79FA0206"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072C888F"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527F8A79"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01F02A77" w14:textId="77777777" w:rsidR="00F92AC2" w:rsidRPr="007001F1" w:rsidRDefault="00F92AC2" w:rsidP="003F3D85">
            <w:pPr>
              <w:jc w:val="both"/>
              <w:rPr>
                <w:color w:val="000000"/>
                <w:sz w:val="22"/>
                <w:szCs w:val="22"/>
              </w:rPr>
            </w:pPr>
            <w:r w:rsidRPr="007001F1">
              <w:rPr>
                <w:color w:val="000000"/>
                <w:sz w:val="22"/>
                <w:szCs w:val="22"/>
              </w:rPr>
              <w:t> </w:t>
            </w:r>
          </w:p>
        </w:tc>
      </w:tr>
      <w:tr w:rsidR="006A6C49" w:rsidRPr="007001F1" w14:paraId="6DC03EA0" w14:textId="77777777" w:rsidTr="002B4A5C">
        <w:trPr>
          <w:trHeight w:val="539"/>
        </w:trPr>
        <w:tc>
          <w:tcPr>
            <w:tcW w:w="582" w:type="dxa"/>
            <w:vMerge w:val="restart"/>
            <w:shd w:val="clear" w:color="auto" w:fill="auto"/>
            <w:noWrap/>
            <w:vAlign w:val="center"/>
            <w:hideMark/>
          </w:tcPr>
          <w:p w14:paraId="250B7592" w14:textId="550BC642" w:rsidR="006A6C49" w:rsidRPr="007001F1" w:rsidRDefault="006A6C49" w:rsidP="00274846">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3AA39EE" w14:textId="7CC9414C" w:rsidR="006A6C49" w:rsidRPr="007001F1" w:rsidRDefault="006A6C49"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747D3BC5" w14:textId="77777777" w:rsidR="006A6C49" w:rsidRPr="007001F1" w:rsidRDefault="006A6C49"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036AEC61" w14:textId="77777777" w:rsidR="006A6C49" w:rsidRPr="007001F1" w:rsidRDefault="006A6C49"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7FB09CC" w14:textId="77777777" w:rsidR="006A6C49" w:rsidRPr="007001F1" w:rsidRDefault="006A6C49"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4B3B8AB" w14:textId="77777777" w:rsidR="006A6C49" w:rsidRPr="007001F1" w:rsidRDefault="006A6C49" w:rsidP="003F3D85">
            <w:pPr>
              <w:jc w:val="both"/>
              <w:rPr>
                <w:color w:val="000000"/>
                <w:sz w:val="22"/>
                <w:szCs w:val="22"/>
              </w:rPr>
            </w:pPr>
            <w:r w:rsidRPr="007001F1">
              <w:rPr>
                <w:color w:val="000000"/>
                <w:sz w:val="22"/>
                <w:szCs w:val="22"/>
              </w:rPr>
              <w:t> </w:t>
            </w:r>
          </w:p>
        </w:tc>
      </w:tr>
      <w:tr w:rsidR="006A6C49" w:rsidRPr="007001F1" w14:paraId="310D0A40" w14:textId="77777777" w:rsidTr="007261E4">
        <w:trPr>
          <w:trHeight w:val="1076"/>
        </w:trPr>
        <w:tc>
          <w:tcPr>
            <w:tcW w:w="582" w:type="dxa"/>
            <w:vMerge/>
            <w:shd w:val="clear" w:color="auto" w:fill="auto"/>
            <w:noWrap/>
            <w:vAlign w:val="center"/>
          </w:tcPr>
          <w:p w14:paraId="06AC8438"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2359065A" w14:textId="0DA4F32E" w:rsidR="006A6C49" w:rsidRPr="007001F1" w:rsidRDefault="006A6C49" w:rsidP="003F3D85">
            <w:pPr>
              <w:jc w:val="both"/>
              <w:rPr>
                <w:color w:val="000000"/>
                <w:sz w:val="22"/>
                <w:szCs w:val="22"/>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9557267" w14:textId="77777777" w:rsidR="006A6C49" w:rsidRPr="007001F1" w:rsidRDefault="006A6C49" w:rsidP="003F3D85">
            <w:pPr>
              <w:jc w:val="both"/>
              <w:rPr>
                <w:color w:val="000000"/>
                <w:sz w:val="22"/>
                <w:szCs w:val="22"/>
              </w:rPr>
            </w:pPr>
          </w:p>
        </w:tc>
        <w:tc>
          <w:tcPr>
            <w:tcW w:w="567" w:type="dxa"/>
            <w:shd w:val="clear" w:color="auto" w:fill="auto"/>
            <w:vAlign w:val="center"/>
          </w:tcPr>
          <w:p w14:paraId="4E12ACBD" w14:textId="77777777" w:rsidR="006A6C49" w:rsidRPr="007001F1" w:rsidRDefault="006A6C49" w:rsidP="003F3D85">
            <w:pPr>
              <w:jc w:val="both"/>
              <w:rPr>
                <w:color w:val="000000"/>
                <w:sz w:val="22"/>
                <w:szCs w:val="22"/>
              </w:rPr>
            </w:pPr>
          </w:p>
        </w:tc>
        <w:tc>
          <w:tcPr>
            <w:tcW w:w="709" w:type="dxa"/>
            <w:shd w:val="clear" w:color="auto" w:fill="auto"/>
            <w:vAlign w:val="center"/>
          </w:tcPr>
          <w:p w14:paraId="3D79A7E6"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7F2B0934" w14:textId="77777777" w:rsidR="006A6C49" w:rsidRPr="007001F1" w:rsidRDefault="006A6C49" w:rsidP="003F3D85">
            <w:pPr>
              <w:jc w:val="both"/>
              <w:rPr>
                <w:color w:val="000000"/>
                <w:sz w:val="22"/>
                <w:szCs w:val="22"/>
              </w:rPr>
            </w:pPr>
          </w:p>
        </w:tc>
      </w:tr>
      <w:tr w:rsidR="006A6C49" w:rsidRPr="007001F1" w14:paraId="6847F786" w14:textId="77777777" w:rsidTr="007261E4">
        <w:trPr>
          <w:trHeight w:val="1076"/>
        </w:trPr>
        <w:tc>
          <w:tcPr>
            <w:tcW w:w="582" w:type="dxa"/>
            <w:vMerge/>
            <w:shd w:val="clear" w:color="auto" w:fill="auto"/>
            <w:noWrap/>
            <w:vAlign w:val="center"/>
          </w:tcPr>
          <w:p w14:paraId="5C4F048D"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5E6E841D" w14:textId="1D06CDC3" w:rsidR="006A6C49" w:rsidRPr="007001F1" w:rsidRDefault="006A6C49" w:rsidP="003F3D85">
            <w:pPr>
              <w:jc w:val="both"/>
              <w:rPr>
                <w:color w:val="000000"/>
                <w:sz w:val="22"/>
                <w:szCs w:val="22"/>
              </w:rPr>
            </w:pPr>
            <w:del w:id="1145" w:author="Kramár Róbert" w:date="2018-04-27T18:15:00Z">
              <w:r w:rsidRPr="007001F1" w:rsidDel="00066D05">
                <w:rPr>
                  <w:color w:val="000000"/>
                  <w:sz w:val="22"/>
                  <w:szCs w:val="22"/>
                </w:rPr>
                <w:delText xml:space="preserve">c) Bola EA používaná spôsobom, ktorý nebránil čestnej hospodárskej súťaži, ktorým by sa menil predmet zákazky, ktorý bol definovaný v dokumentoch potrebných na vypracovanie </w:delText>
              </w:r>
              <w:commentRangeStart w:id="1146"/>
              <w:r w:rsidRPr="007001F1" w:rsidDel="00066D05">
                <w:rPr>
                  <w:color w:val="000000"/>
                  <w:sz w:val="22"/>
                  <w:szCs w:val="22"/>
                </w:rPr>
                <w:delText>ponuky</w:delText>
              </w:r>
            </w:del>
            <w:commentRangeEnd w:id="1146"/>
            <w:r w:rsidR="00066D05">
              <w:rPr>
                <w:rStyle w:val="Odkaznakomentr"/>
              </w:rPr>
              <w:commentReference w:id="1146"/>
            </w:r>
            <w:del w:id="1147" w:author="Kramár Róbert" w:date="2018-04-27T18:15:00Z">
              <w:r w:rsidRPr="007001F1" w:rsidDel="00066D05">
                <w:rPr>
                  <w:color w:val="000000"/>
                  <w:sz w:val="22"/>
                  <w:szCs w:val="22"/>
                </w:rPr>
                <w:delText>?</w:delText>
              </w:r>
            </w:del>
          </w:p>
        </w:tc>
        <w:tc>
          <w:tcPr>
            <w:tcW w:w="567" w:type="dxa"/>
            <w:shd w:val="clear" w:color="auto" w:fill="auto"/>
            <w:vAlign w:val="center"/>
          </w:tcPr>
          <w:p w14:paraId="50CF4625" w14:textId="77777777" w:rsidR="006A6C49" w:rsidRPr="007001F1" w:rsidRDefault="006A6C49" w:rsidP="003F3D85">
            <w:pPr>
              <w:jc w:val="both"/>
              <w:rPr>
                <w:color w:val="000000"/>
                <w:sz w:val="22"/>
                <w:szCs w:val="22"/>
              </w:rPr>
            </w:pPr>
          </w:p>
        </w:tc>
        <w:tc>
          <w:tcPr>
            <w:tcW w:w="567" w:type="dxa"/>
            <w:shd w:val="clear" w:color="auto" w:fill="auto"/>
            <w:vAlign w:val="center"/>
          </w:tcPr>
          <w:p w14:paraId="3AC2CBB7" w14:textId="77777777" w:rsidR="006A6C49" w:rsidRPr="007001F1" w:rsidRDefault="006A6C49" w:rsidP="003F3D85">
            <w:pPr>
              <w:jc w:val="both"/>
              <w:rPr>
                <w:color w:val="000000"/>
                <w:sz w:val="22"/>
                <w:szCs w:val="22"/>
              </w:rPr>
            </w:pPr>
          </w:p>
        </w:tc>
        <w:tc>
          <w:tcPr>
            <w:tcW w:w="709" w:type="dxa"/>
            <w:shd w:val="clear" w:color="auto" w:fill="auto"/>
            <w:vAlign w:val="center"/>
          </w:tcPr>
          <w:p w14:paraId="5E0DEFE3"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57B8D172" w14:textId="77777777" w:rsidR="006A6C49" w:rsidRPr="007001F1" w:rsidRDefault="006A6C49" w:rsidP="003F3D85">
            <w:pPr>
              <w:jc w:val="both"/>
              <w:rPr>
                <w:color w:val="000000"/>
                <w:sz w:val="22"/>
                <w:szCs w:val="22"/>
              </w:rPr>
            </w:pPr>
          </w:p>
        </w:tc>
      </w:tr>
      <w:tr w:rsidR="006A6C49" w:rsidRPr="007001F1" w14:paraId="58972DBF" w14:textId="77777777" w:rsidTr="007261E4">
        <w:trPr>
          <w:trHeight w:val="540"/>
        </w:trPr>
        <w:tc>
          <w:tcPr>
            <w:tcW w:w="582" w:type="dxa"/>
            <w:vMerge/>
            <w:shd w:val="clear" w:color="auto" w:fill="auto"/>
            <w:noWrap/>
            <w:vAlign w:val="center"/>
          </w:tcPr>
          <w:p w14:paraId="2BEFCC36"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297A091D" w14:textId="5CCAB750" w:rsidR="006A6C49" w:rsidRPr="007001F1" w:rsidRDefault="00742FCE" w:rsidP="003F3D85">
            <w:pPr>
              <w:jc w:val="both"/>
              <w:rPr>
                <w:color w:val="000000"/>
                <w:sz w:val="22"/>
                <w:szCs w:val="22"/>
              </w:rPr>
            </w:pPr>
            <w:ins w:id="1148" w:author="Branislav Hudec" w:date="2018-04-29T23:38:00Z">
              <w:r>
                <w:rPr>
                  <w:color w:val="000000"/>
                  <w:sz w:val="22"/>
                  <w:szCs w:val="22"/>
                </w:rPr>
                <w:t>c</w:t>
              </w:r>
            </w:ins>
            <w:del w:id="1149" w:author="Branislav Hudec" w:date="2018-04-29T23:38:00Z">
              <w:r w:rsidR="006A6C49" w:rsidRPr="007001F1" w:rsidDel="00742FCE">
                <w:rPr>
                  <w:color w:val="000000"/>
                  <w:sz w:val="22"/>
                  <w:szCs w:val="22"/>
                </w:rPr>
                <w:delText>d</w:delText>
              </w:r>
            </w:del>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9BC5AAD" w14:textId="77777777" w:rsidR="006A6C49" w:rsidRPr="007001F1" w:rsidRDefault="006A6C49" w:rsidP="003F3D85">
            <w:pPr>
              <w:jc w:val="both"/>
              <w:rPr>
                <w:color w:val="000000"/>
                <w:sz w:val="22"/>
                <w:szCs w:val="22"/>
              </w:rPr>
            </w:pPr>
          </w:p>
        </w:tc>
        <w:tc>
          <w:tcPr>
            <w:tcW w:w="567" w:type="dxa"/>
            <w:shd w:val="clear" w:color="auto" w:fill="auto"/>
            <w:vAlign w:val="center"/>
          </w:tcPr>
          <w:p w14:paraId="59EF8114" w14:textId="77777777" w:rsidR="006A6C49" w:rsidRPr="007001F1" w:rsidRDefault="006A6C49" w:rsidP="003F3D85">
            <w:pPr>
              <w:jc w:val="both"/>
              <w:rPr>
                <w:color w:val="000000"/>
                <w:sz w:val="22"/>
                <w:szCs w:val="22"/>
              </w:rPr>
            </w:pPr>
          </w:p>
        </w:tc>
        <w:tc>
          <w:tcPr>
            <w:tcW w:w="709" w:type="dxa"/>
            <w:shd w:val="clear" w:color="auto" w:fill="auto"/>
            <w:vAlign w:val="center"/>
          </w:tcPr>
          <w:p w14:paraId="5437BB20"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791292D0" w14:textId="77777777" w:rsidR="006A6C49" w:rsidRPr="007001F1" w:rsidRDefault="006A6C49" w:rsidP="003F3D85">
            <w:pPr>
              <w:jc w:val="both"/>
              <w:rPr>
                <w:color w:val="000000"/>
                <w:sz w:val="22"/>
                <w:szCs w:val="22"/>
              </w:rPr>
            </w:pPr>
          </w:p>
        </w:tc>
      </w:tr>
      <w:tr w:rsidR="006A6C49" w:rsidRPr="007001F1" w14:paraId="5367D4D8" w14:textId="77777777" w:rsidTr="007261E4">
        <w:trPr>
          <w:trHeight w:val="540"/>
        </w:trPr>
        <w:tc>
          <w:tcPr>
            <w:tcW w:w="582" w:type="dxa"/>
            <w:vMerge/>
            <w:shd w:val="clear" w:color="auto" w:fill="auto"/>
            <w:noWrap/>
            <w:vAlign w:val="center"/>
          </w:tcPr>
          <w:p w14:paraId="2EC9C379"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0D5CCB9B" w14:textId="59A7BD75" w:rsidR="006A6C49" w:rsidRPr="007001F1" w:rsidRDefault="00742FCE" w:rsidP="003F3D85">
            <w:pPr>
              <w:jc w:val="both"/>
              <w:rPr>
                <w:color w:val="000000"/>
                <w:sz w:val="22"/>
                <w:szCs w:val="22"/>
              </w:rPr>
            </w:pPr>
            <w:ins w:id="1150" w:author="Branislav Hudec" w:date="2018-04-29T23:38:00Z">
              <w:r>
                <w:rPr>
                  <w:color w:val="000000"/>
                  <w:sz w:val="22"/>
                  <w:szCs w:val="22"/>
                </w:rPr>
                <w:t>d</w:t>
              </w:r>
            </w:ins>
            <w:del w:id="1151" w:author="Branislav Hudec" w:date="2018-04-29T23:38:00Z">
              <w:r w:rsidR="006A6C49" w:rsidRPr="007001F1" w:rsidDel="00742FCE">
                <w:rPr>
                  <w:color w:val="000000"/>
                  <w:sz w:val="22"/>
                  <w:szCs w:val="22"/>
                </w:rPr>
                <w:delText>e</w:delText>
              </w:r>
            </w:del>
            <w:r w:rsidR="006A6C49" w:rsidRPr="007001F1">
              <w:rPr>
                <w:color w:val="000000"/>
                <w:sz w:val="22"/>
                <w:szCs w:val="22"/>
              </w:rPr>
              <w:t>)Bola použitá elektronická aukcia v súlade s ostatnými ustanoveniami § 54  ZVO</w:t>
            </w:r>
          </w:p>
        </w:tc>
        <w:tc>
          <w:tcPr>
            <w:tcW w:w="567" w:type="dxa"/>
            <w:shd w:val="clear" w:color="auto" w:fill="auto"/>
            <w:vAlign w:val="center"/>
          </w:tcPr>
          <w:p w14:paraId="3BFBBA32" w14:textId="77777777" w:rsidR="006A6C49" w:rsidRPr="007001F1" w:rsidRDefault="006A6C49" w:rsidP="003F3D85">
            <w:pPr>
              <w:jc w:val="both"/>
              <w:rPr>
                <w:color w:val="000000"/>
                <w:sz w:val="22"/>
                <w:szCs w:val="22"/>
              </w:rPr>
            </w:pPr>
          </w:p>
        </w:tc>
        <w:tc>
          <w:tcPr>
            <w:tcW w:w="567" w:type="dxa"/>
            <w:shd w:val="clear" w:color="auto" w:fill="auto"/>
            <w:vAlign w:val="center"/>
          </w:tcPr>
          <w:p w14:paraId="4322F58B" w14:textId="77777777" w:rsidR="006A6C49" w:rsidRPr="007001F1" w:rsidRDefault="006A6C49" w:rsidP="003F3D85">
            <w:pPr>
              <w:jc w:val="both"/>
              <w:rPr>
                <w:color w:val="000000"/>
                <w:sz w:val="22"/>
                <w:szCs w:val="22"/>
              </w:rPr>
            </w:pPr>
          </w:p>
        </w:tc>
        <w:tc>
          <w:tcPr>
            <w:tcW w:w="709" w:type="dxa"/>
            <w:shd w:val="clear" w:color="auto" w:fill="auto"/>
            <w:vAlign w:val="center"/>
          </w:tcPr>
          <w:p w14:paraId="2F32A61F"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451BB7D2" w14:textId="77777777" w:rsidR="006A6C49" w:rsidRPr="007001F1" w:rsidRDefault="006A6C49" w:rsidP="003F3D85">
            <w:pPr>
              <w:jc w:val="both"/>
              <w:rPr>
                <w:color w:val="000000"/>
                <w:sz w:val="22"/>
                <w:szCs w:val="22"/>
              </w:rPr>
            </w:pPr>
          </w:p>
        </w:tc>
      </w:tr>
      <w:tr w:rsidR="00E94B70" w:rsidRPr="007001F1" w14:paraId="451DCF83" w14:textId="77777777" w:rsidTr="002B4A5C">
        <w:trPr>
          <w:trHeight w:val="448"/>
        </w:trPr>
        <w:tc>
          <w:tcPr>
            <w:tcW w:w="582" w:type="dxa"/>
            <w:vMerge w:val="restart"/>
            <w:shd w:val="clear" w:color="auto" w:fill="auto"/>
            <w:noWrap/>
            <w:vAlign w:val="center"/>
          </w:tcPr>
          <w:p w14:paraId="252036A0" w14:textId="14C085FC" w:rsidR="00E94B70" w:rsidRPr="007001F1" w:rsidRDefault="00E94B70"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5FDC647A" w14:textId="430F5888" w:rsidR="00E94B70" w:rsidRPr="007001F1" w:rsidRDefault="00E94B70" w:rsidP="003F3D85">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250779AF" w14:textId="77777777" w:rsidR="00E94B70" w:rsidRPr="007001F1" w:rsidRDefault="00E94B70" w:rsidP="003F3D85">
            <w:pPr>
              <w:jc w:val="both"/>
              <w:rPr>
                <w:color w:val="000000"/>
                <w:sz w:val="22"/>
                <w:szCs w:val="22"/>
              </w:rPr>
            </w:pPr>
          </w:p>
        </w:tc>
        <w:tc>
          <w:tcPr>
            <w:tcW w:w="567" w:type="dxa"/>
            <w:shd w:val="clear" w:color="auto" w:fill="auto"/>
            <w:vAlign w:val="center"/>
          </w:tcPr>
          <w:p w14:paraId="2AD3EE7D" w14:textId="77777777" w:rsidR="00E94B70" w:rsidRPr="007001F1" w:rsidRDefault="00E94B70" w:rsidP="003F3D85">
            <w:pPr>
              <w:jc w:val="both"/>
              <w:rPr>
                <w:color w:val="000000"/>
                <w:sz w:val="22"/>
                <w:szCs w:val="22"/>
              </w:rPr>
            </w:pPr>
          </w:p>
        </w:tc>
        <w:tc>
          <w:tcPr>
            <w:tcW w:w="709" w:type="dxa"/>
            <w:shd w:val="clear" w:color="auto" w:fill="auto"/>
            <w:vAlign w:val="center"/>
          </w:tcPr>
          <w:p w14:paraId="1F7108EE" w14:textId="77777777" w:rsidR="00E94B70" w:rsidRPr="007001F1" w:rsidRDefault="00E94B70" w:rsidP="003F3D85">
            <w:pPr>
              <w:jc w:val="both"/>
              <w:rPr>
                <w:color w:val="000000"/>
                <w:sz w:val="22"/>
                <w:szCs w:val="22"/>
              </w:rPr>
            </w:pPr>
          </w:p>
        </w:tc>
        <w:tc>
          <w:tcPr>
            <w:tcW w:w="1842" w:type="dxa"/>
            <w:gridSpan w:val="2"/>
            <w:shd w:val="clear" w:color="auto" w:fill="auto"/>
            <w:vAlign w:val="center"/>
          </w:tcPr>
          <w:p w14:paraId="4E704BEE" w14:textId="77777777" w:rsidR="00E94B70" w:rsidRPr="007001F1" w:rsidRDefault="00E94B70" w:rsidP="003F3D85">
            <w:pPr>
              <w:jc w:val="both"/>
              <w:rPr>
                <w:color w:val="000000"/>
                <w:sz w:val="22"/>
                <w:szCs w:val="22"/>
              </w:rPr>
            </w:pPr>
          </w:p>
        </w:tc>
      </w:tr>
      <w:tr w:rsidR="00E94B70" w:rsidRPr="007001F1" w14:paraId="14D80E91" w14:textId="77777777" w:rsidTr="007261E4">
        <w:trPr>
          <w:trHeight w:val="845"/>
        </w:trPr>
        <w:tc>
          <w:tcPr>
            <w:tcW w:w="582" w:type="dxa"/>
            <w:vMerge/>
            <w:shd w:val="clear" w:color="auto" w:fill="auto"/>
            <w:noWrap/>
            <w:vAlign w:val="center"/>
          </w:tcPr>
          <w:p w14:paraId="771DA5C0" w14:textId="77777777" w:rsidR="00E94B70" w:rsidRPr="007001F1" w:rsidRDefault="00E94B70" w:rsidP="00F92AC2">
            <w:pPr>
              <w:jc w:val="center"/>
              <w:rPr>
                <w:color w:val="000000"/>
                <w:sz w:val="22"/>
                <w:szCs w:val="22"/>
              </w:rPr>
            </w:pPr>
          </w:p>
        </w:tc>
        <w:tc>
          <w:tcPr>
            <w:tcW w:w="4820" w:type="dxa"/>
            <w:gridSpan w:val="2"/>
            <w:shd w:val="clear" w:color="auto" w:fill="auto"/>
            <w:vAlign w:val="center"/>
          </w:tcPr>
          <w:p w14:paraId="476C9B61" w14:textId="3EC43797" w:rsidR="00E94B70" w:rsidRPr="007001F1" w:rsidRDefault="00E94B70"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C91AFFB" w14:textId="77777777" w:rsidR="00E94B70" w:rsidRPr="007001F1" w:rsidRDefault="00E94B70" w:rsidP="003F3D85">
            <w:pPr>
              <w:jc w:val="both"/>
              <w:rPr>
                <w:color w:val="000000"/>
                <w:sz w:val="22"/>
                <w:szCs w:val="22"/>
              </w:rPr>
            </w:pPr>
          </w:p>
        </w:tc>
        <w:tc>
          <w:tcPr>
            <w:tcW w:w="567" w:type="dxa"/>
            <w:shd w:val="clear" w:color="auto" w:fill="auto"/>
            <w:vAlign w:val="center"/>
          </w:tcPr>
          <w:p w14:paraId="6C18FE8E" w14:textId="77777777" w:rsidR="00E94B70" w:rsidRPr="007001F1" w:rsidRDefault="00E94B70" w:rsidP="003F3D85">
            <w:pPr>
              <w:jc w:val="both"/>
              <w:rPr>
                <w:color w:val="000000"/>
                <w:sz w:val="22"/>
                <w:szCs w:val="22"/>
              </w:rPr>
            </w:pPr>
          </w:p>
        </w:tc>
        <w:tc>
          <w:tcPr>
            <w:tcW w:w="709" w:type="dxa"/>
            <w:shd w:val="clear" w:color="auto" w:fill="auto"/>
            <w:vAlign w:val="center"/>
          </w:tcPr>
          <w:p w14:paraId="15EA8DA4" w14:textId="77777777" w:rsidR="00E94B70" w:rsidRPr="007001F1" w:rsidRDefault="00E94B70" w:rsidP="003F3D85">
            <w:pPr>
              <w:jc w:val="both"/>
              <w:rPr>
                <w:color w:val="000000"/>
                <w:sz w:val="22"/>
                <w:szCs w:val="22"/>
              </w:rPr>
            </w:pPr>
          </w:p>
        </w:tc>
        <w:tc>
          <w:tcPr>
            <w:tcW w:w="1842" w:type="dxa"/>
            <w:gridSpan w:val="2"/>
            <w:shd w:val="clear" w:color="auto" w:fill="auto"/>
            <w:vAlign w:val="center"/>
          </w:tcPr>
          <w:p w14:paraId="62489063" w14:textId="77777777" w:rsidR="00E94B70" w:rsidRPr="007001F1" w:rsidRDefault="00E94B70" w:rsidP="003F3D85">
            <w:pPr>
              <w:jc w:val="both"/>
              <w:rPr>
                <w:color w:val="000000"/>
                <w:sz w:val="22"/>
                <w:szCs w:val="22"/>
              </w:rPr>
            </w:pPr>
          </w:p>
        </w:tc>
      </w:tr>
      <w:tr w:rsidR="00E94B70" w:rsidRPr="007001F1" w14:paraId="5FA8CD27" w14:textId="77777777" w:rsidTr="007261E4">
        <w:trPr>
          <w:trHeight w:val="845"/>
        </w:trPr>
        <w:tc>
          <w:tcPr>
            <w:tcW w:w="582" w:type="dxa"/>
            <w:vMerge/>
            <w:shd w:val="clear" w:color="auto" w:fill="auto"/>
            <w:noWrap/>
            <w:vAlign w:val="center"/>
          </w:tcPr>
          <w:p w14:paraId="3FB39A08" w14:textId="77777777" w:rsidR="00E94B70" w:rsidRPr="007001F1" w:rsidRDefault="00E94B70" w:rsidP="00F92AC2">
            <w:pPr>
              <w:jc w:val="center"/>
              <w:rPr>
                <w:color w:val="000000"/>
                <w:sz w:val="22"/>
                <w:szCs w:val="22"/>
              </w:rPr>
            </w:pPr>
          </w:p>
        </w:tc>
        <w:tc>
          <w:tcPr>
            <w:tcW w:w="4820" w:type="dxa"/>
            <w:gridSpan w:val="2"/>
            <w:shd w:val="clear" w:color="auto" w:fill="auto"/>
            <w:vAlign w:val="center"/>
          </w:tcPr>
          <w:p w14:paraId="6828F813" w14:textId="71665321" w:rsidR="00E94B70" w:rsidRPr="007001F1" w:rsidRDefault="00E94B70" w:rsidP="003F3D85">
            <w:pPr>
              <w:jc w:val="both"/>
              <w:rPr>
                <w:sz w:val="22"/>
                <w:szCs w:val="22"/>
              </w:rPr>
            </w:pPr>
            <w:del w:id="1152" w:author="Kramár Róbert" w:date="2018-04-27T17:31:00Z">
              <w:r w:rsidRPr="007001F1" w:rsidDel="00F45CE7">
                <w:rPr>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153"/>
            </w:r>
          </w:p>
        </w:tc>
        <w:tc>
          <w:tcPr>
            <w:tcW w:w="567" w:type="dxa"/>
            <w:shd w:val="clear" w:color="auto" w:fill="auto"/>
            <w:vAlign w:val="center"/>
          </w:tcPr>
          <w:p w14:paraId="06C1E293" w14:textId="77777777" w:rsidR="00E94B70" w:rsidRPr="007001F1" w:rsidRDefault="00E94B70" w:rsidP="003F3D85">
            <w:pPr>
              <w:jc w:val="both"/>
              <w:rPr>
                <w:color w:val="000000"/>
                <w:sz w:val="22"/>
                <w:szCs w:val="22"/>
              </w:rPr>
            </w:pPr>
          </w:p>
        </w:tc>
        <w:tc>
          <w:tcPr>
            <w:tcW w:w="567" w:type="dxa"/>
            <w:shd w:val="clear" w:color="auto" w:fill="auto"/>
            <w:vAlign w:val="center"/>
          </w:tcPr>
          <w:p w14:paraId="571DC392" w14:textId="77777777" w:rsidR="00E94B70" w:rsidRPr="007001F1" w:rsidRDefault="00E94B70" w:rsidP="003F3D85">
            <w:pPr>
              <w:jc w:val="both"/>
              <w:rPr>
                <w:color w:val="000000"/>
                <w:sz w:val="22"/>
                <w:szCs w:val="22"/>
              </w:rPr>
            </w:pPr>
          </w:p>
        </w:tc>
        <w:tc>
          <w:tcPr>
            <w:tcW w:w="709" w:type="dxa"/>
            <w:shd w:val="clear" w:color="auto" w:fill="auto"/>
            <w:vAlign w:val="center"/>
          </w:tcPr>
          <w:p w14:paraId="2BE48B49" w14:textId="77777777" w:rsidR="00E94B70" w:rsidRPr="007001F1" w:rsidRDefault="00E94B70" w:rsidP="003F3D85">
            <w:pPr>
              <w:jc w:val="both"/>
              <w:rPr>
                <w:color w:val="000000"/>
                <w:sz w:val="22"/>
                <w:szCs w:val="22"/>
              </w:rPr>
            </w:pPr>
          </w:p>
        </w:tc>
        <w:tc>
          <w:tcPr>
            <w:tcW w:w="1842" w:type="dxa"/>
            <w:gridSpan w:val="2"/>
            <w:shd w:val="clear" w:color="auto" w:fill="auto"/>
            <w:vAlign w:val="center"/>
          </w:tcPr>
          <w:p w14:paraId="79C041CA" w14:textId="77777777" w:rsidR="00E94B70" w:rsidRPr="007001F1" w:rsidRDefault="00E94B70" w:rsidP="003F3D85">
            <w:pPr>
              <w:jc w:val="both"/>
              <w:rPr>
                <w:color w:val="000000"/>
                <w:sz w:val="22"/>
                <w:szCs w:val="22"/>
              </w:rPr>
            </w:pPr>
          </w:p>
        </w:tc>
      </w:tr>
      <w:tr w:rsidR="00881840" w:rsidRPr="007001F1" w14:paraId="46466B7B" w14:textId="77777777" w:rsidTr="00410560">
        <w:trPr>
          <w:trHeight w:val="20"/>
          <w:ins w:id="1154" w:author="Hudec Branislav" w:date="2018-02-20T16:35:00Z"/>
        </w:trPr>
        <w:tc>
          <w:tcPr>
            <w:tcW w:w="582" w:type="dxa"/>
            <w:shd w:val="clear" w:color="auto" w:fill="auto"/>
            <w:noWrap/>
            <w:vAlign w:val="center"/>
          </w:tcPr>
          <w:p w14:paraId="60534719" w14:textId="206684A1" w:rsidR="00881840" w:rsidRPr="007001F1" w:rsidRDefault="00881840" w:rsidP="00410560">
            <w:pPr>
              <w:jc w:val="center"/>
              <w:rPr>
                <w:ins w:id="1155" w:author="Hudec Branislav" w:date="2018-02-20T16:35:00Z"/>
                <w:color w:val="000000"/>
                <w:sz w:val="22"/>
                <w:szCs w:val="22"/>
              </w:rPr>
            </w:pPr>
            <w:ins w:id="1156" w:author="Hudec Branislav" w:date="2018-02-20T16:35:00Z">
              <w:r>
                <w:rPr>
                  <w:color w:val="000000"/>
                  <w:sz w:val="22"/>
                  <w:szCs w:val="22"/>
                </w:rPr>
                <w:t>9</w:t>
              </w:r>
            </w:ins>
          </w:p>
        </w:tc>
        <w:tc>
          <w:tcPr>
            <w:tcW w:w="4820" w:type="dxa"/>
            <w:gridSpan w:val="2"/>
            <w:shd w:val="clear" w:color="auto" w:fill="auto"/>
            <w:vAlign w:val="center"/>
          </w:tcPr>
          <w:p w14:paraId="75DB78D3" w14:textId="77777777" w:rsidR="00881840" w:rsidRPr="007001F1" w:rsidRDefault="00881840" w:rsidP="00410560">
            <w:pPr>
              <w:jc w:val="both"/>
              <w:rPr>
                <w:ins w:id="1157" w:author="Hudec Branislav" w:date="2018-02-20T16:35:00Z"/>
                <w:sz w:val="22"/>
                <w:szCs w:val="22"/>
              </w:rPr>
            </w:pPr>
            <w:ins w:id="1158" w:author="Hudec Branislav" w:date="2018-02-20T16:35:00Z">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ins>
          </w:p>
        </w:tc>
        <w:tc>
          <w:tcPr>
            <w:tcW w:w="567" w:type="dxa"/>
            <w:shd w:val="clear" w:color="auto" w:fill="auto"/>
            <w:vAlign w:val="center"/>
          </w:tcPr>
          <w:p w14:paraId="7FB72252" w14:textId="77777777" w:rsidR="00881840" w:rsidRPr="007001F1" w:rsidRDefault="00881840" w:rsidP="00410560">
            <w:pPr>
              <w:jc w:val="both"/>
              <w:rPr>
                <w:ins w:id="1159" w:author="Hudec Branislav" w:date="2018-02-20T16:35:00Z"/>
                <w:b/>
                <w:bCs/>
                <w:color w:val="000000"/>
                <w:sz w:val="22"/>
                <w:szCs w:val="22"/>
              </w:rPr>
            </w:pPr>
          </w:p>
        </w:tc>
        <w:tc>
          <w:tcPr>
            <w:tcW w:w="567" w:type="dxa"/>
            <w:shd w:val="clear" w:color="auto" w:fill="auto"/>
            <w:vAlign w:val="center"/>
          </w:tcPr>
          <w:p w14:paraId="2FACA4BE" w14:textId="77777777" w:rsidR="00881840" w:rsidRPr="007001F1" w:rsidRDefault="00881840" w:rsidP="00410560">
            <w:pPr>
              <w:jc w:val="both"/>
              <w:rPr>
                <w:ins w:id="1160" w:author="Hudec Branislav" w:date="2018-02-20T16:35:00Z"/>
                <w:b/>
                <w:bCs/>
                <w:color w:val="000000"/>
                <w:sz w:val="22"/>
                <w:szCs w:val="22"/>
              </w:rPr>
            </w:pPr>
          </w:p>
        </w:tc>
        <w:tc>
          <w:tcPr>
            <w:tcW w:w="776" w:type="dxa"/>
            <w:gridSpan w:val="2"/>
            <w:shd w:val="clear" w:color="auto" w:fill="auto"/>
            <w:vAlign w:val="center"/>
          </w:tcPr>
          <w:p w14:paraId="0D38D7BB" w14:textId="77777777" w:rsidR="00881840" w:rsidRPr="007001F1" w:rsidRDefault="00881840" w:rsidP="00410560">
            <w:pPr>
              <w:jc w:val="both"/>
              <w:rPr>
                <w:ins w:id="1161" w:author="Hudec Branislav" w:date="2018-02-20T16:35:00Z"/>
                <w:b/>
                <w:bCs/>
                <w:color w:val="000000"/>
                <w:sz w:val="22"/>
                <w:szCs w:val="22"/>
              </w:rPr>
            </w:pPr>
          </w:p>
        </w:tc>
        <w:tc>
          <w:tcPr>
            <w:tcW w:w="1775" w:type="dxa"/>
            <w:shd w:val="clear" w:color="auto" w:fill="auto"/>
            <w:vAlign w:val="center"/>
          </w:tcPr>
          <w:p w14:paraId="58B8D814" w14:textId="77777777" w:rsidR="00881840" w:rsidRPr="007001F1" w:rsidRDefault="00881840" w:rsidP="00410560">
            <w:pPr>
              <w:jc w:val="both"/>
              <w:rPr>
                <w:ins w:id="1162" w:author="Hudec Branislav" w:date="2018-02-20T16:35:00Z"/>
                <w:b/>
                <w:bCs/>
                <w:color w:val="000000"/>
                <w:sz w:val="22"/>
                <w:szCs w:val="22"/>
              </w:rPr>
            </w:pPr>
          </w:p>
        </w:tc>
      </w:tr>
      <w:tr w:rsidR="00F92AC2" w:rsidRPr="007001F1" w14:paraId="63B9B8D2" w14:textId="77777777" w:rsidTr="007261E4">
        <w:trPr>
          <w:trHeight w:val="20"/>
        </w:trPr>
        <w:tc>
          <w:tcPr>
            <w:tcW w:w="582" w:type="dxa"/>
            <w:shd w:val="clear" w:color="auto" w:fill="auto"/>
            <w:noWrap/>
            <w:vAlign w:val="center"/>
            <w:hideMark/>
          </w:tcPr>
          <w:p w14:paraId="032F7D69" w14:textId="17FADE12" w:rsidR="00F92AC2" w:rsidRPr="007001F1" w:rsidRDefault="00881840" w:rsidP="00F92AC2">
            <w:pPr>
              <w:jc w:val="center"/>
              <w:rPr>
                <w:color w:val="000000"/>
                <w:sz w:val="22"/>
                <w:szCs w:val="22"/>
              </w:rPr>
            </w:pPr>
            <w:ins w:id="1163" w:author="Hudec Branislav" w:date="2018-02-20T16:35:00Z">
              <w:r>
                <w:rPr>
                  <w:color w:val="000000"/>
                  <w:sz w:val="22"/>
                  <w:szCs w:val="22"/>
                </w:rPr>
                <w:t>10</w:t>
              </w:r>
            </w:ins>
            <w:del w:id="1164" w:author="Hudec Branislav" w:date="2018-02-20T16:35:00Z">
              <w:r w:rsidR="00A800C2" w:rsidRPr="007001F1" w:rsidDel="00881840">
                <w:rPr>
                  <w:color w:val="000000"/>
                  <w:sz w:val="22"/>
                  <w:szCs w:val="22"/>
                </w:rPr>
                <w:delText>9</w:delText>
              </w:r>
            </w:del>
          </w:p>
        </w:tc>
        <w:tc>
          <w:tcPr>
            <w:tcW w:w="4820" w:type="dxa"/>
            <w:gridSpan w:val="2"/>
            <w:shd w:val="clear" w:color="auto" w:fill="auto"/>
            <w:vAlign w:val="center"/>
            <w:hideMark/>
          </w:tcPr>
          <w:p w14:paraId="4FEACD3B" w14:textId="77777777" w:rsidR="00F92AC2" w:rsidRPr="007001F1" w:rsidRDefault="00F92AC2"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7DD03117"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6F83C56"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6C2F882E"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76883DDA"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5F55293B" w14:textId="77777777" w:rsidTr="007261E4">
        <w:trPr>
          <w:trHeight w:val="300"/>
        </w:trPr>
        <w:tc>
          <w:tcPr>
            <w:tcW w:w="9087" w:type="dxa"/>
            <w:gridSpan w:val="8"/>
            <w:shd w:val="clear" w:color="auto" w:fill="auto"/>
            <w:noWrap/>
            <w:vAlign w:val="center"/>
          </w:tcPr>
          <w:p w14:paraId="66F44E64" w14:textId="77777777" w:rsidR="00F92AC2" w:rsidRPr="007001F1" w:rsidRDefault="00F92AC2" w:rsidP="00F92AC2">
            <w:pPr>
              <w:jc w:val="both"/>
              <w:rPr>
                <w:b/>
                <w:sz w:val="20"/>
                <w:szCs w:val="20"/>
              </w:rPr>
            </w:pPr>
            <w:r w:rsidRPr="007001F1">
              <w:rPr>
                <w:b/>
                <w:sz w:val="20"/>
                <w:szCs w:val="20"/>
              </w:rPr>
              <w:t>VYJADRENIE</w:t>
            </w:r>
          </w:p>
          <w:p w14:paraId="45704711" w14:textId="77777777" w:rsidR="00F92AC2" w:rsidRPr="007001F1" w:rsidRDefault="00F92AC2" w:rsidP="00F92AC2">
            <w:pPr>
              <w:jc w:val="both"/>
              <w:rPr>
                <w:sz w:val="20"/>
                <w:szCs w:val="20"/>
              </w:rPr>
            </w:pPr>
          </w:p>
          <w:p w14:paraId="7F6330DD" w14:textId="77777777" w:rsidR="00F92AC2" w:rsidRPr="007001F1" w:rsidRDefault="00F92AC2" w:rsidP="00F92AC2">
            <w:r w:rsidRPr="007001F1">
              <w:rPr>
                <w:sz w:val="20"/>
                <w:szCs w:val="20"/>
              </w:rPr>
              <w:lastRenderedPageBreak/>
              <w:t xml:space="preserve">Na základe overených skutočností potvrdzujem, že  </w:t>
            </w:r>
            <w:sdt>
              <w:sdtPr>
                <w:rPr>
                  <w:sz w:val="20"/>
                  <w:szCs w:val="20"/>
                </w:rPr>
                <w:id w:val="432790765"/>
                <w:placeholder>
                  <w:docPart w:val="81D196D74D08476BBB74CE3BFF4BDB3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1B567863" w14:textId="77777777" w:rsidR="00F92AC2" w:rsidRPr="007001F1" w:rsidRDefault="00F92AC2" w:rsidP="00F92AC2">
            <w:pPr>
              <w:rPr>
                <w:b/>
                <w:bCs/>
                <w:color w:val="000000"/>
                <w:sz w:val="22"/>
                <w:szCs w:val="22"/>
              </w:rPr>
            </w:pPr>
          </w:p>
        </w:tc>
      </w:tr>
      <w:tr w:rsidR="00F92AC2" w:rsidRPr="007001F1" w14:paraId="681ABFE5" w14:textId="77777777" w:rsidTr="007261E4">
        <w:trPr>
          <w:trHeight w:val="300"/>
        </w:trPr>
        <w:tc>
          <w:tcPr>
            <w:tcW w:w="3559" w:type="dxa"/>
            <w:gridSpan w:val="2"/>
            <w:shd w:val="clear" w:color="auto" w:fill="auto"/>
            <w:vAlign w:val="center"/>
            <w:hideMark/>
          </w:tcPr>
          <w:p w14:paraId="611BB045" w14:textId="77777777" w:rsidR="00F92AC2" w:rsidRPr="007001F1" w:rsidRDefault="00F92AC2" w:rsidP="00F92AC2">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20"/>
            </w:r>
            <w:r w:rsidRPr="007001F1">
              <w:rPr>
                <w:b/>
                <w:bCs/>
                <w:sz w:val="22"/>
                <w:szCs w:val="22"/>
              </w:rPr>
              <w:t>:</w:t>
            </w:r>
          </w:p>
        </w:tc>
        <w:tc>
          <w:tcPr>
            <w:tcW w:w="5528" w:type="dxa"/>
            <w:gridSpan w:val="6"/>
            <w:shd w:val="clear" w:color="auto" w:fill="auto"/>
            <w:vAlign w:val="center"/>
            <w:hideMark/>
          </w:tcPr>
          <w:p w14:paraId="7E464039"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12722C59" w14:textId="77777777" w:rsidTr="007261E4">
        <w:trPr>
          <w:trHeight w:val="300"/>
        </w:trPr>
        <w:tc>
          <w:tcPr>
            <w:tcW w:w="3559" w:type="dxa"/>
            <w:gridSpan w:val="2"/>
            <w:shd w:val="clear" w:color="auto" w:fill="auto"/>
            <w:vAlign w:val="center"/>
            <w:hideMark/>
          </w:tcPr>
          <w:p w14:paraId="65409153" w14:textId="77777777" w:rsidR="00F92AC2" w:rsidRPr="007001F1" w:rsidRDefault="00F92AC2" w:rsidP="00F92AC2">
            <w:pPr>
              <w:rPr>
                <w:b/>
                <w:bCs/>
                <w:sz w:val="22"/>
                <w:szCs w:val="22"/>
              </w:rPr>
            </w:pPr>
            <w:r w:rsidRPr="007001F1">
              <w:rPr>
                <w:b/>
                <w:bCs/>
                <w:sz w:val="22"/>
                <w:szCs w:val="22"/>
              </w:rPr>
              <w:t>Dátum:</w:t>
            </w:r>
          </w:p>
        </w:tc>
        <w:tc>
          <w:tcPr>
            <w:tcW w:w="5528" w:type="dxa"/>
            <w:gridSpan w:val="6"/>
            <w:shd w:val="clear" w:color="auto" w:fill="auto"/>
            <w:vAlign w:val="center"/>
            <w:hideMark/>
          </w:tcPr>
          <w:p w14:paraId="791414E2"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73B73C2F" w14:textId="77777777" w:rsidTr="007261E4">
        <w:trPr>
          <w:trHeight w:val="300"/>
        </w:trPr>
        <w:tc>
          <w:tcPr>
            <w:tcW w:w="3559" w:type="dxa"/>
            <w:gridSpan w:val="2"/>
            <w:shd w:val="clear" w:color="000000" w:fill="FFFFFF"/>
            <w:vAlign w:val="center"/>
            <w:hideMark/>
          </w:tcPr>
          <w:p w14:paraId="411C0AC1" w14:textId="77777777" w:rsidR="00F92AC2" w:rsidRPr="007001F1" w:rsidRDefault="00F92AC2" w:rsidP="00F92AC2">
            <w:pPr>
              <w:rPr>
                <w:b/>
                <w:bCs/>
                <w:sz w:val="22"/>
                <w:szCs w:val="22"/>
              </w:rPr>
            </w:pPr>
            <w:r w:rsidRPr="007001F1">
              <w:rPr>
                <w:b/>
                <w:bCs/>
                <w:sz w:val="22"/>
                <w:szCs w:val="22"/>
              </w:rPr>
              <w:t>Podpis:</w:t>
            </w:r>
          </w:p>
        </w:tc>
        <w:tc>
          <w:tcPr>
            <w:tcW w:w="5528" w:type="dxa"/>
            <w:gridSpan w:val="6"/>
            <w:shd w:val="clear" w:color="auto" w:fill="auto"/>
            <w:vAlign w:val="center"/>
            <w:hideMark/>
          </w:tcPr>
          <w:p w14:paraId="6BD55F55"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4D65BBFE" w14:textId="77777777" w:rsidTr="007261E4">
        <w:trPr>
          <w:trHeight w:val="300"/>
        </w:trPr>
        <w:tc>
          <w:tcPr>
            <w:tcW w:w="9087" w:type="dxa"/>
            <w:gridSpan w:val="8"/>
            <w:shd w:val="clear" w:color="auto" w:fill="auto"/>
            <w:noWrap/>
            <w:vAlign w:val="bottom"/>
            <w:hideMark/>
          </w:tcPr>
          <w:p w14:paraId="578CBE19" w14:textId="77777777" w:rsidR="00F92AC2" w:rsidRPr="007001F1" w:rsidRDefault="00F92AC2" w:rsidP="00F92AC2">
            <w:pPr>
              <w:jc w:val="center"/>
              <w:rPr>
                <w:color w:val="000000"/>
                <w:sz w:val="22"/>
                <w:szCs w:val="22"/>
              </w:rPr>
            </w:pPr>
            <w:r w:rsidRPr="007001F1">
              <w:rPr>
                <w:color w:val="000000"/>
                <w:sz w:val="22"/>
                <w:szCs w:val="22"/>
              </w:rPr>
              <w:t> </w:t>
            </w:r>
          </w:p>
        </w:tc>
      </w:tr>
      <w:tr w:rsidR="00F92AC2" w:rsidRPr="007001F1" w14:paraId="497F44E2" w14:textId="77777777" w:rsidTr="007261E4">
        <w:trPr>
          <w:trHeight w:val="300"/>
        </w:trPr>
        <w:tc>
          <w:tcPr>
            <w:tcW w:w="3559" w:type="dxa"/>
            <w:gridSpan w:val="2"/>
            <w:shd w:val="clear" w:color="000000" w:fill="FFFFFF"/>
            <w:vAlign w:val="center"/>
            <w:hideMark/>
          </w:tcPr>
          <w:p w14:paraId="52E9E33A" w14:textId="77777777" w:rsidR="00F92AC2" w:rsidRPr="007001F1" w:rsidRDefault="00F92AC2" w:rsidP="00F92AC2">
            <w:pPr>
              <w:rPr>
                <w:b/>
                <w:bCs/>
                <w:sz w:val="22"/>
                <w:szCs w:val="22"/>
              </w:rPr>
            </w:pPr>
            <w:r w:rsidRPr="007001F1">
              <w:rPr>
                <w:b/>
                <w:bCs/>
                <w:sz w:val="22"/>
                <w:szCs w:val="22"/>
              </w:rPr>
              <w:t>Kontrolu vykonal</w:t>
            </w:r>
            <w:r w:rsidRPr="007001F1">
              <w:rPr>
                <w:rStyle w:val="Odkaznapoznmkupodiarou"/>
                <w:b/>
                <w:bCs/>
                <w:sz w:val="20"/>
                <w:szCs w:val="20"/>
              </w:rPr>
              <w:footnoteReference w:id="21"/>
            </w:r>
            <w:r w:rsidRPr="007001F1">
              <w:rPr>
                <w:b/>
                <w:bCs/>
                <w:sz w:val="22"/>
                <w:szCs w:val="22"/>
              </w:rPr>
              <w:t>:</w:t>
            </w:r>
          </w:p>
        </w:tc>
        <w:tc>
          <w:tcPr>
            <w:tcW w:w="5528" w:type="dxa"/>
            <w:gridSpan w:val="6"/>
            <w:shd w:val="clear" w:color="auto" w:fill="auto"/>
            <w:vAlign w:val="center"/>
            <w:hideMark/>
          </w:tcPr>
          <w:p w14:paraId="71BF0DBF"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77EE8938" w14:textId="77777777" w:rsidTr="007261E4">
        <w:trPr>
          <w:trHeight w:val="300"/>
        </w:trPr>
        <w:tc>
          <w:tcPr>
            <w:tcW w:w="3559" w:type="dxa"/>
            <w:gridSpan w:val="2"/>
            <w:shd w:val="clear" w:color="000000" w:fill="FFFFFF"/>
            <w:vAlign w:val="center"/>
            <w:hideMark/>
          </w:tcPr>
          <w:p w14:paraId="32826C8B" w14:textId="77777777" w:rsidR="00F92AC2" w:rsidRPr="007001F1" w:rsidRDefault="00F92AC2" w:rsidP="00F92AC2">
            <w:pPr>
              <w:rPr>
                <w:b/>
                <w:bCs/>
                <w:sz w:val="22"/>
                <w:szCs w:val="22"/>
              </w:rPr>
            </w:pPr>
            <w:r w:rsidRPr="007001F1">
              <w:rPr>
                <w:b/>
                <w:bCs/>
                <w:sz w:val="22"/>
                <w:szCs w:val="22"/>
              </w:rPr>
              <w:t xml:space="preserve">Dátum: </w:t>
            </w:r>
          </w:p>
        </w:tc>
        <w:tc>
          <w:tcPr>
            <w:tcW w:w="5528" w:type="dxa"/>
            <w:gridSpan w:val="6"/>
            <w:shd w:val="clear" w:color="auto" w:fill="auto"/>
            <w:vAlign w:val="center"/>
            <w:hideMark/>
          </w:tcPr>
          <w:p w14:paraId="508ACD30"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395EF65F" w14:textId="77777777" w:rsidTr="007261E4">
        <w:trPr>
          <w:trHeight w:val="300"/>
        </w:trPr>
        <w:tc>
          <w:tcPr>
            <w:tcW w:w="3559" w:type="dxa"/>
            <w:gridSpan w:val="2"/>
            <w:shd w:val="clear" w:color="000000" w:fill="FFFFFF"/>
            <w:vAlign w:val="center"/>
            <w:hideMark/>
          </w:tcPr>
          <w:p w14:paraId="151320EF" w14:textId="77777777" w:rsidR="00F92AC2" w:rsidRPr="007001F1" w:rsidRDefault="00F92AC2" w:rsidP="00F92AC2">
            <w:pPr>
              <w:rPr>
                <w:b/>
                <w:bCs/>
                <w:sz w:val="22"/>
                <w:szCs w:val="22"/>
              </w:rPr>
            </w:pPr>
            <w:r w:rsidRPr="007001F1">
              <w:rPr>
                <w:b/>
                <w:bCs/>
                <w:sz w:val="22"/>
                <w:szCs w:val="22"/>
              </w:rPr>
              <w:t>Podpis:</w:t>
            </w:r>
          </w:p>
        </w:tc>
        <w:tc>
          <w:tcPr>
            <w:tcW w:w="5528" w:type="dxa"/>
            <w:gridSpan w:val="6"/>
            <w:shd w:val="clear" w:color="auto" w:fill="auto"/>
            <w:vAlign w:val="center"/>
            <w:hideMark/>
          </w:tcPr>
          <w:p w14:paraId="19E32068" w14:textId="77777777" w:rsidR="00F92AC2" w:rsidRPr="007001F1" w:rsidRDefault="00F92AC2" w:rsidP="00F92AC2">
            <w:pPr>
              <w:rPr>
                <w:color w:val="000000"/>
                <w:sz w:val="22"/>
                <w:szCs w:val="22"/>
              </w:rPr>
            </w:pPr>
            <w:r w:rsidRPr="007001F1">
              <w:rPr>
                <w:color w:val="000000"/>
                <w:sz w:val="22"/>
                <w:szCs w:val="22"/>
              </w:rPr>
              <w:t> </w:t>
            </w:r>
          </w:p>
        </w:tc>
      </w:tr>
    </w:tbl>
    <w:p w14:paraId="6C3C7005" w14:textId="77777777"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14:paraId="1EBC9AAC" w14:textId="77777777" w:rsidTr="007261E4">
        <w:trPr>
          <w:trHeight w:val="645"/>
        </w:trPr>
        <w:tc>
          <w:tcPr>
            <w:tcW w:w="9087" w:type="dxa"/>
            <w:gridSpan w:val="7"/>
            <w:shd w:val="clear" w:color="000000" w:fill="60497A"/>
            <w:vAlign w:val="center"/>
            <w:hideMark/>
          </w:tcPr>
          <w:p w14:paraId="65A24EF9" w14:textId="77777777" w:rsidR="005365A3" w:rsidRPr="007001F1" w:rsidRDefault="005365A3"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165" w:name="KZ_11"/>
            <w:r w:rsidRPr="007001F1">
              <w:rPr>
                <w:b/>
                <w:bCs/>
                <w:color w:val="FFFFFF"/>
              </w:rPr>
              <w:t>Nadlimitná zákazka realizovaná cez elektronické trhovisko - následná ex-post kontrola</w:t>
            </w:r>
            <w:bookmarkEnd w:id="1165"/>
          </w:p>
        </w:tc>
      </w:tr>
      <w:tr w:rsidR="005365A3" w:rsidRPr="007001F1" w14:paraId="7812FE0E" w14:textId="77777777" w:rsidTr="007261E4">
        <w:trPr>
          <w:trHeight w:val="330"/>
        </w:trPr>
        <w:tc>
          <w:tcPr>
            <w:tcW w:w="9087" w:type="dxa"/>
            <w:gridSpan w:val="7"/>
            <w:shd w:val="clear" w:color="auto" w:fill="auto"/>
            <w:vAlign w:val="center"/>
            <w:hideMark/>
          </w:tcPr>
          <w:p w14:paraId="448687C2" w14:textId="77777777" w:rsidR="005365A3" w:rsidRPr="007001F1" w:rsidRDefault="005365A3" w:rsidP="00901910">
            <w:pPr>
              <w:jc w:val="center"/>
              <w:rPr>
                <w:b/>
                <w:bCs/>
                <w:color w:val="000000"/>
                <w:sz w:val="22"/>
                <w:szCs w:val="22"/>
              </w:rPr>
            </w:pPr>
            <w:r w:rsidRPr="007001F1">
              <w:rPr>
                <w:b/>
                <w:bCs/>
                <w:color w:val="000000"/>
                <w:sz w:val="22"/>
                <w:szCs w:val="22"/>
              </w:rPr>
              <w:t>Identifikácia programu</w:t>
            </w:r>
          </w:p>
        </w:tc>
      </w:tr>
      <w:tr w:rsidR="005365A3" w:rsidRPr="007001F1" w14:paraId="4C5A8A6E" w14:textId="77777777" w:rsidTr="007261E4">
        <w:trPr>
          <w:trHeight w:val="300"/>
        </w:trPr>
        <w:tc>
          <w:tcPr>
            <w:tcW w:w="3559" w:type="dxa"/>
            <w:gridSpan w:val="2"/>
            <w:shd w:val="clear" w:color="auto" w:fill="auto"/>
            <w:vAlign w:val="center"/>
            <w:hideMark/>
          </w:tcPr>
          <w:p w14:paraId="0BA96476" w14:textId="77777777" w:rsidR="005365A3" w:rsidRPr="007001F1" w:rsidRDefault="005365A3"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C7FC2A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98C60D6" w14:textId="77777777" w:rsidTr="007261E4">
        <w:trPr>
          <w:trHeight w:val="660"/>
        </w:trPr>
        <w:tc>
          <w:tcPr>
            <w:tcW w:w="3559" w:type="dxa"/>
            <w:gridSpan w:val="2"/>
            <w:shd w:val="clear" w:color="auto" w:fill="auto"/>
            <w:vAlign w:val="center"/>
            <w:hideMark/>
          </w:tcPr>
          <w:p w14:paraId="487D8630" w14:textId="20D39AD2" w:rsidR="005365A3" w:rsidRPr="007001F1" w:rsidRDefault="005365A3" w:rsidP="00901910">
            <w:pPr>
              <w:rPr>
                <w:color w:val="000000"/>
                <w:sz w:val="22"/>
                <w:szCs w:val="22"/>
              </w:rPr>
            </w:pPr>
            <w:r w:rsidRPr="007001F1">
              <w:rPr>
                <w:color w:val="000000"/>
                <w:sz w:val="22"/>
                <w:szCs w:val="22"/>
              </w:rPr>
              <w:t xml:space="preserve">Názov </w:t>
            </w:r>
            <w:ins w:id="1166" w:author="Kramár Róbert" w:date="2018-04-27T15:10: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1291AC5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AB81EE8" w14:textId="77777777" w:rsidTr="007261E4">
        <w:trPr>
          <w:trHeight w:val="330"/>
        </w:trPr>
        <w:tc>
          <w:tcPr>
            <w:tcW w:w="9087" w:type="dxa"/>
            <w:gridSpan w:val="7"/>
            <w:shd w:val="clear" w:color="auto" w:fill="auto"/>
            <w:vAlign w:val="center"/>
            <w:hideMark/>
          </w:tcPr>
          <w:p w14:paraId="196BE18A" w14:textId="77777777" w:rsidR="005365A3" w:rsidRPr="007001F1" w:rsidRDefault="005365A3" w:rsidP="00901910">
            <w:pPr>
              <w:jc w:val="center"/>
              <w:rPr>
                <w:b/>
                <w:bCs/>
                <w:color w:val="000000"/>
                <w:sz w:val="22"/>
                <w:szCs w:val="22"/>
              </w:rPr>
            </w:pPr>
            <w:r w:rsidRPr="007001F1">
              <w:rPr>
                <w:b/>
                <w:bCs/>
                <w:color w:val="000000"/>
                <w:sz w:val="22"/>
                <w:szCs w:val="22"/>
              </w:rPr>
              <w:t>Identifikácia projektu a prijímateľa</w:t>
            </w:r>
          </w:p>
        </w:tc>
      </w:tr>
      <w:tr w:rsidR="005365A3" w:rsidRPr="007001F1" w14:paraId="0B74F576" w14:textId="77777777" w:rsidTr="007261E4">
        <w:trPr>
          <w:trHeight w:val="330"/>
        </w:trPr>
        <w:tc>
          <w:tcPr>
            <w:tcW w:w="3559" w:type="dxa"/>
            <w:gridSpan w:val="2"/>
            <w:shd w:val="clear" w:color="auto" w:fill="auto"/>
            <w:vAlign w:val="center"/>
            <w:hideMark/>
          </w:tcPr>
          <w:p w14:paraId="648697D3" w14:textId="67429E65" w:rsidR="005365A3" w:rsidRPr="007001F1" w:rsidRDefault="005365A3"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A7B68EC"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440BC619" w14:textId="77777777" w:rsidTr="007261E4">
        <w:trPr>
          <w:trHeight w:val="300"/>
        </w:trPr>
        <w:tc>
          <w:tcPr>
            <w:tcW w:w="3559" w:type="dxa"/>
            <w:gridSpan w:val="2"/>
            <w:shd w:val="clear" w:color="auto" w:fill="auto"/>
            <w:vAlign w:val="center"/>
            <w:hideMark/>
          </w:tcPr>
          <w:p w14:paraId="20F96D89" w14:textId="77777777" w:rsidR="005365A3" w:rsidRPr="007001F1" w:rsidRDefault="005365A3"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BEBE70E"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D5518BF" w14:textId="77777777" w:rsidTr="007261E4">
        <w:trPr>
          <w:trHeight w:val="300"/>
        </w:trPr>
        <w:tc>
          <w:tcPr>
            <w:tcW w:w="3559" w:type="dxa"/>
            <w:gridSpan w:val="2"/>
            <w:shd w:val="clear" w:color="auto" w:fill="auto"/>
            <w:vAlign w:val="center"/>
            <w:hideMark/>
          </w:tcPr>
          <w:p w14:paraId="12BB87E6" w14:textId="77777777" w:rsidR="005365A3" w:rsidRPr="007001F1" w:rsidRDefault="005365A3"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F593BBA"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9A69346" w14:textId="77777777" w:rsidTr="007261E4">
        <w:trPr>
          <w:trHeight w:val="300"/>
        </w:trPr>
        <w:tc>
          <w:tcPr>
            <w:tcW w:w="3559" w:type="dxa"/>
            <w:gridSpan w:val="2"/>
            <w:shd w:val="clear" w:color="auto" w:fill="auto"/>
            <w:vAlign w:val="center"/>
            <w:hideMark/>
          </w:tcPr>
          <w:p w14:paraId="24A350D9" w14:textId="77777777" w:rsidR="005365A3" w:rsidRPr="007001F1" w:rsidRDefault="005365A3"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861592B"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3C0DAC4" w14:textId="77777777" w:rsidTr="007261E4">
        <w:trPr>
          <w:trHeight w:val="330"/>
        </w:trPr>
        <w:tc>
          <w:tcPr>
            <w:tcW w:w="9087" w:type="dxa"/>
            <w:gridSpan w:val="7"/>
            <w:shd w:val="clear" w:color="auto" w:fill="auto"/>
            <w:vAlign w:val="center"/>
            <w:hideMark/>
          </w:tcPr>
          <w:p w14:paraId="466CB74D" w14:textId="77777777" w:rsidR="005365A3" w:rsidRPr="007001F1" w:rsidRDefault="005365A3" w:rsidP="00901910">
            <w:pPr>
              <w:jc w:val="center"/>
              <w:rPr>
                <w:b/>
                <w:bCs/>
                <w:color w:val="000000"/>
                <w:sz w:val="22"/>
                <w:szCs w:val="22"/>
              </w:rPr>
            </w:pPr>
            <w:r w:rsidRPr="007001F1">
              <w:rPr>
                <w:b/>
                <w:bCs/>
                <w:color w:val="000000"/>
                <w:sz w:val="22"/>
                <w:szCs w:val="22"/>
              </w:rPr>
              <w:t>Identifikácia zákazky</w:t>
            </w:r>
          </w:p>
        </w:tc>
      </w:tr>
      <w:tr w:rsidR="005365A3" w:rsidRPr="007001F1" w14:paraId="5A5B2AB6" w14:textId="77777777" w:rsidTr="007261E4">
        <w:trPr>
          <w:trHeight w:val="300"/>
        </w:trPr>
        <w:tc>
          <w:tcPr>
            <w:tcW w:w="3559" w:type="dxa"/>
            <w:gridSpan w:val="2"/>
            <w:shd w:val="clear" w:color="auto" w:fill="auto"/>
            <w:vAlign w:val="center"/>
            <w:hideMark/>
          </w:tcPr>
          <w:p w14:paraId="28956A38" w14:textId="77777777" w:rsidR="005365A3" w:rsidRPr="007001F1" w:rsidRDefault="005365A3"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718B818" w14:textId="77777777" w:rsidR="005365A3" w:rsidRPr="007001F1" w:rsidRDefault="005365A3" w:rsidP="00901910">
            <w:pPr>
              <w:rPr>
                <w:color w:val="000000"/>
                <w:sz w:val="22"/>
                <w:szCs w:val="22"/>
              </w:rPr>
            </w:pPr>
            <w:r w:rsidRPr="007001F1">
              <w:rPr>
                <w:color w:val="000000"/>
                <w:sz w:val="22"/>
                <w:szCs w:val="22"/>
              </w:rPr>
              <w:t>Nadlimitná zákazka</w:t>
            </w:r>
          </w:p>
        </w:tc>
      </w:tr>
      <w:tr w:rsidR="005365A3" w:rsidRPr="007001F1" w14:paraId="1A614238" w14:textId="77777777" w:rsidTr="007261E4">
        <w:trPr>
          <w:trHeight w:val="300"/>
        </w:trPr>
        <w:tc>
          <w:tcPr>
            <w:tcW w:w="3559" w:type="dxa"/>
            <w:gridSpan w:val="2"/>
            <w:shd w:val="clear" w:color="auto" w:fill="auto"/>
            <w:vAlign w:val="center"/>
            <w:hideMark/>
          </w:tcPr>
          <w:p w14:paraId="76827895" w14:textId="77777777" w:rsidR="005365A3" w:rsidRPr="007001F1" w:rsidRDefault="005365A3"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658DEA0" w14:textId="77777777" w:rsidR="005365A3" w:rsidRPr="007001F1" w:rsidRDefault="005365A3" w:rsidP="00901910">
            <w:pPr>
              <w:rPr>
                <w:color w:val="000000"/>
                <w:sz w:val="22"/>
                <w:szCs w:val="22"/>
              </w:rPr>
            </w:pPr>
            <w:r w:rsidRPr="007001F1">
              <w:rPr>
                <w:color w:val="000000"/>
                <w:sz w:val="22"/>
                <w:szCs w:val="22"/>
              </w:rPr>
              <w:t>Nadlimitná verejná súťaž s využitím elektronického trhoviska</w:t>
            </w:r>
          </w:p>
        </w:tc>
      </w:tr>
      <w:tr w:rsidR="005365A3" w:rsidRPr="007001F1" w14:paraId="06297E92" w14:textId="77777777" w:rsidTr="007261E4">
        <w:trPr>
          <w:trHeight w:val="300"/>
        </w:trPr>
        <w:tc>
          <w:tcPr>
            <w:tcW w:w="3559" w:type="dxa"/>
            <w:gridSpan w:val="2"/>
            <w:shd w:val="clear" w:color="auto" w:fill="auto"/>
            <w:vAlign w:val="center"/>
            <w:hideMark/>
          </w:tcPr>
          <w:p w14:paraId="20362A9F" w14:textId="77777777" w:rsidR="005365A3" w:rsidRPr="007001F1" w:rsidRDefault="005365A3"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90DEC27" w14:textId="77777777" w:rsidR="005365A3" w:rsidRPr="007001F1" w:rsidRDefault="005365A3" w:rsidP="00901910">
            <w:pPr>
              <w:rPr>
                <w:color w:val="000000"/>
                <w:sz w:val="22"/>
                <w:szCs w:val="22"/>
              </w:rPr>
            </w:pPr>
            <w:r w:rsidRPr="007001F1">
              <w:rPr>
                <w:color w:val="000000"/>
                <w:sz w:val="22"/>
                <w:szCs w:val="22"/>
              </w:rPr>
              <w:t xml:space="preserve"> </w:t>
            </w:r>
          </w:p>
        </w:tc>
      </w:tr>
      <w:tr w:rsidR="004D0B9F" w:rsidRPr="007001F1" w14:paraId="5BC4257A" w14:textId="77777777" w:rsidTr="007261E4">
        <w:trPr>
          <w:trHeight w:val="300"/>
        </w:trPr>
        <w:tc>
          <w:tcPr>
            <w:tcW w:w="3559" w:type="dxa"/>
            <w:gridSpan w:val="2"/>
            <w:shd w:val="clear" w:color="auto" w:fill="auto"/>
            <w:vAlign w:val="center"/>
          </w:tcPr>
          <w:p w14:paraId="18AC49B2" w14:textId="0EDEA72B"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493F8FF" w14:textId="77777777" w:rsidR="004D0B9F" w:rsidRPr="007001F1" w:rsidRDefault="004D0B9F" w:rsidP="00901910">
            <w:pPr>
              <w:rPr>
                <w:color w:val="000000"/>
                <w:sz w:val="22"/>
                <w:szCs w:val="22"/>
              </w:rPr>
            </w:pPr>
          </w:p>
        </w:tc>
      </w:tr>
      <w:tr w:rsidR="005365A3" w:rsidRPr="007001F1" w14:paraId="6F752E73" w14:textId="77777777" w:rsidTr="007261E4">
        <w:trPr>
          <w:trHeight w:val="300"/>
        </w:trPr>
        <w:tc>
          <w:tcPr>
            <w:tcW w:w="3559" w:type="dxa"/>
            <w:gridSpan w:val="2"/>
            <w:shd w:val="clear" w:color="auto" w:fill="auto"/>
            <w:vAlign w:val="center"/>
            <w:hideMark/>
          </w:tcPr>
          <w:p w14:paraId="00E957D2" w14:textId="77777777" w:rsidR="005365A3" w:rsidRPr="007001F1" w:rsidRDefault="005365A3"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12DAD049" w14:textId="77777777" w:rsidR="005365A3" w:rsidRPr="007001F1" w:rsidRDefault="005365A3" w:rsidP="00901910">
            <w:pPr>
              <w:rPr>
                <w:color w:val="000000"/>
                <w:sz w:val="22"/>
                <w:szCs w:val="22"/>
              </w:rPr>
            </w:pPr>
            <w:r w:rsidRPr="007001F1">
              <w:rPr>
                <w:color w:val="000000"/>
                <w:sz w:val="22"/>
                <w:szCs w:val="22"/>
              </w:rPr>
              <w:t>Následná ex-post kontrola</w:t>
            </w:r>
          </w:p>
        </w:tc>
      </w:tr>
      <w:tr w:rsidR="005365A3" w:rsidRPr="007001F1" w14:paraId="0E6E36CE" w14:textId="77777777" w:rsidTr="007261E4">
        <w:trPr>
          <w:trHeight w:val="300"/>
        </w:trPr>
        <w:tc>
          <w:tcPr>
            <w:tcW w:w="3559" w:type="dxa"/>
            <w:gridSpan w:val="2"/>
            <w:shd w:val="clear" w:color="auto" w:fill="auto"/>
            <w:vAlign w:val="center"/>
            <w:hideMark/>
          </w:tcPr>
          <w:p w14:paraId="7D83E460" w14:textId="77777777" w:rsidR="005365A3" w:rsidRPr="007001F1" w:rsidRDefault="005365A3"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7DD435E"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BED9ABE" w14:textId="77777777" w:rsidTr="007261E4">
        <w:trPr>
          <w:trHeight w:val="300"/>
        </w:trPr>
        <w:tc>
          <w:tcPr>
            <w:tcW w:w="3559" w:type="dxa"/>
            <w:gridSpan w:val="2"/>
            <w:shd w:val="clear" w:color="auto" w:fill="auto"/>
            <w:vAlign w:val="center"/>
            <w:hideMark/>
          </w:tcPr>
          <w:p w14:paraId="35394584" w14:textId="77777777" w:rsidR="005365A3" w:rsidRPr="007001F1" w:rsidRDefault="005365A3"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12CBA2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1247AF87" w14:textId="77777777" w:rsidTr="007261E4">
        <w:trPr>
          <w:trHeight w:val="300"/>
        </w:trPr>
        <w:tc>
          <w:tcPr>
            <w:tcW w:w="3559" w:type="dxa"/>
            <w:gridSpan w:val="2"/>
            <w:shd w:val="clear" w:color="auto" w:fill="auto"/>
            <w:vAlign w:val="center"/>
            <w:hideMark/>
          </w:tcPr>
          <w:p w14:paraId="3F2A2BC5" w14:textId="77777777" w:rsidR="005365A3" w:rsidRPr="007001F1" w:rsidRDefault="005365A3"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FDDFD3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CDF63B2" w14:textId="77777777" w:rsidTr="007261E4">
        <w:trPr>
          <w:trHeight w:val="300"/>
        </w:trPr>
        <w:tc>
          <w:tcPr>
            <w:tcW w:w="3559" w:type="dxa"/>
            <w:gridSpan w:val="2"/>
            <w:shd w:val="clear" w:color="auto" w:fill="auto"/>
            <w:vAlign w:val="center"/>
            <w:hideMark/>
          </w:tcPr>
          <w:p w14:paraId="63257647" w14:textId="77777777" w:rsidR="005365A3" w:rsidRPr="007001F1" w:rsidRDefault="005365A3"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2F377063"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13B314E9" w14:textId="77777777" w:rsidTr="007261E4">
        <w:trPr>
          <w:trHeight w:val="300"/>
        </w:trPr>
        <w:tc>
          <w:tcPr>
            <w:tcW w:w="3559" w:type="dxa"/>
            <w:gridSpan w:val="2"/>
            <w:shd w:val="clear" w:color="auto" w:fill="auto"/>
            <w:vAlign w:val="center"/>
            <w:hideMark/>
          </w:tcPr>
          <w:p w14:paraId="2100ACC9" w14:textId="77777777" w:rsidR="005365A3" w:rsidRPr="007001F1" w:rsidRDefault="005365A3"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31F15E1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6F97A22" w14:textId="77777777" w:rsidTr="007261E4">
        <w:trPr>
          <w:trHeight w:val="300"/>
        </w:trPr>
        <w:tc>
          <w:tcPr>
            <w:tcW w:w="3559" w:type="dxa"/>
            <w:gridSpan w:val="2"/>
            <w:shd w:val="clear" w:color="auto" w:fill="auto"/>
            <w:vAlign w:val="center"/>
            <w:hideMark/>
          </w:tcPr>
          <w:p w14:paraId="5835FAD8" w14:textId="77777777" w:rsidR="005365A3" w:rsidRPr="007001F1" w:rsidRDefault="005365A3"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9E5264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D314ED3" w14:textId="77777777" w:rsidTr="007261E4">
        <w:trPr>
          <w:trHeight w:val="300"/>
        </w:trPr>
        <w:tc>
          <w:tcPr>
            <w:tcW w:w="3559" w:type="dxa"/>
            <w:gridSpan w:val="2"/>
            <w:shd w:val="clear" w:color="auto" w:fill="auto"/>
            <w:vAlign w:val="center"/>
            <w:hideMark/>
          </w:tcPr>
          <w:p w14:paraId="3BCF411E" w14:textId="77777777" w:rsidR="005365A3" w:rsidRPr="007001F1" w:rsidRDefault="005365A3" w:rsidP="00901910">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90202C7" w14:textId="77777777" w:rsidR="005365A3" w:rsidRPr="007001F1" w:rsidRDefault="005365A3" w:rsidP="00901910">
            <w:pPr>
              <w:rPr>
                <w:color w:val="000000"/>
                <w:sz w:val="22"/>
                <w:szCs w:val="22"/>
              </w:rPr>
            </w:pPr>
            <w:r w:rsidRPr="007001F1">
              <w:rPr>
                <w:color w:val="000000"/>
                <w:sz w:val="22"/>
                <w:szCs w:val="22"/>
              </w:rPr>
              <w:t> </w:t>
            </w:r>
          </w:p>
        </w:tc>
      </w:tr>
      <w:tr w:rsidR="005365A3" w:rsidRPr="007001F1" w:rsidDel="002D4145" w14:paraId="24423B14" w14:textId="42612977" w:rsidTr="007261E4">
        <w:trPr>
          <w:trHeight w:val="300"/>
          <w:del w:id="1167" w:author="Kramár Róbert" w:date="2018-04-27T16:49:00Z"/>
        </w:trPr>
        <w:tc>
          <w:tcPr>
            <w:tcW w:w="3559" w:type="dxa"/>
            <w:gridSpan w:val="2"/>
            <w:shd w:val="clear" w:color="auto" w:fill="auto"/>
            <w:vAlign w:val="center"/>
            <w:hideMark/>
          </w:tcPr>
          <w:p w14:paraId="67AA003E" w14:textId="3043F52F" w:rsidR="005365A3" w:rsidRPr="007001F1" w:rsidDel="002D4145" w:rsidRDefault="005365A3" w:rsidP="00901910">
            <w:pPr>
              <w:rPr>
                <w:del w:id="1168" w:author="Kramár Róbert" w:date="2018-04-27T16:49:00Z"/>
                <w:color w:val="000000"/>
                <w:sz w:val="22"/>
                <w:szCs w:val="22"/>
              </w:rPr>
            </w:pPr>
            <w:del w:id="1169" w:author="Kramár Róbert" w:date="2018-04-27T16:49: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7FD833A5" w14:textId="3A21EBD5" w:rsidR="005365A3" w:rsidRPr="007001F1" w:rsidDel="002D4145" w:rsidRDefault="005365A3" w:rsidP="00901910">
            <w:pPr>
              <w:rPr>
                <w:del w:id="1170" w:author="Kramár Róbert" w:date="2018-04-27T16:49:00Z"/>
                <w:color w:val="000000"/>
                <w:sz w:val="22"/>
                <w:szCs w:val="22"/>
              </w:rPr>
            </w:pPr>
            <w:del w:id="1171" w:author="Kramár Róbert" w:date="2018-04-27T16:49:00Z">
              <w:r w:rsidRPr="007001F1" w:rsidDel="002D4145">
                <w:rPr>
                  <w:color w:val="000000"/>
                  <w:sz w:val="22"/>
                  <w:szCs w:val="22"/>
                </w:rPr>
                <w:delText> </w:delText>
              </w:r>
            </w:del>
          </w:p>
        </w:tc>
      </w:tr>
      <w:tr w:rsidR="005365A3" w:rsidRPr="007001F1" w14:paraId="0D43DCAF" w14:textId="77777777" w:rsidTr="007261E4">
        <w:trPr>
          <w:trHeight w:val="300"/>
        </w:trPr>
        <w:tc>
          <w:tcPr>
            <w:tcW w:w="3559" w:type="dxa"/>
            <w:gridSpan w:val="2"/>
            <w:shd w:val="clear" w:color="auto" w:fill="auto"/>
            <w:vAlign w:val="center"/>
            <w:hideMark/>
          </w:tcPr>
          <w:p w14:paraId="1BE124BE" w14:textId="77777777" w:rsidR="005365A3" w:rsidRPr="007001F1" w:rsidRDefault="005365A3" w:rsidP="00901910">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274B4286"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EAE2E3B" w14:textId="77777777" w:rsidTr="007261E4">
        <w:trPr>
          <w:trHeight w:val="300"/>
        </w:trPr>
        <w:tc>
          <w:tcPr>
            <w:tcW w:w="3559" w:type="dxa"/>
            <w:gridSpan w:val="2"/>
            <w:shd w:val="clear" w:color="auto" w:fill="auto"/>
            <w:vAlign w:val="center"/>
            <w:hideMark/>
          </w:tcPr>
          <w:p w14:paraId="7F75DC6B" w14:textId="77777777" w:rsidR="005365A3" w:rsidRPr="007001F1" w:rsidRDefault="005365A3" w:rsidP="00901910">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795F393"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9FD44D8" w14:textId="77777777" w:rsidTr="007261E4">
        <w:trPr>
          <w:trHeight w:val="300"/>
        </w:trPr>
        <w:tc>
          <w:tcPr>
            <w:tcW w:w="3559" w:type="dxa"/>
            <w:gridSpan w:val="2"/>
            <w:shd w:val="clear" w:color="auto" w:fill="auto"/>
            <w:vAlign w:val="center"/>
            <w:hideMark/>
          </w:tcPr>
          <w:p w14:paraId="7B3099D9" w14:textId="77777777" w:rsidR="005365A3" w:rsidRPr="007001F1" w:rsidRDefault="005365A3" w:rsidP="00901910">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28B02F6" w14:textId="77777777" w:rsidR="005365A3" w:rsidRPr="007001F1" w:rsidRDefault="005365A3" w:rsidP="00901910">
            <w:pPr>
              <w:rPr>
                <w:color w:val="000000"/>
                <w:sz w:val="22"/>
                <w:szCs w:val="22"/>
              </w:rPr>
            </w:pPr>
            <w:r w:rsidRPr="007001F1">
              <w:rPr>
                <w:color w:val="000000"/>
                <w:sz w:val="22"/>
                <w:szCs w:val="22"/>
              </w:rPr>
              <w:t> </w:t>
            </w:r>
          </w:p>
        </w:tc>
      </w:tr>
      <w:tr w:rsidR="005365A3" w:rsidRPr="007001F1" w:rsidDel="002D4145" w14:paraId="62CD2156" w14:textId="437D12B8" w:rsidTr="007261E4">
        <w:trPr>
          <w:trHeight w:val="810"/>
          <w:del w:id="1172" w:author="Kramár Róbert" w:date="2018-04-27T16:49:00Z"/>
        </w:trPr>
        <w:tc>
          <w:tcPr>
            <w:tcW w:w="3559" w:type="dxa"/>
            <w:gridSpan w:val="2"/>
            <w:shd w:val="clear" w:color="auto" w:fill="auto"/>
            <w:vAlign w:val="center"/>
            <w:hideMark/>
          </w:tcPr>
          <w:p w14:paraId="04471C7E" w14:textId="0C79FC73" w:rsidR="005365A3" w:rsidRPr="007001F1" w:rsidDel="002D4145" w:rsidRDefault="005365A3" w:rsidP="00901910">
            <w:pPr>
              <w:rPr>
                <w:del w:id="1173" w:author="Kramár Róbert" w:date="2018-04-27T16:49:00Z"/>
                <w:color w:val="000000"/>
                <w:sz w:val="22"/>
                <w:szCs w:val="22"/>
              </w:rPr>
            </w:pPr>
            <w:del w:id="1174" w:author="Kramár Róbert" w:date="2018-04-27T16:49: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371CB15E" w14:textId="3ED66F6A" w:rsidR="005365A3" w:rsidRPr="007001F1" w:rsidDel="002D4145" w:rsidRDefault="005365A3" w:rsidP="00901910">
            <w:pPr>
              <w:rPr>
                <w:del w:id="1175" w:author="Kramár Róbert" w:date="2018-04-27T16:49:00Z"/>
                <w:color w:val="000000"/>
                <w:sz w:val="22"/>
                <w:szCs w:val="22"/>
              </w:rPr>
            </w:pPr>
            <w:del w:id="1176" w:author="Kramár Róbert" w:date="2018-04-27T16:49:00Z">
              <w:r w:rsidRPr="007001F1" w:rsidDel="002D4145">
                <w:rPr>
                  <w:color w:val="000000"/>
                  <w:sz w:val="22"/>
                  <w:szCs w:val="22"/>
                </w:rPr>
                <w:delText> </w:delText>
              </w:r>
            </w:del>
          </w:p>
        </w:tc>
      </w:tr>
      <w:tr w:rsidR="005365A3" w:rsidRPr="007001F1" w14:paraId="0E12BAA2" w14:textId="77777777" w:rsidTr="007261E4">
        <w:trPr>
          <w:trHeight w:val="315"/>
        </w:trPr>
        <w:tc>
          <w:tcPr>
            <w:tcW w:w="582" w:type="dxa"/>
            <w:shd w:val="clear" w:color="000000" w:fill="60497A"/>
            <w:vAlign w:val="center"/>
            <w:hideMark/>
          </w:tcPr>
          <w:p w14:paraId="7284D74D" w14:textId="77777777" w:rsidR="005365A3" w:rsidRPr="007001F1" w:rsidRDefault="005365A3"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6D4496DC" w14:textId="77777777" w:rsidR="005365A3" w:rsidRPr="007001F1" w:rsidRDefault="005365A3"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B5C79B8" w14:textId="77777777" w:rsidR="005365A3" w:rsidRPr="007001F1" w:rsidRDefault="005365A3"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5B6752B" w14:textId="77777777" w:rsidR="005365A3" w:rsidRPr="007001F1" w:rsidRDefault="005365A3"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3B9A6B2" w14:textId="77777777" w:rsidR="005365A3" w:rsidRPr="007001F1" w:rsidRDefault="005365A3"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43CDDB8" w14:textId="77777777" w:rsidR="005365A3" w:rsidRPr="007001F1" w:rsidRDefault="005365A3" w:rsidP="00901910">
            <w:pPr>
              <w:jc w:val="center"/>
              <w:rPr>
                <w:b/>
                <w:bCs/>
                <w:color w:val="FFFFFF"/>
                <w:sz w:val="22"/>
                <w:szCs w:val="22"/>
              </w:rPr>
            </w:pPr>
            <w:r w:rsidRPr="007001F1">
              <w:rPr>
                <w:b/>
                <w:bCs/>
                <w:color w:val="FFFFFF"/>
                <w:sz w:val="22"/>
                <w:szCs w:val="22"/>
              </w:rPr>
              <w:t>Poznámka</w:t>
            </w:r>
          </w:p>
        </w:tc>
      </w:tr>
      <w:tr w:rsidR="005365A3" w:rsidRPr="007001F1" w14:paraId="06B5820F" w14:textId="77777777" w:rsidTr="007261E4">
        <w:trPr>
          <w:trHeight w:val="20"/>
        </w:trPr>
        <w:tc>
          <w:tcPr>
            <w:tcW w:w="582" w:type="dxa"/>
            <w:shd w:val="clear" w:color="auto" w:fill="auto"/>
            <w:noWrap/>
            <w:vAlign w:val="center"/>
            <w:hideMark/>
          </w:tcPr>
          <w:p w14:paraId="7F8E83B5" w14:textId="77777777" w:rsidR="005365A3" w:rsidRPr="007001F1" w:rsidRDefault="005365A3"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95FB310" w14:textId="423363CA" w:rsidR="005365A3" w:rsidRPr="007001F1" w:rsidRDefault="005365A3" w:rsidP="003F3D85">
            <w:pPr>
              <w:jc w:val="both"/>
              <w:rPr>
                <w:color w:val="000000"/>
                <w:sz w:val="22"/>
                <w:szCs w:val="22"/>
              </w:rPr>
            </w:pPr>
            <w:del w:id="1177" w:author="Kramár Róbert" w:date="2017-05-15T13:14:00Z">
              <w:r w:rsidRPr="007001F1" w:rsidDel="0088057F">
                <w:rPr>
                  <w:color w:val="000000"/>
                  <w:sz w:val="22"/>
                  <w:szCs w:val="22"/>
                </w:rPr>
                <w:delText xml:space="preserve">Boli pri zadávaní zákazky </w:delText>
              </w:r>
              <w:r w:rsidR="00A71FC1"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178" w:author="Kramár Róbert" w:date="2017-05-15T13:14:00Z">
              <w:r w:rsidR="0088057F" w:rsidRPr="007001F1">
                <w:rPr>
                  <w:color w:val="000000"/>
                  <w:sz w:val="22"/>
                  <w:szCs w:val="22"/>
                </w:rPr>
                <w:t xml:space="preserve">Boli pri zadávaní zákazky dodržané princípy v zmysle § 10 ods. 2 ZVO? </w:t>
              </w:r>
            </w:ins>
            <w:ins w:id="1179" w:author="Kramár Róbert" w:date="2017-07-26T17:24:00Z">
              <w:r w:rsidR="007001F1">
                <w:rPr>
                  <w:color w:val="000000"/>
                  <w:sz w:val="22"/>
                  <w:szCs w:val="22"/>
                </w:rPr>
                <w:t>Dodržal verejný obstarávateľ pri zadávaní zákazky princíp hospodárnosti?</w:t>
              </w:r>
            </w:ins>
            <w:r w:rsidRPr="007001F1">
              <w:rPr>
                <w:color w:val="000000"/>
                <w:sz w:val="22"/>
                <w:szCs w:val="22"/>
              </w:rPr>
              <w:t xml:space="preserve"> ?</w:t>
            </w:r>
          </w:p>
        </w:tc>
        <w:tc>
          <w:tcPr>
            <w:tcW w:w="567" w:type="dxa"/>
            <w:shd w:val="clear" w:color="auto" w:fill="auto"/>
            <w:vAlign w:val="center"/>
            <w:hideMark/>
          </w:tcPr>
          <w:p w14:paraId="07652D7B"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8E71CB"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055BC"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D5D0BB"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122E6B89" w14:textId="77777777" w:rsidTr="007261E4">
        <w:trPr>
          <w:trHeight w:val="20"/>
        </w:trPr>
        <w:tc>
          <w:tcPr>
            <w:tcW w:w="582" w:type="dxa"/>
            <w:shd w:val="clear" w:color="auto" w:fill="auto"/>
            <w:noWrap/>
            <w:vAlign w:val="center"/>
            <w:hideMark/>
          </w:tcPr>
          <w:p w14:paraId="7C4B310B" w14:textId="77777777" w:rsidR="005365A3" w:rsidRPr="007001F1" w:rsidRDefault="005365A3"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BA56AA7" w14:textId="05BF5005" w:rsidR="005365A3" w:rsidRPr="007001F1" w:rsidRDefault="005365A3" w:rsidP="003F3D85">
            <w:pPr>
              <w:jc w:val="both"/>
              <w:rPr>
                <w:color w:val="000000"/>
                <w:sz w:val="22"/>
                <w:szCs w:val="22"/>
              </w:rPr>
            </w:pPr>
            <w:r w:rsidRPr="007001F1">
              <w:rPr>
                <w:color w:val="000000"/>
                <w:sz w:val="22"/>
                <w:szCs w:val="22"/>
              </w:rPr>
              <w:t>Bol zamestnanec vykonávajúci kontrolu oboznámený s rizikovými indikátormi</w:t>
            </w:r>
            <w:del w:id="1180" w:author="Kramár Róbert" w:date="2017-05-15T13:33:00Z">
              <w:r w:rsidRPr="007001F1" w:rsidDel="00A128DC">
                <w:rPr>
                  <w:color w:val="000000"/>
                  <w:sz w:val="22"/>
                  <w:szCs w:val="22"/>
                </w:rPr>
                <w:delText>, ktoré sú uvedené v Systéme riadenia EŠIF</w:delText>
              </w:r>
            </w:del>
            <w:ins w:id="1181" w:author="Kramár Róbert" w:date="2017-07-26T17:34:00Z">
              <w:r w:rsidR="0001630F">
                <w:rPr>
                  <w:color w:val="000000"/>
                  <w:sz w:val="22"/>
                  <w:szCs w:val="22"/>
                </w:rPr>
                <w:t xml:space="preserve"> </w:t>
              </w:r>
            </w:ins>
            <w:ins w:id="1182"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3F98C04"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7D5F53"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FBEE63D"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93B25C" w14:textId="77777777" w:rsidR="005365A3" w:rsidRPr="007001F1" w:rsidRDefault="005365A3" w:rsidP="00901910">
            <w:pPr>
              <w:jc w:val="center"/>
              <w:rPr>
                <w:color w:val="000000"/>
                <w:sz w:val="22"/>
                <w:szCs w:val="22"/>
              </w:rPr>
            </w:pPr>
            <w:r w:rsidRPr="007001F1">
              <w:rPr>
                <w:color w:val="000000"/>
                <w:sz w:val="22"/>
                <w:szCs w:val="22"/>
              </w:rPr>
              <w:t> </w:t>
            </w:r>
          </w:p>
        </w:tc>
      </w:tr>
      <w:tr w:rsidR="00E94B70" w:rsidRPr="007001F1" w14:paraId="5A4269C1" w14:textId="77777777" w:rsidTr="007261E4">
        <w:trPr>
          <w:trHeight w:val="505"/>
        </w:trPr>
        <w:tc>
          <w:tcPr>
            <w:tcW w:w="582" w:type="dxa"/>
            <w:vMerge w:val="restart"/>
            <w:shd w:val="clear" w:color="auto" w:fill="auto"/>
            <w:noWrap/>
            <w:vAlign w:val="center"/>
            <w:hideMark/>
          </w:tcPr>
          <w:p w14:paraId="19E020C4" w14:textId="77777777" w:rsidR="00E94B70" w:rsidRPr="007001F1" w:rsidRDefault="00E94B70" w:rsidP="00901910">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6418A7D3" w14:textId="3EF14989" w:rsidR="00E94B70" w:rsidRPr="007001F1" w:rsidRDefault="00E94B70" w:rsidP="003F3D85">
            <w:pPr>
              <w:jc w:val="both"/>
              <w:rPr>
                <w:color w:val="000000"/>
                <w:sz w:val="22"/>
                <w:szCs w:val="22"/>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14:paraId="20EB3879" w14:textId="77777777" w:rsidR="00E94B70" w:rsidRPr="007001F1" w:rsidRDefault="00E94B7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E2463B" w14:textId="77777777" w:rsidR="00E94B70" w:rsidRPr="007001F1" w:rsidRDefault="00E94B7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AD4230" w14:textId="77777777" w:rsidR="00E94B70" w:rsidRPr="007001F1" w:rsidRDefault="00E94B7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2D115E8" w14:textId="77777777" w:rsidR="00E94B70" w:rsidRPr="007001F1" w:rsidRDefault="00E94B70" w:rsidP="00901910">
            <w:pPr>
              <w:jc w:val="center"/>
              <w:rPr>
                <w:color w:val="000000"/>
                <w:sz w:val="22"/>
                <w:szCs w:val="22"/>
              </w:rPr>
            </w:pPr>
            <w:r w:rsidRPr="007001F1">
              <w:rPr>
                <w:color w:val="000000"/>
                <w:sz w:val="22"/>
                <w:szCs w:val="22"/>
              </w:rPr>
              <w:t> </w:t>
            </w:r>
          </w:p>
        </w:tc>
      </w:tr>
      <w:tr w:rsidR="00E94B70" w:rsidRPr="007001F1" w14:paraId="2C89D057" w14:textId="77777777" w:rsidTr="002B4A5C">
        <w:trPr>
          <w:trHeight w:val="289"/>
        </w:trPr>
        <w:tc>
          <w:tcPr>
            <w:tcW w:w="582" w:type="dxa"/>
            <w:vMerge/>
            <w:shd w:val="clear" w:color="auto" w:fill="auto"/>
            <w:noWrap/>
            <w:vAlign w:val="center"/>
          </w:tcPr>
          <w:p w14:paraId="2DDB5733"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52AD1851" w14:textId="786A8CAD" w:rsidR="00E94B70" w:rsidRPr="007001F1" w:rsidRDefault="00E94B70"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58ABEA1" w14:textId="77777777" w:rsidR="00E94B70" w:rsidRPr="007001F1" w:rsidRDefault="00E94B70" w:rsidP="00901910">
            <w:pPr>
              <w:jc w:val="center"/>
              <w:rPr>
                <w:color w:val="000000"/>
                <w:sz w:val="22"/>
                <w:szCs w:val="22"/>
              </w:rPr>
            </w:pPr>
          </w:p>
        </w:tc>
        <w:tc>
          <w:tcPr>
            <w:tcW w:w="567" w:type="dxa"/>
            <w:shd w:val="clear" w:color="auto" w:fill="auto"/>
            <w:vAlign w:val="center"/>
          </w:tcPr>
          <w:p w14:paraId="46C01336" w14:textId="77777777" w:rsidR="00E94B70" w:rsidRPr="007001F1" w:rsidRDefault="00E94B70" w:rsidP="00901910">
            <w:pPr>
              <w:jc w:val="center"/>
              <w:rPr>
                <w:color w:val="000000"/>
                <w:sz w:val="22"/>
                <w:szCs w:val="22"/>
              </w:rPr>
            </w:pPr>
          </w:p>
        </w:tc>
        <w:tc>
          <w:tcPr>
            <w:tcW w:w="776" w:type="dxa"/>
            <w:shd w:val="clear" w:color="auto" w:fill="auto"/>
            <w:vAlign w:val="center"/>
          </w:tcPr>
          <w:p w14:paraId="51ADC799" w14:textId="77777777" w:rsidR="00E94B70" w:rsidRPr="007001F1" w:rsidRDefault="00E94B70" w:rsidP="00901910">
            <w:pPr>
              <w:jc w:val="center"/>
              <w:rPr>
                <w:color w:val="000000"/>
                <w:sz w:val="22"/>
                <w:szCs w:val="22"/>
              </w:rPr>
            </w:pPr>
          </w:p>
        </w:tc>
        <w:tc>
          <w:tcPr>
            <w:tcW w:w="1775" w:type="dxa"/>
            <w:shd w:val="clear" w:color="auto" w:fill="auto"/>
            <w:vAlign w:val="center"/>
          </w:tcPr>
          <w:p w14:paraId="12CF0F47" w14:textId="77777777" w:rsidR="00E94B70" w:rsidRPr="007001F1" w:rsidRDefault="00E94B70" w:rsidP="00901910">
            <w:pPr>
              <w:jc w:val="center"/>
              <w:rPr>
                <w:color w:val="000000"/>
                <w:sz w:val="22"/>
                <w:szCs w:val="22"/>
              </w:rPr>
            </w:pPr>
          </w:p>
        </w:tc>
      </w:tr>
      <w:tr w:rsidR="00E94B70" w:rsidRPr="007001F1" w14:paraId="761EC6D6" w14:textId="77777777" w:rsidTr="007261E4">
        <w:trPr>
          <w:trHeight w:val="505"/>
        </w:trPr>
        <w:tc>
          <w:tcPr>
            <w:tcW w:w="582" w:type="dxa"/>
            <w:vMerge/>
            <w:shd w:val="clear" w:color="auto" w:fill="auto"/>
            <w:noWrap/>
            <w:vAlign w:val="center"/>
          </w:tcPr>
          <w:p w14:paraId="3E0A6043"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2F1BCF32" w14:textId="1DC875C6" w:rsidR="00E94B70" w:rsidRPr="007001F1" w:rsidRDefault="00E94B70"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14:paraId="58E8775F" w14:textId="77777777" w:rsidR="00E94B70" w:rsidRPr="007001F1" w:rsidRDefault="00E94B70" w:rsidP="00901910">
            <w:pPr>
              <w:jc w:val="center"/>
              <w:rPr>
                <w:color w:val="000000"/>
                <w:sz w:val="22"/>
                <w:szCs w:val="22"/>
              </w:rPr>
            </w:pPr>
          </w:p>
        </w:tc>
        <w:tc>
          <w:tcPr>
            <w:tcW w:w="567" w:type="dxa"/>
            <w:shd w:val="clear" w:color="auto" w:fill="auto"/>
            <w:vAlign w:val="center"/>
          </w:tcPr>
          <w:p w14:paraId="693858EB" w14:textId="77777777" w:rsidR="00E94B70" w:rsidRPr="007001F1" w:rsidRDefault="00E94B70" w:rsidP="00901910">
            <w:pPr>
              <w:jc w:val="center"/>
              <w:rPr>
                <w:color w:val="000000"/>
                <w:sz w:val="22"/>
                <w:szCs w:val="22"/>
              </w:rPr>
            </w:pPr>
          </w:p>
        </w:tc>
        <w:tc>
          <w:tcPr>
            <w:tcW w:w="776" w:type="dxa"/>
            <w:shd w:val="clear" w:color="auto" w:fill="auto"/>
            <w:vAlign w:val="center"/>
          </w:tcPr>
          <w:p w14:paraId="31B80E4E" w14:textId="77777777" w:rsidR="00E94B70" w:rsidRPr="007001F1" w:rsidRDefault="00E94B70" w:rsidP="00901910">
            <w:pPr>
              <w:jc w:val="center"/>
              <w:rPr>
                <w:color w:val="000000"/>
                <w:sz w:val="22"/>
                <w:szCs w:val="22"/>
              </w:rPr>
            </w:pPr>
          </w:p>
        </w:tc>
        <w:tc>
          <w:tcPr>
            <w:tcW w:w="1775" w:type="dxa"/>
            <w:shd w:val="clear" w:color="auto" w:fill="auto"/>
            <w:vAlign w:val="center"/>
          </w:tcPr>
          <w:p w14:paraId="7D09A57E" w14:textId="77777777" w:rsidR="00E94B70" w:rsidRPr="007001F1" w:rsidRDefault="00E94B70" w:rsidP="00901910">
            <w:pPr>
              <w:jc w:val="center"/>
              <w:rPr>
                <w:color w:val="000000"/>
                <w:sz w:val="22"/>
                <w:szCs w:val="22"/>
              </w:rPr>
            </w:pPr>
          </w:p>
        </w:tc>
      </w:tr>
      <w:tr w:rsidR="005365A3" w:rsidRPr="007001F1" w14:paraId="0F314533" w14:textId="77777777" w:rsidTr="007261E4">
        <w:trPr>
          <w:trHeight w:val="20"/>
        </w:trPr>
        <w:tc>
          <w:tcPr>
            <w:tcW w:w="582" w:type="dxa"/>
            <w:shd w:val="clear" w:color="auto" w:fill="auto"/>
            <w:noWrap/>
            <w:vAlign w:val="center"/>
            <w:hideMark/>
          </w:tcPr>
          <w:p w14:paraId="40DFF059" w14:textId="77777777" w:rsidR="005365A3" w:rsidRPr="007001F1" w:rsidRDefault="005365A3"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A145B00" w14:textId="3A4CB89B" w:rsidR="005365A3" w:rsidRPr="007001F1" w:rsidRDefault="005365A3" w:rsidP="003F3D85">
            <w:pPr>
              <w:jc w:val="both"/>
              <w:rPr>
                <w:color w:val="000000"/>
                <w:sz w:val="22"/>
                <w:szCs w:val="22"/>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29F3F295"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AE00F8"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67DE78"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CE7A28"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A1B81E9" w14:textId="77777777" w:rsidTr="007261E4">
        <w:trPr>
          <w:trHeight w:val="20"/>
        </w:trPr>
        <w:tc>
          <w:tcPr>
            <w:tcW w:w="582" w:type="dxa"/>
            <w:shd w:val="clear" w:color="auto" w:fill="auto"/>
            <w:noWrap/>
            <w:vAlign w:val="center"/>
            <w:hideMark/>
          </w:tcPr>
          <w:p w14:paraId="703861E2" w14:textId="77777777" w:rsidR="005365A3" w:rsidRPr="007001F1" w:rsidRDefault="005365A3"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E100952" w14:textId="77777777" w:rsidR="005365A3" w:rsidRPr="007001F1" w:rsidRDefault="005365A3" w:rsidP="003F3D85">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08427020"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42D39"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D7ED5A"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B96318" w14:textId="77777777" w:rsidR="005365A3" w:rsidRPr="007001F1" w:rsidRDefault="005365A3" w:rsidP="00901910">
            <w:pPr>
              <w:jc w:val="center"/>
              <w:rPr>
                <w:color w:val="000000"/>
                <w:sz w:val="22"/>
                <w:szCs w:val="22"/>
              </w:rPr>
            </w:pPr>
            <w:r w:rsidRPr="007001F1">
              <w:rPr>
                <w:color w:val="000000"/>
                <w:sz w:val="22"/>
                <w:szCs w:val="22"/>
              </w:rPr>
              <w:t> </w:t>
            </w:r>
          </w:p>
        </w:tc>
      </w:tr>
      <w:tr w:rsidR="00E94B70" w:rsidRPr="007001F1" w14:paraId="47ECCB17" w14:textId="77777777" w:rsidTr="002B4A5C">
        <w:trPr>
          <w:trHeight w:val="382"/>
        </w:trPr>
        <w:tc>
          <w:tcPr>
            <w:tcW w:w="582" w:type="dxa"/>
            <w:vMerge w:val="restart"/>
            <w:shd w:val="clear" w:color="auto" w:fill="auto"/>
            <w:noWrap/>
            <w:vAlign w:val="center"/>
          </w:tcPr>
          <w:p w14:paraId="6E064B24" w14:textId="56EB4A4B" w:rsidR="00E94B70" w:rsidRPr="007001F1" w:rsidRDefault="00E94B70"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27DA496" w14:textId="6D0DC25B" w:rsidR="00E94B70" w:rsidRPr="007001F1" w:rsidRDefault="00E94B70" w:rsidP="003F3D85">
            <w:pPr>
              <w:jc w:val="both"/>
              <w:rPr>
                <w:color w:val="000000"/>
                <w:sz w:val="22"/>
                <w:szCs w:val="22"/>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14:paraId="291FAF63" w14:textId="77777777" w:rsidR="00E94B70" w:rsidRPr="007001F1" w:rsidRDefault="00E94B70" w:rsidP="00901910">
            <w:pPr>
              <w:jc w:val="center"/>
              <w:rPr>
                <w:color w:val="000000"/>
                <w:sz w:val="22"/>
                <w:szCs w:val="22"/>
              </w:rPr>
            </w:pPr>
          </w:p>
        </w:tc>
        <w:tc>
          <w:tcPr>
            <w:tcW w:w="567" w:type="dxa"/>
            <w:shd w:val="clear" w:color="auto" w:fill="auto"/>
            <w:vAlign w:val="center"/>
          </w:tcPr>
          <w:p w14:paraId="3F9838D7" w14:textId="77777777" w:rsidR="00E94B70" w:rsidRPr="007001F1" w:rsidRDefault="00E94B70" w:rsidP="00901910">
            <w:pPr>
              <w:jc w:val="center"/>
              <w:rPr>
                <w:color w:val="000000"/>
                <w:sz w:val="22"/>
                <w:szCs w:val="22"/>
              </w:rPr>
            </w:pPr>
          </w:p>
        </w:tc>
        <w:tc>
          <w:tcPr>
            <w:tcW w:w="776" w:type="dxa"/>
            <w:shd w:val="clear" w:color="auto" w:fill="auto"/>
            <w:vAlign w:val="center"/>
          </w:tcPr>
          <w:p w14:paraId="4DC972B6" w14:textId="77777777" w:rsidR="00E94B70" w:rsidRPr="007001F1" w:rsidRDefault="00E94B70" w:rsidP="00901910">
            <w:pPr>
              <w:jc w:val="center"/>
              <w:rPr>
                <w:color w:val="000000"/>
                <w:sz w:val="22"/>
                <w:szCs w:val="22"/>
              </w:rPr>
            </w:pPr>
          </w:p>
        </w:tc>
        <w:tc>
          <w:tcPr>
            <w:tcW w:w="1775" w:type="dxa"/>
            <w:shd w:val="clear" w:color="auto" w:fill="auto"/>
            <w:vAlign w:val="center"/>
          </w:tcPr>
          <w:p w14:paraId="44428B74" w14:textId="77777777" w:rsidR="00E94B70" w:rsidRPr="007001F1" w:rsidRDefault="00E94B70" w:rsidP="00901910">
            <w:pPr>
              <w:jc w:val="center"/>
              <w:rPr>
                <w:color w:val="000000"/>
                <w:sz w:val="22"/>
                <w:szCs w:val="22"/>
              </w:rPr>
            </w:pPr>
          </w:p>
        </w:tc>
      </w:tr>
      <w:tr w:rsidR="00E94B70" w:rsidRPr="007001F1" w14:paraId="68C4875E" w14:textId="77777777" w:rsidTr="007261E4">
        <w:trPr>
          <w:trHeight w:val="675"/>
        </w:trPr>
        <w:tc>
          <w:tcPr>
            <w:tcW w:w="582" w:type="dxa"/>
            <w:vMerge/>
            <w:shd w:val="clear" w:color="auto" w:fill="auto"/>
            <w:noWrap/>
            <w:vAlign w:val="center"/>
          </w:tcPr>
          <w:p w14:paraId="6CE5E1ED"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4A193250" w14:textId="699F3778" w:rsidR="00E94B70" w:rsidRPr="007001F1" w:rsidRDefault="002E3A48" w:rsidP="003F3D85">
            <w:pPr>
              <w:jc w:val="both"/>
              <w:rPr>
                <w:color w:val="000000"/>
                <w:sz w:val="22"/>
                <w:szCs w:val="22"/>
              </w:rPr>
            </w:pPr>
            <w:r w:rsidRPr="007001F1">
              <w:rPr>
                <w:color w:val="000000"/>
                <w:sz w:val="22"/>
                <w:szCs w:val="22"/>
              </w:rPr>
              <w:t>b) Boli v prípade konfliktu záujmov prijaté primerané opatrenia a vykonaná ná</w:t>
            </w:r>
            <w:r w:rsidR="003F3D85" w:rsidRPr="007001F1">
              <w:rPr>
                <w:color w:val="000000"/>
                <w:sz w:val="22"/>
                <w:szCs w:val="22"/>
              </w:rPr>
              <w:t>pravu v zmysle § 23 ods. 5 ZVO?</w:t>
            </w:r>
          </w:p>
        </w:tc>
        <w:tc>
          <w:tcPr>
            <w:tcW w:w="567" w:type="dxa"/>
            <w:shd w:val="clear" w:color="auto" w:fill="auto"/>
            <w:vAlign w:val="center"/>
          </w:tcPr>
          <w:p w14:paraId="43AC1296" w14:textId="77777777" w:rsidR="00E94B70" w:rsidRPr="007001F1" w:rsidRDefault="00E94B70" w:rsidP="00901910">
            <w:pPr>
              <w:jc w:val="center"/>
              <w:rPr>
                <w:color w:val="000000"/>
                <w:sz w:val="22"/>
                <w:szCs w:val="22"/>
              </w:rPr>
            </w:pPr>
          </w:p>
        </w:tc>
        <w:tc>
          <w:tcPr>
            <w:tcW w:w="567" w:type="dxa"/>
            <w:shd w:val="clear" w:color="auto" w:fill="auto"/>
            <w:vAlign w:val="center"/>
          </w:tcPr>
          <w:p w14:paraId="3B51D112" w14:textId="77777777" w:rsidR="00E94B70" w:rsidRPr="007001F1" w:rsidRDefault="00E94B70" w:rsidP="00901910">
            <w:pPr>
              <w:jc w:val="center"/>
              <w:rPr>
                <w:color w:val="000000"/>
                <w:sz w:val="22"/>
                <w:szCs w:val="22"/>
              </w:rPr>
            </w:pPr>
          </w:p>
        </w:tc>
        <w:tc>
          <w:tcPr>
            <w:tcW w:w="776" w:type="dxa"/>
            <w:shd w:val="clear" w:color="auto" w:fill="auto"/>
            <w:vAlign w:val="center"/>
          </w:tcPr>
          <w:p w14:paraId="4CCE6B71" w14:textId="77777777" w:rsidR="00E94B70" w:rsidRPr="007001F1" w:rsidRDefault="00E94B70" w:rsidP="00901910">
            <w:pPr>
              <w:jc w:val="center"/>
              <w:rPr>
                <w:color w:val="000000"/>
                <w:sz w:val="22"/>
                <w:szCs w:val="22"/>
              </w:rPr>
            </w:pPr>
          </w:p>
        </w:tc>
        <w:tc>
          <w:tcPr>
            <w:tcW w:w="1775" w:type="dxa"/>
            <w:shd w:val="clear" w:color="auto" w:fill="auto"/>
            <w:vAlign w:val="center"/>
          </w:tcPr>
          <w:p w14:paraId="25FCA7F7" w14:textId="77777777" w:rsidR="00E94B70" w:rsidRPr="007001F1" w:rsidRDefault="00E94B70" w:rsidP="00901910">
            <w:pPr>
              <w:jc w:val="center"/>
              <w:rPr>
                <w:color w:val="000000"/>
                <w:sz w:val="22"/>
                <w:szCs w:val="22"/>
              </w:rPr>
            </w:pPr>
          </w:p>
        </w:tc>
      </w:tr>
      <w:tr w:rsidR="00E94B70" w:rsidRPr="007001F1" w14:paraId="1239A09E" w14:textId="77777777" w:rsidTr="007261E4">
        <w:trPr>
          <w:trHeight w:val="675"/>
        </w:trPr>
        <w:tc>
          <w:tcPr>
            <w:tcW w:w="582" w:type="dxa"/>
            <w:vMerge/>
            <w:shd w:val="clear" w:color="auto" w:fill="auto"/>
            <w:noWrap/>
            <w:vAlign w:val="center"/>
          </w:tcPr>
          <w:p w14:paraId="568A1CC7"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0B7EF342" w14:textId="51EB6D38" w:rsidR="00E94B70" w:rsidRPr="007001F1" w:rsidRDefault="002E3A48" w:rsidP="003F3D85">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046F336" w14:textId="77777777" w:rsidR="00E94B70" w:rsidRPr="007001F1" w:rsidRDefault="00E94B70" w:rsidP="00901910">
            <w:pPr>
              <w:jc w:val="center"/>
              <w:rPr>
                <w:color w:val="000000"/>
                <w:sz w:val="22"/>
                <w:szCs w:val="22"/>
              </w:rPr>
            </w:pPr>
          </w:p>
        </w:tc>
        <w:tc>
          <w:tcPr>
            <w:tcW w:w="567" w:type="dxa"/>
            <w:shd w:val="clear" w:color="auto" w:fill="auto"/>
            <w:vAlign w:val="center"/>
          </w:tcPr>
          <w:p w14:paraId="5CED15FD" w14:textId="77777777" w:rsidR="00E94B70" w:rsidRPr="007001F1" w:rsidRDefault="00E94B70" w:rsidP="00901910">
            <w:pPr>
              <w:jc w:val="center"/>
              <w:rPr>
                <w:color w:val="000000"/>
                <w:sz w:val="22"/>
                <w:szCs w:val="22"/>
              </w:rPr>
            </w:pPr>
          </w:p>
        </w:tc>
        <w:tc>
          <w:tcPr>
            <w:tcW w:w="776" w:type="dxa"/>
            <w:shd w:val="clear" w:color="auto" w:fill="auto"/>
            <w:vAlign w:val="center"/>
          </w:tcPr>
          <w:p w14:paraId="0E716DAB" w14:textId="77777777" w:rsidR="00E94B70" w:rsidRPr="007001F1" w:rsidRDefault="00E94B70" w:rsidP="00901910">
            <w:pPr>
              <w:jc w:val="center"/>
              <w:rPr>
                <w:color w:val="000000"/>
                <w:sz w:val="22"/>
                <w:szCs w:val="22"/>
              </w:rPr>
            </w:pPr>
          </w:p>
        </w:tc>
        <w:tc>
          <w:tcPr>
            <w:tcW w:w="1775" w:type="dxa"/>
            <w:shd w:val="clear" w:color="auto" w:fill="auto"/>
            <w:vAlign w:val="center"/>
          </w:tcPr>
          <w:p w14:paraId="3088FC09" w14:textId="77777777" w:rsidR="00E94B70" w:rsidRPr="007001F1" w:rsidRDefault="00E94B70" w:rsidP="00901910">
            <w:pPr>
              <w:jc w:val="center"/>
              <w:rPr>
                <w:color w:val="000000"/>
                <w:sz w:val="22"/>
                <w:szCs w:val="22"/>
              </w:rPr>
            </w:pPr>
          </w:p>
        </w:tc>
      </w:tr>
      <w:tr w:rsidR="005365A3" w:rsidRPr="007001F1" w14:paraId="26F801AB" w14:textId="77777777" w:rsidTr="007261E4">
        <w:trPr>
          <w:trHeight w:val="20"/>
        </w:trPr>
        <w:tc>
          <w:tcPr>
            <w:tcW w:w="582" w:type="dxa"/>
            <w:shd w:val="clear" w:color="auto" w:fill="auto"/>
            <w:noWrap/>
            <w:vAlign w:val="center"/>
            <w:hideMark/>
          </w:tcPr>
          <w:p w14:paraId="7C539A96" w14:textId="2C52E82E" w:rsidR="005365A3" w:rsidRPr="007001F1" w:rsidRDefault="00A71FC1"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E5E6F9E" w14:textId="77777777" w:rsidR="005365A3" w:rsidRPr="007001F1" w:rsidRDefault="005365A3" w:rsidP="003F3D85">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7ECD570"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C5301C"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D376EA"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85D98F"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0E457F5" w14:textId="77777777" w:rsidTr="007261E4">
        <w:trPr>
          <w:trHeight w:val="300"/>
        </w:trPr>
        <w:tc>
          <w:tcPr>
            <w:tcW w:w="9087" w:type="dxa"/>
            <w:gridSpan w:val="7"/>
            <w:shd w:val="clear" w:color="auto" w:fill="auto"/>
            <w:noWrap/>
            <w:vAlign w:val="center"/>
          </w:tcPr>
          <w:p w14:paraId="1364B1E0" w14:textId="77777777" w:rsidR="005365A3" w:rsidRPr="007001F1" w:rsidRDefault="005365A3" w:rsidP="00901910">
            <w:pPr>
              <w:jc w:val="both"/>
              <w:rPr>
                <w:b/>
                <w:sz w:val="20"/>
                <w:szCs w:val="20"/>
              </w:rPr>
            </w:pPr>
            <w:r w:rsidRPr="007001F1">
              <w:rPr>
                <w:b/>
                <w:sz w:val="20"/>
                <w:szCs w:val="20"/>
              </w:rPr>
              <w:t>VYJADRENIE</w:t>
            </w:r>
          </w:p>
          <w:p w14:paraId="19088D0F" w14:textId="77777777" w:rsidR="005365A3" w:rsidRPr="007001F1" w:rsidRDefault="005365A3" w:rsidP="00901910">
            <w:pPr>
              <w:jc w:val="both"/>
              <w:rPr>
                <w:sz w:val="20"/>
                <w:szCs w:val="20"/>
              </w:rPr>
            </w:pPr>
          </w:p>
          <w:p w14:paraId="78183224" w14:textId="77777777" w:rsidR="005365A3" w:rsidRPr="007001F1" w:rsidRDefault="005365A3" w:rsidP="00901910">
            <w:r w:rsidRPr="007001F1">
              <w:rPr>
                <w:sz w:val="20"/>
                <w:szCs w:val="20"/>
              </w:rPr>
              <w:t xml:space="preserve">Na základe overených skutočností potvrdzujem, že  </w:t>
            </w:r>
            <w:sdt>
              <w:sdtPr>
                <w:rPr>
                  <w:sz w:val="20"/>
                  <w:szCs w:val="20"/>
                </w:rPr>
                <w:id w:val="-861438794"/>
                <w:placeholder>
                  <w:docPart w:val="D9F0B36B9EDD4293A9B50295C772E0D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3488A09" w14:textId="77777777" w:rsidR="005365A3" w:rsidRPr="007001F1" w:rsidRDefault="005365A3" w:rsidP="00901910">
            <w:pPr>
              <w:rPr>
                <w:b/>
                <w:bCs/>
                <w:color w:val="000000"/>
                <w:sz w:val="22"/>
                <w:szCs w:val="22"/>
              </w:rPr>
            </w:pPr>
          </w:p>
        </w:tc>
      </w:tr>
      <w:tr w:rsidR="005365A3" w:rsidRPr="007001F1" w14:paraId="5088ACED" w14:textId="77777777" w:rsidTr="007261E4">
        <w:trPr>
          <w:trHeight w:val="300"/>
        </w:trPr>
        <w:tc>
          <w:tcPr>
            <w:tcW w:w="3559" w:type="dxa"/>
            <w:gridSpan w:val="2"/>
            <w:shd w:val="clear" w:color="auto" w:fill="auto"/>
            <w:vAlign w:val="center"/>
            <w:hideMark/>
          </w:tcPr>
          <w:p w14:paraId="730F1FED" w14:textId="77777777" w:rsidR="005365A3" w:rsidRPr="007001F1" w:rsidRDefault="005365A3" w:rsidP="00901910">
            <w:pPr>
              <w:rPr>
                <w:b/>
                <w:bCs/>
                <w:sz w:val="22"/>
                <w:szCs w:val="22"/>
              </w:rPr>
            </w:pPr>
            <w:r w:rsidRPr="007001F1">
              <w:rPr>
                <w:b/>
                <w:bCs/>
                <w:sz w:val="22"/>
                <w:szCs w:val="22"/>
              </w:rPr>
              <w:t>Kontrolu vykonal</w:t>
            </w:r>
            <w:r w:rsidRPr="007001F1">
              <w:rPr>
                <w:rStyle w:val="Odkaznapoznmkupodiarou"/>
                <w:b/>
                <w:bCs/>
                <w:sz w:val="20"/>
                <w:szCs w:val="20"/>
              </w:rPr>
              <w:footnoteReference w:id="22"/>
            </w:r>
            <w:r w:rsidRPr="007001F1">
              <w:rPr>
                <w:b/>
                <w:bCs/>
                <w:sz w:val="22"/>
                <w:szCs w:val="22"/>
              </w:rPr>
              <w:t>:</w:t>
            </w:r>
          </w:p>
        </w:tc>
        <w:tc>
          <w:tcPr>
            <w:tcW w:w="5528" w:type="dxa"/>
            <w:gridSpan w:val="5"/>
            <w:shd w:val="clear" w:color="auto" w:fill="auto"/>
            <w:vAlign w:val="center"/>
            <w:hideMark/>
          </w:tcPr>
          <w:p w14:paraId="2648C3B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732EE0E" w14:textId="77777777" w:rsidTr="007261E4">
        <w:trPr>
          <w:trHeight w:val="300"/>
        </w:trPr>
        <w:tc>
          <w:tcPr>
            <w:tcW w:w="3559" w:type="dxa"/>
            <w:gridSpan w:val="2"/>
            <w:shd w:val="clear" w:color="auto" w:fill="auto"/>
            <w:vAlign w:val="center"/>
            <w:hideMark/>
          </w:tcPr>
          <w:p w14:paraId="265EE674" w14:textId="77777777" w:rsidR="005365A3" w:rsidRPr="007001F1" w:rsidRDefault="005365A3"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21BBA844"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70D9D91" w14:textId="77777777" w:rsidTr="007261E4">
        <w:trPr>
          <w:trHeight w:val="300"/>
        </w:trPr>
        <w:tc>
          <w:tcPr>
            <w:tcW w:w="3559" w:type="dxa"/>
            <w:gridSpan w:val="2"/>
            <w:shd w:val="clear" w:color="000000" w:fill="FFFFFF"/>
            <w:vAlign w:val="center"/>
            <w:hideMark/>
          </w:tcPr>
          <w:p w14:paraId="37E34F27" w14:textId="77777777" w:rsidR="005365A3" w:rsidRPr="007001F1" w:rsidRDefault="005365A3"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6604A4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2432EC41" w14:textId="77777777" w:rsidTr="007261E4">
        <w:trPr>
          <w:trHeight w:val="300"/>
        </w:trPr>
        <w:tc>
          <w:tcPr>
            <w:tcW w:w="9087" w:type="dxa"/>
            <w:gridSpan w:val="7"/>
            <w:shd w:val="clear" w:color="auto" w:fill="auto"/>
            <w:noWrap/>
            <w:vAlign w:val="bottom"/>
            <w:hideMark/>
          </w:tcPr>
          <w:p w14:paraId="4062AA7A"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B688E4D" w14:textId="77777777" w:rsidTr="007261E4">
        <w:trPr>
          <w:trHeight w:val="300"/>
        </w:trPr>
        <w:tc>
          <w:tcPr>
            <w:tcW w:w="3559" w:type="dxa"/>
            <w:gridSpan w:val="2"/>
            <w:shd w:val="clear" w:color="000000" w:fill="FFFFFF"/>
            <w:vAlign w:val="center"/>
            <w:hideMark/>
          </w:tcPr>
          <w:p w14:paraId="509E3C99" w14:textId="77777777" w:rsidR="005365A3" w:rsidRPr="007001F1" w:rsidRDefault="005365A3" w:rsidP="00901910">
            <w:pPr>
              <w:rPr>
                <w:b/>
                <w:bCs/>
                <w:sz w:val="22"/>
                <w:szCs w:val="22"/>
              </w:rPr>
            </w:pPr>
            <w:r w:rsidRPr="007001F1">
              <w:rPr>
                <w:b/>
                <w:bCs/>
                <w:sz w:val="22"/>
                <w:szCs w:val="22"/>
              </w:rPr>
              <w:t>Kontrolu vykonal</w:t>
            </w:r>
            <w:r w:rsidRPr="007001F1">
              <w:rPr>
                <w:rStyle w:val="Odkaznapoznmkupodiarou"/>
                <w:b/>
                <w:bCs/>
                <w:sz w:val="20"/>
                <w:szCs w:val="20"/>
              </w:rPr>
              <w:footnoteReference w:id="23"/>
            </w:r>
            <w:r w:rsidRPr="007001F1">
              <w:rPr>
                <w:b/>
                <w:bCs/>
                <w:sz w:val="22"/>
                <w:szCs w:val="22"/>
              </w:rPr>
              <w:t>:</w:t>
            </w:r>
          </w:p>
        </w:tc>
        <w:tc>
          <w:tcPr>
            <w:tcW w:w="5528" w:type="dxa"/>
            <w:gridSpan w:val="5"/>
            <w:shd w:val="clear" w:color="auto" w:fill="auto"/>
            <w:vAlign w:val="center"/>
            <w:hideMark/>
          </w:tcPr>
          <w:p w14:paraId="6187A24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03AB0EF" w14:textId="77777777" w:rsidTr="007261E4">
        <w:trPr>
          <w:trHeight w:val="300"/>
        </w:trPr>
        <w:tc>
          <w:tcPr>
            <w:tcW w:w="3559" w:type="dxa"/>
            <w:gridSpan w:val="2"/>
            <w:shd w:val="clear" w:color="000000" w:fill="FFFFFF"/>
            <w:vAlign w:val="center"/>
            <w:hideMark/>
          </w:tcPr>
          <w:p w14:paraId="6527EF05" w14:textId="77777777" w:rsidR="005365A3" w:rsidRPr="007001F1" w:rsidRDefault="005365A3"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80984DB"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40AD580A" w14:textId="77777777" w:rsidTr="007261E4">
        <w:trPr>
          <w:trHeight w:val="300"/>
        </w:trPr>
        <w:tc>
          <w:tcPr>
            <w:tcW w:w="3559" w:type="dxa"/>
            <w:gridSpan w:val="2"/>
            <w:shd w:val="clear" w:color="000000" w:fill="FFFFFF"/>
            <w:vAlign w:val="center"/>
            <w:hideMark/>
          </w:tcPr>
          <w:p w14:paraId="56A27F77" w14:textId="77777777" w:rsidR="005365A3" w:rsidRPr="007001F1" w:rsidRDefault="005365A3"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3300CC60" w14:textId="77777777" w:rsidR="005365A3" w:rsidRPr="007001F1" w:rsidRDefault="005365A3" w:rsidP="00901910">
            <w:pPr>
              <w:rPr>
                <w:color w:val="000000"/>
                <w:sz w:val="22"/>
                <w:szCs w:val="22"/>
              </w:rPr>
            </w:pPr>
            <w:r w:rsidRPr="007001F1">
              <w:rPr>
                <w:color w:val="000000"/>
                <w:sz w:val="22"/>
                <w:szCs w:val="22"/>
              </w:rPr>
              <w:t> </w:t>
            </w:r>
          </w:p>
        </w:tc>
      </w:tr>
    </w:tbl>
    <w:p w14:paraId="72D17900" w14:textId="4A738CCB" w:rsidR="008F29BE" w:rsidRPr="007001F1" w:rsidRDefault="008F29BE"/>
    <w:p w14:paraId="4DED1320" w14:textId="77777777"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14:paraId="70A3D4BF" w14:textId="77777777" w:rsidTr="007261E4">
        <w:trPr>
          <w:trHeight w:val="645"/>
        </w:trPr>
        <w:tc>
          <w:tcPr>
            <w:tcW w:w="9087" w:type="dxa"/>
            <w:gridSpan w:val="7"/>
            <w:shd w:val="clear" w:color="000000" w:fill="60497A"/>
            <w:vAlign w:val="center"/>
            <w:hideMark/>
          </w:tcPr>
          <w:p w14:paraId="1B038220" w14:textId="77777777" w:rsidR="008F29BE" w:rsidRPr="007001F1" w:rsidRDefault="008F29BE"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183" w:name="KZ_12"/>
            <w:r w:rsidRPr="007001F1">
              <w:rPr>
                <w:b/>
                <w:bCs/>
                <w:color w:val="FFFFFF"/>
              </w:rPr>
              <w:t>Nadlimitná zákazka realizovaná cez elektronické trhovisko - štandardná ex-post kontrola</w:t>
            </w:r>
            <w:bookmarkEnd w:id="1183"/>
          </w:p>
        </w:tc>
      </w:tr>
      <w:tr w:rsidR="008F29BE" w:rsidRPr="007001F1" w14:paraId="35EDB605" w14:textId="77777777" w:rsidTr="007261E4">
        <w:trPr>
          <w:trHeight w:val="330"/>
        </w:trPr>
        <w:tc>
          <w:tcPr>
            <w:tcW w:w="9087" w:type="dxa"/>
            <w:gridSpan w:val="7"/>
            <w:shd w:val="clear" w:color="auto" w:fill="auto"/>
            <w:vAlign w:val="center"/>
            <w:hideMark/>
          </w:tcPr>
          <w:p w14:paraId="58259C65" w14:textId="77777777" w:rsidR="008F29BE" w:rsidRPr="007001F1" w:rsidRDefault="008F29BE" w:rsidP="00901910">
            <w:pPr>
              <w:jc w:val="center"/>
              <w:rPr>
                <w:b/>
                <w:bCs/>
                <w:color w:val="000000"/>
                <w:sz w:val="22"/>
                <w:szCs w:val="22"/>
              </w:rPr>
            </w:pPr>
            <w:r w:rsidRPr="007001F1">
              <w:rPr>
                <w:b/>
                <w:bCs/>
                <w:color w:val="000000"/>
                <w:sz w:val="22"/>
                <w:szCs w:val="22"/>
              </w:rPr>
              <w:t>Identifikácia programu</w:t>
            </w:r>
          </w:p>
        </w:tc>
      </w:tr>
      <w:tr w:rsidR="008F29BE" w:rsidRPr="007001F1" w14:paraId="293C2AD5" w14:textId="77777777" w:rsidTr="007261E4">
        <w:trPr>
          <w:trHeight w:val="300"/>
        </w:trPr>
        <w:tc>
          <w:tcPr>
            <w:tcW w:w="3559" w:type="dxa"/>
            <w:gridSpan w:val="2"/>
            <w:shd w:val="clear" w:color="auto" w:fill="auto"/>
            <w:vAlign w:val="center"/>
            <w:hideMark/>
          </w:tcPr>
          <w:p w14:paraId="7B6CA3CC" w14:textId="77777777" w:rsidR="008F29BE" w:rsidRPr="007001F1" w:rsidRDefault="008F29BE"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1D4BBFA"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05826989" w14:textId="77777777" w:rsidTr="007261E4">
        <w:trPr>
          <w:trHeight w:val="660"/>
        </w:trPr>
        <w:tc>
          <w:tcPr>
            <w:tcW w:w="3559" w:type="dxa"/>
            <w:gridSpan w:val="2"/>
            <w:shd w:val="clear" w:color="auto" w:fill="auto"/>
            <w:vAlign w:val="center"/>
            <w:hideMark/>
          </w:tcPr>
          <w:p w14:paraId="0443EC06" w14:textId="7158ECBD" w:rsidR="008F29BE" w:rsidRPr="007001F1" w:rsidRDefault="008F29BE" w:rsidP="00901910">
            <w:pPr>
              <w:rPr>
                <w:color w:val="000000"/>
                <w:sz w:val="22"/>
                <w:szCs w:val="22"/>
              </w:rPr>
            </w:pPr>
            <w:r w:rsidRPr="007001F1">
              <w:rPr>
                <w:color w:val="000000"/>
                <w:sz w:val="22"/>
                <w:szCs w:val="22"/>
              </w:rPr>
              <w:t xml:space="preserve">Názov </w:t>
            </w:r>
            <w:ins w:id="1184" w:author="Kramár Róbert" w:date="2018-04-27T15:11: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3CC24FF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57B45878" w14:textId="77777777" w:rsidTr="007261E4">
        <w:trPr>
          <w:trHeight w:val="330"/>
        </w:trPr>
        <w:tc>
          <w:tcPr>
            <w:tcW w:w="9087" w:type="dxa"/>
            <w:gridSpan w:val="7"/>
            <w:shd w:val="clear" w:color="auto" w:fill="auto"/>
            <w:vAlign w:val="center"/>
            <w:hideMark/>
          </w:tcPr>
          <w:p w14:paraId="77176616" w14:textId="77777777" w:rsidR="008F29BE" w:rsidRPr="007001F1" w:rsidRDefault="008F29BE" w:rsidP="00901910">
            <w:pPr>
              <w:jc w:val="center"/>
              <w:rPr>
                <w:b/>
                <w:bCs/>
                <w:color w:val="000000"/>
                <w:sz w:val="22"/>
                <w:szCs w:val="22"/>
              </w:rPr>
            </w:pPr>
            <w:r w:rsidRPr="007001F1">
              <w:rPr>
                <w:b/>
                <w:bCs/>
                <w:color w:val="000000"/>
                <w:sz w:val="22"/>
                <w:szCs w:val="22"/>
              </w:rPr>
              <w:t>Identifikácia projektu a prijímateľa</w:t>
            </w:r>
          </w:p>
        </w:tc>
      </w:tr>
      <w:tr w:rsidR="008F29BE" w:rsidRPr="007001F1" w14:paraId="5684D9E9" w14:textId="77777777" w:rsidTr="007261E4">
        <w:trPr>
          <w:trHeight w:val="330"/>
        </w:trPr>
        <w:tc>
          <w:tcPr>
            <w:tcW w:w="3559" w:type="dxa"/>
            <w:gridSpan w:val="2"/>
            <w:shd w:val="clear" w:color="auto" w:fill="auto"/>
            <w:vAlign w:val="center"/>
            <w:hideMark/>
          </w:tcPr>
          <w:p w14:paraId="3CB2E4D0" w14:textId="01C37591" w:rsidR="008F29BE" w:rsidRPr="007001F1" w:rsidRDefault="008F29BE"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00C4A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6AD53393" w14:textId="77777777" w:rsidTr="007261E4">
        <w:trPr>
          <w:trHeight w:val="300"/>
        </w:trPr>
        <w:tc>
          <w:tcPr>
            <w:tcW w:w="3559" w:type="dxa"/>
            <w:gridSpan w:val="2"/>
            <w:shd w:val="clear" w:color="auto" w:fill="auto"/>
            <w:vAlign w:val="center"/>
            <w:hideMark/>
          </w:tcPr>
          <w:p w14:paraId="41A8B608" w14:textId="77777777" w:rsidR="008F29BE" w:rsidRPr="007001F1" w:rsidRDefault="008F29BE"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05C2A73"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07CD7733" w14:textId="77777777" w:rsidTr="007261E4">
        <w:trPr>
          <w:trHeight w:val="300"/>
        </w:trPr>
        <w:tc>
          <w:tcPr>
            <w:tcW w:w="3559" w:type="dxa"/>
            <w:gridSpan w:val="2"/>
            <w:shd w:val="clear" w:color="auto" w:fill="auto"/>
            <w:vAlign w:val="center"/>
            <w:hideMark/>
          </w:tcPr>
          <w:p w14:paraId="10287848" w14:textId="77777777" w:rsidR="008F29BE" w:rsidRPr="007001F1" w:rsidRDefault="008F29BE"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B9B16FA"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C344AC0" w14:textId="77777777" w:rsidTr="007261E4">
        <w:trPr>
          <w:trHeight w:val="300"/>
        </w:trPr>
        <w:tc>
          <w:tcPr>
            <w:tcW w:w="3559" w:type="dxa"/>
            <w:gridSpan w:val="2"/>
            <w:shd w:val="clear" w:color="auto" w:fill="auto"/>
            <w:vAlign w:val="center"/>
            <w:hideMark/>
          </w:tcPr>
          <w:p w14:paraId="70629519" w14:textId="77777777" w:rsidR="008F29BE" w:rsidRPr="007001F1" w:rsidRDefault="008F29BE"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0FEDB6B"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8B81BA1" w14:textId="77777777" w:rsidTr="007261E4">
        <w:trPr>
          <w:trHeight w:val="330"/>
        </w:trPr>
        <w:tc>
          <w:tcPr>
            <w:tcW w:w="9087" w:type="dxa"/>
            <w:gridSpan w:val="7"/>
            <w:shd w:val="clear" w:color="auto" w:fill="auto"/>
            <w:vAlign w:val="center"/>
            <w:hideMark/>
          </w:tcPr>
          <w:p w14:paraId="1D24680A" w14:textId="77777777" w:rsidR="008F29BE" w:rsidRPr="007001F1" w:rsidRDefault="008F29BE" w:rsidP="00901910">
            <w:pPr>
              <w:jc w:val="center"/>
              <w:rPr>
                <w:b/>
                <w:bCs/>
                <w:color w:val="000000"/>
                <w:sz w:val="22"/>
                <w:szCs w:val="22"/>
              </w:rPr>
            </w:pPr>
            <w:r w:rsidRPr="007001F1">
              <w:rPr>
                <w:b/>
                <w:bCs/>
                <w:color w:val="000000"/>
                <w:sz w:val="22"/>
                <w:szCs w:val="22"/>
              </w:rPr>
              <w:t>Identifikácia zákazky</w:t>
            </w:r>
          </w:p>
        </w:tc>
      </w:tr>
      <w:tr w:rsidR="008F29BE" w:rsidRPr="007001F1" w14:paraId="6D66FB25" w14:textId="77777777" w:rsidTr="007261E4">
        <w:trPr>
          <w:trHeight w:val="300"/>
        </w:trPr>
        <w:tc>
          <w:tcPr>
            <w:tcW w:w="3559" w:type="dxa"/>
            <w:gridSpan w:val="2"/>
            <w:shd w:val="clear" w:color="auto" w:fill="auto"/>
            <w:vAlign w:val="center"/>
            <w:hideMark/>
          </w:tcPr>
          <w:p w14:paraId="6A08BAB7" w14:textId="77777777" w:rsidR="008F29BE" w:rsidRPr="007001F1" w:rsidRDefault="008F29BE"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BEFE667" w14:textId="77777777" w:rsidR="008F29BE" w:rsidRPr="007001F1" w:rsidRDefault="008F29BE" w:rsidP="00901910">
            <w:pPr>
              <w:rPr>
                <w:color w:val="000000"/>
                <w:sz w:val="22"/>
                <w:szCs w:val="22"/>
              </w:rPr>
            </w:pPr>
            <w:r w:rsidRPr="007001F1">
              <w:rPr>
                <w:color w:val="000000"/>
                <w:sz w:val="22"/>
                <w:szCs w:val="22"/>
              </w:rPr>
              <w:t>Nadlimitná zákazka</w:t>
            </w:r>
          </w:p>
        </w:tc>
      </w:tr>
      <w:tr w:rsidR="008F29BE" w:rsidRPr="007001F1" w14:paraId="5D1AC4AA" w14:textId="77777777" w:rsidTr="007261E4">
        <w:trPr>
          <w:trHeight w:val="300"/>
        </w:trPr>
        <w:tc>
          <w:tcPr>
            <w:tcW w:w="3559" w:type="dxa"/>
            <w:gridSpan w:val="2"/>
            <w:shd w:val="clear" w:color="auto" w:fill="auto"/>
            <w:vAlign w:val="center"/>
            <w:hideMark/>
          </w:tcPr>
          <w:p w14:paraId="22BDB2DA" w14:textId="77777777" w:rsidR="008F29BE" w:rsidRPr="007001F1" w:rsidRDefault="008F29BE"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2832B23" w14:textId="77777777" w:rsidR="008F29BE" w:rsidRPr="007001F1" w:rsidRDefault="008F29BE" w:rsidP="00901910">
            <w:pPr>
              <w:rPr>
                <w:color w:val="000000"/>
                <w:sz w:val="22"/>
                <w:szCs w:val="22"/>
              </w:rPr>
            </w:pPr>
            <w:r w:rsidRPr="007001F1">
              <w:rPr>
                <w:color w:val="000000"/>
                <w:sz w:val="22"/>
                <w:szCs w:val="22"/>
              </w:rPr>
              <w:t>Nadlimitná verejná súťaž s využitím elektronického trhoviska</w:t>
            </w:r>
          </w:p>
        </w:tc>
      </w:tr>
      <w:tr w:rsidR="008F29BE" w:rsidRPr="007001F1" w14:paraId="3A4E94DC" w14:textId="77777777" w:rsidTr="007261E4">
        <w:trPr>
          <w:trHeight w:val="300"/>
        </w:trPr>
        <w:tc>
          <w:tcPr>
            <w:tcW w:w="3559" w:type="dxa"/>
            <w:gridSpan w:val="2"/>
            <w:shd w:val="clear" w:color="auto" w:fill="auto"/>
            <w:vAlign w:val="center"/>
            <w:hideMark/>
          </w:tcPr>
          <w:p w14:paraId="66F79DA0" w14:textId="77777777" w:rsidR="008F29BE" w:rsidRPr="007001F1" w:rsidRDefault="008F29BE"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466E43B" w14:textId="77777777" w:rsidR="008F29BE" w:rsidRPr="007001F1" w:rsidRDefault="008F29BE" w:rsidP="00901910">
            <w:pPr>
              <w:rPr>
                <w:color w:val="000000"/>
                <w:sz w:val="22"/>
                <w:szCs w:val="22"/>
              </w:rPr>
            </w:pPr>
            <w:r w:rsidRPr="007001F1">
              <w:rPr>
                <w:color w:val="000000"/>
                <w:sz w:val="22"/>
                <w:szCs w:val="22"/>
              </w:rPr>
              <w:t xml:space="preserve"> </w:t>
            </w:r>
          </w:p>
        </w:tc>
      </w:tr>
      <w:tr w:rsidR="004D0B9F" w:rsidRPr="007001F1" w14:paraId="0704F5DB" w14:textId="77777777" w:rsidTr="007261E4">
        <w:trPr>
          <w:trHeight w:val="300"/>
        </w:trPr>
        <w:tc>
          <w:tcPr>
            <w:tcW w:w="3559" w:type="dxa"/>
            <w:gridSpan w:val="2"/>
            <w:shd w:val="clear" w:color="auto" w:fill="auto"/>
            <w:vAlign w:val="center"/>
          </w:tcPr>
          <w:p w14:paraId="2AE0C98B" w14:textId="64588A61"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CA091C5" w14:textId="77777777" w:rsidR="004D0B9F" w:rsidRPr="007001F1" w:rsidRDefault="004D0B9F" w:rsidP="00901910">
            <w:pPr>
              <w:rPr>
                <w:color w:val="000000"/>
                <w:sz w:val="22"/>
                <w:szCs w:val="22"/>
              </w:rPr>
            </w:pPr>
          </w:p>
        </w:tc>
      </w:tr>
      <w:tr w:rsidR="008F29BE" w:rsidRPr="007001F1" w14:paraId="2087B038" w14:textId="77777777" w:rsidTr="007261E4">
        <w:trPr>
          <w:trHeight w:val="300"/>
        </w:trPr>
        <w:tc>
          <w:tcPr>
            <w:tcW w:w="3559" w:type="dxa"/>
            <w:gridSpan w:val="2"/>
            <w:shd w:val="clear" w:color="auto" w:fill="auto"/>
            <w:vAlign w:val="center"/>
            <w:hideMark/>
          </w:tcPr>
          <w:p w14:paraId="73B18533" w14:textId="77777777" w:rsidR="008F29BE" w:rsidRPr="007001F1" w:rsidRDefault="008F29BE"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C4FE817" w14:textId="77777777" w:rsidR="008F29BE" w:rsidRPr="007001F1" w:rsidRDefault="008F29BE" w:rsidP="00901910">
            <w:pPr>
              <w:rPr>
                <w:color w:val="000000"/>
                <w:sz w:val="22"/>
                <w:szCs w:val="22"/>
              </w:rPr>
            </w:pPr>
            <w:r w:rsidRPr="007001F1">
              <w:rPr>
                <w:color w:val="000000"/>
                <w:sz w:val="22"/>
                <w:szCs w:val="22"/>
              </w:rPr>
              <w:t>Štandardná ex-post kontrola</w:t>
            </w:r>
          </w:p>
        </w:tc>
      </w:tr>
      <w:tr w:rsidR="008F29BE" w:rsidRPr="007001F1" w14:paraId="2193C64E" w14:textId="77777777" w:rsidTr="007261E4">
        <w:trPr>
          <w:trHeight w:val="300"/>
        </w:trPr>
        <w:tc>
          <w:tcPr>
            <w:tcW w:w="3559" w:type="dxa"/>
            <w:gridSpan w:val="2"/>
            <w:shd w:val="clear" w:color="auto" w:fill="auto"/>
            <w:vAlign w:val="center"/>
            <w:hideMark/>
          </w:tcPr>
          <w:p w14:paraId="1080238C" w14:textId="77777777" w:rsidR="008F29BE" w:rsidRPr="007001F1" w:rsidRDefault="008F29BE"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EE0651D"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702A1DCD" w14:textId="77777777" w:rsidTr="007261E4">
        <w:trPr>
          <w:trHeight w:val="300"/>
        </w:trPr>
        <w:tc>
          <w:tcPr>
            <w:tcW w:w="3559" w:type="dxa"/>
            <w:gridSpan w:val="2"/>
            <w:shd w:val="clear" w:color="auto" w:fill="auto"/>
            <w:vAlign w:val="center"/>
            <w:hideMark/>
          </w:tcPr>
          <w:p w14:paraId="3D2B5DBA" w14:textId="77777777" w:rsidR="008F29BE" w:rsidRPr="007001F1" w:rsidRDefault="008F29BE"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3B775AC"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3CF44976" w14:textId="77777777" w:rsidTr="007261E4">
        <w:trPr>
          <w:trHeight w:val="300"/>
        </w:trPr>
        <w:tc>
          <w:tcPr>
            <w:tcW w:w="3559" w:type="dxa"/>
            <w:gridSpan w:val="2"/>
            <w:shd w:val="clear" w:color="auto" w:fill="auto"/>
            <w:vAlign w:val="center"/>
            <w:hideMark/>
          </w:tcPr>
          <w:p w14:paraId="78C0C801" w14:textId="77777777" w:rsidR="008F29BE" w:rsidRPr="007001F1" w:rsidRDefault="008F29BE"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6C5CA73"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40004CA" w14:textId="77777777" w:rsidTr="007261E4">
        <w:trPr>
          <w:trHeight w:val="300"/>
        </w:trPr>
        <w:tc>
          <w:tcPr>
            <w:tcW w:w="3559" w:type="dxa"/>
            <w:gridSpan w:val="2"/>
            <w:shd w:val="clear" w:color="auto" w:fill="auto"/>
            <w:vAlign w:val="center"/>
            <w:hideMark/>
          </w:tcPr>
          <w:p w14:paraId="02B309BD" w14:textId="77777777" w:rsidR="008F29BE" w:rsidRPr="007001F1" w:rsidRDefault="008F29BE"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29895148"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627BB3F6" w14:textId="77777777" w:rsidTr="007261E4">
        <w:trPr>
          <w:trHeight w:val="300"/>
        </w:trPr>
        <w:tc>
          <w:tcPr>
            <w:tcW w:w="3559" w:type="dxa"/>
            <w:gridSpan w:val="2"/>
            <w:shd w:val="clear" w:color="auto" w:fill="auto"/>
            <w:vAlign w:val="center"/>
            <w:hideMark/>
          </w:tcPr>
          <w:p w14:paraId="5FC46464" w14:textId="77777777" w:rsidR="008F29BE" w:rsidRPr="007001F1" w:rsidRDefault="008F29BE"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C4C343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2A8AC440" w14:textId="77777777" w:rsidTr="007261E4">
        <w:trPr>
          <w:trHeight w:val="300"/>
        </w:trPr>
        <w:tc>
          <w:tcPr>
            <w:tcW w:w="3559" w:type="dxa"/>
            <w:gridSpan w:val="2"/>
            <w:shd w:val="clear" w:color="auto" w:fill="auto"/>
            <w:vAlign w:val="center"/>
            <w:hideMark/>
          </w:tcPr>
          <w:p w14:paraId="3EB3D4FC" w14:textId="77777777" w:rsidR="008F29BE" w:rsidRPr="007001F1" w:rsidRDefault="008F29BE"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3FEA19D"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FE76BA2" w14:textId="77777777" w:rsidTr="007261E4">
        <w:trPr>
          <w:trHeight w:val="300"/>
        </w:trPr>
        <w:tc>
          <w:tcPr>
            <w:tcW w:w="3559" w:type="dxa"/>
            <w:gridSpan w:val="2"/>
            <w:shd w:val="clear" w:color="auto" w:fill="auto"/>
            <w:vAlign w:val="center"/>
            <w:hideMark/>
          </w:tcPr>
          <w:p w14:paraId="28979847" w14:textId="77777777" w:rsidR="008F29BE" w:rsidRPr="007001F1" w:rsidRDefault="008F29BE" w:rsidP="00901910">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5AB9AB24" w14:textId="77777777" w:rsidR="008F29BE" w:rsidRPr="007001F1" w:rsidRDefault="008F29BE" w:rsidP="00901910">
            <w:pPr>
              <w:rPr>
                <w:color w:val="000000"/>
                <w:sz w:val="22"/>
                <w:szCs w:val="22"/>
              </w:rPr>
            </w:pPr>
            <w:r w:rsidRPr="007001F1">
              <w:rPr>
                <w:color w:val="000000"/>
                <w:sz w:val="22"/>
                <w:szCs w:val="22"/>
              </w:rPr>
              <w:t> </w:t>
            </w:r>
          </w:p>
        </w:tc>
      </w:tr>
      <w:tr w:rsidR="008F29BE" w:rsidRPr="007001F1" w:rsidDel="002D4145" w14:paraId="7F4FFE4B" w14:textId="66F75705" w:rsidTr="007261E4">
        <w:trPr>
          <w:trHeight w:val="300"/>
          <w:del w:id="1185" w:author="Kramár Róbert" w:date="2018-04-27T16:49:00Z"/>
        </w:trPr>
        <w:tc>
          <w:tcPr>
            <w:tcW w:w="3559" w:type="dxa"/>
            <w:gridSpan w:val="2"/>
            <w:shd w:val="clear" w:color="auto" w:fill="auto"/>
            <w:vAlign w:val="center"/>
            <w:hideMark/>
          </w:tcPr>
          <w:p w14:paraId="0C18DA61" w14:textId="49EFA80A" w:rsidR="008F29BE" w:rsidRPr="007001F1" w:rsidDel="002D4145" w:rsidRDefault="008F29BE" w:rsidP="00901910">
            <w:pPr>
              <w:rPr>
                <w:del w:id="1186" w:author="Kramár Róbert" w:date="2018-04-27T16:49:00Z"/>
                <w:color w:val="000000"/>
                <w:sz w:val="22"/>
                <w:szCs w:val="22"/>
              </w:rPr>
            </w:pPr>
            <w:del w:id="1187" w:author="Kramár Róbert" w:date="2018-04-27T16:49: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307E7B61" w14:textId="0A0E7050" w:rsidR="008F29BE" w:rsidRPr="007001F1" w:rsidDel="002D4145" w:rsidRDefault="008F29BE" w:rsidP="00901910">
            <w:pPr>
              <w:rPr>
                <w:del w:id="1188" w:author="Kramár Róbert" w:date="2018-04-27T16:49:00Z"/>
                <w:color w:val="000000"/>
                <w:sz w:val="22"/>
                <w:szCs w:val="22"/>
              </w:rPr>
            </w:pPr>
            <w:del w:id="1189" w:author="Kramár Róbert" w:date="2018-04-27T16:49:00Z">
              <w:r w:rsidRPr="007001F1" w:rsidDel="002D4145">
                <w:rPr>
                  <w:color w:val="000000"/>
                  <w:sz w:val="22"/>
                  <w:szCs w:val="22"/>
                </w:rPr>
                <w:delText> </w:delText>
              </w:r>
            </w:del>
          </w:p>
        </w:tc>
      </w:tr>
      <w:tr w:rsidR="008F29BE" w:rsidRPr="007001F1" w14:paraId="50AC4033" w14:textId="77777777" w:rsidTr="007261E4">
        <w:trPr>
          <w:trHeight w:val="300"/>
        </w:trPr>
        <w:tc>
          <w:tcPr>
            <w:tcW w:w="3559" w:type="dxa"/>
            <w:gridSpan w:val="2"/>
            <w:shd w:val="clear" w:color="auto" w:fill="auto"/>
            <w:vAlign w:val="center"/>
            <w:hideMark/>
          </w:tcPr>
          <w:p w14:paraId="3ADB7D15" w14:textId="77777777" w:rsidR="008F29BE" w:rsidRPr="007001F1" w:rsidRDefault="008F29BE" w:rsidP="00901910">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15A4F98"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D94922A" w14:textId="77777777" w:rsidTr="007261E4">
        <w:trPr>
          <w:trHeight w:val="300"/>
        </w:trPr>
        <w:tc>
          <w:tcPr>
            <w:tcW w:w="3559" w:type="dxa"/>
            <w:gridSpan w:val="2"/>
            <w:shd w:val="clear" w:color="auto" w:fill="auto"/>
            <w:vAlign w:val="center"/>
            <w:hideMark/>
          </w:tcPr>
          <w:p w14:paraId="7B27D764" w14:textId="77777777" w:rsidR="008F29BE" w:rsidRPr="007001F1" w:rsidRDefault="008F29BE" w:rsidP="00901910">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427F02A0"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484384C7" w14:textId="77777777" w:rsidTr="007261E4">
        <w:trPr>
          <w:trHeight w:val="300"/>
        </w:trPr>
        <w:tc>
          <w:tcPr>
            <w:tcW w:w="3559" w:type="dxa"/>
            <w:gridSpan w:val="2"/>
            <w:shd w:val="clear" w:color="auto" w:fill="auto"/>
            <w:vAlign w:val="center"/>
            <w:hideMark/>
          </w:tcPr>
          <w:p w14:paraId="67B80728" w14:textId="77777777" w:rsidR="008F29BE" w:rsidRPr="007001F1" w:rsidRDefault="008F29BE" w:rsidP="00901910">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9F788B0" w14:textId="77777777" w:rsidR="008F29BE" w:rsidRPr="007001F1" w:rsidRDefault="008F29BE" w:rsidP="00901910">
            <w:pPr>
              <w:rPr>
                <w:color w:val="000000"/>
                <w:sz w:val="22"/>
                <w:szCs w:val="22"/>
              </w:rPr>
            </w:pPr>
            <w:r w:rsidRPr="007001F1">
              <w:rPr>
                <w:color w:val="000000"/>
                <w:sz w:val="22"/>
                <w:szCs w:val="22"/>
              </w:rPr>
              <w:t> </w:t>
            </w:r>
          </w:p>
        </w:tc>
      </w:tr>
      <w:tr w:rsidR="008F29BE" w:rsidRPr="007001F1" w:rsidDel="002D4145" w14:paraId="448A9E04" w14:textId="1A304C66" w:rsidTr="007261E4">
        <w:trPr>
          <w:trHeight w:val="810"/>
          <w:del w:id="1190" w:author="Kramár Róbert" w:date="2018-04-27T16:49:00Z"/>
        </w:trPr>
        <w:tc>
          <w:tcPr>
            <w:tcW w:w="3559" w:type="dxa"/>
            <w:gridSpan w:val="2"/>
            <w:shd w:val="clear" w:color="auto" w:fill="auto"/>
            <w:vAlign w:val="center"/>
            <w:hideMark/>
          </w:tcPr>
          <w:p w14:paraId="6149B303" w14:textId="70E04930" w:rsidR="008F29BE" w:rsidRPr="007001F1" w:rsidDel="002D4145" w:rsidRDefault="008F29BE" w:rsidP="00901910">
            <w:pPr>
              <w:rPr>
                <w:del w:id="1191" w:author="Kramár Róbert" w:date="2018-04-27T16:49:00Z"/>
                <w:color w:val="000000"/>
                <w:sz w:val="22"/>
                <w:szCs w:val="22"/>
              </w:rPr>
            </w:pPr>
            <w:del w:id="1192" w:author="Kramár Róbert" w:date="2018-04-27T16:49: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6365696E" w14:textId="67649EE3" w:rsidR="008F29BE" w:rsidRPr="007001F1" w:rsidDel="002D4145" w:rsidRDefault="008F29BE" w:rsidP="00901910">
            <w:pPr>
              <w:rPr>
                <w:del w:id="1193" w:author="Kramár Róbert" w:date="2018-04-27T16:49:00Z"/>
                <w:color w:val="000000"/>
                <w:sz w:val="22"/>
                <w:szCs w:val="22"/>
              </w:rPr>
            </w:pPr>
            <w:del w:id="1194" w:author="Kramár Róbert" w:date="2018-04-27T16:49:00Z">
              <w:r w:rsidRPr="007001F1" w:rsidDel="002D4145">
                <w:rPr>
                  <w:color w:val="000000"/>
                  <w:sz w:val="22"/>
                  <w:szCs w:val="22"/>
                </w:rPr>
                <w:delText> </w:delText>
              </w:r>
            </w:del>
          </w:p>
        </w:tc>
      </w:tr>
      <w:tr w:rsidR="008F29BE" w:rsidRPr="007001F1" w14:paraId="46175D4D" w14:textId="77777777" w:rsidTr="007261E4">
        <w:trPr>
          <w:trHeight w:val="315"/>
        </w:trPr>
        <w:tc>
          <w:tcPr>
            <w:tcW w:w="582" w:type="dxa"/>
            <w:shd w:val="clear" w:color="000000" w:fill="60497A"/>
            <w:vAlign w:val="center"/>
            <w:hideMark/>
          </w:tcPr>
          <w:p w14:paraId="14DCDF5D" w14:textId="77777777" w:rsidR="008F29BE" w:rsidRPr="007001F1" w:rsidRDefault="008F29BE"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7871B970" w14:textId="77777777" w:rsidR="008F29BE" w:rsidRPr="007001F1" w:rsidRDefault="008F29BE"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DE408E8" w14:textId="77777777" w:rsidR="008F29BE" w:rsidRPr="007001F1" w:rsidRDefault="008F29BE"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03672A3" w14:textId="77777777" w:rsidR="008F29BE" w:rsidRPr="007001F1" w:rsidRDefault="008F29BE"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3D8C68E" w14:textId="77777777" w:rsidR="008F29BE" w:rsidRPr="007001F1" w:rsidRDefault="008F29BE"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E4632CA" w14:textId="77777777" w:rsidR="008F29BE" w:rsidRPr="007001F1" w:rsidRDefault="008F29BE" w:rsidP="00901910">
            <w:pPr>
              <w:jc w:val="center"/>
              <w:rPr>
                <w:b/>
                <w:bCs/>
                <w:color w:val="FFFFFF"/>
                <w:sz w:val="22"/>
                <w:szCs w:val="22"/>
              </w:rPr>
            </w:pPr>
            <w:r w:rsidRPr="007001F1">
              <w:rPr>
                <w:b/>
                <w:bCs/>
                <w:color w:val="FFFFFF"/>
                <w:sz w:val="22"/>
                <w:szCs w:val="22"/>
              </w:rPr>
              <w:t>Poznámka</w:t>
            </w:r>
          </w:p>
        </w:tc>
      </w:tr>
      <w:tr w:rsidR="008F29BE" w:rsidRPr="007001F1" w14:paraId="1B5ACD7A" w14:textId="77777777" w:rsidTr="007261E4">
        <w:trPr>
          <w:trHeight w:val="20"/>
        </w:trPr>
        <w:tc>
          <w:tcPr>
            <w:tcW w:w="582" w:type="dxa"/>
            <w:shd w:val="clear" w:color="auto" w:fill="auto"/>
            <w:noWrap/>
            <w:vAlign w:val="center"/>
            <w:hideMark/>
          </w:tcPr>
          <w:p w14:paraId="09633EB9" w14:textId="77777777" w:rsidR="008F29BE" w:rsidRPr="007001F1" w:rsidRDefault="008F29BE"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3F69FA53" w14:textId="77777777" w:rsidR="008F29BE" w:rsidRPr="007001F1" w:rsidRDefault="008F29BE" w:rsidP="003F3D85">
            <w:pPr>
              <w:jc w:val="both"/>
              <w:rPr>
                <w:color w:val="000000"/>
                <w:sz w:val="22"/>
                <w:szCs w:val="22"/>
              </w:rPr>
            </w:pPr>
            <w:r w:rsidRPr="007001F1">
              <w:rPr>
                <w:color w:val="000000"/>
                <w:sz w:val="22"/>
                <w:szCs w:val="22"/>
              </w:rPr>
              <w:t>Bola zákazka zadávaná v súlade s §  66 ods. 8 ZVO?</w:t>
            </w:r>
          </w:p>
        </w:tc>
        <w:tc>
          <w:tcPr>
            <w:tcW w:w="567" w:type="dxa"/>
            <w:shd w:val="clear" w:color="auto" w:fill="auto"/>
            <w:hideMark/>
          </w:tcPr>
          <w:p w14:paraId="5FB5280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43CE7C20"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637CA5B3"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3FEDA835"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BD0EAF" w:rsidRPr="007001F1" w14:paraId="0C373DD7" w14:textId="77777777" w:rsidTr="007261E4">
        <w:trPr>
          <w:trHeight w:val="20"/>
        </w:trPr>
        <w:tc>
          <w:tcPr>
            <w:tcW w:w="582" w:type="dxa"/>
            <w:shd w:val="clear" w:color="auto" w:fill="auto"/>
            <w:noWrap/>
            <w:vAlign w:val="center"/>
            <w:hideMark/>
          </w:tcPr>
          <w:p w14:paraId="0C938479" w14:textId="4281F7B2" w:rsidR="00BD0EAF" w:rsidRPr="007001F1" w:rsidRDefault="00C769FE" w:rsidP="000D4BC4">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24DBFC5" w14:textId="77777777" w:rsidR="00BD0EAF" w:rsidRPr="007001F1" w:rsidRDefault="00BD0EAF" w:rsidP="003F3D85">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4BC2A9AE"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05F44C22"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0819789D"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5434E4B8"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62A5780F" w14:textId="77777777" w:rsidTr="002B4A5C">
        <w:trPr>
          <w:trHeight w:val="157"/>
        </w:trPr>
        <w:tc>
          <w:tcPr>
            <w:tcW w:w="582" w:type="dxa"/>
            <w:vMerge w:val="restart"/>
            <w:shd w:val="clear" w:color="auto" w:fill="auto"/>
            <w:noWrap/>
            <w:vAlign w:val="center"/>
            <w:hideMark/>
          </w:tcPr>
          <w:p w14:paraId="3E4C1029" w14:textId="0F082E1A" w:rsidR="002E3A48" w:rsidRPr="007001F1" w:rsidRDefault="002E3A48" w:rsidP="000D4BC4">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DF68E8C" w14:textId="1D11BC09" w:rsidR="002E3A48" w:rsidRPr="007001F1" w:rsidRDefault="002E3A48" w:rsidP="002B4A5C">
            <w:pPr>
              <w:jc w:val="both"/>
              <w:rPr>
                <w:color w:val="000000"/>
                <w:sz w:val="22"/>
                <w:szCs w:val="22"/>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66C76C92"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0B9D0378"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219AD1B0"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4B6AFE2A" w14:textId="77777777" w:rsidR="002E3A48" w:rsidRPr="007001F1" w:rsidRDefault="002E3A48" w:rsidP="000D4BC4">
            <w:pPr>
              <w:jc w:val="center"/>
              <w:rPr>
                <w:b/>
                <w:bCs/>
                <w:color w:val="000000"/>
                <w:sz w:val="22"/>
                <w:szCs w:val="22"/>
              </w:rPr>
            </w:pPr>
            <w:r w:rsidRPr="007001F1">
              <w:rPr>
                <w:b/>
                <w:bCs/>
                <w:color w:val="000000"/>
                <w:sz w:val="22"/>
                <w:szCs w:val="22"/>
              </w:rPr>
              <w:t> </w:t>
            </w:r>
          </w:p>
        </w:tc>
      </w:tr>
      <w:tr w:rsidR="002E3A48" w:rsidRPr="007001F1" w14:paraId="15A09542" w14:textId="77777777" w:rsidTr="007261E4">
        <w:trPr>
          <w:trHeight w:val="831"/>
        </w:trPr>
        <w:tc>
          <w:tcPr>
            <w:tcW w:w="582" w:type="dxa"/>
            <w:vMerge/>
            <w:shd w:val="clear" w:color="auto" w:fill="auto"/>
            <w:noWrap/>
            <w:vAlign w:val="center"/>
          </w:tcPr>
          <w:p w14:paraId="612DA40E"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2EFB9D7B" w14:textId="6951D811" w:rsidR="002E3A48" w:rsidRPr="007001F1" w:rsidDel="002E3A48" w:rsidRDefault="002E3A48"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05D53CD9"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608BF70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74915342"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06340B42" w14:textId="77777777" w:rsidR="002E3A48" w:rsidRPr="007001F1" w:rsidRDefault="002E3A48" w:rsidP="000D4BC4">
            <w:pPr>
              <w:jc w:val="center"/>
              <w:rPr>
                <w:b/>
                <w:bCs/>
                <w:color w:val="000000"/>
                <w:sz w:val="22"/>
                <w:szCs w:val="22"/>
              </w:rPr>
            </w:pPr>
          </w:p>
        </w:tc>
      </w:tr>
      <w:tr w:rsidR="002E3A48" w:rsidRPr="007001F1" w14:paraId="6EA5570D" w14:textId="77777777" w:rsidTr="007261E4">
        <w:trPr>
          <w:trHeight w:val="831"/>
        </w:trPr>
        <w:tc>
          <w:tcPr>
            <w:tcW w:w="582" w:type="dxa"/>
            <w:vMerge/>
            <w:shd w:val="clear" w:color="auto" w:fill="auto"/>
            <w:noWrap/>
            <w:vAlign w:val="center"/>
          </w:tcPr>
          <w:p w14:paraId="4C8AB3E2"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0023B3B5" w14:textId="0142F79A" w:rsidR="002E3A48" w:rsidRPr="007001F1" w:rsidDel="002E3A48" w:rsidRDefault="002E3A48" w:rsidP="003F3D85">
            <w:pPr>
              <w:jc w:val="both"/>
              <w:rPr>
                <w:color w:val="000000"/>
                <w:sz w:val="22"/>
                <w:szCs w:val="22"/>
              </w:rPr>
            </w:pPr>
            <w:r w:rsidRPr="007001F1">
              <w:rPr>
                <w:color w:val="000000"/>
                <w:sz w:val="22"/>
                <w:szCs w:val="22"/>
              </w:rPr>
              <w:t>c) Bola PHZ určená tak, že zahŕňa PHZ všetky časti zákazky, vrátane opakovaných plnení, odmien a opcií?</w:t>
            </w:r>
          </w:p>
        </w:tc>
        <w:tc>
          <w:tcPr>
            <w:tcW w:w="567" w:type="dxa"/>
            <w:shd w:val="clear" w:color="auto" w:fill="auto"/>
            <w:vAlign w:val="center"/>
          </w:tcPr>
          <w:p w14:paraId="74B1C89E"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636A597F"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01F84E5C"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DE2BE25" w14:textId="77777777" w:rsidR="002E3A48" w:rsidRPr="007001F1" w:rsidRDefault="002E3A48" w:rsidP="000D4BC4">
            <w:pPr>
              <w:jc w:val="center"/>
              <w:rPr>
                <w:b/>
                <w:bCs/>
                <w:color w:val="000000"/>
                <w:sz w:val="22"/>
                <w:szCs w:val="22"/>
              </w:rPr>
            </w:pPr>
          </w:p>
        </w:tc>
      </w:tr>
      <w:tr w:rsidR="002E3A48" w:rsidRPr="007001F1" w14:paraId="63F623CD" w14:textId="77777777" w:rsidTr="007261E4">
        <w:trPr>
          <w:trHeight w:val="831"/>
        </w:trPr>
        <w:tc>
          <w:tcPr>
            <w:tcW w:w="582" w:type="dxa"/>
            <w:vMerge/>
            <w:shd w:val="clear" w:color="auto" w:fill="auto"/>
            <w:noWrap/>
            <w:vAlign w:val="center"/>
          </w:tcPr>
          <w:p w14:paraId="580974BF"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DD0BA4B" w14:textId="0B80EE7A" w:rsidR="002E3A48" w:rsidRPr="007001F1" w:rsidDel="002E3A48" w:rsidRDefault="002E3A48"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B87D990"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35B24F24"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1492EC27"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637A4000" w14:textId="77777777" w:rsidR="002E3A48" w:rsidRPr="007001F1" w:rsidRDefault="002E3A48" w:rsidP="000D4BC4">
            <w:pPr>
              <w:jc w:val="center"/>
              <w:rPr>
                <w:b/>
                <w:bCs/>
                <w:color w:val="000000"/>
                <w:sz w:val="22"/>
                <w:szCs w:val="22"/>
              </w:rPr>
            </w:pPr>
          </w:p>
        </w:tc>
      </w:tr>
      <w:tr w:rsidR="002E3A48" w:rsidRPr="007001F1" w14:paraId="66003604" w14:textId="77777777" w:rsidTr="007261E4">
        <w:trPr>
          <w:trHeight w:val="831"/>
        </w:trPr>
        <w:tc>
          <w:tcPr>
            <w:tcW w:w="582" w:type="dxa"/>
            <w:vMerge/>
            <w:shd w:val="clear" w:color="auto" w:fill="auto"/>
            <w:noWrap/>
            <w:vAlign w:val="center"/>
          </w:tcPr>
          <w:p w14:paraId="74C86D93"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48209524" w14:textId="591878FD" w:rsidR="002E3A48" w:rsidRPr="007001F1" w:rsidDel="002E3A48" w:rsidRDefault="002E3A48"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25065FEB"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009A8C0C"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43FB5B63"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1CEDB332" w14:textId="77777777" w:rsidR="002E3A48" w:rsidRPr="007001F1" w:rsidRDefault="002E3A48" w:rsidP="000D4BC4">
            <w:pPr>
              <w:jc w:val="center"/>
              <w:rPr>
                <w:b/>
                <w:bCs/>
                <w:color w:val="000000"/>
                <w:sz w:val="22"/>
                <w:szCs w:val="22"/>
              </w:rPr>
            </w:pPr>
          </w:p>
        </w:tc>
      </w:tr>
      <w:tr w:rsidR="002E3A48" w:rsidRPr="007001F1" w14:paraId="0DDD84A6" w14:textId="77777777" w:rsidTr="002B4A5C">
        <w:trPr>
          <w:trHeight w:val="497"/>
        </w:trPr>
        <w:tc>
          <w:tcPr>
            <w:tcW w:w="582" w:type="dxa"/>
            <w:vMerge/>
            <w:shd w:val="clear" w:color="auto" w:fill="auto"/>
            <w:noWrap/>
            <w:vAlign w:val="center"/>
          </w:tcPr>
          <w:p w14:paraId="312521C7"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88D9F77" w14:textId="03DAF2B3" w:rsidR="002E3A48" w:rsidRPr="007001F1" w:rsidDel="002E3A48" w:rsidRDefault="002E3A48"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6C2B7FB4"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5BCF16BF"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2A88F0E"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0784D49F" w14:textId="77777777" w:rsidR="002E3A48" w:rsidRPr="007001F1" w:rsidRDefault="002E3A48" w:rsidP="000D4BC4">
            <w:pPr>
              <w:jc w:val="center"/>
              <w:rPr>
                <w:b/>
                <w:bCs/>
                <w:color w:val="000000"/>
                <w:sz w:val="22"/>
                <w:szCs w:val="22"/>
              </w:rPr>
            </w:pPr>
          </w:p>
        </w:tc>
      </w:tr>
      <w:tr w:rsidR="002E3A48" w:rsidRPr="007001F1" w14:paraId="7130FB2D" w14:textId="77777777" w:rsidTr="002B4A5C">
        <w:trPr>
          <w:trHeight w:val="406"/>
        </w:trPr>
        <w:tc>
          <w:tcPr>
            <w:tcW w:w="582" w:type="dxa"/>
            <w:vMerge/>
            <w:shd w:val="clear" w:color="auto" w:fill="auto"/>
            <w:noWrap/>
            <w:vAlign w:val="center"/>
          </w:tcPr>
          <w:p w14:paraId="06368037"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3E18263" w14:textId="0E261A41" w:rsidR="002E3A48" w:rsidRPr="007001F1" w:rsidDel="002E3A48" w:rsidRDefault="002E3A48" w:rsidP="003F3D85">
            <w:pPr>
              <w:jc w:val="both"/>
              <w:rPr>
                <w:color w:val="000000"/>
                <w:sz w:val="22"/>
                <w:szCs w:val="22"/>
              </w:rPr>
            </w:pPr>
            <w:r w:rsidRPr="007001F1">
              <w:rPr>
                <w:sz w:val="22"/>
                <w:szCs w:val="22"/>
              </w:rPr>
              <w:t>g)</w:t>
            </w:r>
            <w:ins w:id="1195" w:author="Hudec Branislav" w:date="2018-02-20T16:36:00Z">
              <w:r w:rsidR="00881840">
                <w:rPr>
                  <w:sz w:val="22"/>
                  <w:szCs w:val="22"/>
                </w:rPr>
                <w:t xml:space="preserve"> </w:t>
              </w:r>
            </w:ins>
            <w:r w:rsidRPr="007001F1">
              <w:rPr>
                <w:sz w:val="22"/>
                <w:szCs w:val="22"/>
              </w:rPr>
              <w:t>Stanovil verejný obstarávateľ PHZ v zmysle  ostatných ustanovení § 6 ZVO?</w:t>
            </w:r>
          </w:p>
        </w:tc>
        <w:tc>
          <w:tcPr>
            <w:tcW w:w="567" w:type="dxa"/>
            <w:shd w:val="clear" w:color="auto" w:fill="auto"/>
            <w:vAlign w:val="center"/>
          </w:tcPr>
          <w:p w14:paraId="2D5409F3"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0C0E7E08"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2305A8B6"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B26239D" w14:textId="77777777" w:rsidR="002E3A48" w:rsidRPr="007001F1" w:rsidRDefault="002E3A48" w:rsidP="000D4BC4">
            <w:pPr>
              <w:jc w:val="center"/>
              <w:rPr>
                <w:b/>
                <w:bCs/>
                <w:color w:val="000000"/>
                <w:sz w:val="22"/>
                <w:szCs w:val="22"/>
              </w:rPr>
            </w:pPr>
          </w:p>
        </w:tc>
      </w:tr>
      <w:tr w:rsidR="00BD0EAF" w:rsidRPr="007001F1" w14:paraId="2B065065" w14:textId="77777777" w:rsidTr="007261E4">
        <w:trPr>
          <w:trHeight w:val="20"/>
        </w:trPr>
        <w:tc>
          <w:tcPr>
            <w:tcW w:w="582" w:type="dxa"/>
            <w:shd w:val="clear" w:color="auto" w:fill="auto"/>
            <w:noWrap/>
            <w:vAlign w:val="center"/>
            <w:hideMark/>
          </w:tcPr>
          <w:p w14:paraId="3A0939A1" w14:textId="12208EC7" w:rsidR="00BD0EAF" w:rsidRPr="007001F1" w:rsidRDefault="00C769FE" w:rsidP="000D4BC4">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EF4A2D1" w14:textId="77777777" w:rsidR="00BD0EAF" w:rsidRPr="007001F1" w:rsidRDefault="00BD0EAF" w:rsidP="003F3D85">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A16F0C9"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D20261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1561F662"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6A35BFA7"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51D103D8" w14:textId="77777777" w:rsidTr="007261E4">
        <w:trPr>
          <w:trHeight w:val="503"/>
        </w:trPr>
        <w:tc>
          <w:tcPr>
            <w:tcW w:w="582" w:type="dxa"/>
            <w:vMerge w:val="restart"/>
            <w:shd w:val="clear" w:color="auto" w:fill="auto"/>
            <w:noWrap/>
            <w:vAlign w:val="center"/>
            <w:hideMark/>
          </w:tcPr>
          <w:p w14:paraId="2C470DA8" w14:textId="0612230A" w:rsidR="002E3A48" w:rsidRPr="007001F1" w:rsidRDefault="002E3A48" w:rsidP="000D4BC4">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CE3AD24" w14:textId="1F453DE2" w:rsidR="002E3A48" w:rsidRPr="007001F1" w:rsidRDefault="002E3A48" w:rsidP="003F3D85">
            <w:pPr>
              <w:jc w:val="both"/>
              <w:rPr>
                <w:color w:val="000000"/>
                <w:sz w:val="22"/>
                <w:szCs w:val="22"/>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14:paraId="05760005"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1AEB6D4D"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54CCE043"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52C45A82" w14:textId="77777777" w:rsidR="002E3A48" w:rsidRPr="007001F1" w:rsidRDefault="002E3A48" w:rsidP="000D4BC4">
            <w:pPr>
              <w:jc w:val="center"/>
              <w:rPr>
                <w:b/>
                <w:bCs/>
                <w:color w:val="000000"/>
                <w:sz w:val="22"/>
                <w:szCs w:val="22"/>
              </w:rPr>
            </w:pPr>
            <w:r w:rsidRPr="007001F1">
              <w:rPr>
                <w:b/>
                <w:bCs/>
                <w:color w:val="000000"/>
                <w:sz w:val="22"/>
                <w:szCs w:val="22"/>
              </w:rPr>
              <w:t> </w:t>
            </w:r>
          </w:p>
        </w:tc>
      </w:tr>
      <w:tr w:rsidR="002E3A48" w:rsidRPr="007001F1" w14:paraId="05DD7E0F" w14:textId="77777777" w:rsidTr="007261E4">
        <w:trPr>
          <w:trHeight w:val="502"/>
        </w:trPr>
        <w:tc>
          <w:tcPr>
            <w:tcW w:w="582" w:type="dxa"/>
            <w:vMerge/>
            <w:shd w:val="clear" w:color="auto" w:fill="auto"/>
            <w:noWrap/>
            <w:vAlign w:val="center"/>
          </w:tcPr>
          <w:p w14:paraId="4EC04D5A"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42645B60" w14:textId="028019AE" w:rsidR="002E3A48" w:rsidRPr="007001F1" w:rsidRDefault="002E3A48" w:rsidP="003F3D85">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1F123803"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18FB7F2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034A5151"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551E48D9" w14:textId="77777777" w:rsidR="002E3A48" w:rsidRPr="007001F1" w:rsidRDefault="002E3A48" w:rsidP="000D4BC4">
            <w:pPr>
              <w:jc w:val="center"/>
              <w:rPr>
                <w:b/>
                <w:bCs/>
                <w:color w:val="000000"/>
                <w:sz w:val="22"/>
                <w:szCs w:val="22"/>
              </w:rPr>
            </w:pPr>
          </w:p>
        </w:tc>
      </w:tr>
      <w:tr w:rsidR="00BD0EAF" w:rsidRPr="007001F1" w14:paraId="3A6E454F" w14:textId="77777777" w:rsidTr="007261E4">
        <w:trPr>
          <w:trHeight w:val="20"/>
        </w:trPr>
        <w:tc>
          <w:tcPr>
            <w:tcW w:w="582" w:type="dxa"/>
            <w:shd w:val="clear" w:color="auto" w:fill="auto"/>
            <w:noWrap/>
            <w:vAlign w:val="center"/>
            <w:hideMark/>
          </w:tcPr>
          <w:p w14:paraId="5A8D4E68" w14:textId="00D6F9B3" w:rsidR="00BD0EAF" w:rsidRPr="007001F1" w:rsidRDefault="00C769FE" w:rsidP="000D4BC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A05DCEB" w14:textId="77777777" w:rsidR="00BD0EAF" w:rsidRPr="007001F1" w:rsidRDefault="00BD0EAF" w:rsidP="003F3D85">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4DF92E3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B6EBDC8"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12739EA4"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7899AC27"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58471951" w14:textId="77777777" w:rsidTr="007261E4">
        <w:trPr>
          <w:trHeight w:val="758"/>
        </w:trPr>
        <w:tc>
          <w:tcPr>
            <w:tcW w:w="582" w:type="dxa"/>
            <w:vMerge w:val="restart"/>
            <w:shd w:val="clear" w:color="auto" w:fill="auto"/>
            <w:noWrap/>
            <w:vAlign w:val="center"/>
          </w:tcPr>
          <w:p w14:paraId="2BA894D4" w14:textId="309B93E7" w:rsidR="002E3A48" w:rsidRPr="007001F1" w:rsidRDefault="002E3A48" w:rsidP="000D4BC4">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7D6264CD" w14:textId="7E0FDADB" w:rsidR="002E3A48" w:rsidRPr="007001F1" w:rsidRDefault="002E3A48" w:rsidP="003F3D85">
            <w:pPr>
              <w:jc w:val="both"/>
              <w:rPr>
                <w:sz w:val="22"/>
                <w:szCs w:val="22"/>
              </w:rPr>
            </w:pPr>
            <w:r w:rsidRPr="007001F1">
              <w:rPr>
                <w:sz w:val="22"/>
                <w:szCs w:val="22"/>
              </w:rPr>
              <w:t>a) V prípade, ak rozdelil verejný obstarávateľ zákazku na samostatné časti, dodržal všetky ustanovenia §</w:t>
            </w:r>
            <w:r w:rsidR="00767BE3" w:rsidRPr="007001F1">
              <w:rPr>
                <w:sz w:val="22"/>
                <w:szCs w:val="22"/>
              </w:rPr>
              <w:t xml:space="preserve"> </w:t>
            </w:r>
            <w:r w:rsidRPr="007001F1">
              <w:rPr>
                <w:sz w:val="22"/>
                <w:szCs w:val="22"/>
              </w:rPr>
              <w:t xml:space="preserve">28 ZVO? </w:t>
            </w:r>
          </w:p>
        </w:tc>
        <w:tc>
          <w:tcPr>
            <w:tcW w:w="567" w:type="dxa"/>
            <w:shd w:val="clear" w:color="auto" w:fill="auto"/>
            <w:vAlign w:val="center"/>
          </w:tcPr>
          <w:p w14:paraId="42C1F9DE"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269B9AF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A956726"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10A30016" w14:textId="77777777" w:rsidR="002E3A48" w:rsidRPr="007001F1" w:rsidRDefault="002E3A48" w:rsidP="000D4BC4">
            <w:pPr>
              <w:jc w:val="center"/>
              <w:rPr>
                <w:b/>
                <w:bCs/>
                <w:color w:val="000000"/>
                <w:sz w:val="22"/>
                <w:szCs w:val="22"/>
              </w:rPr>
            </w:pPr>
          </w:p>
        </w:tc>
      </w:tr>
      <w:tr w:rsidR="002E3A48" w:rsidRPr="007001F1" w14:paraId="17EFAAF5" w14:textId="77777777" w:rsidTr="007261E4">
        <w:trPr>
          <w:trHeight w:val="757"/>
        </w:trPr>
        <w:tc>
          <w:tcPr>
            <w:tcW w:w="582" w:type="dxa"/>
            <w:vMerge/>
            <w:shd w:val="clear" w:color="auto" w:fill="auto"/>
            <w:noWrap/>
            <w:vAlign w:val="center"/>
          </w:tcPr>
          <w:p w14:paraId="029025A4"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6F00A83E" w14:textId="161CF9BE" w:rsidR="002E3A48" w:rsidRPr="007001F1" w:rsidRDefault="002E3A48" w:rsidP="003F3D85">
            <w:pPr>
              <w:jc w:val="both"/>
              <w:rPr>
                <w:sz w:val="22"/>
                <w:szCs w:val="22"/>
              </w:rPr>
            </w:pPr>
            <w:r w:rsidRPr="007001F1">
              <w:rPr>
                <w:sz w:val="22"/>
                <w:szCs w:val="22"/>
              </w:rPr>
              <w:t xml:space="preserve">b) V prípade, ak verejný obstarávateľ nerozdelil zákazku na časti, uviedol v oznámení o vyhlásení verejného obstarávania </w:t>
            </w:r>
            <w:ins w:id="1196" w:author="Kramár Róbert" w:date="2018-04-27T17:25:00Z">
              <w:r w:rsidR="007F62A7">
                <w:rPr>
                  <w:color w:val="000000"/>
                  <w:sz w:val="22"/>
                  <w:szCs w:val="22"/>
                </w:rPr>
                <w:t xml:space="preserve">alebo v správe o zákazke </w:t>
              </w:r>
            </w:ins>
            <w:r w:rsidRPr="007001F1">
              <w:rPr>
                <w:sz w:val="22"/>
                <w:szCs w:val="22"/>
              </w:rPr>
              <w:t>odôvodnenie?</w:t>
            </w:r>
          </w:p>
        </w:tc>
        <w:tc>
          <w:tcPr>
            <w:tcW w:w="567" w:type="dxa"/>
            <w:shd w:val="clear" w:color="auto" w:fill="auto"/>
            <w:vAlign w:val="center"/>
          </w:tcPr>
          <w:p w14:paraId="07433E0D"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39B035F1"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8122163"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A97ADB4" w14:textId="77777777" w:rsidR="002E3A48" w:rsidRPr="007001F1" w:rsidRDefault="002E3A48" w:rsidP="000D4BC4">
            <w:pPr>
              <w:jc w:val="center"/>
              <w:rPr>
                <w:b/>
                <w:bCs/>
                <w:color w:val="000000"/>
                <w:sz w:val="22"/>
                <w:szCs w:val="22"/>
              </w:rPr>
            </w:pPr>
          </w:p>
        </w:tc>
      </w:tr>
      <w:tr w:rsidR="00BD0EAF" w:rsidRPr="007001F1" w14:paraId="1CB934B9" w14:textId="77777777" w:rsidTr="007261E4">
        <w:trPr>
          <w:trHeight w:val="20"/>
        </w:trPr>
        <w:tc>
          <w:tcPr>
            <w:tcW w:w="582" w:type="dxa"/>
            <w:shd w:val="clear" w:color="auto" w:fill="auto"/>
            <w:noWrap/>
            <w:vAlign w:val="center"/>
            <w:hideMark/>
          </w:tcPr>
          <w:p w14:paraId="3AA323A6" w14:textId="7983121D" w:rsidR="00BD0EAF" w:rsidRPr="007001F1" w:rsidRDefault="00C769FE" w:rsidP="000D4BC4">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F9B6E60" w14:textId="77777777" w:rsidR="00BD0EAF" w:rsidRPr="007001F1" w:rsidRDefault="00BD0EA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28E60EE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1CD665F9"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6812C1D1"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32A27041"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8F29BE" w:rsidRPr="007001F1" w14:paraId="05F03D25" w14:textId="77777777" w:rsidTr="007261E4">
        <w:trPr>
          <w:trHeight w:val="20"/>
        </w:trPr>
        <w:tc>
          <w:tcPr>
            <w:tcW w:w="582" w:type="dxa"/>
            <w:shd w:val="clear" w:color="auto" w:fill="auto"/>
            <w:noWrap/>
            <w:vAlign w:val="center"/>
            <w:hideMark/>
          </w:tcPr>
          <w:p w14:paraId="05897B18" w14:textId="345AE3CA" w:rsidR="008F29BE" w:rsidRPr="007001F1" w:rsidRDefault="00C769FE"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0643FCEC" w14:textId="4E1C2CA6" w:rsidR="008F29BE" w:rsidRPr="007001F1" w:rsidRDefault="008F29BE" w:rsidP="003F3D85">
            <w:pPr>
              <w:jc w:val="both"/>
              <w:rPr>
                <w:color w:val="000000"/>
                <w:sz w:val="22"/>
                <w:szCs w:val="22"/>
              </w:rPr>
            </w:pPr>
            <w:del w:id="1197" w:author="Kramár Róbert" w:date="2017-05-15T13:14:00Z">
              <w:r w:rsidRPr="007001F1" w:rsidDel="0088057F">
                <w:rPr>
                  <w:color w:val="000000"/>
                  <w:sz w:val="22"/>
                  <w:szCs w:val="22"/>
                </w:rPr>
                <w:delText xml:space="preserve">Boli pri zadávaní zákazky </w:delText>
              </w:r>
              <w:r w:rsidR="00A71FC1"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198" w:author="Kramár Róbert" w:date="2017-05-15T13:14:00Z">
              <w:r w:rsidR="0088057F" w:rsidRPr="007001F1">
                <w:rPr>
                  <w:color w:val="000000"/>
                  <w:sz w:val="22"/>
                  <w:szCs w:val="22"/>
                </w:rPr>
                <w:t xml:space="preserve">Boli pri zadávaní zákazky dodržané princípy v zmysle § 10 ods. 2 ZVO? </w:t>
              </w:r>
            </w:ins>
            <w:ins w:id="1199"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hideMark/>
          </w:tcPr>
          <w:p w14:paraId="794A9BDC"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E4A349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3FD1683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5F98DA01"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8F29BE" w:rsidRPr="007001F1" w14:paraId="39B3CDD0" w14:textId="77777777" w:rsidTr="007261E4">
        <w:trPr>
          <w:trHeight w:val="20"/>
        </w:trPr>
        <w:tc>
          <w:tcPr>
            <w:tcW w:w="582" w:type="dxa"/>
            <w:shd w:val="clear" w:color="auto" w:fill="auto"/>
            <w:noWrap/>
            <w:vAlign w:val="center"/>
            <w:hideMark/>
          </w:tcPr>
          <w:p w14:paraId="6C6673AE" w14:textId="1DE17C99" w:rsidR="008F29BE" w:rsidRPr="007001F1" w:rsidRDefault="00C769FE"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170BFBD" w14:textId="176D9042" w:rsidR="008F29BE" w:rsidRPr="007001F1" w:rsidRDefault="008F29BE" w:rsidP="003F3D85">
            <w:pPr>
              <w:jc w:val="both"/>
              <w:rPr>
                <w:color w:val="000000"/>
                <w:sz w:val="22"/>
                <w:szCs w:val="22"/>
              </w:rPr>
            </w:pPr>
            <w:r w:rsidRPr="007001F1">
              <w:rPr>
                <w:color w:val="000000"/>
                <w:sz w:val="22"/>
                <w:szCs w:val="22"/>
              </w:rPr>
              <w:t>Bol zamestnanec vykonávajúci kontrolu oboznámený s rizikovými indikátormi</w:t>
            </w:r>
            <w:del w:id="1200" w:author="Kramár Róbert" w:date="2017-05-15T13:33:00Z">
              <w:r w:rsidRPr="007001F1" w:rsidDel="00A128DC">
                <w:rPr>
                  <w:color w:val="000000"/>
                  <w:sz w:val="22"/>
                  <w:szCs w:val="22"/>
                </w:rPr>
                <w:delText>, ktoré sú uvedené v Systéme riadenia EŠIF</w:delText>
              </w:r>
            </w:del>
            <w:ins w:id="1201" w:author="Kramár Róbert" w:date="2017-07-26T17:35:00Z">
              <w:r w:rsidR="0001630F">
                <w:rPr>
                  <w:color w:val="000000"/>
                  <w:sz w:val="22"/>
                  <w:szCs w:val="22"/>
                </w:rPr>
                <w:t xml:space="preserve"> </w:t>
              </w:r>
            </w:ins>
            <w:ins w:id="1202"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14:paraId="4D78944B"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25DDEAE6"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4D893160"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23381614"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2E3A48" w:rsidRPr="007001F1" w14:paraId="0840CF0D" w14:textId="77777777" w:rsidTr="002B4A5C">
        <w:trPr>
          <w:trHeight w:val="374"/>
        </w:trPr>
        <w:tc>
          <w:tcPr>
            <w:tcW w:w="582" w:type="dxa"/>
            <w:vMerge w:val="restart"/>
            <w:shd w:val="clear" w:color="auto" w:fill="auto"/>
            <w:noWrap/>
            <w:vAlign w:val="center"/>
            <w:hideMark/>
          </w:tcPr>
          <w:p w14:paraId="41EB8884" w14:textId="6E75C69B" w:rsidR="002E3A48" w:rsidRPr="007001F1" w:rsidRDefault="002E3A48" w:rsidP="00901910">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03E115A3" w14:textId="58268DEB" w:rsidR="002E3A48" w:rsidRPr="007001F1" w:rsidRDefault="002E3A48"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14:paraId="6D07ADFB"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5AAA76FC"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58A384AD"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1425C69A" w14:textId="77777777" w:rsidR="002E3A48" w:rsidRPr="007001F1" w:rsidRDefault="002E3A48" w:rsidP="00901910">
            <w:pPr>
              <w:jc w:val="both"/>
              <w:rPr>
                <w:b/>
                <w:bCs/>
                <w:color w:val="000000"/>
                <w:sz w:val="22"/>
                <w:szCs w:val="22"/>
              </w:rPr>
            </w:pPr>
            <w:r w:rsidRPr="007001F1">
              <w:rPr>
                <w:b/>
                <w:bCs/>
                <w:color w:val="000000"/>
                <w:sz w:val="22"/>
                <w:szCs w:val="22"/>
              </w:rPr>
              <w:t> </w:t>
            </w:r>
          </w:p>
        </w:tc>
      </w:tr>
      <w:tr w:rsidR="002E3A48" w:rsidRPr="007001F1" w14:paraId="62343394" w14:textId="77777777" w:rsidTr="007261E4">
        <w:trPr>
          <w:trHeight w:val="760"/>
        </w:trPr>
        <w:tc>
          <w:tcPr>
            <w:tcW w:w="582" w:type="dxa"/>
            <w:vMerge/>
            <w:shd w:val="clear" w:color="auto" w:fill="auto"/>
            <w:noWrap/>
            <w:vAlign w:val="center"/>
          </w:tcPr>
          <w:p w14:paraId="4F290732" w14:textId="77777777" w:rsidR="002E3A48" w:rsidRPr="007001F1" w:rsidRDefault="002E3A48" w:rsidP="00901910">
            <w:pPr>
              <w:jc w:val="center"/>
              <w:rPr>
                <w:color w:val="000000"/>
                <w:sz w:val="22"/>
                <w:szCs w:val="22"/>
              </w:rPr>
            </w:pPr>
          </w:p>
        </w:tc>
        <w:tc>
          <w:tcPr>
            <w:tcW w:w="4820" w:type="dxa"/>
            <w:gridSpan w:val="2"/>
            <w:shd w:val="clear" w:color="auto" w:fill="auto"/>
            <w:vAlign w:val="center"/>
          </w:tcPr>
          <w:p w14:paraId="7405E134" w14:textId="7FFB4DEE" w:rsidR="002E3A48" w:rsidRPr="007001F1" w:rsidRDefault="002E3A48" w:rsidP="003F3D85">
            <w:pPr>
              <w:jc w:val="both"/>
              <w:rPr>
                <w:sz w:val="22"/>
                <w:szCs w:val="22"/>
              </w:rPr>
            </w:pPr>
            <w:r w:rsidRPr="007001F1">
              <w:rPr>
                <w:sz w:val="22"/>
                <w:szCs w:val="22"/>
              </w:rPr>
              <w:t xml:space="preserve">b) Boli v prípade konfliktu záujmov prijaté primerané opatrenia a vykonaná nápravu v zmysle           </w:t>
            </w:r>
            <w:r w:rsidR="003F3D85" w:rsidRPr="007001F1">
              <w:rPr>
                <w:sz w:val="22"/>
                <w:szCs w:val="22"/>
              </w:rPr>
              <w:t>§ 23 ods. 5 ZVO?</w:t>
            </w:r>
          </w:p>
        </w:tc>
        <w:tc>
          <w:tcPr>
            <w:tcW w:w="567" w:type="dxa"/>
            <w:shd w:val="clear" w:color="auto" w:fill="auto"/>
          </w:tcPr>
          <w:p w14:paraId="209D7224" w14:textId="77777777" w:rsidR="002E3A48" w:rsidRPr="007001F1" w:rsidRDefault="002E3A48" w:rsidP="00901910">
            <w:pPr>
              <w:jc w:val="both"/>
              <w:rPr>
                <w:b/>
                <w:bCs/>
                <w:color w:val="000000"/>
                <w:sz w:val="22"/>
                <w:szCs w:val="22"/>
              </w:rPr>
            </w:pPr>
          </w:p>
        </w:tc>
        <w:tc>
          <w:tcPr>
            <w:tcW w:w="567" w:type="dxa"/>
            <w:shd w:val="clear" w:color="auto" w:fill="auto"/>
          </w:tcPr>
          <w:p w14:paraId="5330986F" w14:textId="77777777" w:rsidR="002E3A48" w:rsidRPr="007001F1" w:rsidRDefault="002E3A48" w:rsidP="00901910">
            <w:pPr>
              <w:jc w:val="both"/>
              <w:rPr>
                <w:b/>
                <w:bCs/>
                <w:color w:val="000000"/>
                <w:sz w:val="22"/>
                <w:szCs w:val="22"/>
              </w:rPr>
            </w:pPr>
          </w:p>
        </w:tc>
        <w:tc>
          <w:tcPr>
            <w:tcW w:w="776" w:type="dxa"/>
            <w:shd w:val="clear" w:color="auto" w:fill="auto"/>
          </w:tcPr>
          <w:p w14:paraId="0A54AD80" w14:textId="77777777" w:rsidR="002E3A48" w:rsidRPr="007001F1" w:rsidRDefault="002E3A48" w:rsidP="00901910">
            <w:pPr>
              <w:jc w:val="both"/>
              <w:rPr>
                <w:b/>
                <w:bCs/>
                <w:color w:val="000000"/>
                <w:sz w:val="22"/>
                <w:szCs w:val="22"/>
              </w:rPr>
            </w:pPr>
          </w:p>
        </w:tc>
        <w:tc>
          <w:tcPr>
            <w:tcW w:w="1775" w:type="dxa"/>
            <w:shd w:val="clear" w:color="auto" w:fill="auto"/>
          </w:tcPr>
          <w:p w14:paraId="6D90AC70" w14:textId="77777777" w:rsidR="002E3A48" w:rsidRPr="007001F1" w:rsidRDefault="002E3A48" w:rsidP="00901910">
            <w:pPr>
              <w:jc w:val="both"/>
              <w:rPr>
                <w:b/>
                <w:bCs/>
                <w:color w:val="000000"/>
                <w:sz w:val="22"/>
                <w:szCs w:val="22"/>
              </w:rPr>
            </w:pPr>
          </w:p>
        </w:tc>
      </w:tr>
      <w:tr w:rsidR="002E3A48" w:rsidRPr="007001F1" w14:paraId="445726DF" w14:textId="77777777" w:rsidTr="007261E4">
        <w:trPr>
          <w:trHeight w:val="760"/>
        </w:trPr>
        <w:tc>
          <w:tcPr>
            <w:tcW w:w="582" w:type="dxa"/>
            <w:vMerge/>
            <w:shd w:val="clear" w:color="auto" w:fill="auto"/>
            <w:noWrap/>
            <w:vAlign w:val="center"/>
          </w:tcPr>
          <w:p w14:paraId="07ABAE61" w14:textId="77777777" w:rsidR="002E3A48" w:rsidRPr="007001F1" w:rsidRDefault="002E3A48" w:rsidP="00901910">
            <w:pPr>
              <w:jc w:val="center"/>
              <w:rPr>
                <w:color w:val="000000"/>
                <w:sz w:val="22"/>
                <w:szCs w:val="22"/>
              </w:rPr>
            </w:pPr>
          </w:p>
        </w:tc>
        <w:tc>
          <w:tcPr>
            <w:tcW w:w="4820" w:type="dxa"/>
            <w:gridSpan w:val="2"/>
            <w:shd w:val="clear" w:color="auto" w:fill="auto"/>
            <w:vAlign w:val="center"/>
          </w:tcPr>
          <w:p w14:paraId="604D6B25" w14:textId="4C6777D7" w:rsidR="002E3A48" w:rsidRPr="007001F1" w:rsidRDefault="002E3A48" w:rsidP="003F3D85">
            <w:pPr>
              <w:jc w:val="both"/>
              <w:rPr>
                <w:sz w:val="22"/>
                <w:szCs w:val="22"/>
              </w:rPr>
            </w:pPr>
            <w:r w:rsidRPr="007001F1">
              <w:rPr>
                <w:sz w:val="22"/>
                <w:szCs w:val="22"/>
              </w:rPr>
              <w:t>c) Bol uchádzač alebo záujemca vylúčený podľa § 40 ods. 6 písm.</w:t>
            </w:r>
            <w:r w:rsidR="002B4A5C" w:rsidRPr="007001F1">
              <w:rPr>
                <w:sz w:val="22"/>
                <w:szCs w:val="22"/>
              </w:rPr>
              <w:t xml:space="preserve"> </w:t>
            </w:r>
            <w:r w:rsidRPr="007001F1">
              <w:rPr>
                <w:sz w:val="22"/>
                <w:szCs w:val="22"/>
              </w:rPr>
              <w:t>f), ak konflikt záujmov nebolo možné odstrániť inými účinnými opatreniami?</w:t>
            </w:r>
          </w:p>
        </w:tc>
        <w:tc>
          <w:tcPr>
            <w:tcW w:w="567" w:type="dxa"/>
            <w:shd w:val="clear" w:color="auto" w:fill="auto"/>
          </w:tcPr>
          <w:p w14:paraId="15145538" w14:textId="77777777" w:rsidR="002E3A48" w:rsidRPr="007001F1" w:rsidRDefault="002E3A48" w:rsidP="00901910">
            <w:pPr>
              <w:jc w:val="both"/>
              <w:rPr>
                <w:b/>
                <w:bCs/>
                <w:color w:val="000000"/>
                <w:sz w:val="22"/>
                <w:szCs w:val="22"/>
              </w:rPr>
            </w:pPr>
          </w:p>
        </w:tc>
        <w:tc>
          <w:tcPr>
            <w:tcW w:w="567" w:type="dxa"/>
            <w:shd w:val="clear" w:color="auto" w:fill="auto"/>
          </w:tcPr>
          <w:p w14:paraId="4815F29A" w14:textId="77777777" w:rsidR="002E3A48" w:rsidRPr="007001F1" w:rsidRDefault="002E3A48" w:rsidP="00901910">
            <w:pPr>
              <w:jc w:val="both"/>
              <w:rPr>
                <w:b/>
                <w:bCs/>
                <w:color w:val="000000"/>
                <w:sz w:val="22"/>
                <w:szCs w:val="22"/>
              </w:rPr>
            </w:pPr>
          </w:p>
        </w:tc>
        <w:tc>
          <w:tcPr>
            <w:tcW w:w="776" w:type="dxa"/>
            <w:shd w:val="clear" w:color="auto" w:fill="auto"/>
          </w:tcPr>
          <w:p w14:paraId="0D08CCB3" w14:textId="77777777" w:rsidR="002E3A48" w:rsidRPr="007001F1" w:rsidRDefault="002E3A48" w:rsidP="00901910">
            <w:pPr>
              <w:jc w:val="both"/>
              <w:rPr>
                <w:b/>
                <w:bCs/>
                <w:color w:val="000000"/>
                <w:sz w:val="22"/>
                <w:szCs w:val="22"/>
              </w:rPr>
            </w:pPr>
          </w:p>
        </w:tc>
        <w:tc>
          <w:tcPr>
            <w:tcW w:w="1775" w:type="dxa"/>
            <w:shd w:val="clear" w:color="auto" w:fill="auto"/>
          </w:tcPr>
          <w:p w14:paraId="25A19ED5" w14:textId="77777777" w:rsidR="002E3A48" w:rsidRPr="007001F1" w:rsidRDefault="002E3A48" w:rsidP="00901910">
            <w:pPr>
              <w:jc w:val="both"/>
              <w:rPr>
                <w:b/>
                <w:bCs/>
                <w:color w:val="000000"/>
                <w:sz w:val="22"/>
                <w:szCs w:val="22"/>
              </w:rPr>
            </w:pPr>
          </w:p>
        </w:tc>
      </w:tr>
      <w:tr w:rsidR="005D7C9D" w:rsidRPr="007001F1" w14:paraId="482C670B" w14:textId="77777777" w:rsidTr="007261E4">
        <w:trPr>
          <w:trHeight w:val="1140"/>
        </w:trPr>
        <w:tc>
          <w:tcPr>
            <w:tcW w:w="582" w:type="dxa"/>
            <w:vMerge w:val="restart"/>
            <w:shd w:val="clear" w:color="auto" w:fill="auto"/>
            <w:noWrap/>
            <w:vAlign w:val="center"/>
            <w:hideMark/>
          </w:tcPr>
          <w:p w14:paraId="3953D5AD" w14:textId="37511E06" w:rsidR="005D7C9D" w:rsidRPr="007001F1" w:rsidRDefault="005D7C9D" w:rsidP="00901910">
            <w:pPr>
              <w:jc w:val="center"/>
              <w:rPr>
                <w:color w:val="000000"/>
                <w:sz w:val="22"/>
                <w:szCs w:val="22"/>
              </w:rPr>
            </w:pPr>
            <w:r w:rsidRPr="007001F1">
              <w:rPr>
                <w:color w:val="000000"/>
                <w:sz w:val="22"/>
                <w:szCs w:val="22"/>
              </w:rPr>
              <w:lastRenderedPageBreak/>
              <w:t>12</w:t>
            </w:r>
          </w:p>
        </w:tc>
        <w:tc>
          <w:tcPr>
            <w:tcW w:w="4820" w:type="dxa"/>
            <w:gridSpan w:val="2"/>
            <w:shd w:val="clear" w:color="auto" w:fill="auto"/>
            <w:vAlign w:val="center"/>
            <w:hideMark/>
          </w:tcPr>
          <w:p w14:paraId="60393147" w14:textId="29F0FCAF" w:rsidR="005D7C9D" w:rsidRPr="007001F1" w:rsidRDefault="005D7C9D"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14:paraId="0D244C0F"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44869811"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7A849BFD"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4C61349E" w14:textId="77777777" w:rsidR="005D7C9D" w:rsidRPr="007001F1" w:rsidRDefault="005D7C9D" w:rsidP="00901910">
            <w:pPr>
              <w:jc w:val="both"/>
              <w:rPr>
                <w:b/>
                <w:bCs/>
                <w:color w:val="000000"/>
                <w:sz w:val="22"/>
                <w:szCs w:val="22"/>
              </w:rPr>
            </w:pPr>
            <w:r w:rsidRPr="007001F1">
              <w:rPr>
                <w:b/>
                <w:bCs/>
                <w:color w:val="000000"/>
                <w:sz w:val="22"/>
                <w:szCs w:val="22"/>
              </w:rPr>
              <w:t> </w:t>
            </w:r>
          </w:p>
        </w:tc>
      </w:tr>
      <w:tr w:rsidR="005D7C9D" w:rsidRPr="007001F1" w14:paraId="4EE80731" w14:textId="77777777" w:rsidTr="002B4A5C">
        <w:trPr>
          <w:trHeight w:val="795"/>
        </w:trPr>
        <w:tc>
          <w:tcPr>
            <w:tcW w:w="582" w:type="dxa"/>
            <w:vMerge/>
            <w:shd w:val="clear" w:color="auto" w:fill="auto"/>
            <w:noWrap/>
            <w:vAlign w:val="center"/>
          </w:tcPr>
          <w:p w14:paraId="1E1CCDD9"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211C47D" w14:textId="4221A2EE" w:rsidR="005D7C9D" w:rsidRPr="007001F1" w:rsidRDefault="005D7C9D" w:rsidP="003F3D85">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tcPr>
          <w:p w14:paraId="0EABD444" w14:textId="77777777" w:rsidR="005D7C9D" w:rsidRPr="007001F1" w:rsidRDefault="005D7C9D" w:rsidP="00901910">
            <w:pPr>
              <w:jc w:val="both"/>
              <w:rPr>
                <w:b/>
                <w:bCs/>
                <w:color w:val="000000"/>
                <w:sz w:val="22"/>
                <w:szCs w:val="22"/>
              </w:rPr>
            </w:pPr>
          </w:p>
        </w:tc>
        <w:tc>
          <w:tcPr>
            <w:tcW w:w="567" w:type="dxa"/>
            <w:shd w:val="clear" w:color="auto" w:fill="auto"/>
          </w:tcPr>
          <w:p w14:paraId="70FAFAE9" w14:textId="77777777" w:rsidR="005D7C9D" w:rsidRPr="007001F1" w:rsidRDefault="005D7C9D" w:rsidP="00901910">
            <w:pPr>
              <w:jc w:val="both"/>
              <w:rPr>
                <w:b/>
                <w:bCs/>
                <w:color w:val="000000"/>
                <w:sz w:val="22"/>
                <w:szCs w:val="22"/>
              </w:rPr>
            </w:pPr>
          </w:p>
        </w:tc>
        <w:tc>
          <w:tcPr>
            <w:tcW w:w="776" w:type="dxa"/>
            <w:shd w:val="clear" w:color="auto" w:fill="auto"/>
          </w:tcPr>
          <w:p w14:paraId="67789E0D" w14:textId="77777777" w:rsidR="005D7C9D" w:rsidRPr="007001F1" w:rsidRDefault="005D7C9D" w:rsidP="00901910">
            <w:pPr>
              <w:jc w:val="both"/>
              <w:rPr>
                <w:b/>
                <w:bCs/>
                <w:color w:val="000000"/>
                <w:sz w:val="22"/>
                <w:szCs w:val="22"/>
              </w:rPr>
            </w:pPr>
          </w:p>
        </w:tc>
        <w:tc>
          <w:tcPr>
            <w:tcW w:w="1775" w:type="dxa"/>
            <w:shd w:val="clear" w:color="auto" w:fill="auto"/>
          </w:tcPr>
          <w:p w14:paraId="195437A9" w14:textId="77777777" w:rsidR="005D7C9D" w:rsidRPr="007001F1" w:rsidRDefault="005D7C9D" w:rsidP="00901910">
            <w:pPr>
              <w:jc w:val="both"/>
              <w:rPr>
                <w:b/>
                <w:bCs/>
                <w:color w:val="000000"/>
                <w:sz w:val="22"/>
                <w:szCs w:val="22"/>
              </w:rPr>
            </w:pPr>
          </w:p>
        </w:tc>
      </w:tr>
      <w:tr w:rsidR="00881840" w:rsidRPr="007001F1" w:rsidDel="00322CCF" w14:paraId="14C3DAFA" w14:textId="68015B10" w:rsidTr="00410560">
        <w:trPr>
          <w:trHeight w:val="20"/>
          <w:ins w:id="1203" w:author="Hudec Branislav" w:date="2018-02-20T16:37:00Z"/>
          <w:del w:id="1204" w:author="Kramár Róbert" w:date="2018-04-27T15:03:00Z"/>
        </w:trPr>
        <w:tc>
          <w:tcPr>
            <w:tcW w:w="582" w:type="dxa"/>
            <w:shd w:val="clear" w:color="auto" w:fill="auto"/>
            <w:noWrap/>
            <w:vAlign w:val="center"/>
          </w:tcPr>
          <w:p w14:paraId="3D299D37" w14:textId="411352A3" w:rsidR="00881840" w:rsidRPr="007001F1" w:rsidDel="00322CCF" w:rsidRDefault="00881840" w:rsidP="00410560">
            <w:pPr>
              <w:jc w:val="center"/>
              <w:rPr>
                <w:ins w:id="1205" w:author="Hudec Branislav" w:date="2018-02-20T16:37:00Z"/>
                <w:del w:id="1206" w:author="Kramár Róbert" w:date="2018-04-27T15:03:00Z"/>
                <w:color w:val="000000"/>
                <w:sz w:val="22"/>
                <w:szCs w:val="22"/>
              </w:rPr>
            </w:pPr>
            <w:ins w:id="1207" w:author="Hudec Branislav" w:date="2018-02-20T16:37:00Z">
              <w:del w:id="1208" w:author="Kramár Róbert" w:date="2018-04-27T15:03:00Z">
                <w:r w:rsidDel="00322CCF">
                  <w:rPr>
                    <w:color w:val="000000"/>
                    <w:sz w:val="22"/>
                    <w:szCs w:val="22"/>
                  </w:rPr>
                  <w:delText>13</w:delText>
                </w:r>
              </w:del>
            </w:ins>
          </w:p>
        </w:tc>
        <w:tc>
          <w:tcPr>
            <w:tcW w:w="4820" w:type="dxa"/>
            <w:gridSpan w:val="2"/>
            <w:shd w:val="clear" w:color="auto" w:fill="auto"/>
            <w:vAlign w:val="center"/>
          </w:tcPr>
          <w:p w14:paraId="00812206" w14:textId="03D09868" w:rsidR="00881840" w:rsidRPr="007001F1" w:rsidDel="00322CCF" w:rsidRDefault="00881840" w:rsidP="00410560">
            <w:pPr>
              <w:jc w:val="both"/>
              <w:rPr>
                <w:ins w:id="1209" w:author="Hudec Branislav" w:date="2018-02-20T16:37:00Z"/>
                <w:del w:id="1210" w:author="Kramár Róbert" w:date="2018-04-27T15:03:00Z"/>
                <w:sz w:val="22"/>
                <w:szCs w:val="22"/>
              </w:rPr>
            </w:pPr>
            <w:ins w:id="1211" w:author="Hudec Branislav" w:date="2018-02-20T16:37:00Z">
              <w:del w:id="1212" w:author="Kramár Róbert" w:date="2018-04-27T15:03:00Z">
                <w:r w:rsidRPr="007001F1" w:rsidDel="00322CCF">
                  <w:rPr>
                    <w:sz w:val="22"/>
                    <w:szCs w:val="22"/>
                  </w:rPr>
                  <w:delText>V prípade, ak verejný obstarávateľ nerozdelil zákazku na časti, uviedol v oznámení o vyhlásení verejného obstarávania odôvodnenie</w:delText>
                </w:r>
                <w:r w:rsidDel="00322CCF">
                  <w:rPr>
                    <w:sz w:val="22"/>
                    <w:szCs w:val="22"/>
                  </w:rPr>
                  <w:delText xml:space="preserve"> v zmysle § 28 ods. 2 ZVO</w:delText>
                </w:r>
                <w:r w:rsidRPr="007001F1" w:rsidDel="00322CCF">
                  <w:rPr>
                    <w:sz w:val="22"/>
                    <w:szCs w:val="22"/>
                  </w:rPr>
                  <w:delText>?</w:delText>
                </w:r>
              </w:del>
            </w:ins>
          </w:p>
        </w:tc>
        <w:tc>
          <w:tcPr>
            <w:tcW w:w="567" w:type="dxa"/>
            <w:shd w:val="clear" w:color="auto" w:fill="auto"/>
            <w:vAlign w:val="center"/>
          </w:tcPr>
          <w:p w14:paraId="7502E7E4" w14:textId="74737531" w:rsidR="00881840" w:rsidRPr="007001F1" w:rsidDel="00322CCF" w:rsidRDefault="00881840" w:rsidP="00410560">
            <w:pPr>
              <w:jc w:val="both"/>
              <w:rPr>
                <w:ins w:id="1213" w:author="Hudec Branislav" w:date="2018-02-20T16:37:00Z"/>
                <w:del w:id="1214" w:author="Kramár Róbert" w:date="2018-04-27T15:03:00Z"/>
                <w:b/>
                <w:bCs/>
                <w:color w:val="000000"/>
                <w:sz w:val="22"/>
                <w:szCs w:val="22"/>
              </w:rPr>
            </w:pPr>
          </w:p>
        </w:tc>
        <w:tc>
          <w:tcPr>
            <w:tcW w:w="567" w:type="dxa"/>
            <w:shd w:val="clear" w:color="auto" w:fill="auto"/>
            <w:vAlign w:val="center"/>
          </w:tcPr>
          <w:p w14:paraId="0B86FA03" w14:textId="0C63C779" w:rsidR="00881840" w:rsidRPr="007001F1" w:rsidDel="00322CCF" w:rsidRDefault="00881840" w:rsidP="00410560">
            <w:pPr>
              <w:jc w:val="both"/>
              <w:rPr>
                <w:ins w:id="1215" w:author="Hudec Branislav" w:date="2018-02-20T16:37:00Z"/>
                <w:del w:id="1216" w:author="Kramár Róbert" w:date="2018-04-27T15:03:00Z"/>
                <w:b/>
                <w:bCs/>
                <w:color w:val="000000"/>
                <w:sz w:val="22"/>
                <w:szCs w:val="22"/>
              </w:rPr>
            </w:pPr>
          </w:p>
        </w:tc>
        <w:tc>
          <w:tcPr>
            <w:tcW w:w="776" w:type="dxa"/>
            <w:shd w:val="clear" w:color="auto" w:fill="auto"/>
            <w:vAlign w:val="center"/>
          </w:tcPr>
          <w:p w14:paraId="5431FE8F" w14:textId="6AE82B5F" w:rsidR="00881840" w:rsidRPr="007001F1" w:rsidDel="00322CCF" w:rsidRDefault="00881840" w:rsidP="00410560">
            <w:pPr>
              <w:jc w:val="both"/>
              <w:rPr>
                <w:ins w:id="1217" w:author="Hudec Branislav" w:date="2018-02-20T16:37:00Z"/>
                <w:del w:id="1218" w:author="Kramár Róbert" w:date="2018-04-27T15:03:00Z"/>
                <w:b/>
                <w:bCs/>
                <w:color w:val="000000"/>
                <w:sz w:val="22"/>
                <w:szCs w:val="22"/>
              </w:rPr>
            </w:pPr>
          </w:p>
        </w:tc>
        <w:tc>
          <w:tcPr>
            <w:tcW w:w="1775" w:type="dxa"/>
            <w:shd w:val="clear" w:color="auto" w:fill="auto"/>
            <w:vAlign w:val="center"/>
          </w:tcPr>
          <w:p w14:paraId="1CFF9A01" w14:textId="67D4C11D" w:rsidR="00881840" w:rsidRPr="007001F1" w:rsidDel="00322CCF" w:rsidRDefault="00881840" w:rsidP="00410560">
            <w:pPr>
              <w:jc w:val="both"/>
              <w:rPr>
                <w:ins w:id="1219" w:author="Hudec Branislav" w:date="2018-02-20T16:37:00Z"/>
                <w:del w:id="1220" w:author="Kramár Róbert" w:date="2018-04-27T15:03:00Z"/>
                <w:b/>
                <w:bCs/>
                <w:color w:val="000000"/>
                <w:sz w:val="22"/>
                <w:szCs w:val="22"/>
              </w:rPr>
            </w:pPr>
          </w:p>
        </w:tc>
      </w:tr>
      <w:tr w:rsidR="006A6C49" w:rsidRPr="007001F1" w14:paraId="14ED2A27" w14:textId="77777777" w:rsidTr="002B4A5C">
        <w:trPr>
          <w:trHeight w:val="363"/>
        </w:trPr>
        <w:tc>
          <w:tcPr>
            <w:tcW w:w="582" w:type="dxa"/>
            <w:vMerge w:val="restart"/>
            <w:shd w:val="clear" w:color="auto" w:fill="auto"/>
            <w:noWrap/>
            <w:vAlign w:val="center"/>
          </w:tcPr>
          <w:p w14:paraId="52C500A7" w14:textId="27ED3D74" w:rsidR="006A6C49" w:rsidRPr="007001F1" w:rsidRDefault="006A6C49" w:rsidP="00901910">
            <w:pPr>
              <w:jc w:val="center"/>
              <w:rPr>
                <w:color w:val="000000"/>
                <w:sz w:val="22"/>
                <w:szCs w:val="22"/>
              </w:rPr>
            </w:pPr>
            <w:r w:rsidRPr="007001F1">
              <w:rPr>
                <w:color w:val="000000"/>
                <w:sz w:val="22"/>
                <w:szCs w:val="22"/>
              </w:rPr>
              <w:t>1</w:t>
            </w:r>
            <w:ins w:id="1221" w:author="Kramár Róbert" w:date="2018-04-27T15:03:00Z">
              <w:r w:rsidR="00322CCF">
                <w:rPr>
                  <w:color w:val="000000"/>
                  <w:sz w:val="22"/>
                  <w:szCs w:val="22"/>
                </w:rPr>
                <w:t>3</w:t>
              </w:r>
            </w:ins>
            <w:del w:id="1222" w:author="Kramár Róbert" w:date="2018-04-27T15:03:00Z">
              <w:r w:rsidRPr="007001F1" w:rsidDel="00322CCF">
                <w:rPr>
                  <w:color w:val="000000"/>
                  <w:sz w:val="22"/>
                  <w:szCs w:val="22"/>
                </w:rPr>
                <w:delText>4</w:delText>
              </w:r>
            </w:del>
          </w:p>
        </w:tc>
        <w:tc>
          <w:tcPr>
            <w:tcW w:w="4820" w:type="dxa"/>
            <w:gridSpan w:val="2"/>
            <w:shd w:val="clear" w:color="auto" w:fill="auto"/>
            <w:vAlign w:val="center"/>
          </w:tcPr>
          <w:p w14:paraId="6AB6F7F5" w14:textId="5524E677" w:rsidR="006A6C49" w:rsidRPr="007001F1" w:rsidRDefault="006A6C49" w:rsidP="002B4A5C">
            <w:pPr>
              <w:jc w:val="both"/>
              <w:rPr>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14:paraId="0853646C" w14:textId="77777777" w:rsidR="006A6C49" w:rsidRPr="007001F1" w:rsidRDefault="006A6C49" w:rsidP="00901910">
            <w:pPr>
              <w:jc w:val="both"/>
              <w:rPr>
                <w:b/>
                <w:bCs/>
                <w:color w:val="000000"/>
                <w:sz w:val="22"/>
                <w:szCs w:val="22"/>
              </w:rPr>
            </w:pPr>
          </w:p>
        </w:tc>
        <w:tc>
          <w:tcPr>
            <w:tcW w:w="567" w:type="dxa"/>
            <w:shd w:val="clear" w:color="auto" w:fill="auto"/>
          </w:tcPr>
          <w:p w14:paraId="024044BA" w14:textId="77777777" w:rsidR="006A6C49" w:rsidRPr="007001F1" w:rsidRDefault="006A6C49" w:rsidP="00901910">
            <w:pPr>
              <w:jc w:val="both"/>
              <w:rPr>
                <w:b/>
                <w:bCs/>
                <w:color w:val="000000"/>
                <w:sz w:val="22"/>
                <w:szCs w:val="22"/>
              </w:rPr>
            </w:pPr>
          </w:p>
        </w:tc>
        <w:tc>
          <w:tcPr>
            <w:tcW w:w="776" w:type="dxa"/>
            <w:shd w:val="clear" w:color="auto" w:fill="auto"/>
          </w:tcPr>
          <w:p w14:paraId="76993D9A" w14:textId="77777777" w:rsidR="006A6C49" w:rsidRPr="007001F1" w:rsidRDefault="006A6C49" w:rsidP="00901910">
            <w:pPr>
              <w:jc w:val="both"/>
              <w:rPr>
                <w:b/>
                <w:bCs/>
                <w:color w:val="000000"/>
                <w:sz w:val="22"/>
                <w:szCs w:val="22"/>
              </w:rPr>
            </w:pPr>
          </w:p>
        </w:tc>
        <w:tc>
          <w:tcPr>
            <w:tcW w:w="1775" w:type="dxa"/>
            <w:shd w:val="clear" w:color="auto" w:fill="auto"/>
          </w:tcPr>
          <w:p w14:paraId="6FDD3953" w14:textId="77777777" w:rsidR="006A6C49" w:rsidRPr="007001F1" w:rsidRDefault="006A6C49" w:rsidP="00901910">
            <w:pPr>
              <w:jc w:val="both"/>
              <w:rPr>
                <w:b/>
                <w:bCs/>
                <w:color w:val="000000"/>
                <w:sz w:val="22"/>
                <w:szCs w:val="22"/>
              </w:rPr>
            </w:pPr>
          </w:p>
        </w:tc>
      </w:tr>
      <w:tr w:rsidR="006A6C49" w:rsidRPr="007001F1" w14:paraId="0EA0F7C4" w14:textId="77777777" w:rsidTr="007261E4">
        <w:trPr>
          <w:trHeight w:val="1076"/>
        </w:trPr>
        <w:tc>
          <w:tcPr>
            <w:tcW w:w="582" w:type="dxa"/>
            <w:vMerge/>
            <w:shd w:val="clear" w:color="auto" w:fill="auto"/>
            <w:noWrap/>
            <w:vAlign w:val="center"/>
          </w:tcPr>
          <w:p w14:paraId="7BCD0F24"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04CADDC1" w14:textId="5D90CB85" w:rsidR="006A6C49" w:rsidRPr="007001F1" w:rsidRDefault="006A6C49"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14:paraId="75A9EA62" w14:textId="77777777" w:rsidR="006A6C49" w:rsidRPr="007001F1" w:rsidRDefault="006A6C49" w:rsidP="00901910">
            <w:pPr>
              <w:jc w:val="both"/>
              <w:rPr>
                <w:b/>
                <w:bCs/>
                <w:color w:val="000000"/>
                <w:sz w:val="22"/>
                <w:szCs w:val="22"/>
              </w:rPr>
            </w:pPr>
          </w:p>
        </w:tc>
        <w:tc>
          <w:tcPr>
            <w:tcW w:w="567" w:type="dxa"/>
            <w:shd w:val="clear" w:color="auto" w:fill="auto"/>
          </w:tcPr>
          <w:p w14:paraId="1291B76D" w14:textId="77777777" w:rsidR="006A6C49" w:rsidRPr="007001F1" w:rsidRDefault="006A6C49" w:rsidP="00901910">
            <w:pPr>
              <w:jc w:val="both"/>
              <w:rPr>
                <w:b/>
                <w:bCs/>
                <w:color w:val="000000"/>
                <w:sz w:val="22"/>
                <w:szCs w:val="22"/>
              </w:rPr>
            </w:pPr>
          </w:p>
        </w:tc>
        <w:tc>
          <w:tcPr>
            <w:tcW w:w="776" w:type="dxa"/>
            <w:shd w:val="clear" w:color="auto" w:fill="auto"/>
          </w:tcPr>
          <w:p w14:paraId="7B3693F4" w14:textId="77777777" w:rsidR="006A6C49" w:rsidRPr="007001F1" w:rsidRDefault="006A6C49" w:rsidP="00901910">
            <w:pPr>
              <w:jc w:val="both"/>
              <w:rPr>
                <w:b/>
                <w:bCs/>
                <w:color w:val="000000"/>
                <w:sz w:val="22"/>
                <w:szCs w:val="22"/>
              </w:rPr>
            </w:pPr>
          </w:p>
        </w:tc>
        <w:tc>
          <w:tcPr>
            <w:tcW w:w="1775" w:type="dxa"/>
            <w:shd w:val="clear" w:color="auto" w:fill="auto"/>
          </w:tcPr>
          <w:p w14:paraId="77D70327" w14:textId="77777777" w:rsidR="006A6C49" w:rsidRPr="007001F1" w:rsidRDefault="006A6C49" w:rsidP="00901910">
            <w:pPr>
              <w:jc w:val="both"/>
              <w:rPr>
                <w:b/>
                <w:bCs/>
                <w:color w:val="000000"/>
                <w:sz w:val="22"/>
                <w:szCs w:val="22"/>
              </w:rPr>
            </w:pPr>
          </w:p>
        </w:tc>
      </w:tr>
      <w:tr w:rsidR="006A6C49" w:rsidRPr="007001F1" w14:paraId="6F7288BD" w14:textId="77777777" w:rsidTr="007261E4">
        <w:trPr>
          <w:trHeight w:val="1076"/>
        </w:trPr>
        <w:tc>
          <w:tcPr>
            <w:tcW w:w="582" w:type="dxa"/>
            <w:vMerge/>
            <w:shd w:val="clear" w:color="auto" w:fill="auto"/>
            <w:noWrap/>
            <w:vAlign w:val="center"/>
          </w:tcPr>
          <w:p w14:paraId="504DD2C6"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549BD516" w14:textId="1220476E" w:rsidR="006A6C49" w:rsidRPr="007001F1" w:rsidRDefault="006A6C49" w:rsidP="003F3D85">
            <w:pPr>
              <w:jc w:val="both"/>
              <w:rPr>
                <w:color w:val="000000"/>
                <w:sz w:val="22"/>
                <w:szCs w:val="22"/>
                <w:highlight w:val="yellow"/>
              </w:rPr>
            </w:pPr>
            <w:del w:id="1223" w:author="Kramár Róbert" w:date="2018-04-27T18:15:00Z">
              <w:r w:rsidRPr="007001F1" w:rsidDel="00066D05">
                <w:rPr>
                  <w:color w:val="000000"/>
                  <w:sz w:val="22"/>
                  <w:szCs w:val="22"/>
                </w:rPr>
                <w:delText xml:space="preserve">c) Bola EA používaná spôsobom, ktorý nebránil čestnej hospodárskej súťaži, ktorým by sa menil predmet zákazky, ktorý bol definovaný v dokumentoch potrebných na vypracovanie </w:delText>
              </w:r>
              <w:commentRangeStart w:id="1224"/>
              <w:r w:rsidRPr="007001F1" w:rsidDel="00066D05">
                <w:rPr>
                  <w:color w:val="000000"/>
                  <w:sz w:val="22"/>
                  <w:szCs w:val="22"/>
                </w:rPr>
                <w:delText>ponuky</w:delText>
              </w:r>
            </w:del>
            <w:commentRangeEnd w:id="1224"/>
            <w:r w:rsidR="00066D05">
              <w:rPr>
                <w:rStyle w:val="Odkaznakomentr"/>
              </w:rPr>
              <w:commentReference w:id="1224"/>
            </w:r>
            <w:del w:id="1225" w:author="Kramár Róbert" w:date="2018-04-27T18:15:00Z">
              <w:r w:rsidRPr="007001F1" w:rsidDel="00066D05">
                <w:rPr>
                  <w:color w:val="000000"/>
                  <w:sz w:val="22"/>
                  <w:szCs w:val="22"/>
                </w:rPr>
                <w:delText>?</w:delText>
              </w:r>
            </w:del>
          </w:p>
        </w:tc>
        <w:tc>
          <w:tcPr>
            <w:tcW w:w="567" w:type="dxa"/>
            <w:shd w:val="clear" w:color="auto" w:fill="auto"/>
          </w:tcPr>
          <w:p w14:paraId="794AA10E" w14:textId="77777777" w:rsidR="006A6C49" w:rsidRPr="007001F1" w:rsidRDefault="006A6C49" w:rsidP="00901910">
            <w:pPr>
              <w:jc w:val="both"/>
              <w:rPr>
                <w:b/>
                <w:bCs/>
                <w:color w:val="000000"/>
                <w:sz w:val="22"/>
                <w:szCs w:val="22"/>
              </w:rPr>
            </w:pPr>
          </w:p>
        </w:tc>
        <w:tc>
          <w:tcPr>
            <w:tcW w:w="567" w:type="dxa"/>
            <w:shd w:val="clear" w:color="auto" w:fill="auto"/>
          </w:tcPr>
          <w:p w14:paraId="3F117DC9" w14:textId="77777777" w:rsidR="006A6C49" w:rsidRPr="007001F1" w:rsidRDefault="006A6C49" w:rsidP="00901910">
            <w:pPr>
              <w:jc w:val="both"/>
              <w:rPr>
                <w:b/>
                <w:bCs/>
                <w:color w:val="000000"/>
                <w:sz w:val="22"/>
                <w:szCs w:val="22"/>
              </w:rPr>
            </w:pPr>
          </w:p>
        </w:tc>
        <w:tc>
          <w:tcPr>
            <w:tcW w:w="776" w:type="dxa"/>
            <w:shd w:val="clear" w:color="auto" w:fill="auto"/>
          </w:tcPr>
          <w:p w14:paraId="1D1370D9" w14:textId="77777777" w:rsidR="006A6C49" w:rsidRPr="007001F1" w:rsidRDefault="006A6C49" w:rsidP="00901910">
            <w:pPr>
              <w:jc w:val="both"/>
              <w:rPr>
                <w:b/>
                <w:bCs/>
                <w:color w:val="000000"/>
                <w:sz w:val="22"/>
                <w:szCs w:val="22"/>
              </w:rPr>
            </w:pPr>
          </w:p>
        </w:tc>
        <w:tc>
          <w:tcPr>
            <w:tcW w:w="1775" w:type="dxa"/>
            <w:shd w:val="clear" w:color="auto" w:fill="auto"/>
          </w:tcPr>
          <w:p w14:paraId="0DDCECBB" w14:textId="77777777" w:rsidR="006A6C49" w:rsidRPr="007001F1" w:rsidRDefault="006A6C49" w:rsidP="00901910">
            <w:pPr>
              <w:jc w:val="both"/>
              <w:rPr>
                <w:b/>
                <w:bCs/>
                <w:color w:val="000000"/>
                <w:sz w:val="22"/>
                <w:szCs w:val="22"/>
              </w:rPr>
            </w:pPr>
          </w:p>
        </w:tc>
      </w:tr>
      <w:tr w:rsidR="006A6C49" w:rsidRPr="007001F1" w14:paraId="6A21E611" w14:textId="77777777" w:rsidTr="007261E4">
        <w:trPr>
          <w:trHeight w:val="540"/>
        </w:trPr>
        <w:tc>
          <w:tcPr>
            <w:tcW w:w="582" w:type="dxa"/>
            <w:vMerge/>
            <w:shd w:val="clear" w:color="auto" w:fill="auto"/>
            <w:noWrap/>
            <w:vAlign w:val="center"/>
          </w:tcPr>
          <w:p w14:paraId="17F4AD74"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20AEF91C" w14:textId="0AB0AC85" w:rsidR="006A6C49" w:rsidRPr="007001F1" w:rsidRDefault="00742FCE" w:rsidP="003F3D85">
            <w:pPr>
              <w:jc w:val="both"/>
              <w:rPr>
                <w:color w:val="000000"/>
                <w:sz w:val="22"/>
                <w:szCs w:val="22"/>
              </w:rPr>
            </w:pPr>
            <w:ins w:id="1226" w:author="Branislav Hudec" w:date="2018-04-29T23:39:00Z">
              <w:r>
                <w:rPr>
                  <w:color w:val="000000"/>
                  <w:sz w:val="22"/>
                  <w:szCs w:val="22"/>
                </w:rPr>
                <w:t>c</w:t>
              </w:r>
            </w:ins>
            <w:del w:id="1227" w:author="Branislav Hudec" w:date="2018-04-29T23:39:00Z">
              <w:r w:rsidR="006A6C49" w:rsidRPr="007001F1" w:rsidDel="00742FCE">
                <w:rPr>
                  <w:color w:val="000000"/>
                  <w:sz w:val="22"/>
                  <w:szCs w:val="22"/>
                </w:rPr>
                <w:delText>d</w:delText>
              </w:r>
            </w:del>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14:paraId="739762F6" w14:textId="77777777" w:rsidR="006A6C49" w:rsidRPr="007001F1" w:rsidRDefault="006A6C49" w:rsidP="00901910">
            <w:pPr>
              <w:jc w:val="both"/>
              <w:rPr>
                <w:b/>
                <w:bCs/>
                <w:color w:val="000000"/>
                <w:sz w:val="22"/>
                <w:szCs w:val="22"/>
              </w:rPr>
            </w:pPr>
          </w:p>
        </w:tc>
        <w:tc>
          <w:tcPr>
            <w:tcW w:w="567" w:type="dxa"/>
            <w:shd w:val="clear" w:color="auto" w:fill="auto"/>
          </w:tcPr>
          <w:p w14:paraId="11BC75A0" w14:textId="77777777" w:rsidR="006A6C49" w:rsidRPr="007001F1" w:rsidRDefault="006A6C49" w:rsidP="00901910">
            <w:pPr>
              <w:jc w:val="both"/>
              <w:rPr>
                <w:b/>
                <w:bCs/>
                <w:color w:val="000000"/>
                <w:sz w:val="22"/>
                <w:szCs w:val="22"/>
              </w:rPr>
            </w:pPr>
          </w:p>
        </w:tc>
        <w:tc>
          <w:tcPr>
            <w:tcW w:w="776" w:type="dxa"/>
            <w:shd w:val="clear" w:color="auto" w:fill="auto"/>
          </w:tcPr>
          <w:p w14:paraId="05F93127" w14:textId="77777777" w:rsidR="006A6C49" w:rsidRPr="007001F1" w:rsidRDefault="006A6C49" w:rsidP="00901910">
            <w:pPr>
              <w:jc w:val="both"/>
              <w:rPr>
                <w:b/>
                <w:bCs/>
                <w:color w:val="000000"/>
                <w:sz w:val="22"/>
                <w:szCs w:val="22"/>
              </w:rPr>
            </w:pPr>
          </w:p>
        </w:tc>
        <w:tc>
          <w:tcPr>
            <w:tcW w:w="1775" w:type="dxa"/>
            <w:shd w:val="clear" w:color="auto" w:fill="auto"/>
          </w:tcPr>
          <w:p w14:paraId="43DF5738" w14:textId="77777777" w:rsidR="006A6C49" w:rsidRPr="007001F1" w:rsidRDefault="006A6C49" w:rsidP="00901910">
            <w:pPr>
              <w:jc w:val="both"/>
              <w:rPr>
                <w:b/>
                <w:bCs/>
                <w:color w:val="000000"/>
                <w:sz w:val="22"/>
                <w:szCs w:val="22"/>
              </w:rPr>
            </w:pPr>
          </w:p>
        </w:tc>
      </w:tr>
      <w:tr w:rsidR="006A6C49" w:rsidRPr="007001F1" w14:paraId="7FE897F3" w14:textId="77777777" w:rsidTr="007261E4">
        <w:trPr>
          <w:trHeight w:val="540"/>
        </w:trPr>
        <w:tc>
          <w:tcPr>
            <w:tcW w:w="582" w:type="dxa"/>
            <w:vMerge/>
            <w:shd w:val="clear" w:color="auto" w:fill="auto"/>
            <w:noWrap/>
            <w:vAlign w:val="center"/>
          </w:tcPr>
          <w:p w14:paraId="2CF5D151"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6D6BD3A2" w14:textId="36D71B2C" w:rsidR="006A6C49" w:rsidRPr="007001F1" w:rsidRDefault="00742FCE" w:rsidP="003F3D85">
            <w:pPr>
              <w:jc w:val="both"/>
              <w:rPr>
                <w:color w:val="000000"/>
                <w:sz w:val="22"/>
                <w:szCs w:val="22"/>
              </w:rPr>
            </w:pPr>
            <w:ins w:id="1228" w:author="Branislav Hudec" w:date="2018-04-29T23:39:00Z">
              <w:r>
                <w:rPr>
                  <w:color w:val="000000"/>
                  <w:sz w:val="22"/>
                  <w:szCs w:val="22"/>
                </w:rPr>
                <w:t>d</w:t>
              </w:r>
            </w:ins>
            <w:del w:id="1229" w:author="Branislav Hudec" w:date="2018-04-29T23:39:00Z">
              <w:r w:rsidR="006A6C49" w:rsidRPr="007001F1" w:rsidDel="00742FCE">
                <w:rPr>
                  <w:color w:val="000000"/>
                  <w:sz w:val="22"/>
                  <w:szCs w:val="22"/>
                </w:rPr>
                <w:delText>e</w:delText>
              </w:r>
            </w:del>
            <w:r w:rsidR="006A6C49" w:rsidRPr="007001F1">
              <w:rPr>
                <w:color w:val="000000"/>
                <w:sz w:val="22"/>
                <w:szCs w:val="22"/>
              </w:rPr>
              <w:t>)</w:t>
            </w:r>
            <w:r w:rsidR="002B4A5C" w:rsidRPr="007001F1">
              <w:rPr>
                <w:color w:val="000000"/>
                <w:sz w:val="22"/>
                <w:szCs w:val="22"/>
              </w:rPr>
              <w:t xml:space="preserve"> </w:t>
            </w:r>
            <w:r w:rsidR="006A6C49" w:rsidRPr="007001F1">
              <w:rPr>
                <w:color w:val="000000"/>
                <w:sz w:val="22"/>
                <w:szCs w:val="22"/>
              </w:rPr>
              <w:t>Bola použitá elektronická aukcia v súlade s ostatnými ustanoveniami § 54  ZVO</w:t>
            </w:r>
          </w:p>
        </w:tc>
        <w:tc>
          <w:tcPr>
            <w:tcW w:w="567" w:type="dxa"/>
            <w:shd w:val="clear" w:color="auto" w:fill="auto"/>
          </w:tcPr>
          <w:p w14:paraId="5CA2EB6E" w14:textId="77777777" w:rsidR="006A6C49" w:rsidRPr="007001F1" w:rsidRDefault="006A6C49" w:rsidP="00901910">
            <w:pPr>
              <w:jc w:val="both"/>
              <w:rPr>
                <w:b/>
                <w:bCs/>
                <w:color w:val="000000"/>
                <w:sz w:val="22"/>
                <w:szCs w:val="22"/>
              </w:rPr>
            </w:pPr>
          </w:p>
        </w:tc>
        <w:tc>
          <w:tcPr>
            <w:tcW w:w="567" w:type="dxa"/>
            <w:shd w:val="clear" w:color="auto" w:fill="auto"/>
          </w:tcPr>
          <w:p w14:paraId="712EC548" w14:textId="77777777" w:rsidR="006A6C49" w:rsidRPr="007001F1" w:rsidRDefault="006A6C49" w:rsidP="00901910">
            <w:pPr>
              <w:jc w:val="both"/>
              <w:rPr>
                <w:b/>
                <w:bCs/>
                <w:color w:val="000000"/>
                <w:sz w:val="22"/>
                <w:szCs w:val="22"/>
              </w:rPr>
            </w:pPr>
          </w:p>
        </w:tc>
        <w:tc>
          <w:tcPr>
            <w:tcW w:w="776" w:type="dxa"/>
            <w:shd w:val="clear" w:color="auto" w:fill="auto"/>
          </w:tcPr>
          <w:p w14:paraId="2A5351B2" w14:textId="77777777" w:rsidR="006A6C49" w:rsidRPr="007001F1" w:rsidRDefault="006A6C49" w:rsidP="00901910">
            <w:pPr>
              <w:jc w:val="both"/>
              <w:rPr>
                <w:b/>
                <w:bCs/>
                <w:color w:val="000000"/>
                <w:sz w:val="22"/>
                <w:szCs w:val="22"/>
              </w:rPr>
            </w:pPr>
          </w:p>
        </w:tc>
        <w:tc>
          <w:tcPr>
            <w:tcW w:w="1775" w:type="dxa"/>
            <w:shd w:val="clear" w:color="auto" w:fill="auto"/>
          </w:tcPr>
          <w:p w14:paraId="5971DAED" w14:textId="77777777" w:rsidR="006A6C49" w:rsidRPr="007001F1" w:rsidRDefault="006A6C49" w:rsidP="00901910">
            <w:pPr>
              <w:jc w:val="both"/>
              <w:rPr>
                <w:b/>
                <w:bCs/>
                <w:color w:val="000000"/>
                <w:sz w:val="22"/>
                <w:szCs w:val="22"/>
              </w:rPr>
            </w:pPr>
          </w:p>
        </w:tc>
      </w:tr>
      <w:tr w:rsidR="005D7C9D" w:rsidRPr="007001F1" w14:paraId="07005FA1" w14:textId="77777777" w:rsidTr="002B4A5C">
        <w:trPr>
          <w:trHeight w:val="470"/>
        </w:trPr>
        <w:tc>
          <w:tcPr>
            <w:tcW w:w="582" w:type="dxa"/>
            <w:vMerge w:val="restart"/>
            <w:shd w:val="clear" w:color="auto" w:fill="auto"/>
            <w:noWrap/>
            <w:vAlign w:val="center"/>
          </w:tcPr>
          <w:p w14:paraId="48E4D81C" w14:textId="535B65A7" w:rsidR="005D7C9D" w:rsidRPr="007001F1" w:rsidDel="00C769FE" w:rsidRDefault="005D7C9D" w:rsidP="00901910">
            <w:pPr>
              <w:jc w:val="center"/>
              <w:rPr>
                <w:color w:val="000000"/>
                <w:sz w:val="22"/>
                <w:szCs w:val="22"/>
              </w:rPr>
            </w:pPr>
            <w:r w:rsidRPr="007001F1">
              <w:rPr>
                <w:color w:val="000000"/>
                <w:sz w:val="22"/>
                <w:szCs w:val="22"/>
              </w:rPr>
              <w:t>1</w:t>
            </w:r>
            <w:ins w:id="1230" w:author="Kramár Róbert" w:date="2018-04-27T15:03:00Z">
              <w:r w:rsidR="00322CCF">
                <w:rPr>
                  <w:color w:val="000000"/>
                  <w:sz w:val="22"/>
                  <w:szCs w:val="22"/>
                </w:rPr>
                <w:t>4</w:t>
              </w:r>
            </w:ins>
            <w:del w:id="1231" w:author="Kramár Róbert" w:date="2018-04-27T15:03:00Z">
              <w:r w:rsidRPr="007001F1" w:rsidDel="00322CCF">
                <w:rPr>
                  <w:color w:val="000000"/>
                  <w:sz w:val="22"/>
                  <w:szCs w:val="22"/>
                </w:rPr>
                <w:delText>5</w:delText>
              </w:r>
            </w:del>
          </w:p>
        </w:tc>
        <w:tc>
          <w:tcPr>
            <w:tcW w:w="4820" w:type="dxa"/>
            <w:gridSpan w:val="2"/>
            <w:shd w:val="clear" w:color="auto" w:fill="auto"/>
            <w:vAlign w:val="center"/>
          </w:tcPr>
          <w:p w14:paraId="0E438A9C" w14:textId="7381E974" w:rsidR="005D7C9D" w:rsidRPr="007001F1" w:rsidRDefault="005D7C9D" w:rsidP="003F3D85">
            <w:pPr>
              <w:jc w:val="both"/>
              <w:rPr>
                <w:sz w:val="22"/>
                <w:szCs w:val="22"/>
              </w:rPr>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14:paraId="50292D61" w14:textId="77777777" w:rsidR="005D7C9D" w:rsidRPr="007001F1" w:rsidRDefault="005D7C9D" w:rsidP="00901910">
            <w:pPr>
              <w:jc w:val="both"/>
              <w:rPr>
                <w:b/>
                <w:bCs/>
                <w:color w:val="000000"/>
                <w:sz w:val="22"/>
                <w:szCs w:val="22"/>
              </w:rPr>
            </w:pPr>
          </w:p>
        </w:tc>
        <w:tc>
          <w:tcPr>
            <w:tcW w:w="567" w:type="dxa"/>
            <w:shd w:val="clear" w:color="auto" w:fill="auto"/>
          </w:tcPr>
          <w:p w14:paraId="56BED09B" w14:textId="77777777" w:rsidR="005D7C9D" w:rsidRPr="007001F1" w:rsidRDefault="005D7C9D" w:rsidP="00901910">
            <w:pPr>
              <w:jc w:val="both"/>
              <w:rPr>
                <w:b/>
                <w:bCs/>
                <w:color w:val="000000"/>
                <w:sz w:val="22"/>
                <w:szCs w:val="22"/>
              </w:rPr>
            </w:pPr>
          </w:p>
        </w:tc>
        <w:tc>
          <w:tcPr>
            <w:tcW w:w="776" w:type="dxa"/>
            <w:shd w:val="clear" w:color="auto" w:fill="auto"/>
          </w:tcPr>
          <w:p w14:paraId="7155B980" w14:textId="77777777" w:rsidR="005D7C9D" w:rsidRPr="007001F1" w:rsidRDefault="005D7C9D" w:rsidP="00901910">
            <w:pPr>
              <w:jc w:val="both"/>
              <w:rPr>
                <w:b/>
                <w:bCs/>
                <w:color w:val="000000"/>
                <w:sz w:val="22"/>
                <w:szCs w:val="22"/>
              </w:rPr>
            </w:pPr>
          </w:p>
        </w:tc>
        <w:tc>
          <w:tcPr>
            <w:tcW w:w="1775" w:type="dxa"/>
            <w:shd w:val="clear" w:color="auto" w:fill="auto"/>
          </w:tcPr>
          <w:p w14:paraId="00BA529F" w14:textId="77777777" w:rsidR="005D7C9D" w:rsidRPr="007001F1" w:rsidRDefault="005D7C9D" w:rsidP="00901910">
            <w:pPr>
              <w:jc w:val="both"/>
              <w:rPr>
                <w:b/>
                <w:bCs/>
                <w:color w:val="000000"/>
                <w:sz w:val="22"/>
                <w:szCs w:val="22"/>
              </w:rPr>
            </w:pPr>
          </w:p>
        </w:tc>
      </w:tr>
      <w:tr w:rsidR="005D7C9D" w:rsidRPr="007001F1" w14:paraId="00E373A1" w14:textId="77777777" w:rsidTr="007261E4">
        <w:trPr>
          <w:trHeight w:val="845"/>
        </w:trPr>
        <w:tc>
          <w:tcPr>
            <w:tcW w:w="582" w:type="dxa"/>
            <w:vMerge/>
            <w:shd w:val="clear" w:color="auto" w:fill="auto"/>
            <w:noWrap/>
            <w:vAlign w:val="center"/>
          </w:tcPr>
          <w:p w14:paraId="79745E29"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04D501F" w14:textId="59E5EA1F" w:rsidR="005D7C9D" w:rsidRPr="007001F1" w:rsidRDefault="005D7C9D"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tcPr>
          <w:p w14:paraId="3107673D" w14:textId="77777777" w:rsidR="005D7C9D" w:rsidRPr="007001F1" w:rsidRDefault="005D7C9D" w:rsidP="00901910">
            <w:pPr>
              <w:jc w:val="both"/>
              <w:rPr>
                <w:b/>
                <w:bCs/>
                <w:color w:val="000000"/>
                <w:sz w:val="22"/>
                <w:szCs w:val="22"/>
              </w:rPr>
            </w:pPr>
          </w:p>
        </w:tc>
        <w:tc>
          <w:tcPr>
            <w:tcW w:w="567" w:type="dxa"/>
            <w:shd w:val="clear" w:color="auto" w:fill="auto"/>
          </w:tcPr>
          <w:p w14:paraId="04106EED" w14:textId="77777777" w:rsidR="005D7C9D" w:rsidRPr="007001F1" w:rsidRDefault="005D7C9D" w:rsidP="00901910">
            <w:pPr>
              <w:jc w:val="both"/>
              <w:rPr>
                <w:b/>
                <w:bCs/>
                <w:color w:val="000000"/>
                <w:sz w:val="22"/>
                <w:szCs w:val="22"/>
              </w:rPr>
            </w:pPr>
          </w:p>
        </w:tc>
        <w:tc>
          <w:tcPr>
            <w:tcW w:w="776" w:type="dxa"/>
            <w:shd w:val="clear" w:color="auto" w:fill="auto"/>
          </w:tcPr>
          <w:p w14:paraId="057C1AD8" w14:textId="77777777" w:rsidR="005D7C9D" w:rsidRPr="007001F1" w:rsidRDefault="005D7C9D" w:rsidP="00901910">
            <w:pPr>
              <w:jc w:val="both"/>
              <w:rPr>
                <w:b/>
                <w:bCs/>
                <w:color w:val="000000"/>
                <w:sz w:val="22"/>
                <w:szCs w:val="22"/>
              </w:rPr>
            </w:pPr>
          </w:p>
        </w:tc>
        <w:tc>
          <w:tcPr>
            <w:tcW w:w="1775" w:type="dxa"/>
            <w:shd w:val="clear" w:color="auto" w:fill="auto"/>
          </w:tcPr>
          <w:p w14:paraId="051E9269" w14:textId="77777777" w:rsidR="005D7C9D" w:rsidRPr="007001F1" w:rsidRDefault="005D7C9D" w:rsidP="00901910">
            <w:pPr>
              <w:jc w:val="both"/>
              <w:rPr>
                <w:b/>
                <w:bCs/>
                <w:color w:val="000000"/>
                <w:sz w:val="22"/>
                <w:szCs w:val="22"/>
              </w:rPr>
            </w:pPr>
          </w:p>
        </w:tc>
      </w:tr>
      <w:tr w:rsidR="005D7C9D" w:rsidRPr="007001F1" w14:paraId="288629A4" w14:textId="77777777" w:rsidTr="007261E4">
        <w:trPr>
          <w:trHeight w:val="845"/>
        </w:trPr>
        <w:tc>
          <w:tcPr>
            <w:tcW w:w="582" w:type="dxa"/>
            <w:vMerge/>
            <w:shd w:val="clear" w:color="auto" w:fill="auto"/>
            <w:noWrap/>
            <w:vAlign w:val="center"/>
          </w:tcPr>
          <w:p w14:paraId="30D7A4C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BD95676" w14:textId="1DA500B4" w:rsidR="005D7C9D" w:rsidRPr="007001F1" w:rsidRDefault="005D7C9D" w:rsidP="003F3D85">
            <w:pPr>
              <w:jc w:val="both"/>
              <w:rPr>
                <w:sz w:val="22"/>
                <w:szCs w:val="22"/>
              </w:rPr>
            </w:pPr>
            <w:del w:id="1232" w:author="Kramár Róbert" w:date="2018-04-27T17:32:00Z">
              <w:r w:rsidRPr="007001F1" w:rsidDel="00F45CE7">
                <w:rPr>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233"/>
            </w:r>
          </w:p>
        </w:tc>
        <w:tc>
          <w:tcPr>
            <w:tcW w:w="567" w:type="dxa"/>
            <w:shd w:val="clear" w:color="auto" w:fill="auto"/>
          </w:tcPr>
          <w:p w14:paraId="3BD6CEFD" w14:textId="77777777" w:rsidR="005D7C9D" w:rsidRPr="007001F1" w:rsidRDefault="005D7C9D" w:rsidP="00901910">
            <w:pPr>
              <w:jc w:val="both"/>
              <w:rPr>
                <w:b/>
                <w:bCs/>
                <w:color w:val="000000"/>
                <w:sz w:val="22"/>
                <w:szCs w:val="22"/>
              </w:rPr>
            </w:pPr>
          </w:p>
        </w:tc>
        <w:tc>
          <w:tcPr>
            <w:tcW w:w="567" w:type="dxa"/>
            <w:shd w:val="clear" w:color="auto" w:fill="auto"/>
          </w:tcPr>
          <w:p w14:paraId="3ACF8119" w14:textId="77777777" w:rsidR="005D7C9D" w:rsidRPr="007001F1" w:rsidRDefault="005D7C9D" w:rsidP="00901910">
            <w:pPr>
              <w:jc w:val="both"/>
              <w:rPr>
                <w:b/>
                <w:bCs/>
                <w:color w:val="000000"/>
                <w:sz w:val="22"/>
                <w:szCs w:val="22"/>
              </w:rPr>
            </w:pPr>
          </w:p>
        </w:tc>
        <w:tc>
          <w:tcPr>
            <w:tcW w:w="776" w:type="dxa"/>
            <w:shd w:val="clear" w:color="auto" w:fill="auto"/>
          </w:tcPr>
          <w:p w14:paraId="459876F8" w14:textId="77777777" w:rsidR="005D7C9D" w:rsidRPr="007001F1" w:rsidRDefault="005D7C9D" w:rsidP="00901910">
            <w:pPr>
              <w:jc w:val="both"/>
              <w:rPr>
                <w:b/>
                <w:bCs/>
                <w:color w:val="000000"/>
                <w:sz w:val="22"/>
                <w:szCs w:val="22"/>
              </w:rPr>
            </w:pPr>
          </w:p>
        </w:tc>
        <w:tc>
          <w:tcPr>
            <w:tcW w:w="1775" w:type="dxa"/>
            <w:shd w:val="clear" w:color="auto" w:fill="auto"/>
          </w:tcPr>
          <w:p w14:paraId="0518EE99" w14:textId="77777777" w:rsidR="005D7C9D" w:rsidRPr="007001F1" w:rsidRDefault="005D7C9D" w:rsidP="00901910">
            <w:pPr>
              <w:jc w:val="both"/>
              <w:rPr>
                <w:b/>
                <w:bCs/>
                <w:color w:val="000000"/>
                <w:sz w:val="22"/>
                <w:szCs w:val="22"/>
              </w:rPr>
            </w:pPr>
          </w:p>
        </w:tc>
      </w:tr>
      <w:tr w:rsidR="008F29BE" w:rsidRPr="007001F1" w14:paraId="6105629B" w14:textId="77777777" w:rsidTr="007261E4">
        <w:trPr>
          <w:trHeight w:val="20"/>
        </w:trPr>
        <w:tc>
          <w:tcPr>
            <w:tcW w:w="582" w:type="dxa"/>
            <w:shd w:val="clear" w:color="auto" w:fill="auto"/>
            <w:noWrap/>
            <w:vAlign w:val="center"/>
            <w:hideMark/>
          </w:tcPr>
          <w:p w14:paraId="6A79DC12" w14:textId="7457A1B0" w:rsidR="008F29BE" w:rsidRPr="007001F1" w:rsidRDefault="00C769FE" w:rsidP="00901910">
            <w:pPr>
              <w:jc w:val="center"/>
              <w:rPr>
                <w:color w:val="000000"/>
                <w:sz w:val="22"/>
                <w:szCs w:val="22"/>
              </w:rPr>
            </w:pPr>
            <w:r w:rsidRPr="007001F1">
              <w:rPr>
                <w:color w:val="000000"/>
                <w:sz w:val="22"/>
                <w:szCs w:val="22"/>
              </w:rPr>
              <w:t>1</w:t>
            </w:r>
            <w:ins w:id="1234" w:author="Kramár Róbert" w:date="2018-04-27T15:03:00Z">
              <w:r w:rsidR="00322CCF">
                <w:rPr>
                  <w:color w:val="000000"/>
                  <w:sz w:val="22"/>
                  <w:szCs w:val="22"/>
                </w:rPr>
                <w:t>5</w:t>
              </w:r>
            </w:ins>
            <w:del w:id="1235" w:author="Kramár Róbert" w:date="2018-04-27T15:03:00Z">
              <w:r w:rsidR="00A800C2" w:rsidRPr="007001F1" w:rsidDel="00322CCF">
                <w:rPr>
                  <w:color w:val="000000"/>
                  <w:sz w:val="22"/>
                  <w:szCs w:val="22"/>
                </w:rPr>
                <w:delText>6</w:delText>
              </w:r>
            </w:del>
          </w:p>
        </w:tc>
        <w:tc>
          <w:tcPr>
            <w:tcW w:w="4820" w:type="dxa"/>
            <w:gridSpan w:val="2"/>
            <w:shd w:val="clear" w:color="auto" w:fill="auto"/>
            <w:vAlign w:val="center"/>
            <w:hideMark/>
          </w:tcPr>
          <w:p w14:paraId="5FFC9EE4" w14:textId="77777777" w:rsidR="008F29BE" w:rsidRPr="007001F1" w:rsidRDefault="008F29BE"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hideMark/>
          </w:tcPr>
          <w:p w14:paraId="7968706F"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6AE49D6"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575365CA"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3574E86D"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5D7C9D" w:rsidRPr="007001F1" w14:paraId="304FD611" w14:textId="77777777" w:rsidTr="007261E4">
        <w:trPr>
          <w:trHeight w:val="505"/>
        </w:trPr>
        <w:tc>
          <w:tcPr>
            <w:tcW w:w="582" w:type="dxa"/>
            <w:vMerge w:val="restart"/>
            <w:shd w:val="clear" w:color="auto" w:fill="auto"/>
            <w:noWrap/>
            <w:vAlign w:val="center"/>
            <w:hideMark/>
          </w:tcPr>
          <w:p w14:paraId="26A4B950" w14:textId="60E2DDF6" w:rsidR="005D7C9D" w:rsidRPr="007001F1" w:rsidRDefault="005D7C9D" w:rsidP="00901910">
            <w:pPr>
              <w:jc w:val="center"/>
              <w:rPr>
                <w:color w:val="000000"/>
                <w:sz w:val="22"/>
                <w:szCs w:val="22"/>
              </w:rPr>
            </w:pPr>
            <w:r w:rsidRPr="007001F1">
              <w:rPr>
                <w:color w:val="000000"/>
                <w:sz w:val="22"/>
                <w:szCs w:val="22"/>
              </w:rPr>
              <w:t>1</w:t>
            </w:r>
            <w:ins w:id="1236" w:author="Kramár Róbert" w:date="2018-04-27T15:03:00Z">
              <w:r w:rsidR="00322CCF">
                <w:rPr>
                  <w:color w:val="000000"/>
                  <w:sz w:val="22"/>
                  <w:szCs w:val="22"/>
                </w:rPr>
                <w:t>6</w:t>
              </w:r>
            </w:ins>
            <w:del w:id="1237" w:author="Kramár Róbert" w:date="2018-04-27T15:03:00Z">
              <w:r w:rsidRPr="007001F1" w:rsidDel="00322CCF">
                <w:rPr>
                  <w:color w:val="000000"/>
                  <w:sz w:val="22"/>
                  <w:szCs w:val="22"/>
                </w:rPr>
                <w:delText>7</w:delText>
              </w:r>
            </w:del>
          </w:p>
        </w:tc>
        <w:tc>
          <w:tcPr>
            <w:tcW w:w="4820" w:type="dxa"/>
            <w:gridSpan w:val="2"/>
            <w:shd w:val="clear" w:color="auto" w:fill="auto"/>
            <w:vAlign w:val="center"/>
            <w:hideMark/>
          </w:tcPr>
          <w:p w14:paraId="1D08F86C" w14:textId="5358EBE9" w:rsidR="005D7C9D" w:rsidRPr="007001F1" w:rsidRDefault="005D7C9D" w:rsidP="003F3D85">
            <w:pPr>
              <w:jc w:val="both"/>
              <w:rPr>
                <w:color w:val="000000"/>
                <w:sz w:val="22"/>
                <w:szCs w:val="22"/>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14:paraId="7C2F008D"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2351FB4"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3B0E073F"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2438C0F9" w14:textId="77777777" w:rsidR="005D7C9D" w:rsidRPr="007001F1" w:rsidRDefault="005D7C9D" w:rsidP="00901910">
            <w:pPr>
              <w:jc w:val="both"/>
              <w:rPr>
                <w:b/>
                <w:bCs/>
                <w:color w:val="000000"/>
                <w:sz w:val="22"/>
                <w:szCs w:val="22"/>
              </w:rPr>
            </w:pPr>
            <w:r w:rsidRPr="007001F1">
              <w:rPr>
                <w:b/>
                <w:bCs/>
                <w:color w:val="000000"/>
                <w:sz w:val="22"/>
                <w:szCs w:val="22"/>
              </w:rPr>
              <w:t> </w:t>
            </w:r>
          </w:p>
        </w:tc>
      </w:tr>
      <w:tr w:rsidR="005D7C9D" w:rsidRPr="007001F1" w14:paraId="7E47BF2A" w14:textId="77777777" w:rsidTr="002B4A5C">
        <w:trPr>
          <w:trHeight w:val="142"/>
        </w:trPr>
        <w:tc>
          <w:tcPr>
            <w:tcW w:w="582" w:type="dxa"/>
            <w:vMerge/>
            <w:shd w:val="clear" w:color="auto" w:fill="auto"/>
            <w:noWrap/>
            <w:vAlign w:val="center"/>
          </w:tcPr>
          <w:p w14:paraId="7B9D03A2"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1A14E2B" w14:textId="246C3804" w:rsidR="005D7C9D" w:rsidRPr="007001F1" w:rsidRDefault="005D7C9D"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tcPr>
          <w:p w14:paraId="3440AC40" w14:textId="77777777" w:rsidR="005D7C9D" w:rsidRPr="007001F1" w:rsidRDefault="005D7C9D" w:rsidP="00901910">
            <w:pPr>
              <w:jc w:val="both"/>
              <w:rPr>
                <w:b/>
                <w:bCs/>
                <w:color w:val="000000"/>
                <w:sz w:val="22"/>
                <w:szCs w:val="22"/>
              </w:rPr>
            </w:pPr>
          </w:p>
        </w:tc>
        <w:tc>
          <w:tcPr>
            <w:tcW w:w="567" w:type="dxa"/>
            <w:shd w:val="clear" w:color="auto" w:fill="auto"/>
          </w:tcPr>
          <w:p w14:paraId="301CEAEB" w14:textId="77777777" w:rsidR="005D7C9D" w:rsidRPr="007001F1" w:rsidRDefault="005D7C9D" w:rsidP="00901910">
            <w:pPr>
              <w:jc w:val="both"/>
              <w:rPr>
                <w:b/>
                <w:bCs/>
                <w:color w:val="000000"/>
                <w:sz w:val="22"/>
                <w:szCs w:val="22"/>
              </w:rPr>
            </w:pPr>
          </w:p>
        </w:tc>
        <w:tc>
          <w:tcPr>
            <w:tcW w:w="776" w:type="dxa"/>
            <w:shd w:val="clear" w:color="auto" w:fill="auto"/>
          </w:tcPr>
          <w:p w14:paraId="606D00C7" w14:textId="77777777" w:rsidR="005D7C9D" w:rsidRPr="007001F1" w:rsidRDefault="005D7C9D" w:rsidP="00901910">
            <w:pPr>
              <w:jc w:val="both"/>
              <w:rPr>
                <w:b/>
                <w:bCs/>
                <w:color w:val="000000"/>
                <w:sz w:val="22"/>
                <w:szCs w:val="22"/>
              </w:rPr>
            </w:pPr>
          </w:p>
        </w:tc>
        <w:tc>
          <w:tcPr>
            <w:tcW w:w="1775" w:type="dxa"/>
            <w:shd w:val="clear" w:color="auto" w:fill="auto"/>
          </w:tcPr>
          <w:p w14:paraId="50C3B01A" w14:textId="77777777" w:rsidR="005D7C9D" w:rsidRPr="007001F1" w:rsidRDefault="005D7C9D" w:rsidP="00901910">
            <w:pPr>
              <w:jc w:val="both"/>
              <w:rPr>
                <w:b/>
                <w:bCs/>
                <w:color w:val="000000"/>
                <w:sz w:val="22"/>
                <w:szCs w:val="22"/>
              </w:rPr>
            </w:pPr>
          </w:p>
        </w:tc>
      </w:tr>
      <w:tr w:rsidR="005D7C9D" w:rsidRPr="007001F1" w14:paraId="590FD933" w14:textId="77777777" w:rsidTr="007261E4">
        <w:trPr>
          <w:trHeight w:val="505"/>
        </w:trPr>
        <w:tc>
          <w:tcPr>
            <w:tcW w:w="582" w:type="dxa"/>
            <w:vMerge/>
            <w:shd w:val="clear" w:color="auto" w:fill="auto"/>
            <w:noWrap/>
            <w:vAlign w:val="center"/>
          </w:tcPr>
          <w:p w14:paraId="217DB9C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6F4CC328" w14:textId="07050F8D" w:rsidR="005D7C9D" w:rsidRPr="007001F1" w:rsidRDefault="005D7C9D"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tcPr>
          <w:p w14:paraId="6EE7DAC0" w14:textId="77777777" w:rsidR="005D7C9D" w:rsidRPr="007001F1" w:rsidRDefault="005D7C9D" w:rsidP="00901910">
            <w:pPr>
              <w:jc w:val="both"/>
              <w:rPr>
                <w:b/>
                <w:bCs/>
                <w:color w:val="000000"/>
                <w:sz w:val="22"/>
                <w:szCs w:val="22"/>
              </w:rPr>
            </w:pPr>
          </w:p>
        </w:tc>
        <w:tc>
          <w:tcPr>
            <w:tcW w:w="567" w:type="dxa"/>
            <w:shd w:val="clear" w:color="auto" w:fill="auto"/>
          </w:tcPr>
          <w:p w14:paraId="4FBFF674" w14:textId="77777777" w:rsidR="005D7C9D" w:rsidRPr="007001F1" w:rsidRDefault="005D7C9D" w:rsidP="00901910">
            <w:pPr>
              <w:jc w:val="both"/>
              <w:rPr>
                <w:b/>
                <w:bCs/>
                <w:color w:val="000000"/>
                <w:sz w:val="22"/>
                <w:szCs w:val="22"/>
              </w:rPr>
            </w:pPr>
          </w:p>
        </w:tc>
        <w:tc>
          <w:tcPr>
            <w:tcW w:w="776" w:type="dxa"/>
            <w:shd w:val="clear" w:color="auto" w:fill="auto"/>
          </w:tcPr>
          <w:p w14:paraId="125E9FFA" w14:textId="77777777" w:rsidR="005D7C9D" w:rsidRPr="007001F1" w:rsidRDefault="005D7C9D" w:rsidP="00901910">
            <w:pPr>
              <w:jc w:val="both"/>
              <w:rPr>
                <w:b/>
                <w:bCs/>
                <w:color w:val="000000"/>
                <w:sz w:val="22"/>
                <w:szCs w:val="22"/>
              </w:rPr>
            </w:pPr>
          </w:p>
        </w:tc>
        <w:tc>
          <w:tcPr>
            <w:tcW w:w="1775" w:type="dxa"/>
            <w:shd w:val="clear" w:color="auto" w:fill="auto"/>
          </w:tcPr>
          <w:p w14:paraId="532BF982" w14:textId="77777777" w:rsidR="005D7C9D" w:rsidRPr="007001F1" w:rsidRDefault="005D7C9D" w:rsidP="00901910">
            <w:pPr>
              <w:jc w:val="both"/>
              <w:rPr>
                <w:b/>
                <w:bCs/>
                <w:color w:val="000000"/>
                <w:sz w:val="22"/>
                <w:szCs w:val="22"/>
              </w:rPr>
            </w:pPr>
          </w:p>
        </w:tc>
      </w:tr>
      <w:tr w:rsidR="008F29BE" w:rsidRPr="007001F1" w14:paraId="7AA794EB" w14:textId="77777777" w:rsidTr="007261E4">
        <w:trPr>
          <w:trHeight w:val="300"/>
        </w:trPr>
        <w:tc>
          <w:tcPr>
            <w:tcW w:w="9087" w:type="dxa"/>
            <w:gridSpan w:val="7"/>
            <w:shd w:val="clear" w:color="auto" w:fill="auto"/>
            <w:noWrap/>
            <w:vAlign w:val="center"/>
          </w:tcPr>
          <w:p w14:paraId="01D41A34" w14:textId="77777777" w:rsidR="008F29BE" w:rsidRPr="007001F1" w:rsidRDefault="008F29BE" w:rsidP="008F29BE">
            <w:pPr>
              <w:jc w:val="both"/>
              <w:rPr>
                <w:b/>
                <w:sz w:val="20"/>
                <w:szCs w:val="20"/>
              </w:rPr>
            </w:pPr>
            <w:r w:rsidRPr="007001F1">
              <w:rPr>
                <w:b/>
                <w:sz w:val="20"/>
                <w:szCs w:val="20"/>
              </w:rPr>
              <w:t>VYJADRENIE</w:t>
            </w:r>
          </w:p>
          <w:p w14:paraId="40FDF011" w14:textId="77777777" w:rsidR="008F29BE" w:rsidRPr="007001F1" w:rsidRDefault="008F29BE" w:rsidP="008F29BE">
            <w:pPr>
              <w:jc w:val="both"/>
              <w:rPr>
                <w:sz w:val="20"/>
                <w:szCs w:val="20"/>
              </w:rPr>
            </w:pPr>
          </w:p>
          <w:p w14:paraId="68EF9856" w14:textId="77777777" w:rsidR="008F29BE" w:rsidRPr="007001F1" w:rsidRDefault="008F29BE" w:rsidP="008F29BE">
            <w:r w:rsidRPr="007001F1">
              <w:rPr>
                <w:sz w:val="20"/>
                <w:szCs w:val="20"/>
              </w:rPr>
              <w:t xml:space="preserve">Na základe overených skutočností potvrdzujem, že  </w:t>
            </w:r>
            <w:sdt>
              <w:sdtPr>
                <w:rPr>
                  <w:sz w:val="20"/>
                  <w:szCs w:val="20"/>
                </w:rPr>
                <w:id w:val="-1960260656"/>
                <w:placeholder>
                  <w:docPart w:val="AA38344D9CF547F290D022F5E29AB96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4AB41C1E" w14:textId="77777777" w:rsidR="008F29BE" w:rsidRPr="007001F1" w:rsidRDefault="008F29BE" w:rsidP="008F29BE">
            <w:pPr>
              <w:rPr>
                <w:b/>
                <w:bCs/>
                <w:color w:val="000000"/>
                <w:sz w:val="22"/>
                <w:szCs w:val="22"/>
              </w:rPr>
            </w:pPr>
          </w:p>
        </w:tc>
      </w:tr>
      <w:tr w:rsidR="008F29BE" w:rsidRPr="007001F1" w14:paraId="2756E6D5" w14:textId="77777777" w:rsidTr="007261E4">
        <w:trPr>
          <w:trHeight w:val="300"/>
        </w:trPr>
        <w:tc>
          <w:tcPr>
            <w:tcW w:w="3559" w:type="dxa"/>
            <w:gridSpan w:val="2"/>
            <w:shd w:val="clear" w:color="auto" w:fill="auto"/>
            <w:vAlign w:val="center"/>
            <w:hideMark/>
          </w:tcPr>
          <w:p w14:paraId="0A08FC67" w14:textId="77777777" w:rsidR="008F29BE" w:rsidRPr="007001F1" w:rsidRDefault="008F29BE" w:rsidP="008F29BE">
            <w:pPr>
              <w:rPr>
                <w:b/>
                <w:bCs/>
                <w:sz w:val="22"/>
                <w:szCs w:val="22"/>
              </w:rPr>
            </w:pPr>
            <w:r w:rsidRPr="007001F1">
              <w:rPr>
                <w:b/>
                <w:bCs/>
                <w:sz w:val="22"/>
                <w:szCs w:val="22"/>
              </w:rPr>
              <w:t>Kontrolu vykonal</w:t>
            </w:r>
            <w:r w:rsidRPr="007001F1">
              <w:rPr>
                <w:rStyle w:val="Odkaznapoznmkupodiarou"/>
                <w:b/>
                <w:bCs/>
                <w:sz w:val="20"/>
                <w:szCs w:val="20"/>
              </w:rPr>
              <w:footnoteReference w:id="24"/>
            </w:r>
            <w:r w:rsidRPr="007001F1">
              <w:rPr>
                <w:b/>
                <w:bCs/>
                <w:sz w:val="22"/>
                <w:szCs w:val="22"/>
              </w:rPr>
              <w:t>:</w:t>
            </w:r>
          </w:p>
        </w:tc>
        <w:tc>
          <w:tcPr>
            <w:tcW w:w="5528" w:type="dxa"/>
            <w:gridSpan w:val="5"/>
            <w:shd w:val="clear" w:color="auto" w:fill="auto"/>
            <w:vAlign w:val="center"/>
            <w:hideMark/>
          </w:tcPr>
          <w:p w14:paraId="15C7A6CE"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3AFD5ECE" w14:textId="77777777" w:rsidTr="007261E4">
        <w:trPr>
          <w:trHeight w:val="300"/>
        </w:trPr>
        <w:tc>
          <w:tcPr>
            <w:tcW w:w="3559" w:type="dxa"/>
            <w:gridSpan w:val="2"/>
            <w:shd w:val="clear" w:color="auto" w:fill="auto"/>
            <w:vAlign w:val="center"/>
            <w:hideMark/>
          </w:tcPr>
          <w:p w14:paraId="4BE2437C" w14:textId="77777777" w:rsidR="008F29BE" w:rsidRPr="007001F1" w:rsidRDefault="008F29BE" w:rsidP="008F29BE">
            <w:pPr>
              <w:rPr>
                <w:b/>
                <w:bCs/>
                <w:sz w:val="22"/>
                <w:szCs w:val="22"/>
              </w:rPr>
            </w:pPr>
            <w:r w:rsidRPr="007001F1">
              <w:rPr>
                <w:b/>
                <w:bCs/>
                <w:sz w:val="22"/>
                <w:szCs w:val="22"/>
              </w:rPr>
              <w:t>Dátum:</w:t>
            </w:r>
          </w:p>
        </w:tc>
        <w:tc>
          <w:tcPr>
            <w:tcW w:w="5528" w:type="dxa"/>
            <w:gridSpan w:val="5"/>
            <w:shd w:val="clear" w:color="auto" w:fill="auto"/>
            <w:vAlign w:val="center"/>
            <w:hideMark/>
          </w:tcPr>
          <w:p w14:paraId="4243B82D"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372D3D7F" w14:textId="77777777" w:rsidTr="007261E4">
        <w:trPr>
          <w:trHeight w:val="300"/>
        </w:trPr>
        <w:tc>
          <w:tcPr>
            <w:tcW w:w="3559" w:type="dxa"/>
            <w:gridSpan w:val="2"/>
            <w:shd w:val="clear" w:color="000000" w:fill="FFFFFF"/>
            <w:vAlign w:val="center"/>
            <w:hideMark/>
          </w:tcPr>
          <w:p w14:paraId="252AD11D" w14:textId="77777777" w:rsidR="008F29BE" w:rsidRPr="007001F1" w:rsidRDefault="008F29BE" w:rsidP="008F29BE">
            <w:pPr>
              <w:rPr>
                <w:b/>
                <w:bCs/>
                <w:sz w:val="22"/>
                <w:szCs w:val="22"/>
              </w:rPr>
            </w:pPr>
            <w:r w:rsidRPr="007001F1">
              <w:rPr>
                <w:b/>
                <w:bCs/>
                <w:sz w:val="22"/>
                <w:szCs w:val="22"/>
              </w:rPr>
              <w:lastRenderedPageBreak/>
              <w:t>Podpis:</w:t>
            </w:r>
          </w:p>
        </w:tc>
        <w:tc>
          <w:tcPr>
            <w:tcW w:w="5528" w:type="dxa"/>
            <w:gridSpan w:val="5"/>
            <w:shd w:val="clear" w:color="auto" w:fill="auto"/>
            <w:vAlign w:val="center"/>
            <w:hideMark/>
          </w:tcPr>
          <w:p w14:paraId="76A51BED"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6C536F25" w14:textId="77777777" w:rsidTr="007261E4">
        <w:trPr>
          <w:trHeight w:val="300"/>
        </w:trPr>
        <w:tc>
          <w:tcPr>
            <w:tcW w:w="9087" w:type="dxa"/>
            <w:gridSpan w:val="7"/>
            <w:shd w:val="clear" w:color="auto" w:fill="auto"/>
            <w:noWrap/>
            <w:vAlign w:val="bottom"/>
            <w:hideMark/>
          </w:tcPr>
          <w:p w14:paraId="5D9D0847" w14:textId="77777777" w:rsidR="008F29BE" w:rsidRPr="007001F1" w:rsidRDefault="008F29BE" w:rsidP="008F29BE">
            <w:pPr>
              <w:jc w:val="center"/>
              <w:rPr>
                <w:color w:val="000000"/>
                <w:sz w:val="22"/>
                <w:szCs w:val="22"/>
              </w:rPr>
            </w:pPr>
            <w:r w:rsidRPr="007001F1">
              <w:rPr>
                <w:color w:val="000000"/>
                <w:sz w:val="22"/>
                <w:szCs w:val="22"/>
              </w:rPr>
              <w:t> </w:t>
            </w:r>
          </w:p>
        </w:tc>
      </w:tr>
      <w:tr w:rsidR="008F29BE" w:rsidRPr="007001F1" w14:paraId="1A997164" w14:textId="77777777" w:rsidTr="007261E4">
        <w:trPr>
          <w:trHeight w:val="300"/>
        </w:trPr>
        <w:tc>
          <w:tcPr>
            <w:tcW w:w="3559" w:type="dxa"/>
            <w:gridSpan w:val="2"/>
            <w:shd w:val="clear" w:color="000000" w:fill="FFFFFF"/>
            <w:vAlign w:val="center"/>
            <w:hideMark/>
          </w:tcPr>
          <w:p w14:paraId="57DBD919" w14:textId="77777777" w:rsidR="008F29BE" w:rsidRPr="007001F1" w:rsidRDefault="008F29BE" w:rsidP="008F29BE">
            <w:pPr>
              <w:rPr>
                <w:b/>
                <w:bCs/>
                <w:sz w:val="22"/>
                <w:szCs w:val="22"/>
              </w:rPr>
            </w:pPr>
            <w:r w:rsidRPr="007001F1">
              <w:rPr>
                <w:b/>
                <w:bCs/>
                <w:sz w:val="22"/>
                <w:szCs w:val="22"/>
              </w:rPr>
              <w:t>Kontrolu vykonal</w:t>
            </w:r>
            <w:r w:rsidRPr="007001F1">
              <w:rPr>
                <w:rStyle w:val="Odkaznapoznmkupodiarou"/>
                <w:b/>
                <w:bCs/>
                <w:sz w:val="20"/>
                <w:szCs w:val="20"/>
              </w:rPr>
              <w:footnoteReference w:id="25"/>
            </w:r>
            <w:r w:rsidRPr="007001F1">
              <w:rPr>
                <w:b/>
                <w:bCs/>
                <w:sz w:val="22"/>
                <w:szCs w:val="22"/>
              </w:rPr>
              <w:t>:</w:t>
            </w:r>
          </w:p>
        </w:tc>
        <w:tc>
          <w:tcPr>
            <w:tcW w:w="5528" w:type="dxa"/>
            <w:gridSpan w:val="5"/>
            <w:shd w:val="clear" w:color="auto" w:fill="auto"/>
            <w:vAlign w:val="center"/>
            <w:hideMark/>
          </w:tcPr>
          <w:p w14:paraId="28247B43"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7DA1C00C" w14:textId="77777777" w:rsidTr="007261E4">
        <w:trPr>
          <w:trHeight w:val="300"/>
        </w:trPr>
        <w:tc>
          <w:tcPr>
            <w:tcW w:w="3559" w:type="dxa"/>
            <w:gridSpan w:val="2"/>
            <w:shd w:val="clear" w:color="000000" w:fill="FFFFFF"/>
            <w:vAlign w:val="center"/>
            <w:hideMark/>
          </w:tcPr>
          <w:p w14:paraId="0B9FB7B6" w14:textId="77777777" w:rsidR="008F29BE" w:rsidRPr="007001F1" w:rsidRDefault="008F29BE" w:rsidP="008F29BE">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957854E"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55BF4214" w14:textId="77777777" w:rsidTr="007261E4">
        <w:trPr>
          <w:trHeight w:val="300"/>
        </w:trPr>
        <w:tc>
          <w:tcPr>
            <w:tcW w:w="3559" w:type="dxa"/>
            <w:gridSpan w:val="2"/>
            <w:shd w:val="clear" w:color="000000" w:fill="FFFFFF"/>
            <w:vAlign w:val="center"/>
            <w:hideMark/>
          </w:tcPr>
          <w:p w14:paraId="41518DD6" w14:textId="77777777" w:rsidR="008F29BE" w:rsidRPr="007001F1" w:rsidRDefault="008F29BE" w:rsidP="008F29BE">
            <w:pPr>
              <w:rPr>
                <w:b/>
                <w:bCs/>
                <w:sz w:val="22"/>
                <w:szCs w:val="22"/>
              </w:rPr>
            </w:pPr>
            <w:r w:rsidRPr="007001F1">
              <w:rPr>
                <w:b/>
                <w:bCs/>
                <w:sz w:val="22"/>
                <w:szCs w:val="22"/>
              </w:rPr>
              <w:t>Podpis:</w:t>
            </w:r>
          </w:p>
        </w:tc>
        <w:tc>
          <w:tcPr>
            <w:tcW w:w="5528" w:type="dxa"/>
            <w:gridSpan w:val="5"/>
            <w:shd w:val="clear" w:color="auto" w:fill="auto"/>
            <w:vAlign w:val="center"/>
            <w:hideMark/>
          </w:tcPr>
          <w:p w14:paraId="70BB1FC8" w14:textId="77777777" w:rsidR="008F29BE" w:rsidRPr="007001F1" w:rsidRDefault="008F29BE" w:rsidP="008F29BE">
            <w:pPr>
              <w:rPr>
                <w:color w:val="000000"/>
                <w:sz w:val="22"/>
                <w:szCs w:val="22"/>
              </w:rPr>
            </w:pPr>
            <w:r w:rsidRPr="007001F1">
              <w:rPr>
                <w:color w:val="000000"/>
                <w:sz w:val="22"/>
                <w:szCs w:val="22"/>
              </w:rPr>
              <w:t> </w:t>
            </w:r>
          </w:p>
        </w:tc>
      </w:tr>
    </w:tbl>
    <w:p w14:paraId="6076D919" w14:textId="207DA911" w:rsidR="00901910" w:rsidRPr="007001F1" w:rsidRDefault="00901910"/>
    <w:p w14:paraId="0FCBB8A9" w14:textId="77777777"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1FC5C469" w14:textId="77777777" w:rsidTr="007261E4">
        <w:trPr>
          <w:trHeight w:val="645"/>
        </w:trPr>
        <w:tc>
          <w:tcPr>
            <w:tcW w:w="9087" w:type="dxa"/>
            <w:gridSpan w:val="7"/>
            <w:shd w:val="clear" w:color="000000" w:fill="60497A"/>
            <w:vAlign w:val="center"/>
            <w:hideMark/>
          </w:tcPr>
          <w:p w14:paraId="41602059" w14:textId="64E27A17"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238"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238"/>
          </w:p>
        </w:tc>
      </w:tr>
      <w:tr w:rsidR="00901910" w:rsidRPr="007001F1" w14:paraId="5E7A8A96" w14:textId="77777777" w:rsidTr="007261E4">
        <w:trPr>
          <w:trHeight w:val="330"/>
        </w:trPr>
        <w:tc>
          <w:tcPr>
            <w:tcW w:w="9087" w:type="dxa"/>
            <w:gridSpan w:val="7"/>
            <w:shd w:val="clear" w:color="auto" w:fill="auto"/>
            <w:vAlign w:val="center"/>
            <w:hideMark/>
          </w:tcPr>
          <w:p w14:paraId="010CADF7" w14:textId="77777777" w:rsidR="00901910" w:rsidRPr="007001F1" w:rsidRDefault="00901910" w:rsidP="00901910">
            <w:pPr>
              <w:jc w:val="center"/>
              <w:rPr>
                <w:b/>
                <w:bCs/>
                <w:color w:val="000000"/>
                <w:sz w:val="22"/>
                <w:szCs w:val="22"/>
              </w:rPr>
            </w:pPr>
            <w:r w:rsidRPr="007001F1">
              <w:rPr>
                <w:b/>
                <w:bCs/>
                <w:color w:val="000000"/>
                <w:sz w:val="22"/>
                <w:szCs w:val="22"/>
              </w:rPr>
              <w:t>Identifikácia programu</w:t>
            </w:r>
          </w:p>
        </w:tc>
      </w:tr>
      <w:tr w:rsidR="00901910" w:rsidRPr="007001F1" w14:paraId="5146C1A4" w14:textId="77777777" w:rsidTr="007261E4">
        <w:trPr>
          <w:trHeight w:val="300"/>
        </w:trPr>
        <w:tc>
          <w:tcPr>
            <w:tcW w:w="3559" w:type="dxa"/>
            <w:gridSpan w:val="2"/>
            <w:shd w:val="clear" w:color="auto" w:fill="auto"/>
            <w:vAlign w:val="center"/>
            <w:hideMark/>
          </w:tcPr>
          <w:p w14:paraId="1E237CA1" w14:textId="77777777" w:rsidR="00901910" w:rsidRPr="007001F1" w:rsidRDefault="00901910"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5270ED27"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98B994C" w14:textId="77777777" w:rsidTr="007261E4">
        <w:trPr>
          <w:trHeight w:val="660"/>
        </w:trPr>
        <w:tc>
          <w:tcPr>
            <w:tcW w:w="3559" w:type="dxa"/>
            <w:gridSpan w:val="2"/>
            <w:shd w:val="clear" w:color="auto" w:fill="auto"/>
            <w:vAlign w:val="center"/>
            <w:hideMark/>
          </w:tcPr>
          <w:p w14:paraId="227F8D91" w14:textId="70E737EA" w:rsidR="00901910" w:rsidRPr="007001F1" w:rsidRDefault="00901910" w:rsidP="00901910">
            <w:pPr>
              <w:rPr>
                <w:color w:val="000000"/>
                <w:sz w:val="22"/>
                <w:szCs w:val="22"/>
              </w:rPr>
            </w:pPr>
            <w:r w:rsidRPr="007001F1">
              <w:rPr>
                <w:color w:val="000000"/>
                <w:sz w:val="22"/>
                <w:szCs w:val="22"/>
              </w:rPr>
              <w:t xml:space="preserve">Názov </w:t>
            </w:r>
            <w:ins w:id="1239" w:author="Kramár Róbert" w:date="2018-04-27T15:11: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1266B71D"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C68B28D" w14:textId="77777777" w:rsidTr="007261E4">
        <w:trPr>
          <w:trHeight w:val="330"/>
        </w:trPr>
        <w:tc>
          <w:tcPr>
            <w:tcW w:w="9087" w:type="dxa"/>
            <w:gridSpan w:val="7"/>
            <w:shd w:val="clear" w:color="auto" w:fill="auto"/>
            <w:vAlign w:val="center"/>
            <w:hideMark/>
          </w:tcPr>
          <w:p w14:paraId="4B84B035" w14:textId="77777777" w:rsidR="00901910" w:rsidRPr="007001F1" w:rsidRDefault="00901910" w:rsidP="00901910">
            <w:pPr>
              <w:jc w:val="center"/>
              <w:rPr>
                <w:b/>
                <w:bCs/>
                <w:color w:val="000000"/>
                <w:sz w:val="22"/>
                <w:szCs w:val="22"/>
              </w:rPr>
            </w:pPr>
            <w:r w:rsidRPr="007001F1">
              <w:rPr>
                <w:b/>
                <w:bCs/>
                <w:color w:val="000000"/>
                <w:sz w:val="22"/>
                <w:szCs w:val="22"/>
              </w:rPr>
              <w:t>Identifikácia projektu a prijímateľa</w:t>
            </w:r>
          </w:p>
        </w:tc>
      </w:tr>
      <w:tr w:rsidR="00901910" w:rsidRPr="007001F1" w14:paraId="332FEBF4" w14:textId="77777777" w:rsidTr="007261E4">
        <w:trPr>
          <w:trHeight w:val="330"/>
        </w:trPr>
        <w:tc>
          <w:tcPr>
            <w:tcW w:w="3559" w:type="dxa"/>
            <w:gridSpan w:val="2"/>
            <w:shd w:val="clear" w:color="auto" w:fill="auto"/>
            <w:vAlign w:val="center"/>
            <w:hideMark/>
          </w:tcPr>
          <w:p w14:paraId="1796A823" w14:textId="6CC69A65" w:rsidR="00901910" w:rsidRPr="007001F1" w:rsidRDefault="00901910"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9BD033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E4B3BFC" w14:textId="77777777" w:rsidTr="007261E4">
        <w:trPr>
          <w:trHeight w:val="300"/>
        </w:trPr>
        <w:tc>
          <w:tcPr>
            <w:tcW w:w="3559" w:type="dxa"/>
            <w:gridSpan w:val="2"/>
            <w:shd w:val="clear" w:color="auto" w:fill="auto"/>
            <w:vAlign w:val="center"/>
            <w:hideMark/>
          </w:tcPr>
          <w:p w14:paraId="507BCD3A" w14:textId="77777777" w:rsidR="00901910" w:rsidRPr="007001F1" w:rsidRDefault="00901910"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87CFEE4"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87EE133" w14:textId="77777777" w:rsidTr="007261E4">
        <w:trPr>
          <w:trHeight w:val="300"/>
        </w:trPr>
        <w:tc>
          <w:tcPr>
            <w:tcW w:w="3559" w:type="dxa"/>
            <w:gridSpan w:val="2"/>
            <w:shd w:val="clear" w:color="auto" w:fill="auto"/>
            <w:vAlign w:val="center"/>
            <w:hideMark/>
          </w:tcPr>
          <w:p w14:paraId="1748ED25" w14:textId="77777777" w:rsidR="00901910" w:rsidRPr="007001F1" w:rsidRDefault="00901910"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3BE599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0CC24AC" w14:textId="77777777" w:rsidTr="007261E4">
        <w:trPr>
          <w:trHeight w:val="300"/>
        </w:trPr>
        <w:tc>
          <w:tcPr>
            <w:tcW w:w="3559" w:type="dxa"/>
            <w:gridSpan w:val="2"/>
            <w:shd w:val="clear" w:color="auto" w:fill="auto"/>
            <w:vAlign w:val="center"/>
            <w:hideMark/>
          </w:tcPr>
          <w:p w14:paraId="56922CFB" w14:textId="77777777" w:rsidR="00901910" w:rsidRPr="007001F1" w:rsidRDefault="00901910"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0D46FA7"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5B81199" w14:textId="77777777" w:rsidTr="007261E4">
        <w:trPr>
          <w:trHeight w:val="330"/>
        </w:trPr>
        <w:tc>
          <w:tcPr>
            <w:tcW w:w="9087" w:type="dxa"/>
            <w:gridSpan w:val="7"/>
            <w:shd w:val="clear" w:color="auto" w:fill="auto"/>
            <w:vAlign w:val="center"/>
            <w:hideMark/>
          </w:tcPr>
          <w:p w14:paraId="22A7AD82" w14:textId="77777777" w:rsidR="00901910" w:rsidRPr="007001F1" w:rsidRDefault="00901910" w:rsidP="00901910">
            <w:pPr>
              <w:jc w:val="center"/>
              <w:rPr>
                <w:b/>
                <w:bCs/>
                <w:color w:val="000000"/>
                <w:sz w:val="22"/>
                <w:szCs w:val="22"/>
              </w:rPr>
            </w:pPr>
            <w:r w:rsidRPr="007001F1">
              <w:rPr>
                <w:b/>
                <w:bCs/>
                <w:color w:val="000000"/>
                <w:sz w:val="22"/>
                <w:szCs w:val="22"/>
              </w:rPr>
              <w:t>Identifikácia zákazky</w:t>
            </w:r>
          </w:p>
        </w:tc>
      </w:tr>
      <w:tr w:rsidR="00901910" w:rsidRPr="007001F1" w14:paraId="057F5CE3" w14:textId="77777777" w:rsidTr="007261E4">
        <w:trPr>
          <w:trHeight w:val="300"/>
        </w:trPr>
        <w:tc>
          <w:tcPr>
            <w:tcW w:w="3559" w:type="dxa"/>
            <w:gridSpan w:val="2"/>
            <w:shd w:val="clear" w:color="auto" w:fill="auto"/>
            <w:vAlign w:val="center"/>
            <w:hideMark/>
          </w:tcPr>
          <w:p w14:paraId="5187C4FE" w14:textId="77777777" w:rsidR="00901910" w:rsidRPr="007001F1" w:rsidRDefault="00901910"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9D16C5" w14:textId="77777777" w:rsidR="00901910" w:rsidRPr="007001F1" w:rsidRDefault="00901910" w:rsidP="00901910">
            <w:pPr>
              <w:rPr>
                <w:color w:val="000000"/>
                <w:sz w:val="22"/>
                <w:szCs w:val="22"/>
              </w:rPr>
            </w:pPr>
            <w:r w:rsidRPr="007001F1">
              <w:rPr>
                <w:color w:val="000000"/>
                <w:sz w:val="22"/>
                <w:szCs w:val="22"/>
              </w:rPr>
              <w:t>Nadlimitná zákazka</w:t>
            </w:r>
          </w:p>
        </w:tc>
      </w:tr>
      <w:tr w:rsidR="00901910" w:rsidRPr="007001F1" w14:paraId="38451D37" w14:textId="77777777" w:rsidTr="007261E4">
        <w:trPr>
          <w:trHeight w:val="300"/>
        </w:trPr>
        <w:tc>
          <w:tcPr>
            <w:tcW w:w="3559" w:type="dxa"/>
            <w:gridSpan w:val="2"/>
            <w:shd w:val="clear" w:color="auto" w:fill="auto"/>
            <w:vAlign w:val="center"/>
            <w:hideMark/>
          </w:tcPr>
          <w:p w14:paraId="021B115D" w14:textId="77777777" w:rsidR="00901910" w:rsidRPr="007001F1" w:rsidRDefault="00901910"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375C64B" w14:textId="77777777" w:rsidR="00901910" w:rsidRPr="007001F1" w:rsidRDefault="00901910" w:rsidP="00901910">
            <w:pPr>
              <w:rPr>
                <w:color w:val="000000"/>
                <w:sz w:val="22"/>
                <w:szCs w:val="22"/>
              </w:rPr>
            </w:pPr>
            <w:r w:rsidRPr="007001F1">
              <w:rPr>
                <w:color w:val="000000"/>
                <w:sz w:val="22"/>
                <w:szCs w:val="22"/>
              </w:rPr>
              <w:t>Užšia súťaž</w:t>
            </w:r>
          </w:p>
        </w:tc>
      </w:tr>
      <w:tr w:rsidR="00901910" w:rsidRPr="007001F1" w14:paraId="790F62C0" w14:textId="77777777" w:rsidTr="007261E4">
        <w:trPr>
          <w:trHeight w:val="300"/>
        </w:trPr>
        <w:tc>
          <w:tcPr>
            <w:tcW w:w="3559" w:type="dxa"/>
            <w:gridSpan w:val="2"/>
            <w:shd w:val="clear" w:color="auto" w:fill="auto"/>
            <w:vAlign w:val="center"/>
            <w:hideMark/>
          </w:tcPr>
          <w:p w14:paraId="4E7E9C06" w14:textId="77777777" w:rsidR="00901910" w:rsidRPr="007001F1" w:rsidRDefault="00901910"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A34723C" w14:textId="77777777" w:rsidR="00901910" w:rsidRPr="007001F1" w:rsidRDefault="00901910" w:rsidP="00901910">
            <w:pPr>
              <w:rPr>
                <w:color w:val="000000"/>
                <w:sz w:val="22"/>
                <w:szCs w:val="22"/>
              </w:rPr>
            </w:pPr>
            <w:r w:rsidRPr="007001F1">
              <w:rPr>
                <w:color w:val="000000"/>
                <w:sz w:val="22"/>
                <w:szCs w:val="22"/>
              </w:rPr>
              <w:t xml:space="preserve"> </w:t>
            </w:r>
          </w:p>
        </w:tc>
      </w:tr>
      <w:tr w:rsidR="004D0B9F" w:rsidRPr="007001F1" w14:paraId="1007CFEA" w14:textId="77777777" w:rsidTr="007261E4">
        <w:trPr>
          <w:trHeight w:val="300"/>
        </w:trPr>
        <w:tc>
          <w:tcPr>
            <w:tcW w:w="3559" w:type="dxa"/>
            <w:gridSpan w:val="2"/>
            <w:shd w:val="clear" w:color="auto" w:fill="auto"/>
            <w:vAlign w:val="center"/>
          </w:tcPr>
          <w:p w14:paraId="19540D8A" w14:textId="16BFF816"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8982672" w14:textId="77777777" w:rsidR="004D0B9F" w:rsidRPr="007001F1" w:rsidRDefault="004D0B9F" w:rsidP="00901910">
            <w:pPr>
              <w:rPr>
                <w:color w:val="000000"/>
                <w:sz w:val="22"/>
                <w:szCs w:val="22"/>
              </w:rPr>
            </w:pPr>
          </w:p>
        </w:tc>
      </w:tr>
      <w:tr w:rsidR="00901910" w:rsidRPr="007001F1" w14:paraId="0DDC5569" w14:textId="77777777" w:rsidTr="007261E4">
        <w:trPr>
          <w:trHeight w:val="300"/>
        </w:trPr>
        <w:tc>
          <w:tcPr>
            <w:tcW w:w="3559" w:type="dxa"/>
            <w:gridSpan w:val="2"/>
            <w:shd w:val="clear" w:color="auto" w:fill="auto"/>
            <w:vAlign w:val="center"/>
            <w:hideMark/>
          </w:tcPr>
          <w:p w14:paraId="5E4C62B9" w14:textId="77777777" w:rsidR="00901910" w:rsidRPr="007001F1" w:rsidRDefault="00901910"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33744087" w14:textId="43A37173" w:rsidR="00901910" w:rsidRPr="007001F1" w:rsidRDefault="00144756" w:rsidP="00901910">
            <w:pPr>
              <w:rPr>
                <w:color w:val="000000"/>
                <w:sz w:val="22"/>
                <w:szCs w:val="22"/>
              </w:rPr>
            </w:pPr>
            <w:r w:rsidRPr="007001F1">
              <w:rPr>
                <w:color w:val="000000"/>
                <w:sz w:val="22"/>
                <w:szCs w:val="22"/>
              </w:rPr>
              <w:t>prvá</w:t>
            </w:r>
            <w:r w:rsidR="00901910" w:rsidRPr="007001F1">
              <w:rPr>
                <w:color w:val="000000"/>
                <w:sz w:val="22"/>
                <w:szCs w:val="22"/>
              </w:rPr>
              <w:t xml:space="preserve"> ex-</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14:paraId="6327A56F" w14:textId="77777777" w:rsidTr="007261E4">
        <w:trPr>
          <w:trHeight w:val="300"/>
        </w:trPr>
        <w:tc>
          <w:tcPr>
            <w:tcW w:w="3559" w:type="dxa"/>
            <w:gridSpan w:val="2"/>
            <w:shd w:val="clear" w:color="auto" w:fill="auto"/>
            <w:vAlign w:val="center"/>
            <w:hideMark/>
          </w:tcPr>
          <w:p w14:paraId="58C552DE" w14:textId="77777777" w:rsidR="00901910" w:rsidRPr="007001F1" w:rsidRDefault="00901910"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508F18E" w14:textId="77777777" w:rsidR="00901910" w:rsidRPr="007001F1" w:rsidRDefault="00901910" w:rsidP="00901910">
            <w:pPr>
              <w:rPr>
                <w:color w:val="000000"/>
                <w:sz w:val="22"/>
                <w:szCs w:val="22"/>
              </w:rPr>
            </w:pPr>
            <w:r w:rsidRPr="007001F1">
              <w:rPr>
                <w:color w:val="000000"/>
                <w:sz w:val="22"/>
                <w:szCs w:val="22"/>
              </w:rPr>
              <w:t> </w:t>
            </w:r>
          </w:p>
        </w:tc>
      </w:tr>
      <w:tr w:rsidR="00B0048C" w:rsidRPr="007001F1" w14:paraId="7E1E0E95" w14:textId="77777777" w:rsidTr="007261E4">
        <w:trPr>
          <w:trHeight w:val="300"/>
        </w:trPr>
        <w:tc>
          <w:tcPr>
            <w:tcW w:w="3559" w:type="dxa"/>
            <w:gridSpan w:val="2"/>
            <w:shd w:val="clear" w:color="auto" w:fill="auto"/>
            <w:vAlign w:val="center"/>
          </w:tcPr>
          <w:p w14:paraId="69316DBC" w14:textId="2FB8D9D0" w:rsidR="00B0048C" w:rsidRPr="007001F1" w:rsidRDefault="00B0048C" w:rsidP="00901910">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284BC700" w14:textId="77777777" w:rsidR="00B0048C" w:rsidRPr="007001F1" w:rsidRDefault="00B0048C" w:rsidP="00901910">
            <w:pPr>
              <w:rPr>
                <w:color w:val="000000"/>
                <w:sz w:val="22"/>
                <w:szCs w:val="22"/>
              </w:rPr>
            </w:pPr>
          </w:p>
        </w:tc>
      </w:tr>
      <w:tr w:rsidR="00901910" w:rsidRPr="007001F1" w14:paraId="03AD09E5" w14:textId="77777777" w:rsidTr="007261E4">
        <w:trPr>
          <w:trHeight w:val="300"/>
        </w:trPr>
        <w:tc>
          <w:tcPr>
            <w:tcW w:w="3559" w:type="dxa"/>
            <w:gridSpan w:val="2"/>
            <w:shd w:val="clear" w:color="auto" w:fill="auto"/>
            <w:vAlign w:val="center"/>
            <w:hideMark/>
          </w:tcPr>
          <w:p w14:paraId="110CB206" w14:textId="77777777" w:rsidR="00901910" w:rsidRPr="007001F1" w:rsidRDefault="00901910"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F164049" w14:textId="77777777" w:rsidR="00901910" w:rsidRPr="007001F1" w:rsidRDefault="00901910" w:rsidP="00901910">
            <w:pPr>
              <w:rPr>
                <w:color w:val="000000"/>
                <w:sz w:val="22"/>
                <w:szCs w:val="22"/>
              </w:rPr>
            </w:pPr>
            <w:r w:rsidRPr="007001F1">
              <w:rPr>
                <w:color w:val="000000"/>
                <w:sz w:val="22"/>
                <w:szCs w:val="22"/>
              </w:rPr>
              <w:t> </w:t>
            </w:r>
          </w:p>
        </w:tc>
      </w:tr>
      <w:tr w:rsidR="00901910" w:rsidRPr="007001F1" w:rsidDel="002D4145" w14:paraId="09071835" w14:textId="18567BA6" w:rsidTr="007261E4">
        <w:trPr>
          <w:trHeight w:val="810"/>
          <w:del w:id="1240" w:author="Kramár Róbert" w:date="2018-04-27T16:50:00Z"/>
        </w:trPr>
        <w:tc>
          <w:tcPr>
            <w:tcW w:w="3559" w:type="dxa"/>
            <w:gridSpan w:val="2"/>
            <w:shd w:val="clear" w:color="auto" w:fill="auto"/>
            <w:vAlign w:val="center"/>
            <w:hideMark/>
          </w:tcPr>
          <w:p w14:paraId="3E07E567" w14:textId="545CB31C" w:rsidR="00A71FC1" w:rsidRPr="007001F1" w:rsidDel="002D4145" w:rsidRDefault="00901910" w:rsidP="00274846">
            <w:pPr>
              <w:rPr>
                <w:del w:id="1241" w:author="Kramár Róbert" w:date="2018-04-27T16:50:00Z"/>
                <w:color w:val="000000"/>
                <w:sz w:val="22"/>
                <w:szCs w:val="22"/>
              </w:rPr>
            </w:pPr>
            <w:del w:id="1242" w:author="Kramár Róbert" w:date="2018-04-27T16:50: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4FF870AA" w14:textId="3496CD80" w:rsidR="00901910" w:rsidRPr="007001F1" w:rsidDel="002D4145" w:rsidRDefault="00901910" w:rsidP="00901910">
            <w:pPr>
              <w:rPr>
                <w:del w:id="1243" w:author="Kramár Róbert" w:date="2018-04-27T16:50:00Z"/>
                <w:color w:val="000000"/>
                <w:sz w:val="22"/>
                <w:szCs w:val="22"/>
              </w:rPr>
            </w:pPr>
            <w:del w:id="1244" w:author="Kramár Róbert" w:date="2018-04-27T16:50:00Z">
              <w:r w:rsidRPr="007001F1" w:rsidDel="002D4145">
                <w:rPr>
                  <w:color w:val="000000"/>
                  <w:sz w:val="22"/>
                  <w:szCs w:val="22"/>
                </w:rPr>
                <w:delText> </w:delText>
              </w:r>
            </w:del>
          </w:p>
        </w:tc>
      </w:tr>
      <w:tr w:rsidR="00901910" w:rsidRPr="007001F1" w14:paraId="30F671D0" w14:textId="77777777" w:rsidTr="007261E4">
        <w:trPr>
          <w:trHeight w:val="315"/>
        </w:trPr>
        <w:tc>
          <w:tcPr>
            <w:tcW w:w="582" w:type="dxa"/>
            <w:shd w:val="clear" w:color="000000" w:fill="60497A"/>
            <w:vAlign w:val="center"/>
            <w:hideMark/>
          </w:tcPr>
          <w:p w14:paraId="703852B0" w14:textId="77777777" w:rsidR="00901910" w:rsidRPr="007001F1" w:rsidRDefault="00901910"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BC914F0" w14:textId="77777777" w:rsidR="00901910" w:rsidRPr="007001F1" w:rsidRDefault="00901910"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C34FD5A" w14:textId="77777777" w:rsidR="00901910" w:rsidRPr="007001F1" w:rsidRDefault="00901910"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7E82816" w14:textId="77777777" w:rsidR="00901910" w:rsidRPr="007001F1" w:rsidRDefault="00901910"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05684EB" w14:textId="77777777" w:rsidR="00901910" w:rsidRPr="007001F1" w:rsidRDefault="00901910"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42361CAA" w14:textId="77777777" w:rsidR="00901910" w:rsidRPr="007001F1" w:rsidRDefault="00901910" w:rsidP="00901910">
            <w:pPr>
              <w:jc w:val="center"/>
              <w:rPr>
                <w:b/>
                <w:bCs/>
                <w:color w:val="FFFFFF"/>
                <w:sz w:val="22"/>
                <w:szCs w:val="22"/>
              </w:rPr>
            </w:pPr>
            <w:r w:rsidRPr="007001F1">
              <w:rPr>
                <w:b/>
                <w:bCs/>
                <w:color w:val="FFFFFF"/>
                <w:sz w:val="22"/>
                <w:szCs w:val="22"/>
              </w:rPr>
              <w:t>Poznámka</w:t>
            </w:r>
          </w:p>
        </w:tc>
      </w:tr>
      <w:tr w:rsidR="005D7C9D" w:rsidRPr="007001F1" w14:paraId="66AD22EE" w14:textId="77777777" w:rsidTr="002B4A5C">
        <w:trPr>
          <w:trHeight w:val="236"/>
        </w:trPr>
        <w:tc>
          <w:tcPr>
            <w:tcW w:w="582" w:type="dxa"/>
            <w:vMerge w:val="restart"/>
            <w:shd w:val="clear" w:color="auto" w:fill="auto"/>
            <w:noWrap/>
            <w:vAlign w:val="center"/>
            <w:hideMark/>
          </w:tcPr>
          <w:p w14:paraId="7978FA0C" w14:textId="77777777" w:rsidR="005D7C9D" w:rsidRPr="007001F1" w:rsidRDefault="005D7C9D"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AF11D96" w14:textId="3385BDC4" w:rsidR="005D7C9D" w:rsidRPr="007001F1" w:rsidRDefault="005D7C9D" w:rsidP="003F3D85">
            <w:pPr>
              <w:jc w:val="both"/>
              <w:rPr>
                <w:color w:val="000000"/>
                <w:sz w:val="22"/>
                <w:szCs w:val="22"/>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2F08C4C2"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E7101F7"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0656979"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D8C33D4"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5FC2DC66" w14:textId="77777777" w:rsidTr="007261E4">
        <w:trPr>
          <w:trHeight w:val="831"/>
        </w:trPr>
        <w:tc>
          <w:tcPr>
            <w:tcW w:w="582" w:type="dxa"/>
            <w:vMerge/>
            <w:shd w:val="clear" w:color="auto" w:fill="auto"/>
            <w:noWrap/>
            <w:vAlign w:val="center"/>
          </w:tcPr>
          <w:p w14:paraId="1E4E5672"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3E5721DD" w14:textId="268F05B1" w:rsidR="005D7C9D" w:rsidRPr="007001F1" w:rsidDel="005D7C9D" w:rsidRDefault="005D7C9D"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2FBAFBF2" w14:textId="77777777" w:rsidR="005D7C9D" w:rsidRPr="007001F1" w:rsidRDefault="005D7C9D" w:rsidP="003F3D85">
            <w:pPr>
              <w:jc w:val="both"/>
              <w:rPr>
                <w:color w:val="000000"/>
                <w:sz w:val="22"/>
                <w:szCs w:val="22"/>
              </w:rPr>
            </w:pPr>
          </w:p>
        </w:tc>
        <w:tc>
          <w:tcPr>
            <w:tcW w:w="567" w:type="dxa"/>
            <w:shd w:val="clear" w:color="auto" w:fill="auto"/>
            <w:vAlign w:val="center"/>
          </w:tcPr>
          <w:p w14:paraId="33603287" w14:textId="77777777" w:rsidR="005D7C9D" w:rsidRPr="007001F1" w:rsidRDefault="005D7C9D" w:rsidP="003F3D85">
            <w:pPr>
              <w:jc w:val="both"/>
              <w:rPr>
                <w:color w:val="000000"/>
                <w:sz w:val="22"/>
                <w:szCs w:val="22"/>
              </w:rPr>
            </w:pPr>
          </w:p>
        </w:tc>
        <w:tc>
          <w:tcPr>
            <w:tcW w:w="776" w:type="dxa"/>
            <w:shd w:val="clear" w:color="auto" w:fill="auto"/>
            <w:vAlign w:val="center"/>
          </w:tcPr>
          <w:p w14:paraId="0C7F470D" w14:textId="77777777" w:rsidR="005D7C9D" w:rsidRPr="007001F1" w:rsidRDefault="005D7C9D" w:rsidP="003F3D85">
            <w:pPr>
              <w:jc w:val="both"/>
              <w:rPr>
                <w:color w:val="000000"/>
                <w:sz w:val="22"/>
                <w:szCs w:val="22"/>
              </w:rPr>
            </w:pPr>
          </w:p>
        </w:tc>
        <w:tc>
          <w:tcPr>
            <w:tcW w:w="1775" w:type="dxa"/>
            <w:shd w:val="clear" w:color="auto" w:fill="auto"/>
            <w:vAlign w:val="center"/>
          </w:tcPr>
          <w:p w14:paraId="09D587AE" w14:textId="77777777" w:rsidR="005D7C9D" w:rsidRPr="007001F1" w:rsidRDefault="005D7C9D" w:rsidP="003F3D85">
            <w:pPr>
              <w:jc w:val="both"/>
              <w:rPr>
                <w:color w:val="000000"/>
                <w:sz w:val="22"/>
                <w:szCs w:val="22"/>
              </w:rPr>
            </w:pPr>
          </w:p>
        </w:tc>
      </w:tr>
      <w:tr w:rsidR="005D7C9D" w:rsidRPr="007001F1" w14:paraId="496528B8" w14:textId="77777777" w:rsidTr="007261E4">
        <w:trPr>
          <w:trHeight w:val="831"/>
        </w:trPr>
        <w:tc>
          <w:tcPr>
            <w:tcW w:w="582" w:type="dxa"/>
            <w:vMerge/>
            <w:shd w:val="clear" w:color="auto" w:fill="auto"/>
            <w:noWrap/>
            <w:vAlign w:val="center"/>
          </w:tcPr>
          <w:p w14:paraId="518E2C1D"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63F466D" w14:textId="7C90B904" w:rsidR="005D7C9D" w:rsidRPr="007001F1" w:rsidDel="005D7C9D" w:rsidRDefault="005D7C9D" w:rsidP="003F3D85">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47DA108" w14:textId="77777777" w:rsidR="005D7C9D" w:rsidRPr="007001F1" w:rsidRDefault="005D7C9D" w:rsidP="003F3D85">
            <w:pPr>
              <w:jc w:val="both"/>
              <w:rPr>
                <w:color w:val="000000"/>
                <w:sz w:val="22"/>
                <w:szCs w:val="22"/>
              </w:rPr>
            </w:pPr>
          </w:p>
        </w:tc>
        <w:tc>
          <w:tcPr>
            <w:tcW w:w="567" w:type="dxa"/>
            <w:shd w:val="clear" w:color="auto" w:fill="auto"/>
            <w:vAlign w:val="center"/>
          </w:tcPr>
          <w:p w14:paraId="72979D26" w14:textId="77777777" w:rsidR="005D7C9D" w:rsidRPr="007001F1" w:rsidRDefault="005D7C9D" w:rsidP="003F3D85">
            <w:pPr>
              <w:jc w:val="both"/>
              <w:rPr>
                <w:color w:val="000000"/>
                <w:sz w:val="22"/>
                <w:szCs w:val="22"/>
              </w:rPr>
            </w:pPr>
          </w:p>
        </w:tc>
        <w:tc>
          <w:tcPr>
            <w:tcW w:w="776" w:type="dxa"/>
            <w:shd w:val="clear" w:color="auto" w:fill="auto"/>
            <w:vAlign w:val="center"/>
          </w:tcPr>
          <w:p w14:paraId="3D74B490" w14:textId="77777777" w:rsidR="005D7C9D" w:rsidRPr="007001F1" w:rsidRDefault="005D7C9D" w:rsidP="003F3D85">
            <w:pPr>
              <w:jc w:val="both"/>
              <w:rPr>
                <w:color w:val="000000"/>
                <w:sz w:val="22"/>
                <w:szCs w:val="22"/>
              </w:rPr>
            </w:pPr>
          </w:p>
        </w:tc>
        <w:tc>
          <w:tcPr>
            <w:tcW w:w="1775" w:type="dxa"/>
            <w:shd w:val="clear" w:color="auto" w:fill="auto"/>
            <w:vAlign w:val="center"/>
          </w:tcPr>
          <w:p w14:paraId="413FD898" w14:textId="77777777" w:rsidR="005D7C9D" w:rsidRPr="007001F1" w:rsidRDefault="005D7C9D" w:rsidP="003F3D85">
            <w:pPr>
              <w:jc w:val="both"/>
              <w:rPr>
                <w:color w:val="000000"/>
                <w:sz w:val="22"/>
                <w:szCs w:val="22"/>
              </w:rPr>
            </w:pPr>
          </w:p>
        </w:tc>
      </w:tr>
      <w:tr w:rsidR="005D7C9D" w:rsidRPr="007001F1" w14:paraId="48430991" w14:textId="77777777" w:rsidTr="007261E4">
        <w:trPr>
          <w:trHeight w:val="831"/>
        </w:trPr>
        <w:tc>
          <w:tcPr>
            <w:tcW w:w="582" w:type="dxa"/>
            <w:vMerge/>
            <w:shd w:val="clear" w:color="auto" w:fill="auto"/>
            <w:noWrap/>
            <w:vAlign w:val="center"/>
          </w:tcPr>
          <w:p w14:paraId="48D7EB1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1E62BFCD" w14:textId="5FE0B32B" w:rsidR="005D7C9D" w:rsidRPr="007001F1" w:rsidDel="005D7C9D" w:rsidRDefault="005D7C9D"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D64EB45" w14:textId="77777777" w:rsidR="005D7C9D" w:rsidRPr="007001F1" w:rsidRDefault="005D7C9D" w:rsidP="003F3D85">
            <w:pPr>
              <w:jc w:val="both"/>
              <w:rPr>
                <w:color w:val="000000"/>
                <w:sz w:val="22"/>
                <w:szCs w:val="22"/>
              </w:rPr>
            </w:pPr>
          </w:p>
        </w:tc>
        <w:tc>
          <w:tcPr>
            <w:tcW w:w="567" w:type="dxa"/>
            <w:shd w:val="clear" w:color="auto" w:fill="auto"/>
            <w:vAlign w:val="center"/>
          </w:tcPr>
          <w:p w14:paraId="33A2A111" w14:textId="77777777" w:rsidR="005D7C9D" w:rsidRPr="007001F1" w:rsidRDefault="005D7C9D" w:rsidP="003F3D85">
            <w:pPr>
              <w:jc w:val="both"/>
              <w:rPr>
                <w:color w:val="000000"/>
                <w:sz w:val="22"/>
                <w:szCs w:val="22"/>
              </w:rPr>
            </w:pPr>
          </w:p>
        </w:tc>
        <w:tc>
          <w:tcPr>
            <w:tcW w:w="776" w:type="dxa"/>
            <w:shd w:val="clear" w:color="auto" w:fill="auto"/>
            <w:vAlign w:val="center"/>
          </w:tcPr>
          <w:p w14:paraId="0109CB57" w14:textId="77777777" w:rsidR="005D7C9D" w:rsidRPr="007001F1" w:rsidRDefault="005D7C9D" w:rsidP="003F3D85">
            <w:pPr>
              <w:jc w:val="both"/>
              <w:rPr>
                <w:color w:val="000000"/>
                <w:sz w:val="22"/>
                <w:szCs w:val="22"/>
              </w:rPr>
            </w:pPr>
          </w:p>
        </w:tc>
        <w:tc>
          <w:tcPr>
            <w:tcW w:w="1775" w:type="dxa"/>
            <w:shd w:val="clear" w:color="auto" w:fill="auto"/>
            <w:vAlign w:val="center"/>
          </w:tcPr>
          <w:p w14:paraId="6FCA8AFD" w14:textId="77777777" w:rsidR="005D7C9D" w:rsidRPr="007001F1" w:rsidRDefault="005D7C9D" w:rsidP="003F3D85">
            <w:pPr>
              <w:jc w:val="both"/>
              <w:rPr>
                <w:color w:val="000000"/>
                <w:sz w:val="22"/>
                <w:szCs w:val="22"/>
              </w:rPr>
            </w:pPr>
          </w:p>
        </w:tc>
      </w:tr>
      <w:tr w:rsidR="005D7C9D" w:rsidRPr="007001F1" w14:paraId="39288AE1" w14:textId="77777777" w:rsidTr="007261E4">
        <w:trPr>
          <w:trHeight w:val="831"/>
        </w:trPr>
        <w:tc>
          <w:tcPr>
            <w:tcW w:w="582" w:type="dxa"/>
            <w:vMerge/>
            <w:shd w:val="clear" w:color="auto" w:fill="auto"/>
            <w:noWrap/>
            <w:vAlign w:val="center"/>
          </w:tcPr>
          <w:p w14:paraId="4ED2D63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970F452" w14:textId="69F7EDA4" w:rsidR="005D7C9D" w:rsidRPr="007001F1" w:rsidDel="005D7C9D" w:rsidRDefault="005D7C9D"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D599653" w14:textId="77777777" w:rsidR="005D7C9D" w:rsidRPr="007001F1" w:rsidRDefault="005D7C9D" w:rsidP="003F3D85">
            <w:pPr>
              <w:jc w:val="both"/>
              <w:rPr>
                <w:color w:val="000000"/>
                <w:sz w:val="22"/>
                <w:szCs w:val="22"/>
              </w:rPr>
            </w:pPr>
          </w:p>
        </w:tc>
        <w:tc>
          <w:tcPr>
            <w:tcW w:w="567" w:type="dxa"/>
            <w:shd w:val="clear" w:color="auto" w:fill="auto"/>
            <w:vAlign w:val="center"/>
          </w:tcPr>
          <w:p w14:paraId="00E8D243" w14:textId="77777777" w:rsidR="005D7C9D" w:rsidRPr="007001F1" w:rsidRDefault="005D7C9D" w:rsidP="003F3D85">
            <w:pPr>
              <w:jc w:val="both"/>
              <w:rPr>
                <w:color w:val="000000"/>
                <w:sz w:val="22"/>
                <w:szCs w:val="22"/>
              </w:rPr>
            </w:pPr>
          </w:p>
        </w:tc>
        <w:tc>
          <w:tcPr>
            <w:tcW w:w="776" w:type="dxa"/>
            <w:shd w:val="clear" w:color="auto" w:fill="auto"/>
            <w:vAlign w:val="center"/>
          </w:tcPr>
          <w:p w14:paraId="7ED6FB39" w14:textId="77777777" w:rsidR="005D7C9D" w:rsidRPr="007001F1" w:rsidRDefault="005D7C9D" w:rsidP="003F3D85">
            <w:pPr>
              <w:jc w:val="both"/>
              <w:rPr>
                <w:color w:val="000000"/>
                <w:sz w:val="22"/>
                <w:szCs w:val="22"/>
              </w:rPr>
            </w:pPr>
          </w:p>
        </w:tc>
        <w:tc>
          <w:tcPr>
            <w:tcW w:w="1775" w:type="dxa"/>
            <w:shd w:val="clear" w:color="auto" w:fill="auto"/>
            <w:vAlign w:val="center"/>
          </w:tcPr>
          <w:p w14:paraId="1870C454" w14:textId="77777777" w:rsidR="005D7C9D" w:rsidRPr="007001F1" w:rsidRDefault="005D7C9D" w:rsidP="003F3D85">
            <w:pPr>
              <w:jc w:val="both"/>
              <w:rPr>
                <w:color w:val="000000"/>
                <w:sz w:val="22"/>
                <w:szCs w:val="22"/>
              </w:rPr>
            </w:pPr>
          </w:p>
        </w:tc>
      </w:tr>
      <w:tr w:rsidR="005D7C9D" w:rsidRPr="007001F1" w14:paraId="24AC1404" w14:textId="77777777" w:rsidTr="002B4A5C">
        <w:trPr>
          <w:trHeight w:val="312"/>
        </w:trPr>
        <w:tc>
          <w:tcPr>
            <w:tcW w:w="582" w:type="dxa"/>
            <w:vMerge/>
            <w:shd w:val="clear" w:color="auto" w:fill="auto"/>
            <w:noWrap/>
            <w:vAlign w:val="center"/>
          </w:tcPr>
          <w:p w14:paraId="6364B4B3"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9752480" w14:textId="57DA1065" w:rsidR="005D7C9D" w:rsidRPr="007001F1" w:rsidDel="005D7C9D" w:rsidRDefault="005D7C9D"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0E060471" w14:textId="77777777" w:rsidR="005D7C9D" w:rsidRPr="007001F1" w:rsidRDefault="005D7C9D" w:rsidP="003F3D85">
            <w:pPr>
              <w:jc w:val="both"/>
              <w:rPr>
                <w:color w:val="000000"/>
                <w:sz w:val="22"/>
                <w:szCs w:val="22"/>
              </w:rPr>
            </w:pPr>
          </w:p>
        </w:tc>
        <w:tc>
          <w:tcPr>
            <w:tcW w:w="567" w:type="dxa"/>
            <w:shd w:val="clear" w:color="auto" w:fill="auto"/>
            <w:vAlign w:val="center"/>
          </w:tcPr>
          <w:p w14:paraId="17E51089" w14:textId="77777777" w:rsidR="005D7C9D" w:rsidRPr="007001F1" w:rsidRDefault="005D7C9D" w:rsidP="003F3D85">
            <w:pPr>
              <w:jc w:val="both"/>
              <w:rPr>
                <w:color w:val="000000"/>
                <w:sz w:val="22"/>
                <w:szCs w:val="22"/>
              </w:rPr>
            </w:pPr>
          </w:p>
        </w:tc>
        <w:tc>
          <w:tcPr>
            <w:tcW w:w="776" w:type="dxa"/>
            <w:shd w:val="clear" w:color="auto" w:fill="auto"/>
            <w:vAlign w:val="center"/>
          </w:tcPr>
          <w:p w14:paraId="49B81510" w14:textId="77777777" w:rsidR="005D7C9D" w:rsidRPr="007001F1" w:rsidRDefault="005D7C9D" w:rsidP="003F3D85">
            <w:pPr>
              <w:jc w:val="both"/>
              <w:rPr>
                <w:color w:val="000000"/>
                <w:sz w:val="22"/>
                <w:szCs w:val="22"/>
              </w:rPr>
            </w:pPr>
          </w:p>
        </w:tc>
        <w:tc>
          <w:tcPr>
            <w:tcW w:w="1775" w:type="dxa"/>
            <w:shd w:val="clear" w:color="auto" w:fill="auto"/>
            <w:vAlign w:val="center"/>
          </w:tcPr>
          <w:p w14:paraId="360CD09E" w14:textId="77777777" w:rsidR="005D7C9D" w:rsidRPr="007001F1" w:rsidRDefault="005D7C9D" w:rsidP="003F3D85">
            <w:pPr>
              <w:jc w:val="both"/>
              <w:rPr>
                <w:color w:val="000000"/>
                <w:sz w:val="22"/>
                <w:szCs w:val="22"/>
              </w:rPr>
            </w:pPr>
          </w:p>
        </w:tc>
      </w:tr>
      <w:tr w:rsidR="005D7C9D" w:rsidRPr="007001F1" w14:paraId="28E93F1C" w14:textId="77777777" w:rsidTr="002B4A5C">
        <w:trPr>
          <w:trHeight w:val="441"/>
        </w:trPr>
        <w:tc>
          <w:tcPr>
            <w:tcW w:w="582" w:type="dxa"/>
            <w:vMerge/>
            <w:shd w:val="clear" w:color="auto" w:fill="auto"/>
            <w:noWrap/>
            <w:vAlign w:val="center"/>
          </w:tcPr>
          <w:p w14:paraId="7888B664"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FCA0B79" w14:textId="54A93BED" w:rsidR="005D7C9D" w:rsidRPr="007001F1" w:rsidDel="005D7C9D" w:rsidRDefault="005D7C9D" w:rsidP="003F3D85">
            <w:pPr>
              <w:jc w:val="both"/>
              <w:rPr>
                <w:color w:val="000000"/>
                <w:sz w:val="22"/>
                <w:szCs w:val="22"/>
              </w:rPr>
            </w:pPr>
            <w:r w:rsidRPr="007001F1">
              <w:rPr>
                <w:sz w:val="22"/>
                <w:szCs w:val="22"/>
              </w:rPr>
              <w:t>g)</w:t>
            </w:r>
            <w:r w:rsidR="003F3D85"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7526DF38" w14:textId="77777777" w:rsidR="005D7C9D" w:rsidRPr="007001F1" w:rsidRDefault="005D7C9D" w:rsidP="003F3D85">
            <w:pPr>
              <w:jc w:val="both"/>
              <w:rPr>
                <w:color w:val="000000"/>
                <w:sz w:val="22"/>
                <w:szCs w:val="22"/>
              </w:rPr>
            </w:pPr>
          </w:p>
        </w:tc>
        <w:tc>
          <w:tcPr>
            <w:tcW w:w="567" w:type="dxa"/>
            <w:shd w:val="clear" w:color="auto" w:fill="auto"/>
            <w:vAlign w:val="center"/>
          </w:tcPr>
          <w:p w14:paraId="6F4E655F" w14:textId="77777777" w:rsidR="005D7C9D" w:rsidRPr="007001F1" w:rsidRDefault="005D7C9D" w:rsidP="003F3D85">
            <w:pPr>
              <w:jc w:val="both"/>
              <w:rPr>
                <w:color w:val="000000"/>
                <w:sz w:val="22"/>
                <w:szCs w:val="22"/>
              </w:rPr>
            </w:pPr>
          </w:p>
        </w:tc>
        <w:tc>
          <w:tcPr>
            <w:tcW w:w="776" w:type="dxa"/>
            <w:shd w:val="clear" w:color="auto" w:fill="auto"/>
            <w:vAlign w:val="center"/>
          </w:tcPr>
          <w:p w14:paraId="2D93DB6F" w14:textId="77777777" w:rsidR="005D7C9D" w:rsidRPr="007001F1" w:rsidRDefault="005D7C9D" w:rsidP="003F3D85">
            <w:pPr>
              <w:jc w:val="both"/>
              <w:rPr>
                <w:color w:val="000000"/>
                <w:sz w:val="22"/>
                <w:szCs w:val="22"/>
              </w:rPr>
            </w:pPr>
          </w:p>
        </w:tc>
        <w:tc>
          <w:tcPr>
            <w:tcW w:w="1775" w:type="dxa"/>
            <w:shd w:val="clear" w:color="auto" w:fill="auto"/>
            <w:vAlign w:val="center"/>
          </w:tcPr>
          <w:p w14:paraId="1C55F6C9" w14:textId="77777777" w:rsidR="005D7C9D" w:rsidRPr="007001F1" w:rsidRDefault="005D7C9D" w:rsidP="003F3D85">
            <w:pPr>
              <w:jc w:val="both"/>
              <w:rPr>
                <w:color w:val="000000"/>
                <w:sz w:val="22"/>
                <w:szCs w:val="22"/>
              </w:rPr>
            </w:pPr>
          </w:p>
        </w:tc>
      </w:tr>
      <w:tr w:rsidR="00901910" w:rsidRPr="007001F1" w14:paraId="65297385" w14:textId="77777777" w:rsidTr="007261E4">
        <w:trPr>
          <w:trHeight w:val="20"/>
        </w:trPr>
        <w:tc>
          <w:tcPr>
            <w:tcW w:w="582" w:type="dxa"/>
            <w:shd w:val="clear" w:color="auto" w:fill="auto"/>
            <w:noWrap/>
            <w:vAlign w:val="center"/>
            <w:hideMark/>
          </w:tcPr>
          <w:p w14:paraId="1B21F947" w14:textId="77777777" w:rsidR="00901910" w:rsidRPr="007001F1" w:rsidRDefault="00901910"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164D317" w14:textId="77777777" w:rsidR="00901910" w:rsidRPr="007001F1" w:rsidRDefault="00901910"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1402D8F9"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4C4A841A"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BAAEE6"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1D4A0CB" w14:textId="77777777" w:rsidR="00901910" w:rsidRPr="007001F1" w:rsidRDefault="00901910" w:rsidP="003F3D85">
            <w:pPr>
              <w:jc w:val="both"/>
              <w:rPr>
                <w:color w:val="000000"/>
                <w:sz w:val="22"/>
                <w:szCs w:val="22"/>
              </w:rPr>
            </w:pPr>
            <w:r w:rsidRPr="007001F1">
              <w:rPr>
                <w:color w:val="000000"/>
                <w:sz w:val="22"/>
                <w:szCs w:val="22"/>
              </w:rPr>
              <w:t> </w:t>
            </w:r>
          </w:p>
        </w:tc>
      </w:tr>
      <w:tr w:rsidR="00904BAA" w:rsidRPr="007001F1" w14:paraId="6F09E292" w14:textId="77777777" w:rsidTr="007261E4">
        <w:trPr>
          <w:trHeight w:val="20"/>
        </w:trPr>
        <w:tc>
          <w:tcPr>
            <w:tcW w:w="582" w:type="dxa"/>
            <w:shd w:val="clear" w:color="auto" w:fill="auto"/>
            <w:noWrap/>
            <w:vAlign w:val="center"/>
          </w:tcPr>
          <w:p w14:paraId="73675D13" w14:textId="5CB70CBA" w:rsidR="00904BAA" w:rsidRPr="007001F1" w:rsidRDefault="00C769FE" w:rsidP="00901910">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tcPr>
          <w:p w14:paraId="5F6A8F85" w14:textId="7EB071A2" w:rsidR="00904BAA" w:rsidRPr="007001F1" w:rsidRDefault="00904BAA" w:rsidP="003F3D85">
            <w:pPr>
              <w:jc w:val="both"/>
              <w:rPr>
                <w:color w:val="000000"/>
                <w:sz w:val="22"/>
                <w:szCs w:val="22"/>
              </w:rPr>
            </w:pPr>
            <w:r w:rsidRPr="007001F1">
              <w:rPr>
                <w:color w:val="000000"/>
                <w:sz w:val="22"/>
                <w:szCs w:val="22"/>
              </w:rPr>
              <w:t xml:space="preserve">Je </w:t>
            </w:r>
            <w:ins w:id="1245" w:author="Kramár Róbert" w:date="2018-04-27T17:46:00Z">
              <w:r w:rsidR="00695091">
                <w:rPr>
                  <w:color w:val="000000"/>
                  <w:sz w:val="22"/>
                  <w:szCs w:val="22"/>
                </w:rPr>
                <w:t xml:space="preserve">návrh </w:t>
              </w:r>
            </w:ins>
            <w:r w:rsidRPr="007001F1">
              <w:rPr>
                <w:color w:val="000000"/>
                <w:sz w:val="22"/>
                <w:szCs w:val="22"/>
              </w:rPr>
              <w:t>oznámeni</w:t>
            </w:r>
            <w:ins w:id="1246" w:author="Kramár Róbert" w:date="2018-04-27T17:46:00Z">
              <w:r w:rsidR="00695091">
                <w:rPr>
                  <w:color w:val="000000"/>
                  <w:sz w:val="22"/>
                  <w:szCs w:val="22"/>
                </w:rPr>
                <w:t>a</w:t>
              </w:r>
            </w:ins>
            <w:del w:id="1247" w:author="Kramár Róbert" w:date="2018-04-27T17:46:00Z">
              <w:r w:rsidRPr="007001F1" w:rsidDel="00695091">
                <w:rPr>
                  <w:color w:val="000000"/>
                  <w:sz w:val="22"/>
                  <w:szCs w:val="22"/>
                </w:rPr>
                <w:delText>e</w:delText>
              </w:r>
            </w:del>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1610D7A2" w14:textId="77777777" w:rsidR="00904BAA" w:rsidRPr="007001F1" w:rsidRDefault="00904BAA" w:rsidP="003F3D85">
            <w:pPr>
              <w:jc w:val="both"/>
              <w:rPr>
                <w:color w:val="000000"/>
                <w:sz w:val="22"/>
                <w:szCs w:val="22"/>
              </w:rPr>
            </w:pPr>
          </w:p>
        </w:tc>
        <w:tc>
          <w:tcPr>
            <w:tcW w:w="567" w:type="dxa"/>
            <w:shd w:val="clear" w:color="auto" w:fill="auto"/>
            <w:vAlign w:val="center"/>
          </w:tcPr>
          <w:p w14:paraId="1F2D0E10" w14:textId="77777777" w:rsidR="00904BAA" w:rsidRPr="007001F1" w:rsidRDefault="00904BAA" w:rsidP="003F3D85">
            <w:pPr>
              <w:jc w:val="both"/>
              <w:rPr>
                <w:color w:val="000000"/>
                <w:sz w:val="22"/>
                <w:szCs w:val="22"/>
              </w:rPr>
            </w:pPr>
          </w:p>
        </w:tc>
        <w:tc>
          <w:tcPr>
            <w:tcW w:w="776" w:type="dxa"/>
            <w:shd w:val="clear" w:color="auto" w:fill="auto"/>
            <w:vAlign w:val="center"/>
          </w:tcPr>
          <w:p w14:paraId="1E8135BC" w14:textId="77777777" w:rsidR="00904BAA" w:rsidRPr="007001F1" w:rsidRDefault="00904BAA" w:rsidP="003F3D85">
            <w:pPr>
              <w:jc w:val="both"/>
              <w:rPr>
                <w:color w:val="000000"/>
                <w:sz w:val="22"/>
                <w:szCs w:val="22"/>
              </w:rPr>
            </w:pPr>
          </w:p>
        </w:tc>
        <w:tc>
          <w:tcPr>
            <w:tcW w:w="1775" w:type="dxa"/>
            <w:shd w:val="clear" w:color="auto" w:fill="auto"/>
            <w:vAlign w:val="center"/>
          </w:tcPr>
          <w:p w14:paraId="5DF7306E" w14:textId="77777777" w:rsidR="00904BAA" w:rsidRPr="007001F1" w:rsidRDefault="00904BAA" w:rsidP="003F3D85">
            <w:pPr>
              <w:jc w:val="both"/>
              <w:rPr>
                <w:color w:val="000000"/>
                <w:sz w:val="22"/>
                <w:szCs w:val="22"/>
              </w:rPr>
            </w:pPr>
          </w:p>
        </w:tc>
      </w:tr>
      <w:tr w:rsidR="00901910" w:rsidRPr="007001F1" w14:paraId="3B969EA8" w14:textId="77777777" w:rsidTr="007261E4">
        <w:trPr>
          <w:trHeight w:val="20"/>
        </w:trPr>
        <w:tc>
          <w:tcPr>
            <w:tcW w:w="582" w:type="dxa"/>
            <w:shd w:val="clear" w:color="auto" w:fill="auto"/>
            <w:noWrap/>
            <w:vAlign w:val="center"/>
            <w:hideMark/>
          </w:tcPr>
          <w:p w14:paraId="0241A51D" w14:textId="0EC2F9A8" w:rsidR="00901910" w:rsidRPr="007001F1" w:rsidRDefault="00C769FE"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B67FD50" w14:textId="08CBB17F" w:rsidR="00901910" w:rsidRPr="007001F1" w:rsidRDefault="00901910" w:rsidP="003F3D85">
            <w:pPr>
              <w:jc w:val="both"/>
              <w:rPr>
                <w:color w:val="000000"/>
                <w:sz w:val="22"/>
                <w:szCs w:val="22"/>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ins w:id="1248"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4F6DAD3F"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D9C29CC"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2AFC3DC5"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DA6D0F"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71E509C4" w14:textId="77777777" w:rsidTr="007261E4">
        <w:trPr>
          <w:trHeight w:val="20"/>
        </w:trPr>
        <w:tc>
          <w:tcPr>
            <w:tcW w:w="582" w:type="dxa"/>
            <w:shd w:val="clear" w:color="auto" w:fill="auto"/>
            <w:noWrap/>
            <w:vAlign w:val="center"/>
            <w:hideMark/>
          </w:tcPr>
          <w:p w14:paraId="1C517471" w14:textId="68F061B8" w:rsidR="00901910" w:rsidRPr="007001F1" w:rsidRDefault="00C769FE"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7BECCB9E" w14:textId="064990D9" w:rsidR="00901910" w:rsidRPr="007001F1" w:rsidRDefault="00901910" w:rsidP="003F3D85">
            <w:pPr>
              <w:jc w:val="both"/>
              <w:rPr>
                <w:color w:val="000000"/>
                <w:sz w:val="22"/>
                <w:szCs w:val="22"/>
              </w:rPr>
            </w:pPr>
            <w:r w:rsidRPr="007001F1">
              <w:rPr>
                <w:color w:val="000000"/>
                <w:sz w:val="22"/>
                <w:szCs w:val="22"/>
              </w:rPr>
              <w:t>Bol zamestnanec vykonávajúci kontrolu oboznámený s rizikovými indikátormi</w:t>
            </w:r>
            <w:del w:id="1249" w:author="Kramár Róbert" w:date="2017-05-15T13:33:00Z">
              <w:r w:rsidRPr="007001F1" w:rsidDel="00A128DC">
                <w:rPr>
                  <w:color w:val="000000"/>
                  <w:sz w:val="22"/>
                  <w:szCs w:val="22"/>
                </w:rPr>
                <w:delText>, ktoré sú uvedené v Systéme riadenia EŠIF</w:delText>
              </w:r>
            </w:del>
            <w:ins w:id="1250" w:author="Kramár Róbert" w:date="2017-07-26T17:36:00Z">
              <w:r w:rsidR="0001630F">
                <w:rPr>
                  <w:color w:val="000000"/>
                  <w:sz w:val="22"/>
                  <w:szCs w:val="22"/>
                </w:rPr>
                <w:t xml:space="preserve"> </w:t>
              </w:r>
            </w:ins>
            <w:ins w:id="1251"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64C71EC"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DBB3895"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1276A1C5"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6C28BCEF"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75F10987" w14:textId="77777777" w:rsidTr="007261E4">
        <w:trPr>
          <w:trHeight w:val="20"/>
        </w:trPr>
        <w:tc>
          <w:tcPr>
            <w:tcW w:w="582" w:type="dxa"/>
            <w:shd w:val="clear" w:color="auto" w:fill="auto"/>
            <w:noWrap/>
            <w:vAlign w:val="center"/>
            <w:hideMark/>
          </w:tcPr>
          <w:p w14:paraId="7AB4A899" w14:textId="68E1B8D1" w:rsidR="00901910" w:rsidRPr="007001F1" w:rsidRDefault="00C769FE"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FB4F448" w14:textId="77777777" w:rsidR="00901910" w:rsidRPr="007001F1" w:rsidRDefault="00901910"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0C745A"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64D886D2"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B9163B"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496BD83"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4B60DFF1" w14:textId="77777777" w:rsidTr="007261E4">
        <w:trPr>
          <w:trHeight w:val="20"/>
        </w:trPr>
        <w:tc>
          <w:tcPr>
            <w:tcW w:w="582" w:type="dxa"/>
            <w:shd w:val="clear" w:color="auto" w:fill="auto"/>
            <w:noWrap/>
            <w:vAlign w:val="center"/>
            <w:hideMark/>
          </w:tcPr>
          <w:p w14:paraId="3B077010" w14:textId="367C1620" w:rsidR="00901910" w:rsidRPr="007001F1" w:rsidRDefault="00C769FE"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762DE92" w14:textId="77777777" w:rsidR="00901910" w:rsidRPr="007001F1" w:rsidRDefault="00901910" w:rsidP="003F3D85">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70148D4"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2753B2ED"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103F3A1"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FA656E9"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67721FE5" w14:textId="77777777" w:rsidTr="007261E4">
        <w:trPr>
          <w:trHeight w:val="20"/>
        </w:trPr>
        <w:tc>
          <w:tcPr>
            <w:tcW w:w="582" w:type="dxa"/>
            <w:shd w:val="clear" w:color="auto" w:fill="auto"/>
            <w:noWrap/>
            <w:vAlign w:val="center"/>
            <w:hideMark/>
          </w:tcPr>
          <w:p w14:paraId="5E7BFC56" w14:textId="51698830" w:rsidR="00901910" w:rsidRPr="007001F1" w:rsidRDefault="00C769FE" w:rsidP="0090191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58C5CA3" w14:textId="77777777" w:rsidR="00901910" w:rsidRPr="007001F1" w:rsidRDefault="00901910" w:rsidP="003F3D85">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4CABA8D"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06364D3"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01FD5EF"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05EFF39"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0385880D" w14:textId="77777777" w:rsidTr="007261E4">
        <w:trPr>
          <w:trHeight w:val="20"/>
        </w:trPr>
        <w:tc>
          <w:tcPr>
            <w:tcW w:w="582" w:type="dxa"/>
            <w:shd w:val="clear" w:color="auto" w:fill="auto"/>
            <w:noWrap/>
            <w:vAlign w:val="center"/>
            <w:hideMark/>
          </w:tcPr>
          <w:p w14:paraId="203E8D81" w14:textId="589A8CFA" w:rsidR="00901910" w:rsidRPr="007001F1" w:rsidRDefault="00C769FE"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1AC74444" w14:textId="6F186969" w:rsidR="00901910" w:rsidRPr="007001F1" w:rsidRDefault="00901910" w:rsidP="003F3D85">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6992933B"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72736EB"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7672B234"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2B771E" w14:textId="77777777" w:rsidR="00901910" w:rsidRPr="007001F1" w:rsidRDefault="00901910" w:rsidP="003F3D85">
            <w:pPr>
              <w:jc w:val="both"/>
              <w:rPr>
                <w:color w:val="000000"/>
                <w:sz w:val="22"/>
                <w:szCs w:val="22"/>
              </w:rPr>
            </w:pPr>
            <w:r w:rsidRPr="007001F1">
              <w:rPr>
                <w:color w:val="000000"/>
                <w:sz w:val="22"/>
                <w:szCs w:val="22"/>
              </w:rPr>
              <w:t> </w:t>
            </w:r>
          </w:p>
        </w:tc>
      </w:tr>
      <w:tr w:rsidR="005D7C9D" w:rsidRPr="007001F1" w14:paraId="426F3EE8" w14:textId="77777777" w:rsidTr="007261E4">
        <w:trPr>
          <w:trHeight w:val="1268"/>
        </w:trPr>
        <w:tc>
          <w:tcPr>
            <w:tcW w:w="582" w:type="dxa"/>
            <w:vMerge w:val="restart"/>
            <w:shd w:val="clear" w:color="auto" w:fill="auto"/>
            <w:noWrap/>
            <w:vAlign w:val="center"/>
            <w:hideMark/>
          </w:tcPr>
          <w:p w14:paraId="34C11F82" w14:textId="3C1F301B" w:rsidR="005D7C9D" w:rsidRPr="007001F1" w:rsidRDefault="005D7C9D"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6FE28E53" w14:textId="0E98458B" w:rsidR="005D7C9D" w:rsidRPr="007001F1" w:rsidRDefault="005D7C9D"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617AE6A9"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42EFB96F"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01A9C194"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6873ED9B"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3EE643CD" w14:textId="77777777" w:rsidTr="007261E4">
        <w:trPr>
          <w:trHeight w:val="1267"/>
        </w:trPr>
        <w:tc>
          <w:tcPr>
            <w:tcW w:w="582" w:type="dxa"/>
            <w:vMerge/>
            <w:shd w:val="clear" w:color="auto" w:fill="auto"/>
            <w:noWrap/>
            <w:vAlign w:val="center"/>
          </w:tcPr>
          <w:p w14:paraId="183E21F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2A9C66A" w14:textId="5217041D" w:rsidR="005D7C9D" w:rsidRPr="007001F1" w:rsidRDefault="005D7C9D"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62DA77F" w14:textId="77777777" w:rsidR="005D7C9D" w:rsidRPr="007001F1" w:rsidRDefault="005D7C9D" w:rsidP="003F3D85">
            <w:pPr>
              <w:jc w:val="both"/>
              <w:rPr>
                <w:color w:val="000000"/>
                <w:sz w:val="22"/>
                <w:szCs w:val="22"/>
              </w:rPr>
            </w:pPr>
          </w:p>
        </w:tc>
        <w:tc>
          <w:tcPr>
            <w:tcW w:w="567" w:type="dxa"/>
            <w:shd w:val="clear" w:color="auto" w:fill="auto"/>
            <w:vAlign w:val="center"/>
          </w:tcPr>
          <w:p w14:paraId="007FAEEC" w14:textId="77777777" w:rsidR="005D7C9D" w:rsidRPr="007001F1" w:rsidRDefault="005D7C9D" w:rsidP="003F3D85">
            <w:pPr>
              <w:jc w:val="both"/>
              <w:rPr>
                <w:color w:val="000000"/>
                <w:sz w:val="22"/>
                <w:szCs w:val="22"/>
              </w:rPr>
            </w:pPr>
          </w:p>
        </w:tc>
        <w:tc>
          <w:tcPr>
            <w:tcW w:w="776" w:type="dxa"/>
            <w:shd w:val="clear" w:color="auto" w:fill="auto"/>
            <w:vAlign w:val="center"/>
          </w:tcPr>
          <w:p w14:paraId="3D6649E8" w14:textId="77777777" w:rsidR="005D7C9D" w:rsidRPr="007001F1" w:rsidRDefault="005D7C9D" w:rsidP="003F3D85">
            <w:pPr>
              <w:jc w:val="both"/>
              <w:rPr>
                <w:color w:val="000000"/>
                <w:sz w:val="22"/>
                <w:szCs w:val="22"/>
              </w:rPr>
            </w:pPr>
          </w:p>
        </w:tc>
        <w:tc>
          <w:tcPr>
            <w:tcW w:w="1775" w:type="dxa"/>
            <w:shd w:val="clear" w:color="auto" w:fill="auto"/>
            <w:vAlign w:val="center"/>
          </w:tcPr>
          <w:p w14:paraId="182E2FA3" w14:textId="77777777" w:rsidR="005D7C9D" w:rsidRPr="007001F1" w:rsidRDefault="005D7C9D" w:rsidP="003F3D85">
            <w:pPr>
              <w:jc w:val="both"/>
              <w:rPr>
                <w:color w:val="000000"/>
                <w:sz w:val="22"/>
                <w:szCs w:val="22"/>
              </w:rPr>
            </w:pPr>
          </w:p>
        </w:tc>
      </w:tr>
      <w:tr w:rsidR="005D7C9D" w:rsidRPr="007001F1" w14:paraId="4030D3B1" w14:textId="77777777" w:rsidTr="002B4A5C">
        <w:trPr>
          <w:trHeight w:val="351"/>
        </w:trPr>
        <w:tc>
          <w:tcPr>
            <w:tcW w:w="582" w:type="dxa"/>
            <w:vMerge w:val="restart"/>
            <w:shd w:val="clear" w:color="auto" w:fill="auto"/>
            <w:noWrap/>
            <w:vAlign w:val="center"/>
            <w:hideMark/>
          </w:tcPr>
          <w:p w14:paraId="40CD294A" w14:textId="13855B1F" w:rsidR="005D7C9D" w:rsidRPr="007001F1" w:rsidRDefault="005D7C9D" w:rsidP="00901910">
            <w:pPr>
              <w:jc w:val="center"/>
              <w:rPr>
                <w:color w:val="000000"/>
                <w:sz w:val="22"/>
                <w:szCs w:val="22"/>
              </w:rPr>
            </w:pPr>
            <w:del w:id="1252" w:author="Kramár Róbert" w:date="2018-04-27T15:23:00Z">
              <w:r w:rsidRPr="007001F1" w:rsidDel="00BB0E35">
                <w:rPr>
                  <w:color w:val="000000"/>
                  <w:sz w:val="22"/>
                  <w:szCs w:val="22"/>
                </w:rPr>
                <w:delText>11</w:delText>
              </w:r>
            </w:del>
          </w:p>
        </w:tc>
        <w:tc>
          <w:tcPr>
            <w:tcW w:w="4820" w:type="dxa"/>
            <w:gridSpan w:val="2"/>
            <w:shd w:val="clear" w:color="auto" w:fill="auto"/>
            <w:vAlign w:val="center"/>
            <w:hideMark/>
          </w:tcPr>
          <w:p w14:paraId="19B5E203" w14:textId="1DEA6257" w:rsidR="005D7C9D" w:rsidRPr="007001F1" w:rsidRDefault="005D7C9D" w:rsidP="003F3D85">
            <w:pPr>
              <w:jc w:val="both"/>
              <w:rPr>
                <w:color w:val="000000"/>
                <w:sz w:val="22"/>
                <w:szCs w:val="22"/>
              </w:rPr>
            </w:pPr>
            <w:del w:id="1253" w:author="Kramár Róbert" w:date="2018-04-27T15:23:00Z">
              <w:r w:rsidRPr="007001F1" w:rsidDel="00606F32">
                <w:rPr>
                  <w:color w:val="000000"/>
                  <w:sz w:val="22"/>
                  <w:szCs w:val="22"/>
                </w:rPr>
                <w:delText>a) Je lehota na predkladani</w:delText>
              </w:r>
              <w:r w:rsidR="003F3D85" w:rsidRPr="007001F1" w:rsidDel="00606F32">
                <w:rPr>
                  <w:color w:val="000000"/>
                  <w:sz w:val="22"/>
                  <w:szCs w:val="22"/>
                </w:rPr>
                <w:delText>e ponúk určená v súlade so ZVO?</w:delText>
              </w:r>
            </w:del>
          </w:p>
        </w:tc>
        <w:tc>
          <w:tcPr>
            <w:tcW w:w="567" w:type="dxa"/>
            <w:shd w:val="clear" w:color="auto" w:fill="auto"/>
            <w:vAlign w:val="center"/>
            <w:hideMark/>
          </w:tcPr>
          <w:p w14:paraId="71AC56AB"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B85C631"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611518B" w14:textId="77777777" w:rsidR="005D7C9D" w:rsidRPr="007001F1" w:rsidRDefault="005D7C9D" w:rsidP="003F3D85">
            <w:pPr>
              <w:jc w:val="both"/>
              <w:rPr>
                <w:color w:val="000000"/>
                <w:sz w:val="22"/>
                <w:szCs w:val="22"/>
              </w:rPr>
            </w:pPr>
            <w:del w:id="1254" w:author="Kramár Róbert" w:date="2018-04-27T15:23:00Z">
              <w:r w:rsidRPr="007001F1" w:rsidDel="00BB0E35">
                <w:rPr>
                  <w:color w:val="000000"/>
                  <w:sz w:val="22"/>
                  <w:szCs w:val="22"/>
                </w:rPr>
                <w:delText> </w:delText>
              </w:r>
            </w:del>
          </w:p>
        </w:tc>
        <w:tc>
          <w:tcPr>
            <w:tcW w:w="1775" w:type="dxa"/>
            <w:shd w:val="clear" w:color="auto" w:fill="auto"/>
            <w:vAlign w:val="center"/>
            <w:hideMark/>
          </w:tcPr>
          <w:p w14:paraId="71721231" w14:textId="77777777" w:rsidR="005D7C9D" w:rsidRPr="007001F1" w:rsidRDefault="005D7C9D" w:rsidP="003F3D85">
            <w:pPr>
              <w:jc w:val="both"/>
              <w:rPr>
                <w:color w:val="000000"/>
                <w:sz w:val="22"/>
                <w:szCs w:val="22"/>
              </w:rPr>
            </w:pPr>
            <w:del w:id="1255" w:author="Kramár Róbert" w:date="2018-04-27T15:23:00Z">
              <w:r w:rsidRPr="007001F1" w:rsidDel="00BB0E35">
                <w:rPr>
                  <w:color w:val="000000"/>
                  <w:sz w:val="22"/>
                  <w:szCs w:val="22"/>
                </w:rPr>
                <w:delText> </w:delText>
              </w:r>
            </w:del>
          </w:p>
        </w:tc>
      </w:tr>
      <w:tr w:rsidR="005D7C9D" w:rsidRPr="007001F1" w14:paraId="4164165D" w14:textId="77777777" w:rsidTr="007261E4">
        <w:trPr>
          <w:trHeight w:val="630"/>
        </w:trPr>
        <w:tc>
          <w:tcPr>
            <w:tcW w:w="582" w:type="dxa"/>
            <w:vMerge/>
            <w:shd w:val="clear" w:color="auto" w:fill="auto"/>
            <w:noWrap/>
            <w:vAlign w:val="center"/>
          </w:tcPr>
          <w:p w14:paraId="0AF04226"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3E265F95" w14:textId="5C4DF741" w:rsidR="005D7C9D" w:rsidRPr="007001F1" w:rsidRDefault="005D7C9D" w:rsidP="003F3D85">
            <w:pPr>
              <w:jc w:val="both"/>
              <w:rPr>
                <w:color w:val="000000"/>
                <w:sz w:val="22"/>
                <w:szCs w:val="22"/>
              </w:rPr>
            </w:pPr>
            <w:del w:id="1256" w:author="Kramár Róbert" w:date="2018-04-27T15:23:00Z">
              <w:r w:rsidRPr="007001F1" w:rsidDel="00606F32">
                <w:rPr>
                  <w:color w:val="000000"/>
                  <w:sz w:val="22"/>
                  <w:szCs w:val="22"/>
                </w:rPr>
                <w:delText xml:space="preserve">b) postupoval verejný obstarávateľ pri uverejňovaní, resp. pri sprístupňovaní a odosielaní súťažných podkladov v zmysle § 43 </w:delText>
              </w:r>
              <w:commentRangeStart w:id="1257"/>
              <w:r w:rsidRPr="007001F1" w:rsidDel="00606F32">
                <w:rPr>
                  <w:color w:val="000000"/>
                  <w:sz w:val="22"/>
                  <w:szCs w:val="22"/>
                </w:rPr>
                <w:delText>ZVO</w:delText>
              </w:r>
            </w:del>
            <w:commentRangeEnd w:id="1257"/>
            <w:r w:rsidR="00BB0E35">
              <w:rPr>
                <w:rStyle w:val="Odkaznakomentr"/>
              </w:rPr>
              <w:commentReference w:id="1257"/>
            </w:r>
            <w:del w:id="1258" w:author="Kramár Róbert" w:date="2018-04-27T15:23:00Z">
              <w:r w:rsidRPr="007001F1" w:rsidDel="00606F32">
                <w:rPr>
                  <w:color w:val="000000"/>
                  <w:sz w:val="22"/>
                  <w:szCs w:val="22"/>
                </w:rPr>
                <w:delText>??</w:delText>
              </w:r>
            </w:del>
          </w:p>
        </w:tc>
        <w:tc>
          <w:tcPr>
            <w:tcW w:w="567" w:type="dxa"/>
            <w:shd w:val="clear" w:color="auto" w:fill="auto"/>
            <w:vAlign w:val="center"/>
          </w:tcPr>
          <w:p w14:paraId="612D9E4F" w14:textId="77777777" w:rsidR="005D7C9D" w:rsidRPr="007001F1" w:rsidRDefault="005D7C9D" w:rsidP="003F3D85">
            <w:pPr>
              <w:jc w:val="both"/>
              <w:rPr>
                <w:color w:val="000000"/>
                <w:sz w:val="22"/>
                <w:szCs w:val="22"/>
              </w:rPr>
            </w:pPr>
          </w:p>
        </w:tc>
        <w:tc>
          <w:tcPr>
            <w:tcW w:w="567" w:type="dxa"/>
            <w:shd w:val="clear" w:color="auto" w:fill="auto"/>
            <w:vAlign w:val="center"/>
          </w:tcPr>
          <w:p w14:paraId="2E1F2BF8" w14:textId="77777777" w:rsidR="005D7C9D" w:rsidRPr="007001F1" w:rsidRDefault="005D7C9D" w:rsidP="003F3D85">
            <w:pPr>
              <w:jc w:val="both"/>
              <w:rPr>
                <w:color w:val="000000"/>
                <w:sz w:val="22"/>
                <w:szCs w:val="22"/>
              </w:rPr>
            </w:pPr>
          </w:p>
        </w:tc>
        <w:tc>
          <w:tcPr>
            <w:tcW w:w="776" w:type="dxa"/>
            <w:shd w:val="clear" w:color="auto" w:fill="auto"/>
            <w:vAlign w:val="center"/>
          </w:tcPr>
          <w:p w14:paraId="7CE698D0" w14:textId="77777777" w:rsidR="005D7C9D" w:rsidRPr="007001F1" w:rsidRDefault="005D7C9D" w:rsidP="003F3D85">
            <w:pPr>
              <w:jc w:val="both"/>
              <w:rPr>
                <w:color w:val="000000"/>
                <w:sz w:val="22"/>
                <w:szCs w:val="22"/>
              </w:rPr>
            </w:pPr>
          </w:p>
        </w:tc>
        <w:tc>
          <w:tcPr>
            <w:tcW w:w="1775" w:type="dxa"/>
            <w:shd w:val="clear" w:color="auto" w:fill="auto"/>
            <w:vAlign w:val="center"/>
          </w:tcPr>
          <w:p w14:paraId="35816DF5" w14:textId="77777777" w:rsidR="005D7C9D" w:rsidRPr="007001F1" w:rsidRDefault="005D7C9D" w:rsidP="003F3D85">
            <w:pPr>
              <w:jc w:val="both"/>
              <w:rPr>
                <w:color w:val="000000"/>
                <w:sz w:val="22"/>
                <w:szCs w:val="22"/>
              </w:rPr>
            </w:pPr>
          </w:p>
        </w:tc>
      </w:tr>
      <w:tr w:rsidR="005D7C9D" w:rsidRPr="007001F1" w14:paraId="5C7F022C" w14:textId="77777777" w:rsidTr="002B4A5C">
        <w:trPr>
          <w:trHeight w:val="484"/>
        </w:trPr>
        <w:tc>
          <w:tcPr>
            <w:tcW w:w="582" w:type="dxa"/>
            <w:vMerge w:val="restart"/>
            <w:shd w:val="clear" w:color="auto" w:fill="auto"/>
            <w:noWrap/>
            <w:vAlign w:val="center"/>
            <w:hideMark/>
          </w:tcPr>
          <w:p w14:paraId="2C360ABD" w14:textId="696BAE48" w:rsidR="005D7C9D" w:rsidRPr="007001F1" w:rsidRDefault="005D7C9D" w:rsidP="00901910">
            <w:pPr>
              <w:jc w:val="center"/>
              <w:rPr>
                <w:color w:val="000000"/>
                <w:sz w:val="22"/>
                <w:szCs w:val="22"/>
              </w:rPr>
            </w:pPr>
            <w:r w:rsidRPr="007001F1">
              <w:rPr>
                <w:color w:val="000000"/>
                <w:sz w:val="22"/>
                <w:szCs w:val="22"/>
              </w:rPr>
              <w:t>1</w:t>
            </w:r>
            <w:ins w:id="1259" w:author="Kramár Róbert" w:date="2018-04-27T15:24:00Z">
              <w:r w:rsidR="00BB0E35">
                <w:rPr>
                  <w:color w:val="000000"/>
                  <w:sz w:val="22"/>
                  <w:szCs w:val="22"/>
                </w:rPr>
                <w:t>1</w:t>
              </w:r>
            </w:ins>
            <w:del w:id="1260" w:author="Kramár Róbert" w:date="2018-04-27T15:24:00Z">
              <w:r w:rsidRPr="007001F1" w:rsidDel="00BB0E35">
                <w:rPr>
                  <w:color w:val="000000"/>
                  <w:sz w:val="22"/>
                  <w:szCs w:val="22"/>
                </w:rPr>
                <w:delText>2</w:delText>
              </w:r>
            </w:del>
          </w:p>
        </w:tc>
        <w:tc>
          <w:tcPr>
            <w:tcW w:w="4820" w:type="dxa"/>
            <w:gridSpan w:val="2"/>
            <w:shd w:val="clear" w:color="auto" w:fill="auto"/>
            <w:vAlign w:val="center"/>
            <w:hideMark/>
          </w:tcPr>
          <w:p w14:paraId="3046BB8B" w14:textId="37D5903E" w:rsidR="005D7C9D" w:rsidRPr="007001F1" w:rsidRDefault="005D7C9D"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249596E5"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19CA890A"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09F800CE"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0A438CD8"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39DC5079" w14:textId="77777777" w:rsidTr="007261E4">
        <w:trPr>
          <w:trHeight w:val="675"/>
        </w:trPr>
        <w:tc>
          <w:tcPr>
            <w:tcW w:w="582" w:type="dxa"/>
            <w:vMerge/>
            <w:shd w:val="clear" w:color="auto" w:fill="auto"/>
            <w:noWrap/>
            <w:vAlign w:val="center"/>
          </w:tcPr>
          <w:p w14:paraId="707312B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9A1F6E9" w14:textId="6BE70E0E" w:rsidR="005D7C9D" w:rsidRPr="007001F1" w:rsidRDefault="005D7C9D"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58A0903" w14:textId="77777777" w:rsidR="005D7C9D" w:rsidRPr="007001F1" w:rsidRDefault="005D7C9D" w:rsidP="003F3D85">
            <w:pPr>
              <w:jc w:val="both"/>
              <w:rPr>
                <w:color w:val="000000"/>
                <w:sz w:val="22"/>
                <w:szCs w:val="22"/>
              </w:rPr>
            </w:pPr>
          </w:p>
        </w:tc>
        <w:tc>
          <w:tcPr>
            <w:tcW w:w="567" w:type="dxa"/>
            <w:shd w:val="clear" w:color="auto" w:fill="auto"/>
            <w:vAlign w:val="center"/>
          </w:tcPr>
          <w:p w14:paraId="3B886CB1" w14:textId="77777777" w:rsidR="005D7C9D" w:rsidRPr="007001F1" w:rsidRDefault="005D7C9D" w:rsidP="003F3D85">
            <w:pPr>
              <w:jc w:val="both"/>
              <w:rPr>
                <w:color w:val="000000"/>
                <w:sz w:val="22"/>
                <w:szCs w:val="22"/>
              </w:rPr>
            </w:pPr>
          </w:p>
        </w:tc>
        <w:tc>
          <w:tcPr>
            <w:tcW w:w="776" w:type="dxa"/>
            <w:shd w:val="clear" w:color="auto" w:fill="auto"/>
            <w:vAlign w:val="center"/>
          </w:tcPr>
          <w:p w14:paraId="7BBE8968" w14:textId="77777777" w:rsidR="005D7C9D" w:rsidRPr="007001F1" w:rsidRDefault="005D7C9D" w:rsidP="003F3D85">
            <w:pPr>
              <w:jc w:val="both"/>
              <w:rPr>
                <w:color w:val="000000"/>
                <w:sz w:val="22"/>
                <w:szCs w:val="22"/>
              </w:rPr>
            </w:pPr>
          </w:p>
        </w:tc>
        <w:tc>
          <w:tcPr>
            <w:tcW w:w="1775" w:type="dxa"/>
            <w:shd w:val="clear" w:color="auto" w:fill="auto"/>
            <w:vAlign w:val="center"/>
          </w:tcPr>
          <w:p w14:paraId="57AA4315" w14:textId="77777777" w:rsidR="005D7C9D" w:rsidRPr="007001F1" w:rsidRDefault="005D7C9D" w:rsidP="003F3D85">
            <w:pPr>
              <w:jc w:val="both"/>
              <w:rPr>
                <w:color w:val="000000"/>
                <w:sz w:val="22"/>
                <w:szCs w:val="22"/>
              </w:rPr>
            </w:pPr>
          </w:p>
        </w:tc>
      </w:tr>
      <w:tr w:rsidR="005D7C9D" w:rsidRPr="007001F1" w14:paraId="0512AD4C" w14:textId="77777777" w:rsidTr="002B4A5C">
        <w:trPr>
          <w:trHeight w:val="363"/>
        </w:trPr>
        <w:tc>
          <w:tcPr>
            <w:tcW w:w="582" w:type="dxa"/>
            <w:vMerge/>
            <w:shd w:val="clear" w:color="auto" w:fill="auto"/>
            <w:noWrap/>
            <w:vAlign w:val="center"/>
          </w:tcPr>
          <w:p w14:paraId="5408159C"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531F1D7" w14:textId="42C92310" w:rsidR="005D7C9D" w:rsidRPr="007001F1" w:rsidRDefault="005D7C9D" w:rsidP="003F3D85">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78179BB8" w14:textId="77777777" w:rsidR="005D7C9D" w:rsidRPr="007001F1" w:rsidRDefault="005D7C9D" w:rsidP="003F3D85">
            <w:pPr>
              <w:jc w:val="both"/>
              <w:rPr>
                <w:color w:val="000000"/>
                <w:sz w:val="22"/>
                <w:szCs w:val="22"/>
              </w:rPr>
            </w:pPr>
          </w:p>
        </w:tc>
        <w:tc>
          <w:tcPr>
            <w:tcW w:w="567" w:type="dxa"/>
            <w:shd w:val="clear" w:color="auto" w:fill="auto"/>
            <w:vAlign w:val="center"/>
          </w:tcPr>
          <w:p w14:paraId="3CBDE126" w14:textId="77777777" w:rsidR="005D7C9D" w:rsidRPr="007001F1" w:rsidRDefault="005D7C9D" w:rsidP="003F3D85">
            <w:pPr>
              <w:jc w:val="both"/>
              <w:rPr>
                <w:color w:val="000000"/>
                <w:sz w:val="22"/>
                <w:szCs w:val="22"/>
              </w:rPr>
            </w:pPr>
          </w:p>
        </w:tc>
        <w:tc>
          <w:tcPr>
            <w:tcW w:w="776" w:type="dxa"/>
            <w:shd w:val="clear" w:color="auto" w:fill="auto"/>
            <w:vAlign w:val="center"/>
          </w:tcPr>
          <w:p w14:paraId="5B7339A8" w14:textId="77777777" w:rsidR="005D7C9D" w:rsidRPr="007001F1" w:rsidRDefault="005D7C9D" w:rsidP="003F3D85">
            <w:pPr>
              <w:jc w:val="both"/>
              <w:rPr>
                <w:color w:val="000000"/>
                <w:sz w:val="22"/>
                <w:szCs w:val="22"/>
              </w:rPr>
            </w:pPr>
          </w:p>
        </w:tc>
        <w:tc>
          <w:tcPr>
            <w:tcW w:w="1775" w:type="dxa"/>
            <w:shd w:val="clear" w:color="auto" w:fill="auto"/>
            <w:vAlign w:val="center"/>
          </w:tcPr>
          <w:p w14:paraId="6E77CD7A" w14:textId="77777777" w:rsidR="005D7C9D" w:rsidRPr="007001F1" w:rsidRDefault="005D7C9D" w:rsidP="003F3D85">
            <w:pPr>
              <w:jc w:val="both"/>
              <w:rPr>
                <w:color w:val="000000"/>
                <w:sz w:val="22"/>
                <w:szCs w:val="22"/>
              </w:rPr>
            </w:pPr>
          </w:p>
        </w:tc>
      </w:tr>
      <w:tr w:rsidR="005D7C9D" w:rsidRPr="007001F1" w14:paraId="014FC180" w14:textId="77777777" w:rsidTr="002B4A5C">
        <w:trPr>
          <w:trHeight w:val="440"/>
        </w:trPr>
        <w:tc>
          <w:tcPr>
            <w:tcW w:w="582" w:type="dxa"/>
            <w:vMerge w:val="restart"/>
            <w:shd w:val="clear" w:color="auto" w:fill="auto"/>
            <w:noWrap/>
            <w:vAlign w:val="center"/>
            <w:hideMark/>
          </w:tcPr>
          <w:p w14:paraId="0F834BAC" w14:textId="6309EFDF" w:rsidR="005D7C9D" w:rsidRPr="007001F1" w:rsidRDefault="005D7C9D" w:rsidP="00901910">
            <w:pPr>
              <w:jc w:val="center"/>
              <w:rPr>
                <w:color w:val="000000"/>
                <w:sz w:val="22"/>
                <w:szCs w:val="22"/>
              </w:rPr>
            </w:pPr>
            <w:r w:rsidRPr="007001F1">
              <w:rPr>
                <w:color w:val="000000"/>
                <w:sz w:val="22"/>
                <w:szCs w:val="22"/>
              </w:rPr>
              <w:t>1</w:t>
            </w:r>
            <w:ins w:id="1261" w:author="Kramár Róbert" w:date="2018-04-27T15:24:00Z">
              <w:r w:rsidR="00BB0E35">
                <w:rPr>
                  <w:color w:val="000000"/>
                  <w:sz w:val="22"/>
                  <w:szCs w:val="22"/>
                </w:rPr>
                <w:t>2</w:t>
              </w:r>
            </w:ins>
            <w:del w:id="1262" w:author="Kramár Róbert" w:date="2018-04-27T15:24:00Z">
              <w:r w:rsidRPr="007001F1" w:rsidDel="00BB0E35">
                <w:rPr>
                  <w:color w:val="000000"/>
                  <w:sz w:val="22"/>
                  <w:szCs w:val="22"/>
                </w:rPr>
                <w:delText>3</w:delText>
              </w:r>
            </w:del>
          </w:p>
        </w:tc>
        <w:tc>
          <w:tcPr>
            <w:tcW w:w="4820" w:type="dxa"/>
            <w:gridSpan w:val="2"/>
            <w:shd w:val="clear" w:color="auto" w:fill="auto"/>
            <w:vAlign w:val="center"/>
            <w:hideMark/>
          </w:tcPr>
          <w:p w14:paraId="3AFAB85C" w14:textId="66B91C8B" w:rsidR="005D7C9D" w:rsidRPr="007001F1" w:rsidRDefault="005D7C9D" w:rsidP="003F3D85">
            <w:pPr>
              <w:jc w:val="both"/>
              <w:rPr>
                <w:color w:val="000000"/>
                <w:sz w:val="22"/>
                <w:szCs w:val="22"/>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3F7F8813"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1A9414E6"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DF286C8"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C298E96"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0838441A" w14:textId="77777777" w:rsidTr="007261E4">
        <w:trPr>
          <w:trHeight w:val="757"/>
        </w:trPr>
        <w:tc>
          <w:tcPr>
            <w:tcW w:w="582" w:type="dxa"/>
            <w:vMerge/>
            <w:shd w:val="clear" w:color="auto" w:fill="auto"/>
            <w:noWrap/>
            <w:vAlign w:val="center"/>
          </w:tcPr>
          <w:p w14:paraId="51EC44EE"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701D4FE6" w14:textId="5058EC19" w:rsidR="005D7C9D" w:rsidRPr="007001F1" w:rsidRDefault="005D7C9D" w:rsidP="003F3D85">
            <w:pPr>
              <w:jc w:val="both"/>
              <w:rPr>
                <w:color w:val="000000"/>
                <w:sz w:val="22"/>
                <w:szCs w:val="22"/>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14:paraId="2F8F2AE8" w14:textId="77777777" w:rsidR="005D7C9D" w:rsidRPr="007001F1" w:rsidRDefault="005D7C9D" w:rsidP="003F3D85">
            <w:pPr>
              <w:jc w:val="both"/>
              <w:rPr>
                <w:color w:val="000000"/>
                <w:sz w:val="22"/>
                <w:szCs w:val="22"/>
              </w:rPr>
            </w:pPr>
          </w:p>
        </w:tc>
        <w:tc>
          <w:tcPr>
            <w:tcW w:w="567" w:type="dxa"/>
            <w:shd w:val="clear" w:color="auto" w:fill="auto"/>
            <w:vAlign w:val="center"/>
          </w:tcPr>
          <w:p w14:paraId="226DE5F8" w14:textId="77777777" w:rsidR="005D7C9D" w:rsidRPr="007001F1" w:rsidRDefault="005D7C9D" w:rsidP="003F3D85">
            <w:pPr>
              <w:jc w:val="both"/>
              <w:rPr>
                <w:color w:val="000000"/>
                <w:sz w:val="22"/>
                <w:szCs w:val="22"/>
              </w:rPr>
            </w:pPr>
          </w:p>
        </w:tc>
        <w:tc>
          <w:tcPr>
            <w:tcW w:w="776" w:type="dxa"/>
            <w:shd w:val="clear" w:color="auto" w:fill="auto"/>
            <w:vAlign w:val="center"/>
          </w:tcPr>
          <w:p w14:paraId="6D1C0CD8" w14:textId="77777777" w:rsidR="005D7C9D" w:rsidRPr="007001F1" w:rsidRDefault="005D7C9D" w:rsidP="003F3D85">
            <w:pPr>
              <w:jc w:val="both"/>
              <w:rPr>
                <w:color w:val="000000"/>
                <w:sz w:val="22"/>
                <w:szCs w:val="22"/>
              </w:rPr>
            </w:pPr>
          </w:p>
        </w:tc>
        <w:tc>
          <w:tcPr>
            <w:tcW w:w="1775" w:type="dxa"/>
            <w:shd w:val="clear" w:color="auto" w:fill="auto"/>
            <w:vAlign w:val="center"/>
          </w:tcPr>
          <w:p w14:paraId="6825ABAF" w14:textId="77777777" w:rsidR="005D7C9D" w:rsidRPr="007001F1" w:rsidRDefault="005D7C9D" w:rsidP="003F3D85">
            <w:pPr>
              <w:jc w:val="both"/>
              <w:rPr>
                <w:color w:val="000000"/>
                <w:sz w:val="22"/>
                <w:szCs w:val="22"/>
              </w:rPr>
            </w:pPr>
          </w:p>
        </w:tc>
      </w:tr>
      <w:tr w:rsidR="005D7C9D" w:rsidRPr="007001F1" w14:paraId="462F52D3" w14:textId="77777777" w:rsidTr="007261E4">
        <w:trPr>
          <w:trHeight w:val="757"/>
        </w:trPr>
        <w:tc>
          <w:tcPr>
            <w:tcW w:w="582" w:type="dxa"/>
            <w:vMerge/>
            <w:shd w:val="clear" w:color="auto" w:fill="auto"/>
            <w:noWrap/>
            <w:vAlign w:val="center"/>
          </w:tcPr>
          <w:p w14:paraId="71993FA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1F2C024D" w14:textId="6688EB7E" w:rsidR="005D7C9D" w:rsidRPr="007001F1" w:rsidRDefault="005D7C9D"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7660F798" w14:textId="77777777" w:rsidR="005D7C9D" w:rsidRPr="007001F1" w:rsidRDefault="005D7C9D" w:rsidP="003F3D85">
            <w:pPr>
              <w:jc w:val="both"/>
              <w:rPr>
                <w:color w:val="000000"/>
                <w:sz w:val="22"/>
                <w:szCs w:val="22"/>
              </w:rPr>
            </w:pPr>
          </w:p>
        </w:tc>
        <w:tc>
          <w:tcPr>
            <w:tcW w:w="567" w:type="dxa"/>
            <w:shd w:val="clear" w:color="auto" w:fill="auto"/>
            <w:vAlign w:val="center"/>
          </w:tcPr>
          <w:p w14:paraId="01078832" w14:textId="77777777" w:rsidR="005D7C9D" w:rsidRPr="007001F1" w:rsidRDefault="005D7C9D" w:rsidP="003F3D85">
            <w:pPr>
              <w:jc w:val="both"/>
              <w:rPr>
                <w:color w:val="000000"/>
                <w:sz w:val="22"/>
                <w:szCs w:val="22"/>
              </w:rPr>
            </w:pPr>
          </w:p>
        </w:tc>
        <w:tc>
          <w:tcPr>
            <w:tcW w:w="776" w:type="dxa"/>
            <w:shd w:val="clear" w:color="auto" w:fill="auto"/>
            <w:vAlign w:val="center"/>
          </w:tcPr>
          <w:p w14:paraId="190090F3" w14:textId="77777777" w:rsidR="005D7C9D" w:rsidRPr="007001F1" w:rsidRDefault="005D7C9D" w:rsidP="003F3D85">
            <w:pPr>
              <w:jc w:val="both"/>
              <w:rPr>
                <w:color w:val="000000"/>
                <w:sz w:val="22"/>
                <w:szCs w:val="22"/>
              </w:rPr>
            </w:pPr>
          </w:p>
        </w:tc>
        <w:tc>
          <w:tcPr>
            <w:tcW w:w="1775" w:type="dxa"/>
            <w:shd w:val="clear" w:color="auto" w:fill="auto"/>
            <w:vAlign w:val="center"/>
          </w:tcPr>
          <w:p w14:paraId="45C58941" w14:textId="77777777" w:rsidR="005D7C9D" w:rsidRPr="007001F1" w:rsidRDefault="005D7C9D" w:rsidP="003F3D85">
            <w:pPr>
              <w:jc w:val="both"/>
              <w:rPr>
                <w:color w:val="000000"/>
                <w:sz w:val="22"/>
                <w:szCs w:val="22"/>
              </w:rPr>
            </w:pPr>
          </w:p>
        </w:tc>
      </w:tr>
      <w:tr w:rsidR="005D7C9D" w:rsidRPr="007001F1" w14:paraId="5786A261" w14:textId="77777777" w:rsidTr="007261E4">
        <w:trPr>
          <w:trHeight w:val="757"/>
        </w:trPr>
        <w:tc>
          <w:tcPr>
            <w:tcW w:w="582" w:type="dxa"/>
            <w:vMerge/>
            <w:shd w:val="clear" w:color="auto" w:fill="auto"/>
            <w:noWrap/>
            <w:vAlign w:val="center"/>
          </w:tcPr>
          <w:p w14:paraId="2089407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4C7B10F0" w14:textId="230871B6" w:rsidR="005D7C9D" w:rsidRPr="007001F1" w:rsidRDefault="005D7C9D"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8459CC2" w14:textId="77777777" w:rsidR="005D7C9D" w:rsidRPr="007001F1" w:rsidRDefault="005D7C9D" w:rsidP="003F3D85">
            <w:pPr>
              <w:jc w:val="both"/>
              <w:rPr>
                <w:color w:val="000000"/>
                <w:sz w:val="22"/>
                <w:szCs w:val="22"/>
              </w:rPr>
            </w:pPr>
          </w:p>
        </w:tc>
        <w:tc>
          <w:tcPr>
            <w:tcW w:w="567" w:type="dxa"/>
            <w:shd w:val="clear" w:color="auto" w:fill="auto"/>
            <w:vAlign w:val="center"/>
          </w:tcPr>
          <w:p w14:paraId="119B8297" w14:textId="77777777" w:rsidR="005D7C9D" w:rsidRPr="007001F1" w:rsidRDefault="005D7C9D" w:rsidP="003F3D85">
            <w:pPr>
              <w:jc w:val="both"/>
              <w:rPr>
                <w:color w:val="000000"/>
                <w:sz w:val="22"/>
                <w:szCs w:val="22"/>
              </w:rPr>
            </w:pPr>
          </w:p>
        </w:tc>
        <w:tc>
          <w:tcPr>
            <w:tcW w:w="776" w:type="dxa"/>
            <w:shd w:val="clear" w:color="auto" w:fill="auto"/>
            <w:vAlign w:val="center"/>
          </w:tcPr>
          <w:p w14:paraId="15ED929B" w14:textId="77777777" w:rsidR="005D7C9D" w:rsidRPr="007001F1" w:rsidRDefault="005D7C9D" w:rsidP="003F3D85">
            <w:pPr>
              <w:jc w:val="both"/>
              <w:rPr>
                <w:color w:val="000000"/>
                <w:sz w:val="22"/>
                <w:szCs w:val="22"/>
              </w:rPr>
            </w:pPr>
          </w:p>
        </w:tc>
        <w:tc>
          <w:tcPr>
            <w:tcW w:w="1775" w:type="dxa"/>
            <w:shd w:val="clear" w:color="auto" w:fill="auto"/>
            <w:vAlign w:val="center"/>
          </w:tcPr>
          <w:p w14:paraId="561DFD2E" w14:textId="77777777" w:rsidR="005D7C9D" w:rsidRPr="007001F1" w:rsidRDefault="005D7C9D" w:rsidP="003F3D85">
            <w:pPr>
              <w:jc w:val="both"/>
              <w:rPr>
                <w:color w:val="000000"/>
                <w:sz w:val="22"/>
                <w:szCs w:val="22"/>
              </w:rPr>
            </w:pPr>
          </w:p>
        </w:tc>
      </w:tr>
      <w:tr w:rsidR="00901910" w:rsidRPr="007001F1" w14:paraId="16B10D1E" w14:textId="77777777" w:rsidTr="007261E4">
        <w:trPr>
          <w:trHeight w:val="20"/>
        </w:trPr>
        <w:tc>
          <w:tcPr>
            <w:tcW w:w="582" w:type="dxa"/>
            <w:shd w:val="clear" w:color="auto" w:fill="auto"/>
            <w:noWrap/>
            <w:vAlign w:val="center"/>
            <w:hideMark/>
          </w:tcPr>
          <w:p w14:paraId="6BBEF708" w14:textId="0F44378C" w:rsidR="00901910" w:rsidRPr="007001F1" w:rsidRDefault="00C769FE" w:rsidP="00901910">
            <w:pPr>
              <w:jc w:val="center"/>
              <w:rPr>
                <w:color w:val="000000"/>
                <w:sz w:val="22"/>
                <w:szCs w:val="22"/>
              </w:rPr>
            </w:pPr>
            <w:r w:rsidRPr="007001F1">
              <w:rPr>
                <w:color w:val="000000"/>
                <w:sz w:val="22"/>
                <w:szCs w:val="22"/>
              </w:rPr>
              <w:t>1</w:t>
            </w:r>
            <w:ins w:id="1263" w:author="Kramár Róbert" w:date="2018-04-27T15:24:00Z">
              <w:r w:rsidR="00BB0E35">
                <w:rPr>
                  <w:color w:val="000000"/>
                  <w:sz w:val="22"/>
                  <w:szCs w:val="22"/>
                </w:rPr>
                <w:t>3</w:t>
              </w:r>
            </w:ins>
            <w:del w:id="1264" w:author="Kramár Róbert" w:date="2018-04-27T15:24:00Z">
              <w:r w:rsidRPr="007001F1" w:rsidDel="00BB0E35">
                <w:rPr>
                  <w:color w:val="000000"/>
                  <w:sz w:val="22"/>
                  <w:szCs w:val="22"/>
                </w:rPr>
                <w:delText>4</w:delText>
              </w:r>
            </w:del>
          </w:p>
        </w:tc>
        <w:tc>
          <w:tcPr>
            <w:tcW w:w="4820" w:type="dxa"/>
            <w:gridSpan w:val="2"/>
            <w:shd w:val="clear" w:color="auto" w:fill="auto"/>
            <w:vAlign w:val="center"/>
            <w:hideMark/>
          </w:tcPr>
          <w:p w14:paraId="1817DC34" w14:textId="77777777" w:rsidR="00901910" w:rsidRPr="007001F1" w:rsidRDefault="00901910" w:rsidP="003F3D85">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6667844A"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2C4AFD13"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3DB94D9"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EA2598" w14:textId="77777777" w:rsidR="00901910" w:rsidRPr="007001F1" w:rsidRDefault="00901910" w:rsidP="003F3D85">
            <w:pPr>
              <w:jc w:val="both"/>
              <w:rPr>
                <w:color w:val="000000"/>
                <w:sz w:val="22"/>
                <w:szCs w:val="22"/>
              </w:rPr>
            </w:pPr>
            <w:r w:rsidRPr="007001F1">
              <w:rPr>
                <w:color w:val="000000"/>
                <w:sz w:val="22"/>
                <w:szCs w:val="22"/>
              </w:rPr>
              <w:t> </w:t>
            </w:r>
          </w:p>
        </w:tc>
      </w:tr>
      <w:tr w:rsidR="00944D0F" w:rsidRPr="007001F1" w14:paraId="74B3F323" w14:textId="77777777" w:rsidTr="007261E4">
        <w:trPr>
          <w:trHeight w:val="675"/>
        </w:trPr>
        <w:tc>
          <w:tcPr>
            <w:tcW w:w="582" w:type="dxa"/>
            <w:vMerge w:val="restart"/>
            <w:shd w:val="clear" w:color="auto" w:fill="auto"/>
            <w:noWrap/>
            <w:vAlign w:val="center"/>
          </w:tcPr>
          <w:p w14:paraId="4D36FD0B" w14:textId="4713C12A" w:rsidR="00944D0F" w:rsidRPr="007001F1" w:rsidRDefault="00027816" w:rsidP="00901910">
            <w:pPr>
              <w:jc w:val="center"/>
              <w:rPr>
                <w:color w:val="000000"/>
                <w:sz w:val="22"/>
                <w:szCs w:val="22"/>
              </w:rPr>
            </w:pPr>
            <w:r w:rsidRPr="007001F1">
              <w:rPr>
                <w:color w:val="000000"/>
                <w:sz w:val="22"/>
                <w:szCs w:val="22"/>
              </w:rPr>
              <w:t>1</w:t>
            </w:r>
            <w:ins w:id="1265" w:author="Kramár Róbert" w:date="2018-04-27T15:24:00Z">
              <w:r w:rsidR="00BB0E35">
                <w:rPr>
                  <w:color w:val="000000"/>
                  <w:sz w:val="22"/>
                  <w:szCs w:val="22"/>
                </w:rPr>
                <w:t>4</w:t>
              </w:r>
            </w:ins>
            <w:del w:id="1266" w:author="Kramár Róbert" w:date="2018-04-27T15:24:00Z">
              <w:r w:rsidRPr="007001F1" w:rsidDel="00BB0E35">
                <w:rPr>
                  <w:color w:val="000000"/>
                  <w:sz w:val="22"/>
                  <w:szCs w:val="22"/>
                </w:rPr>
                <w:delText>5</w:delText>
              </w:r>
            </w:del>
          </w:p>
        </w:tc>
        <w:tc>
          <w:tcPr>
            <w:tcW w:w="4820" w:type="dxa"/>
            <w:gridSpan w:val="2"/>
            <w:shd w:val="clear" w:color="auto" w:fill="auto"/>
            <w:vAlign w:val="center"/>
          </w:tcPr>
          <w:p w14:paraId="51967CD7" w14:textId="3FC2CFE0" w:rsidR="00944D0F" w:rsidRPr="007001F1" w:rsidRDefault="00027816" w:rsidP="003F3D85">
            <w:pPr>
              <w:jc w:val="both"/>
              <w:rPr>
                <w:color w:val="000000"/>
                <w:sz w:val="22"/>
                <w:szCs w:val="22"/>
              </w:rPr>
            </w:pPr>
            <w:r w:rsidRPr="007001F1">
              <w:rPr>
                <w:color w:val="000000"/>
                <w:sz w:val="22"/>
                <w:szCs w:val="22"/>
              </w:rPr>
              <w:t>a</w:t>
            </w:r>
            <w:r w:rsidR="00944D0F" w:rsidRPr="007001F1">
              <w:rPr>
                <w:color w:val="000000"/>
                <w:sz w:val="22"/>
                <w:szCs w:val="22"/>
              </w:rPr>
              <w:t>) Uvádza verejný obstarávateľ použitie elektronickej aukcie v</w:t>
            </w:r>
            <w:del w:id="1267" w:author="Kramár Róbert" w:date="2018-04-27T17:47:00Z">
              <w:r w:rsidR="00944D0F" w:rsidRPr="007001F1" w:rsidDel="00695091">
                <w:rPr>
                  <w:color w:val="000000"/>
                  <w:sz w:val="22"/>
                  <w:szCs w:val="22"/>
                </w:rPr>
                <w:delText xml:space="preserve"> </w:delText>
              </w:r>
            </w:del>
            <w:ins w:id="1268" w:author="Kramár Róbert" w:date="2018-04-27T17:47:00Z">
              <w:r w:rsidR="00695091">
                <w:rPr>
                  <w:color w:val="000000"/>
                  <w:sz w:val="22"/>
                  <w:szCs w:val="22"/>
                </w:rPr>
                <w:t xml:space="preserve"> návrhu </w:t>
              </w:r>
            </w:ins>
            <w:r w:rsidR="00944D0F" w:rsidRPr="007001F1">
              <w:rPr>
                <w:color w:val="000000"/>
                <w:sz w:val="22"/>
                <w:szCs w:val="22"/>
              </w:rPr>
              <w:t>oznámen</w:t>
            </w:r>
            <w:ins w:id="1269" w:author="Kramár Róbert" w:date="2018-04-27T17:47:00Z">
              <w:r w:rsidR="00695091">
                <w:rPr>
                  <w:color w:val="000000"/>
                  <w:sz w:val="22"/>
                  <w:szCs w:val="22"/>
                </w:rPr>
                <w:t>ia</w:t>
              </w:r>
            </w:ins>
            <w:del w:id="1270" w:author="Kramár Róbert" w:date="2018-04-27T17:47:00Z">
              <w:r w:rsidR="00944D0F" w:rsidRPr="007001F1" w:rsidDel="00695091">
                <w:rPr>
                  <w:color w:val="000000"/>
                  <w:sz w:val="22"/>
                  <w:szCs w:val="22"/>
                </w:rPr>
                <w:delText>í</w:delText>
              </w:r>
            </w:del>
            <w:r w:rsidR="00944D0F" w:rsidRPr="007001F1">
              <w:rPr>
                <w:color w:val="000000"/>
                <w:sz w:val="22"/>
                <w:szCs w:val="22"/>
              </w:rPr>
              <w:t xml:space="preserve"> o vyhlásení verejného obstarávania alebo v</w:t>
            </w:r>
            <w:del w:id="1271" w:author="Kramár Róbert" w:date="2018-04-27T17:47:00Z">
              <w:r w:rsidR="00944D0F" w:rsidRPr="007001F1" w:rsidDel="00695091">
                <w:rPr>
                  <w:color w:val="000000"/>
                  <w:sz w:val="22"/>
                  <w:szCs w:val="22"/>
                </w:rPr>
                <w:delText xml:space="preserve"> </w:delText>
              </w:r>
            </w:del>
            <w:ins w:id="1272" w:author="Kramár Róbert" w:date="2018-04-27T17:47:00Z">
              <w:r w:rsidR="00695091">
                <w:rPr>
                  <w:color w:val="000000"/>
                  <w:sz w:val="22"/>
                  <w:szCs w:val="22"/>
                </w:rPr>
                <w:t xml:space="preserve"> návrhu </w:t>
              </w:r>
            </w:ins>
            <w:r w:rsidR="00944D0F" w:rsidRPr="007001F1">
              <w:rPr>
                <w:color w:val="000000"/>
                <w:sz w:val="22"/>
                <w:szCs w:val="22"/>
              </w:rPr>
              <w:t>oznámen</w:t>
            </w:r>
            <w:ins w:id="1273" w:author="Kramár Róbert" w:date="2018-04-27T17:47:00Z">
              <w:r w:rsidR="00695091">
                <w:rPr>
                  <w:color w:val="000000"/>
                  <w:sz w:val="22"/>
                  <w:szCs w:val="22"/>
                </w:rPr>
                <w:t>ia</w:t>
              </w:r>
            </w:ins>
            <w:del w:id="1274" w:author="Kramár Róbert" w:date="2018-04-27T17:47:00Z">
              <w:r w:rsidR="00944D0F" w:rsidRPr="007001F1" w:rsidDel="00695091">
                <w:rPr>
                  <w:color w:val="000000"/>
                  <w:sz w:val="22"/>
                  <w:szCs w:val="22"/>
                </w:rPr>
                <w:delText>í</w:delText>
              </w:r>
            </w:del>
            <w:r w:rsidR="00944D0F" w:rsidRPr="007001F1">
              <w:rPr>
                <w:color w:val="000000"/>
                <w:sz w:val="22"/>
                <w:szCs w:val="22"/>
              </w:rPr>
              <w:t xml:space="preserve"> použitom ako výzva na súťaž?</w:t>
            </w:r>
          </w:p>
        </w:tc>
        <w:tc>
          <w:tcPr>
            <w:tcW w:w="567" w:type="dxa"/>
            <w:shd w:val="clear" w:color="auto" w:fill="auto"/>
            <w:vAlign w:val="center"/>
          </w:tcPr>
          <w:p w14:paraId="154028E3" w14:textId="77777777" w:rsidR="00944D0F" w:rsidRPr="007001F1" w:rsidRDefault="00944D0F" w:rsidP="003F3D85">
            <w:pPr>
              <w:jc w:val="both"/>
              <w:rPr>
                <w:color w:val="000000"/>
                <w:sz w:val="22"/>
                <w:szCs w:val="22"/>
              </w:rPr>
            </w:pPr>
          </w:p>
        </w:tc>
        <w:tc>
          <w:tcPr>
            <w:tcW w:w="567" w:type="dxa"/>
            <w:shd w:val="clear" w:color="auto" w:fill="auto"/>
            <w:vAlign w:val="center"/>
          </w:tcPr>
          <w:p w14:paraId="596D4BB4" w14:textId="77777777" w:rsidR="00944D0F" w:rsidRPr="007001F1" w:rsidRDefault="00944D0F" w:rsidP="003F3D85">
            <w:pPr>
              <w:jc w:val="both"/>
              <w:rPr>
                <w:color w:val="000000"/>
                <w:sz w:val="22"/>
                <w:szCs w:val="22"/>
              </w:rPr>
            </w:pPr>
          </w:p>
        </w:tc>
        <w:tc>
          <w:tcPr>
            <w:tcW w:w="776" w:type="dxa"/>
            <w:shd w:val="clear" w:color="auto" w:fill="auto"/>
            <w:vAlign w:val="center"/>
          </w:tcPr>
          <w:p w14:paraId="50FE1DEB" w14:textId="77777777" w:rsidR="00944D0F" w:rsidRPr="007001F1" w:rsidRDefault="00944D0F" w:rsidP="003F3D85">
            <w:pPr>
              <w:jc w:val="both"/>
              <w:rPr>
                <w:color w:val="000000"/>
                <w:sz w:val="22"/>
                <w:szCs w:val="22"/>
              </w:rPr>
            </w:pPr>
          </w:p>
        </w:tc>
        <w:tc>
          <w:tcPr>
            <w:tcW w:w="1775" w:type="dxa"/>
            <w:shd w:val="clear" w:color="auto" w:fill="auto"/>
            <w:vAlign w:val="center"/>
          </w:tcPr>
          <w:p w14:paraId="3FCE9EEE" w14:textId="77777777" w:rsidR="00944D0F" w:rsidRPr="007001F1" w:rsidRDefault="00944D0F" w:rsidP="003F3D85">
            <w:pPr>
              <w:jc w:val="both"/>
              <w:rPr>
                <w:color w:val="000000"/>
                <w:sz w:val="22"/>
                <w:szCs w:val="22"/>
              </w:rPr>
            </w:pPr>
          </w:p>
        </w:tc>
      </w:tr>
      <w:tr w:rsidR="00944D0F" w:rsidRPr="007001F1" w14:paraId="7B98F371" w14:textId="77777777" w:rsidTr="007261E4">
        <w:trPr>
          <w:trHeight w:val="675"/>
        </w:trPr>
        <w:tc>
          <w:tcPr>
            <w:tcW w:w="582" w:type="dxa"/>
            <w:vMerge/>
            <w:shd w:val="clear" w:color="auto" w:fill="auto"/>
            <w:noWrap/>
            <w:vAlign w:val="center"/>
          </w:tcPr>
          <w:p w14:paraId="36838E63"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FFA2B6D" w14:textId="029BC4FC" w:rsidR="00944D0F" w:rsidRPr="007001F1" w:rsidRDefault="00027816" w:rsidP="003F3D85">
            <w:pPr>
              <w:jc w:val="both"/>
              <w:rPr>
                <w:color w:val="000000"/>
                <w:sz w:val="22"/>
                <w:szCs w:val="22"/>
              </w:rPr>
            </w:pPr>
            <w:r w:rsidRPr="007001F1">
              <w:rPr>
                <w:color w:val="000000"/>
                <w:sz w:val="22"/>
                <w:szCs w:val="22"/>
              </w:rPr>
              <w:t>b</w:t>
            </w:r>
            <w:r w:rsidR="00944D0F" w:rsidRPr="007001F1">
              <w:rPr>
                <w:color w:val="000000"/>
                <w:sz w:val="22"/>
                <w:szCs w:val="22"/>
              </w:rPr>
              <w:t>) Sú podmienky elektronickej aukcie uvedené v</w:t>
            </w:r>
            <w:del w:id="1275" w:author="Kramár Róbert" w:date="2018-04-27T17:47:00Z">
              <w:r w:rsidR="00944D0F" w:rsidRPr="007001F1" w:rsidDel="00695091">
                <w:rPr>
                  <w:color w:val="000000"/>
                  <w:sz w:val="22"/>
                  <w:szCs w:val="22"/>
                </w:rPr>
                <w:delText xml:space="preserve"> </w:delText>
              </w:r>
            </w:del>
            <w:ins w:id="1276" w:author="Kramár Róbert" w:date="2018-04-27T17:47:00Z">
              <w:r w:rsidR="00695091">
                <w:rPr>
                  <w:color w:val="000000"/>
                  <w:sz w:val="22"/>
                  <w:szCs w:val="22"/>
                </w:rPr>
                <w:t xml:space="preserve"> návrhu </w:t>
              </w:r>
            </w:ins>
            <w:r w:rsidR="00944D0F" w:rsidRPr="007001F1">
              <w:rPr>
                <w:color w:val="000000"/>
                <w:sz w:val="22"/>
                <w:szCs w:val="22"/>
              </w:rPr>
              <w:t>súťažných podklado</w:t>
            </w:r>
            <w:ins w:id="1277" w:author="Kramár Róbert" w:date="2018-04-27T17:47:00Z">
              <w:r w:rsidR="00695091">
                <w:rPr>
                  <w:color w:val="000000"/>
                  <w:sz w:val="22"/>
                  <w:szCs w:val="22"/>
                </w:rPr>
                <w:t>v</w:t>
              </w:r>
            </w:ins>
            <w:del w:id="1278" w:author="Kramár Róbert" w:date="2018-04-27T17:47:00Z">
              <w:r w:rsidR="00944D0F" w:rsidRPr="007001F1" w:rsidDel="00695091">
                <w:rPr>
                  <w:color w:val="000000"/>
                  <w:sz w:val="22"/>
                  <w:szCs w:val="22"/>
                </w:rPr>
                <w:delText>ch</w:delText>
              </w:r>
            </w:del>
            <w:r w:rsidR="00944D0F" w:rsidRPr="007001F1">
              <w:rPr>
                <w:color w:val="000000"/>
                <w:sz w:val="22"/>
                <w:szCs w:val="22"/>
              </w:rPr>
              <w:t xml:space="preserve"> a sú stanovené v súlade so ZVO?</w:t>
            </w:r>
          </w:p>
        </w:tc>
        <w:tc>
          <w:tcPr>
            <w:tcW w:w="567" w:type="dxa"/>
            <w:shd w:val="clear" w:color="auto" w:fill="auto"/>
            <w:vAlign w:val="center"/>
          </w:tcPr>
          <w:p w14:paraId="6B60EF07" w14:textId="77777777" w:rsidR="00944D0F" w:rsidRPr="007001F1" w:rsidRDefault="00944D0F" w:rsidP="003F3D85">
            <w:pPr>
              <w:jc w:val="both"/>
              <w:rPr>
                <w:color w:val="000000"/>
                <w:sz w:val="22"/>
                <w:szCs w:val="22"/>
              </w:rPr>
            </w:pPr>
          </w:p>
        </w:tc>
        <w:tc>
          <w:tcPr>
            <w:tcW w:w="567" w:type="dxa"/>
            <w:shd w:val="clear" w:color="auto" w:fill="auto"/>
            <w:vAlign w:val="center"/>
          </w:tcPr>
          <w:p w14:paraId="00BED842" w14:textId="77777777" w:rsidR="00944D0F" w:rsidRPr="007001F1" w:rsidRDefault="00944D0F" w:rsidP="003F3D85">
            <w:pPr>
              <w:jc w:val="both"/>
              <w:rPr>
                <w:color w:val="000000"/>
                <w:sz w:val="22"/>
                <w:szCs w:val="22"/>
              </w:rPr>
            </w:pPr>
          </w:p>
        </w:tc>
        <w:tc>
          <w:tcPr>
            <w:tcW w:w="776" w:type="dxa"/>
            <w:shd w:val="clear" w:color="auto" w:fill="auto"/>
            <w:vAlign w:val="center"/>
          </w:tcPr>
          <w:p w14:paraId="347B0111" w14:textId="77777777" w:rsidR="00944D0F" w:rsidRPr="007001F1" w:rsidRDefault="00944D0F" w:rsidP="003F3D85">
            <w:pPr>
              <w:jc w:val="both"/>
              <w:rPr>
                <w:color w:val="000000"/>
                <w:sz w:val="22"/>
                <w:szCs w:val="22"/>
              </w:rPr>
            </w:pPr>
          </w:p>
        </w:tc>
        <w:tc>
          <w:tcPr>
            <w:tcW w:w="1775" w:type="dxa"/>
            <w:shd w:val="clear" w:color="auto" w:fill="auto"/>
            <w:vAlign w:val="center"/>
          </w:tcPr>
          <w:p w14:paraId="6DE4BFA4" w14:textId="77777777" w:rsidR="00944D0F" w:rsidRPr="007001F1" w:rsidRDefault="00944D0F" w:rsidP="003F3D85">
            <w:pPr>
              <w:jc w:val="both"/>
              <w:rPr>
                <w:color w:val="000000"/>
                <w:sz w:val="22"/>
                <w:szCs w:val="22"/>
              </w:rPr>
            </w:pPr>
          </w:p>
        </w:tc>
      </w:tr>
      <w:tr w:rsidR="00944D0F" w:rsidRPr="007001F1" w14:paraId="78A2A041" w14:textId="77777777" w:rsidTr="007261E4">
        <w:trPr>
          <w:trHeight w:val="1140"/>
        </w:trPr>
        <w:tc>
          <w:tcPr>
            <w:tcW w:w="582" w:type="dxa"/>
            <w:vMerge w:val="restart"/>
            <w:shd w:val="clear" w:color="auto" w:fill="auto"/>
            <w:noWrap/>
            <w:vAlign w:val="center"/>
            <w:hideMark/>
          </w:tcPr>
          <w:p w14:paraId="6AE78933" w14:textId="5BE630C9" w:rsidR="00944D0F" w:rsidRPr="007001F1" w:rsidRDefault="00944D0F" w:rsidP="00901910">
            <w:pPr>
              <w:jc w:val="center"/>
              <w:rPr>
                <w:color w:val="000000"/>
                <w:sz w:val="22"/>
                <w:szCs w:val="22"/>
              </w:rPr>
            </w:pPr>
            <w:r w:rsidRPr="007001F1">
              <w:rPr>
                <w:color w:val="000000"/>
                <w:sz w:val="22"/>
                <w:szCs w:val="22"/>
              </w:rPr>
              <w:t>1</w:t>
            </w:r>
            <w:ins w:id="1279" w:author="Kramár Róbert" w:date="2018-04-27T15:24:00Z">
              <w:r w:rsidR="00BB0E35">
                <w:rPr>
                  <w:color w:val="000000"/>
                  <w:sz w:val="22"/>
                  <w:szCs w:val="22"/>
                </w:rPr>
                <w:t>5</w:t>
              </w:r>
            </w:ins>
            <w:del w:id="1280" w:author="Kramár Róbert" w:date="2018-04-27T15:24:00Z">
              <w:r w:rsidRPr="007001F1" w:rsidDel="00BB0E35">
                <w:rPr>
                  <w:color w:val="000000"/>
                  <w:sz w:val="22"/>
                  <w:szCs w:val="22"/>
                </w:rPr>
                <w:delText>6</w:delText>
              </w:r>
            </w:del>
          </w:p>
        </w:tc>
        <w:tc>
          <w:tcPr>
            <w:tcW w:w="4820" w:type="dxa"/>
            <w:gridSpan w:val="2"/>
            <w:shd w:val="clear" w:color="auto" w:fill="auto"/>
            <w:vAlign w:val="center"/>
            <w:hideMark/>
          </w:tcPr>
          <w:p w14:paraId="4F8756B2" w14:textId="4A531832" w:rsidR="00944D0F" w:rsidRPr="007001F1" w:rsidRDefault="00944D0F" w:rsidP="003F3D85">
            <w:pPr>
              <w:jc w:val="both"/>
              <w:rPr>
                <w:color w:val="000000"/>
                <w:sz w:val="22"/>
                <w:szCs w:val="22"/>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14:paraId="1615DD88" w14:textId="77777777" w:rsidR="00944D0F" w:rsidRPr="007001F1" w:rsidRDefault="00944D0F"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5FE06F57" w14:textId="77777777" w:rsidR="00944D0F" w:rsidRPr="007001F1" w:rsidRDefault="00944D0F"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401C3AA4" w14:textId="77777777" w:rsidR="00944D0F" w:rsidRPr="007001F1" w:rsidRDefault="00944D0F"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027DD9" w14:textId="77777777" w:rsidR="00944D0F" w:rsidRPr="007001F1" w:rsidRDefault="00944D0F" w:rsidP="003F3D85">
            <w:pPr>
              <w:jc w:val="both"/>
              <w:rPr>
                <w:color w:val="000000"/>
                <w:sz w:val="22"/>
                <w:szCs w:val="22"/>
              </w:rPr>
            </w:pPr>
            <w:r w:rsidRPr="007001F1">
              <w:rPr>
                <w:color w:val="000000"/>
                <w:sz w:val="22"/>
                <w:szCs w:val="22"/>
              </w:rPr>
              <w:t> </w:t>
            </w:r>
          </w:p>
        </w:tc>
      </w:tr>
      <w:tr w:rsidR="00944D0F" w:rsidRPr="007001F1" w14:paraId="16FC9825" w14:textId="77777777" w:rsidTr="007261E4">
        <w:trPr>
          <w:trHeight w:val="1140"/>
        </w:trPr>
        <w:tc>
          <w:tcPr>
            <w:tcW w:w="582" w:type="dxa"/>
            <w:vMerge/>
            <w:shd w:val="clear" w:color="auto" w:fill="auto"/>
            <w:noWrap/>
            <w:vAlign w:val="center"/>
          </w:tcPr>
          <w:p w14:paraId="19C39033"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7E7FB736" w14:textId="29421330" w:rsidR="00944D0F" w:rsidRPr="007001F1" w:rsidRDefault="00944D0F" w:rsidP="003F3D85">
            <w:pPr>
              <w:jc w:val="both"/>
              <w:rPr>
                <w:color w:val="000000"/>
                <w:sz w:val="22"/>
                <w:szCs w:val="22"/>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04A485C9" w14:textId="77777777" w:rsidR="00944D0F" w:rsidRPr="007001F1" w:rsidRDefault="00944D0F" w:rsidP="003F3D85">
            <w:pPr>
              <w:jc w:val="both"/>
              <w:rPr>
                <w:color w:val="000000"/>
                <w:sz w:val="22"/>
                <w:szCs w:val="22"/>
              </w:rPr>
            </w:pPr>
          </w:p>
        </w:tc>
        <w:tc>
          <w:tcPr>
            <w:tcW w:w="567" w:type="dxa"/>
            <w:shd w:val="clear" w:color="auto" w:fill="auto"/>
            <w:vAlign w:val="center"/>
          </w:tcPr>
          <w:p w14:paraId="36AD2A8A" w14:textId="77777777" w:rsidR="00944D0F" w:rsidRPr="007001F1" w:rsidRDefault="00944D0F" w:rsidP="003F3D85">
            <w:pPr>
              <w:jc w:val="both"/>
              <w:rPr>
                <w:color w:val="000000"/>
                <w:sz w:val="22"/>
                <w:szCs w:val="22"/>
              </w:rPr>
            </w:pPr>
          </w:p>
        </w:tc>
        <w:tc>
          <w:tcPr>
            <w:tcW w:w="776" w:type="dxa"/>
            <w:shd w:val="clear" w:color="auto" w:fill="auto"/>
            <w:vAlign w:val="center"/>
          </w:tcPr>
          <w:p w14:paraId="2C45C4A7" w14:textId="77777777" w:rsidR="00944D0F" w:rsidRPr="007001F1" w:rsidRDefault="00944D0F" w:rsidP="003F3D85">
            <w:pPr>
              <w:jc w:val="both"/>
              <w:rPr>
                <w:color w:val="000000"/>
                <w:sz w:val="22"/>
                <w:szCs w:val="22"/>
              </w:rPr>
            </w:pPr>
          </w:p>
        </w:tc>
        <w:tc>
          <w:tcPr>
            <w:tcW w:w="1775" w:type="dxa"/>
            <w:shd w:val="clear" w:color="auto" w:fill="auto"/>
            <w:vAlign w:val="center"/>
          </w:tcPr>
          <w:p w14:paraId="0B961051" w14:textId="77777777" w:rsidR="00944D0F" w:rsidRPr="007001F1" w:rsidRDefault="00944D0F" w:rsidP="003F3D85">
            <w:pPr>
              <w:jc w:val="both"/>
              <w:rPr>
                <w:color w:val="000000"/>
                <w:sz w:val="22"/>
                <w:szCs w:val="22"/>
              </w:rPr>
            </w:pPr>
          </w:p>
        </w:tc>
      </w:tr>
      <w:tr w:rsidR="00901910" w:rsidRPr="007001F1" w14:paraId="294BF55F" w14:textId="77777777" w:rsidTr="007261E4">
        <w:trPr>
          <w:trHeight w:val="20"/>
        </w:trPr>
        <w:tc>
          <w:tcPr>
            <w:tcW w:w="582" w:type="dxa"/>
            <w:shd w:val="clear" w:color="auto" w:fill="auto"/>
            <w:noWrap/>
            <w:vAlign w:val="center"/>
            <w:hideMark/>
          </w:tcPr>
          <w:p w14:paraId="11EAE72F" w14:textId="28EA88A1" w:rsidR="00901910" w:rsidRPr="007001F1" w:rsidRDefault="00C769FE" w:rsidP="00901910">
            <w:pPr>
              <w:jc w:val="center"/>
              <w:rPr>
                <w:color w:val="000000"/>
                <w:sz w:val="22"/>
                <w:szCs w:val="22"/>
              </w:rPr>
            </w:pPr>
            <w:r w:rsidRPr="007001F1">
              <w:rPr>
                <w:color w:val="000000"/>
                <w:sz w:val="22"/>
                <w:szCs w:val="22"/>
              </w:rPr>
              <w:t>1</w:t>
            </w:r>
            <w:ins w:id="1281" w:author="Kramár Róbert" w:date="2018-04-27T15:24:00Z">
              <w:r w:rsidR="00BB0E35">
                <w:rPr>
                  <w:color w:val="000000"/>
                  <w:sz w:val="22"/>
                  <w:szCs w:val="22"/>
                </w:rPr>
                <w:t>6</w:t>
              </w:r>
            </w:ins>
            <w:del w:id="1282" w:author="Kramár Róbert" w:date="2018-04-27T15:24:00Z">
              <w:r w:rsidRPr="007001F1" w:rsidDel="00BB0E35">
                <w:rPr>
                  <w:color w:val="000000"/>
                  <w:sz w:val="22"/>
                  <w:szCs w:val="22"/>
                </w:rPr>
                <w:delText>7</w:delText>
              </w:r>
            </w:del>
          </w:p>
        </w:tc>
        <w:tc>
          <w:tcPr>
            <w:tcW w:w="4820" w:type="dxa"/>
            <w:gridSpan w:val="2"/>
            <w:shd w:val="clear" w:color="auto" w:fill="auto"/>
            <w:vAlign w:val="center"/>
            <w:hideMark/>
          </w:tcPr>
          <w:p w14:paraId="7BB3BC6E" w14:textId="3EEEBACF" w:rsidR="00901910" w:rsidRPr="007001F1" w:rsidRDefault="00901910" w:rsidP="003F3D85">
            <w:pPr>
              <w:jc w:val="both"/>
              <w:rPr>
                <w:color w:val="000000"/>
                <w:sz w:val="22"/>
                <w:szCs w:val="22"/>
              </w:rPr>
            </w:pPr>
            <w:r w:rsidRPr="007001F1">
              <w:rPr>
                <w:color w:val="000000"/>
                <w:sz w:val="22"/>
                <w:szCs w:val="22"/>
              </w:rPr>
              <w:t xml:space="preserve">V </w:t>
            </w:r>
            <w:ins w:id="1283" w:author="Kramár Róbert" w:date="2018-04-27T17:47:00Z">
              <w:r w:rsidR="00695091">
                <w:rPr>
                  <w:color w:val="000000"/>
                  <w:sz w:val="22"/>
                  <w:szCs w:val="22"/>
                </w:rPr>
                <w:t xml:space="preserve">návrhu </w:t>
              </w:r>
            </w:ins>
            <w:r w:rsidRPr="007001F1">
              <w:rPr>
                <w:color w:val="000000"/>
                <w:sz w:val="22"/>
                <w:szCs w:val="22"/>
              </w:rPr>
              <w:t>oznámen</w:t>
            </w:r>
            <w:ins w:id="1284" w:author="Kramár Róbert" w:date="2018-04-27T17:47:00Z">
              <w:r w:rsidR="00695091">
                <w:rPr>
                  <w:color w:val="000000"/>
                  <w:sz w:val="22"/>
                  <w:szCs w:val="22"/>
                </w:rPr>
                <w:t>ia</w:t>
              </w:r>
            </w:ins>
            <w:del w:id="1285" w:author="Kramár Róbert" w:date="2018-04-27T17:47:00Z">
              <w:r w:rsidRPr="007001F1" w:rsidDel="00695091">
                <w:rPr>
                  <w:color w:val="000000"/>
                  <w:sz w:val="22"/>
                  <w:szCs w:val="22"/>
                </w:rPr>
                <w:delText>í</w:delText>
              </w:r>
            </w:del>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14:paraId="3950B74E"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6895022D"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7816632"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7A3A4A93" w14:textId="77777777" w:rsidR="00901910" w:rsidRPr="007001F1" w:rsidRDefault="00901910" w:rsidP="003F3D85">
            <w:pPr>
              <w:jc w:val="both"/>
              <w:rPr>
                <w:color w:val="000000"/>
                <w:sz w:val="22"/>
                <w:szCs w:val="22"/>
              </w:rPr>
            </w:pPr>
            <w:r w:rsidRPr="007001F1">
              <w:rPr>
                <w:color w:val="000000"/>
                <w:sz w:val="22"/>
                <w:szCs w:val="22"/>
              </w:rPr>
              <w:t> </w:t>
            </w:r>
          </w:p>
        </w:tc>
      </w:tr>
      <w:tr w:rsidR="00944D0F" w:rsidRPr="007001F1" w14:paraId="391D56AD" w14:textId="77777777" w:rsidTr="007261E4">
        <w:trPr>
          <w:trHeight w:val="630"/>
        </w:trPr>
        <w:tc>
          <w:tcPr>
            <w:tcW w:w="582" w:type="dxa"/>
            <w:vMerge w:val="restart"/>
            <w:shd w:val="clear" w:color="auto" w:fill="auto"/>
            <w:noWrap/>
            <w:vAlign w:val="center"/>
          </w:tcPr>
          <w:p w14:paraId="776DCA08" w14:textId="48885AC2" w:rsidR="00944D0F" w:rsidRPr="007001F1" w:rsidRDefault="00944D0F" w:rsidP="00901910">
            <w:pPr>
              <w:jc w:val="center"/>
              <w:rPr>
                <w:color w:val="000000"/>
                <w:sz w:val="22"/>
                <w:szCs w:val="22"/>
              </w:rPr>
            </w:pPr>
            <w:r w:rsidRPr="007001F1">
              <w:rPr>
                <w:color w:val="000000"/>
                <w:sz w:val="22"/>
                <w:szCs w:val="22"/>
              </w:rPr>
              <w:t>1</w:t>
            </w:r>
            <w:ins w:id="1286" w:author="Kramár Róbert" w:date="2018-04-27T15:24:00Z">
              <w:r w:rsidR="00BB0E35">
                <w:rPr>
                  <w:color w:val="000000"/>
                  <w:sz w:val="22"/>
                  <w:szCs w:val="22"/>
                </w:rPr>
                <w:t>7</w:t>
              </w:r>
            </w:ins>
            <w:del w:id="1287" w:author="Kramár Róbert" w:date="2018-04-27T15:24:00Z">
              <w:r w:rsidRPr="007001F1" w:rsidDel="00BB0E35">
                <w:rPr>
                  <w:color w:val="000000"/>
                  <w:sz w:val="22"/>
                  <w:szCs w:val="22"/>
                </w:rPr>
                <w:delText>8</w:delText>
              </w:r>
            </w:del>
          </w:p>
        </w:tc>
        <w:tc>
          <w:tcPr>
            <w:tcW w:w="4820" w:type="dxa"/>
            <w:gridSpan w:val="2"/>
            <w:shd w:val="clear" w:color="auto" w:fill="auto"/>
            <w:vAlign w:val="center"/>
          </w:tcPr>
          <w:p w14:paraId="49EC7D95" w14:textId="70D41E03" w:rsidR="00944D0F" w:rsidRPr="007001F1" w:rsidRDefault="00944D0F" w:rsidP="003F3D85">
            <w:pPr>
              <w:jc w:val="both"/>
              <w:rPr>
                <w:color w:val="000000"/>
                <w:sz w:val="22"/>
                <w:szCs w:val="22"/>
              </w:rPr>
            </w:pPr>
            <w:r w:rsidRPr="007001F1">
              <w:rPr>
                <w:color w:val="000000"/>
                <w:sz w:val="22"/>
                <w:szCs w:val="22"/>
              </w:rPr>
              <w:t>a) Nebol pred vyhlásením VO identifikovaný konflikt záujmov podľa § 23 ZVO?</w:t>
            </w:r>
          </w:p>
        </w:tc>
        <w:tc>
          <w:tcPr>
            <w:tcW w:w="567" w:type="dxa"/>
            <w:shd w:val="clear" w:color="auto" w:fill="auto"/>
            <w:vAlign w:val="center"/>
          </w:tcPr>
          <w:p w14:paraId="109A8D88" w14:textId="77777777" w:rsidR="00944D0F" w:rsidRPr="007001F1" w:rsidRDefault="00944D0F" w:rsidP="003F3D85">
            <w:pPr>
              <w:jc w:val="both"/>
              <w:rPr>
                <w:color w:val="000000"/>
                <w:sz w:val="22"/>
                <w:szCs w:val="22"/>
              </w:rPr>
            </w:pPr>
          </w:p>
        </w:tc>
        <w:tc>
          <w:tcPr>
            <w:tcW w:w="567" w:type="dxa"/>
            <w:shd w:val="clear" w:color="auto" w:fill="auto"/>
            <w:vAlign w:val="center"/>
          </w:tcPr>
          <w:p w14:paraId="14344A10" w14:textId="77777777" w:rsidR="00944D0F" w:rsidRPr="007001F1" w:rsidRDefault="00944D0F" w:rsidP="003F3D85">
            <w:pPr>
              <w:jc w:val="both"/>
              <w:rPr>
                <w:color w:val="000000"/>
                <w:sz w:val="22"/>
                <w:szCs w:val="22"/>
              </w:rPr>
            </w:pPr>
          </w:p>
        </w:tc>
        <w:tc>
          <w:tcPr>
            <w:tcW w:w="776" w:type="dxa"/>
            <w:shd w:val="clear" w:color="auto" w:fill="auto"/>
            <w:vAlign w:val="center"/>
          </w:tcPr>
          <w:p w14:paraId="350A0F5F" w14:textId="77777777" w:rsidR="00944D0F" w:rsidRPr="007001F1" w:rsidRDefault="00944D0F" w:rsidP="003F3D85">
            <w:pPr>
              <w:jc w:val="both"/>
              <w:rPr>
                <w:color w:val="000000"/>
                <w:sz w:val="22"/>
                <w:szCs w:val="22"/>
              </w:rPr>
            </w:pPr>
          </w:p>
        </w:tc>
        <w:tc>
          <w:tcPr>
            <w:tcW w:w="1775" w:type="dxa"/>
            <w:shd w:val="clear" w:color="auto" w:fill="auto"/>
            <w:vAlign w:val="center"/>
          </w:tcPr>
          <w:p w14:paraId="5DFC74E5" w14:textId="77777777" w:rsidR="00944D0F" w:rsidRPr="007001F1" w:rsidRDefault="00944D0F" w:rsidP="003F3D85">
            <w:pPr>
              <w:jc w:val="both"/>
              <w:rPr>
                <w:color w:val="000000"/>
                <w:sz w:val="22"/>
                <w:szCs w:val="22"/>
              </w:rPr>
            </w:pPr>
          </w:p>
        </w:tc>
      </w:tr>
      <w:tr w:rsidR="00944D0F" w:rsidRPr="007001F1" w14:paraId="26CE7E1D" w14:textId="77777777" w:rsidTr="007261E4">
        <w:trPr>
          <w:trHeight w:val="630"/>
        </w:trPr>
        <w:tc>
          <w:tcPr>
            <w:tcW w:w="582" w:type="dxa"/>
            <w:vMerge/>
            <w:shd w:val="clear" w:color="auto" w:fill="auto"/>
            <w:noWrap/>
            <w:vAlign w:val="center"/>
          </w:tcPr>
          <w:p w14:paraId="1DBE36B4"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5454732" w14:textId="6A655AB3" w:rsidR="00944D0F" w:rsidRPr="007001F1" w:rsidRDefault="00944D0F" w:rsidP="003F3D85">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6DC91EA8" w14:textId="77777777" w:rsidR="00944D0F" w:rsidRPr="007001F1" w:rsidRDefault="00944D0F" w:rsidP="003F3D85">
            <w:pPr>
              <w:jc w:val="both"/>
              <w:rPr>
                <w:color w:val="000000"/>
                <w:sz w:val="22"/>
                <w:szCs w:val="22"/>
              </w:rPr>
            </w:pPr>
          </w:p>
        </w:tc>
        <w:tc>
          <w:tcPr>
            <w:tcW w:w="567" w:type="dxa"/>
            <w:shd w:val="clear" w:color="auto" w:fill="auto"/>
            <w:vAlign w:val="center"/>
          </w:tcPr>
          <w:p w14:paraId="57A9F689" w14:textId="77777777" w:rsidR="00944D0F" w:rsidRPr="007001F1" w:rsidRDefault="00944D0F" w:rsidP="003F3D85">
            <w:pPr>
              <w:jc w:val="both"/>
              <w:rPr>
                <w:color w:val="000000"/>
                <w:sz w:val="22"/>
                <w:szCs w:val="22"/>
              </w:rPr>
            </w:pPr>
          </w:p>
        </w:tc>
        <w:tc>
          <w:tcPr>
            <w:tcW w:w="776" w:type="dxa"/>
            <w:shd w:val="clear" w:color="auto" w:fill="auto"/>
            <w:vAlign w:val="center"/>
          </w:tcPr>
          <w:p w14:paraId="2E63C800" w14:textId="77777777" w:rsidR="00944D0F" w:rsidRPr="007001F1" w:rsidRDefault="00944D0F" w:rsidP="003F3D85">
            <w:pPr>
              <w:jc w:val="both"/>
              <w:rPr>
                <w:color w:val="000000"/>
                <w:sz w:val="22"/>
                <w:szCs w:val="22"/>
              </w:rPr>
            </w:pPr>
          </w:p>
        </w:tc>
        <w:tc>
          <w:tcPr>
            <w:tcW w:w="1775" w:type="dxa"/>
            <w:shd w:val="clear" w:color="auto" w:fill="auto"/>
            <w:vAlign w:val="center"/>
          </w:tcPr>
          <w:p w14:paraId="44FC86DC" w14:textId="77777777" w:rsidR="00944D0F" w:rsidRPr="007001F1" w:rsidRDefault="00944D0F" w:rsidP="003F3D85">
            <w:pPr>
              <w:jc w:val="both"/>
              <w:rPr>
                <w:color w:val="000000"/>
                <w:sz w:val="22"/>
                <w:szCs w:val="22"/>
              </w:rPr>
            </w:pPr>
          </w:p>
        </w:tc>
      </w:tr>
      <w:tr w:rsidR="00944D0F" w:rsidRPr="007001F1" w14:paraId="542EEDE8" w14:textId="77777777" w:rsidTr="007261E4">
        <w:trPr>
          <w:trHeight w:val="758"/>
        </w:trPr>
        <w:tc>
          <w:tcPr>
            <w:tcW w:w="582" w:type="dxa"/>
            <w:vMerge w:val="restart"/>
            <w:shd w:val="clear" w:color="auto" w:fill="auto"/>
            <w:noWrap/>
            <w:vAlign w:val="center"/>
          </w:tcPr>
          <w:p w14:paraId="367369A2" w14:textId="320EAF40" w:rsidR="00944D0F" w:rsidRPr="007001F1" w:rsidRDefault="00944D0F" w:rsidP="00901910">
            <w:pPr>
              <w:jc w:val="center"/>
              <w:rPr>
                <w:color w:val="000000"/>
                <w:sz w:val="22"/>
                <w:szCs w:val="22"/>
              </w:rPr>
            </w:pPr>
            <w:r w:rsidRPr="007001F1">
              <w:rPr>
                <w:color w:val="000000"/>
                <w:sz w:val="22"/>
                <w:szCs w:val="22"/>
              </w:rPr>
              <w:t>1</w:t>
            </w:r>
            <w:ins w:id="1288" w:author="Kramár Róbert" w:date="2018-04-27T15:24:00Z">
              <w:r w:rsidR="00BB0E35">
                <w:rPr>
                  <w:color w:val="000000"/>
                  <w:sz w:val="22"/>
                  <w:szCs w:val="22"/>
                </w:rPr>
                <w:t>8</w:t>
              </w:r>
            </w:ins>
            <w:del w:id="1289" w:author="Kramár Róbert" w:date="2018-04-27T15:24:00Z">
              <w:r w:rsidRPr="007001F1" w:rsidDel="00BB0E35">
                <w:rPr>
                  <w:color w:val="000000"/>
                  <w:sz w:val="22"/>
                  <w:szCs w:val="22"/>
                </w:rPr>
                <w:delText>9</w:delText>
              </w:r>
            </w:del>
          </w:p>
        </w:tc>
        <w:tc>
          <w:tcPr>
            <w:tcW w:w="4820" w:type="dxa"/>
            <w:gridSpan w:val="2"/>
            <w:shd w:val="clear" w:color="auto" w:fill="auto"/>
            <w:vAlign w:val="center"/>
          </w:tcPr>
          <w:p w14:paraId="04A8300A" w14:textId="4F469725" w:rsidR="00944D0F" w:rsidRPr="007001F1" w:rsidRDefault="00944D0F" w:rsidP="003F3D85">
            <w:pPr>
              <w:jc w:val="both"/>
              <w:rPr>
                <w:sz w:val="22"/>
                <w:szCs w:val="22"/>
              </w:rPr>
            </w:pPr>
            <w:r w:rsidRPr="007001F1">
              <w:rPr>
                <w:sz w:val="22"/>
                <w:szCs w:val="22"/>
              </w:rPr>
              <w:t>a) V prípade, ak rozdelil verejný obstarávateľ zákazku na samostatné časti, dodržal všetky ustanovenia §</w:t>
            </w:r>
            <w:ins w:id="1290" w:author="Kramár Róbert" w:date="2017-07-26T17:36:00Z">
              <w:r w:rsidR="0001630F">
                <w:rPr>
                  <w:sz w:val="22"/>
                  <w:szCs w:val="22"/>
                </w:rPr>
                <w:t xml:space="preserve"> </w:t>
              </w:r>
            </w:ins>
            <w:r w:rsidRPr="007001F1">
              <w:rPr>
                <w:sz w:val="22"/>
                <w:szCs w:val="22"/>
              </w:rPr>
              <w:t>28 ZVO?</w:t>
            </w:r>
          </w:p>
        </w:tc>
        <w:tc>
          <w:tcPr>
            <w:tcW w:w="567" w:type="dxa"/>
            <w:shd w:val="clear" w:color="auto" w:fill="auto"/>
            <w:vAlign w:val="center"/>
          </w:tcPr>
          <w:p w14:paraId="4347AE59" w14:textId="77777777" w:rsidR="00944D0F" w:rsidRPr="007001F1" w:rsidRDefault="00944D0F" w:rsidP="003F3D85">
            <w:pPr>
              <w:jc w:val="both"/>
              <w:rPr>
                <w:color w:val="000000"/>
                <w:sz w:val="22"/>
                <w:szCs w:val="22"/>
              </w:rPr>
            </w:pPr>
          </w:p>
        </w:tc>
        <w:tc>
          <w:tcPr>
            <w:tcW w:w="567" w:type="dxa"/>
            <w:shd w:val="clear" w:color="auto" w:fill="auto"/>
            <w:vAlign w:val="center"/>
          </w:tcPr>
          <w:p w14:paraId="2FF86772" w14:textId="77777777" w:rsidR="00944D0F" w:rsidRPr="007001F1" w:rsidRDefault="00944D0F" w:rsidP="003F3D85">
            <w:pPr>
              <w:jc w:val="both"/>
              <w:rPr>
                <w:color w:val="000000"/>
                <w:sz w:val="22"/>
                <w:szCs w:val="22"/>
              </w:rPr>
            </w:pPr>
          </w:p>
        </w:tc>
        <w:tc>
          <w:tcPr>
            <w:tcW w:w="776" w:type="dxa"/>
            <w:shd w:val="clear" w:color="auto" w:fill="auto"/>
            <w:vAlign w:val="center"/>
          </w:tcPr>
          <w:p w14:paraId="67A55575" w14:textId="77777777" w:rsidR="00944D0F" w:rsidRPr="007001F1" w:rsidRDefault="00944D0F" w:rsidP="003F3D85">
            <w:pPr>
              <w:jc w:val="both"/>
              <w:rPr>
                <w:color w:val="000000"/>
                <w:sz w:val="22"/>
                <w:szCs w:val="22"/>
              </w:rPr>
            </w:pPr>
          </w:p>
        </w:tc>
        <w:tc>
          <w:tcPr>
            <w:tcW w:w="1775" w:type="dxa"/>
            <w:shd w:val="clear" w:color="auto" w:fill="auto"/>
            <w:vAlign w:val="center"/>
          </w:tcPr>
          <w:p w14:paraId="4CCC4990" w14:textId="77777777" w:rsidR="00944D0F" w:rsidRPr="007001F1" w:rsidRDefault="00944D0F" w:rsidP="003F3D85">
            <w:pPr>
              <w:jc w:val="both"/>
              <w:rPr>
                <w:color w:val="000000"/>
                <w:sz w:val="22"/>
                <w:szCs w:val="22"/>
              </w:rPr>
            </w:pPr>
          </w:p>
        </w:tc>
      </w:tr>
      <w:tr w:rsidR="00944D0F" w:rsidRPr="007001F1" w14:paraId="5B16FCF9" w14:textId="77777777" w:rsidTr="007261E4">
        <w:trPr>
          <w:trHeight w:val="757"/>
        </w:trPr>
        <w:tc>
          <w:tcPr>
            <w:tcW w:w="582" w:type="dxa"/>
            <w:vMerge/>
            <w:shd w:val="clear" w:color="auto" w:fill="auto"/>
            <w:noWrap/>
            <w:vAlign w:val="center"/>
          </w:tcPr>
          <w:p w14:paraId="1E1DF6B8"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7E8EA870" w14:textId="3317AA69" w:rsidR="00944D0F" w:rsidRPr="007001F1" w:rsidRDefault="00944D0F" w:rsidP="003F3D85">
            <w:pPr>
              <w:jc w:val="both"/>
              <w:rPr>
                <w:sz w:val="22"/>
                <w:szCs w:val="22"/>
              </w:rPr>
            </w:pPr>
            <w:r w:rsidRPr="007001F1">
              <w:rPr>
                <w:sz w:val="22"/>
                <w:szCs w:val="22"/>
              </w:rPr>
              <w:t>b) V prípade, ak verejný obstarávateľ nerozdelil zákazku na časti, uviedol v</w:t>
            </w:r>
            <w:del w:id="1291" w:author="Kramár Róbert" w:date="2018-04-27T17:50:00Z">
              <w:r w:rsidRPr="007001F1" w:rsidDel="003025C1">
                <w:rPr>
                  <w:sz w:val="22"/>
                  <w:szCs w:val="22"/>
                </w:rPr>
                <w:delText xml:space="preserve"> </w:delText>
              </w:r>
            </w:del>
            <w:ins w:id="1292" w:author="Kramár Róbert" w:date="2018-04-27T17:50:00Z">
              <w:r w:rsidR="003025C1">
                <w:rPr>
                  <w:sz w:val="22"/>
                  <w:szCs w:val="22"/>
                </w:rPr>
                <w:t xml:space="preserve"> návrhu </w:t>
              </w:r>
            </w:ins>
            <w:r w:rsidRPr="007001F1">
              <w:rPr>
                <w:sz w:val="22"/>
                <w:szCs w:val="22"/>
              </w:rPr>
              <w:t>oznámen</w:t>
            </w:r>
            <w:ins w:id="1293" w:author="Kramár Róbert" w:date="2018-04-27T17:50:00Z">
              <w:r w:rsidR="003025C1">
                <w:rPr>
                  <w:sz w:val="22"/>
                  <w:szCs w:val="22"/>
                </w:rPr>
                <w:t>ia</w:t>
              </w:r>
            </w:ins>
            <w:del w:id="1294" w:author="Kramár Róbert" w:date="2018-04-27T17:50:00Z">
              <w:r w:rsidRPr="007001F1" w:rsidDel="003025C1">
                <w:rPr>
                  <w:sz w:val="22"/>
                  <w:szCs w:val="22"/>
                </w:rPr>
                <w:delText>í</w:delText>
              </w:r>
            </w:del>
            <w:r w:rsidRPr="007001F1">
              <w:rPr>
                <w:sz w:val="22"/>
                <w:szCs w:val="22"/>
              </w:rPr>
              <w:t xml:space="preserve"> o vyhlásení verejného obstarávania odôvodnenie?</w:t>
            </w:r>
          </w:p>
        </w:tc>
        <w:tc>
          <w:tcPr>
            <w:tcW w:w="567" w:type="dxa"/>
            <w:shd w:val="clear" w:color="auto" w:fill="auto"/>
            <w:vAlign w:val="center"/>
          </w:tcPr>
          <w:p w14:paraId="41E0C859" w14:textId="77777777" w:rsidR="00944D0F" w:rsidRPr="007001F1" w:rsidRDefault="00944D0F" w:rsidP="003F3D85">
            <w:pPr>
              <w:jc w:val="both"/>
              <w:rPr>
                <w:color w:val="000000"/>
                <w:sz w:val="22"/>
                <w:szCs w:val="22"/>
              </w:rPr>
            </w:pPr>
          </w:p>
        </w:tc>
        <w:tc>
          <w:tcPr>
            <w:tcW w:w="567" w:type="dxa"/>
            <w:shd w:val="clear" w:color="auto" w:fill="auto"/>
            <w:vAlign w:val="center"/>
          </w:tcPr>
          <w:p w14:paraId="6772DB51" w14:textId="77777777" w:rsidR="00944D0F" w:rsidRPr="007001F1" w:rsidRDefault="00944D0F" w:rsidP="003F3D85">
            <w:pPr>
              <w:jc w:val="both"/>
              <w:rPr>
                <w:color w:val="000000"/>
                <w:sz w:val="22"/>
                <w:szCs w:val="22"/>
              </w:rPr>
            </w:pPr>
          </w:p>
        </w:tc>
        <w:tc>
          <w:tcPr>
            <w:tcW w:w="776" w:type="dxa"/>
            <w:shd w:val="clear" w:color="auto" w:fill="auto"/>
            <w:vAlign w:val="center"/>
          </w:tcPr>
          <w:p w14:paraId="3C549C3A" w14:textId="77777777" w:rsidR="00944D0F" w:rsidRPr="007001F1" w:rsidRDefault="00944D0F" w:rsidP="003F3D85">
            <w:pPr>
              <w:jc w:val="both"/>
              <w:rPr>
                <w:color w:val="000000"/>
                <w:sz w:val="22"/>
                <w:szCs w:val="22"/>
              </w:rPr>
            </w:pPr>
          </w:p>
        </w:tc>
        <w:tc>
          <w:tcPr>
            <w:tcW w:w="1775" w:type="dxa"/>
            <w:shd w:val="clear" w:color="auto" w:fill="auto"/>
            <w:vAlign w:val="center"/>
          </w:tcPr>
          <w:p w14:paraId="14FA22D5" w14:textId="77777777" w:rsidR="00944D0F" w:rsidRPr="007001F1" w:rsidRDefault="00944D0F" w:rsidP="003F3D85">
            <w:pPr>
              <w:jc w:val="both"/>
              <w:rPr>
                <w:color w:val="000000"/>
                <w:sz w:val="22"/>
                <w:szCs w:val="22"/>
              </w:rPr>
            </w:pPr>
          </w:p>
        </w:tc>
      </w:tr>
      <w:tr w:rsidR="00901910" w:rsidRPr="007001F1" w14:paraId="536118EB" w14:textId="77777777" w:rsidTr="007261E4">
        <w:trPr>
          <w:trHeight w:val="20"/>
        </w:trPr>
        <w:tc>
          <w:tcPr>
            <w:tcW w:w="582" w:type="dxa"/>
            <w:shd w:val="clear" w:color="auto" w:fill="auto"/>
            <w:noWrap/>
            <w:vAlign w:val="center"/>
            <w:hideMark/>
          </w:tcPr>
          <w:p w14:paraId="6210FCAD" w14:textId="7865FDDE" w:rsidR="00901910" w:rsidRPr="007001F1" w:rsidRDefault="00BB0E35" w:rsidP="00901910">
            <w:pPr>
              <w:jc w:val="center"/>
              <w:rPr>
                <w:color w:val="000000"/>
                <w:sz w:val="22"/>
                <w:szCs w:val="22"/>
              </w:rPr>
            </w:pPr>
            <w:ins w:id="1295" w:author="Kramár Róbert" w:date="2018-04-27T15:24:00Z">
              <w:r>
                <w:rPr>
                  <w:color w:val="000000"/>
                  <w:sz w:val="22"/>
                  <w:szCs w:val="22"/>
                </w:rPr>
                <w:t>19</w:t>
              </w:r>
            </w:ins>
            <w:del w:id="1296" w:author="Kramár Róbert" w:date="2018-04-27T15:24:00Z">
              <w:r w:rsidR="00C769FE" w:rsidRPr="007001F1" w:rsidDel="00BB0E35">
                <w:rPr>
                  <w:color w:val="000000"/>
                  <w:sz w:val="22"/>
                  <w:szCs w:val="22"/>
                </w:rPr>
                <w:delText>20</w:delText>
              </w:r>
            </w:del>
          </w:p>
        </w:tc>
        <w:tc>
          <w:tcPr>
            <w:tcW w:w="4820" w:type="dxa"/>
            <w:gridSpan w:val="2"/>
            <w:shd w:val="clear" w:color="auto" w:fill="auto"/>
            <w:vAlign w:val="center"/>
            <w:hideMark/>
          </w:tcPr>
          <w:p w14:paraId="40BA5768" w14:textId="77777777" w:rsidR="00901910" w:rsidRPr="007001F1" w:rsidRDefault="00901910"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7B81376"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BCF782B"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4215CF"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3F4BA0B5"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4EC3ECB7" w14:textId="77777777" w:rsidTr="007261E4">
        <w:trPr>
          <w:trHeight w:val="300"/>
        </w:trPr>
        <w:tc>
          <w:tcPr>
            <w:tcW w:w="9087" w:type="dxa"/>
            <w:gridSpan w:val="7"/>
            <w:shd w:val="clear" w:color="auto" w:fill="auto"/>
            <w:noWrap/>
            <w:vAlign w:val="center"/>
          </w:tcPr>
          <w:p w14:paraId="4F05CF0E" w14:textId="77777777" w:rsidR="00901910" w:rsidRPr="007001F1" w:rsidRDefault="00901910" w:rsidP="00901910">
            <w:pPr>
              <w:jc w:val="both"/>
              <w:rPr>
                <w:b/>
                <w:sz w:val="20"/>
                <w:szCs w:val="20"/>
              </w:rPr>
            </w:pPr>
            <w:r w:rsidRPr="007001F1">
              <w:rPr>
                <w:b/>
                <w:sz w:val="20"/>
                <w:szCs w:val="20"/>
              </w:rPr>
              <w:t>VYJADRENIE</w:t>
            </w:r>
          </w:p>
          <w:p w14:paraId="2CE52434" w14:textId="77777777" w:rsidR="00901910" w:rsidRPr="007001F1" w:rsidRDefault="00901910" w:rsidP="00901910">
            <w:pPr>
              <w:jc w:val="both"/>
              <w:rPr>
                <w:sz w:val="20"/>
                <w:szCs w:val="20"/>
              </w:rPr>
            </w:pPr>
          </w:p>
          <w:p w14:paraId="6DAAA9BE" w14:textId="77777777" w:rsidR="00901910" w:rsidRPr="007001F1" w:rsidRDefault="00901910" w:rsidP="00901910">
            <w:r w:rsidRPr="007001F1">
              <w:rPr>
                <w:sz w:val="20"/>
                <w:szCs w:val="20"/>
              </w:rPr>
              <w:t xml:space="preserve">Na základe overených skutočností potvrdzujem, že  </w:t>
            </w:r>
            <w:sdt>
              <w:sdtPr>
                <w:rPr>
                  <w:sz w:val="20"/>
                  <w:szCs w:val="20"/>
                </w:rPr>
                <w:id w:val="-2078507152"/>
                <w:placeholder>
                  <w:docPart w:val="CEF2C93ECEE3429987AFD2E37EBC20D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473EC978" w14:textId="77777777" w:rsidR="00901910" w:rsidRPr="007001F1" w:rsidRDefault="00901910" w:rsidP="00901910">
            <w:pPr>
              <w:rPr>
                <w:b/>
                <w:bCs/>
                <w:color w:val="000000"/>
                <w:sz w:val="22"/>
                <w:szCs w:val="22"/>
              </w:rPr>
            </w:pPr>
          </w:p>
        </w:tc>
      </w:tr>
      <w:tr w:rsidR="00901910" w:rsidRPr="007001F1" w14:paraId="44E0A93E" w14:textId="77777777" w:rsidTr="007261E4">
        <w:trPr>
          <w:trHeight w:val="300"/>
        </w:trPr>
        <w:tc>
          <w:tcPr>
            <w:tcW w:w="3559" w:type="dxa"/>
            <w:gridSpan w:val="2"/>
            <w:shd w:val="clear" w:color="auto" w:fill="auto"/>
            <w:vAlign w:val="center"/>
            <w:hideMark/>
          </w:tcPr>
          <w:p w14:paraId="4D5D0671" w14:textId="77777777" w:rsidR="00901910" w:rsidRPr="007001F1" w:rsidRDefault="00901910" w:rsidP="00901910">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26"/>
            </w:r>
            <w:r w:rsidRPr="007001F1">
              <w:rPr>
                <w:b/>
                <w:bCs/>
                <w:sz w:val="22"/>
                <w:szCs w:val="22"/>
              </w:rPr>
              <w:t>:</w:t>
            </w:r>
          </w:p>
        </w:tc>
        <w:tc>
          <w:tcPr>
            <w:tcW w:w="5528" w:type="dxa"/>
            <w:gridSpan w:val="5"/>
            <w:shd w:val="clear" w:color="auto" w:fill="auto"/>
            <w:vAlign w:val="center"/>
            <w:hideMark/>
          </w:tcPr>
          <w:p w14:paraId="04CCEE5A"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DDFB2EC" w14:textId="77777777" w:rsidTr="007261E4">
        <w:trPr>
          <w:trHeight w:val="300"/>
        </w:trPr>
        <w:tc>
          <w:tcPr>
            <w:tcW w:w="3559" w:type="dxa"/>
            <w:gridSpan w:val="2"/>
            <w:shd w:val="clear" w:color="auto" w:fill="auto"/>
            <w:vAlign w:val="center"/>
            <w:hideMark/>
          </w:tcPr>
          <w:p w14:paraId="79C9925A" w14:textId="77777777" w:rsidR="00901910" w:rsidRPr="007001F1" w:rsidRDefault="00901910"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450076F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E8E6949" w14:textId="77777777" w:rsidTr="007261E4">
        <w:trPr>
          <w:trHeight w:val="300"/>
        </w:trPr>
        <w:tc>
          <w:tcPr>
            <w:tcW w:w="3559" w:type="dxa"/>
            <w:gridSpan w:val="2"/>
            <w:shd w:val="clear" w:color="000000" w:fill="FFFFFF"/>
            <w:vAlign w:val="center"/>
            <w:hideMark/>
          </w:tcPr>
          <w:p w14:paraId="49DFEA7D"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E33A6B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C81B99E" w14:textId="77777777" w:rsidTr="007261E4">
        <w:trPr>
          <w:trHeight w:val="300"/>
        </w:trPr>
        <w:tc>
          <w:tcPr>
            <w:tcW w:w="9087" w:type="dxa"/>
            <w:gridSpan w:val="7"/>
            <w:shd w:val="clear" w:color="auto" w:fill="auto"/>
            <w:noWrap/>
            <w:vAlign w:val="bottom"/>
            <w:hideMark/>
          </w:tcPr>
          <w:p w14:paraId="0869C39B"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38B36D51" w14:textId="77777777" w:rsidTr="007261E4">
        <w:trPr>
          <w:trHeight w:val="300"/>
        </w:trPr>
        <w:tc>
          <w:tcPr>
            <w:tcW w:w="3559" w:type="dxa"/>
            <w:gridSpan w:val="2"/>
            <w:shd w:val="clear" w:color="000000" w:fill="FFFFFF"/>
            <w:vAlign w:val="center"/>
            <w:hideMark/>
          </w:tcPr>
          <w:p w14:paraId="77BAD7F5"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27"/>
            </w:r>
            <w:r w:rsidRPr="007001F1">
              <w:rPr>
                <w:b/>
                <w:bCs/>
                <w:sz w:val="22"/>
                <w:szCs w:val="22"/>
              </w:rPr>
              <w:t>:</w:t>
            </w:r>
          </w:p>
        </w:tc>
        <w:tc>
          <w:tcPr>
            <w:tcW w:w="5528" w:type="dxa"/>
            <w:gridSpan w:val="5"/>
            <w:shd w:val="clear" w:color="auto" w:fill="auto"/>
            <w:vAlign w:val="center"/>
            <w:hideMark/>
          </w:tcPr>
          <w:p w14:paraId="55FBD1F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69BBB8DC" w14:textId="77777777" w:rsidTr="007261E4">
        <w:trPr>
          <w:trHeight w:val="300"/>
        </w:trPr>
        <w:tc>
          <w:tcPr>
            <w:tcW w:w="3559" w:type="dxa"/>
            <w:gridSpan w:val="2"/>
            <w:shd w:val="clear" w:color="000000" w:fill="FFFFFF"/>
            <w:vAlign w:val="center"/>
            <w:hideMark/>
          </w:tcPr>
          <w:p w14:paraId="56757BD0" w14:textId="77777777" w:rsidR="00901910" w:rsidRPr="007001F1" w:rsidRDefault="00901910"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41BCE0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3C7BFFC" w14:textId="77777777" w:rsidTr="007261E4">
        <w:trPr>
          <w:trHeight w:val="300"/>
        </w:trPr>
        <w:tc>
          <w:tcPr>
            <w:tcW w:w="3559" w:type="dxa"/>
            <w:gridSpan w:val="2"/>
            <w:shd w:val="clear" w:color="000000" w:fill="FFFFFF"/>
            <w:vAlign w:val="center"/>
            <w:hideMark/>
          </w:tcPr>
          <w:p w14:paraId="61AFB35A"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C805EF6" w14:textId="77777777" w:rsidR="00901910" w:rsidRPr="007001F1" w:rsidRDefault="00901910" w:rsidP="00901910">
            <w:pPr>
              <w:rPr>
                <w:color w:val="000000"/>
                <w:sz w:val="22"/>
                <w:szCs w:val="22"/>
              </w:rPr>
            </w:pPr>
            <w:r w:rsidRPr="007001F1">
              <w:rPr>
                <w:color w:val="000000"/>
                <w:sz w:val="22"/>
                <w:szCs w:val="22"/>
              </w:rPr>
              <w:t> </w:t>
            </w:r>
          </w:p>
        </w:tc>
      </w:tr>
    </w:tbl>
    <w:p w14:paraId="598D658D" w14:textId="5D758B42" w:rsidR="00901910" w:rsidRPr="007001F1" w:rsidRDefault="00901910"/>
    <w:p w14:paraId="016C5446" w14:textId="77777777"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4B0CE2F9" w14:textId="77777777" w:rsidTr="007261E4">
        <w:trPr>
          <w:trHeight w:val="645"/>
        </w:trPr>
        <w:tc>
          <w:tcPr>
            <w:tcW w:w="9087" w:type="dxa"/>
            <w:gridSpan w:val="7"/>
            <w:shd w:val="clear" w:color="000000" w:fill="60497A"/>
            <w:vAlign w:val="center"/>
            <w:hideMark/>
          </w:tcPr>
          <w:p w14:paraId="2A66F68A" w14:textId="10D38092"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297"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297"/>
          </w:p>
        </w:tc>
      </w:tr>
      <w:tr w:rsidR="00901910" w:rsidRPr="007001F1" w14:paraId="7F8466BF" w14:textId="77777777" w:rsidTr="007261E4">
        <w:trPr>
          <w:trHeight w:val="330"/>
        </w:trPr>
        <w:tc>
          <w:tcPr>
            <w:tcW w:w="9087" w:type="dxa"/>
            <w:gridSpan w:val="7"/>
            <w:shd w:val="clear" w:color="auto" w:fill="auto"/>
            <w:vAlign w:val="center"/>
            <w:hideMark/>
          </w:tcPr>
          <w:p w14:paraId="486C584D" w14:textId="77777777" w:rsidR="00901910" w:rsidRPr="007001F1" w:rsidRDefault="00901910" w:rsidP="00901910">
            <w:pPr>
              <w:jc w:val="center"/>
              <w:rPr>
                <w:b/>
                <w:bCs/>
                <w:color w:val="000000"/>
                <w:sz w:val="22"/>
                <w:szCs w:val="22"/>
              </w:rPr>
            </w:pPr>
            <w:r w:rsidRPr="007001F1">
              <w:rPr>
                <w:b/>
                <w:bCs/>
                <w:color w:val="000000"/>
                <w:sz w:val="22"/>
                <w:szCs w:val="22"/>
              </w:rPr>
              <w:t>Identifikácia programu</w:t>
            </w:r>
          </w:p>
        </w:tc>
      </w:tr>
      <w:tr w:rsidR="00901910" w:rsidRPr="007001F1" w14:paraId="09734445" w14:textId="77777777" w:rsidTr="007261E4">
        <w:trPr>
          <w:trHeight w:val="300"/>
        </w:trPr>
        <w:tc>
          <w:tcPr>
            <w:tcW w:w="3559" w:type="dxa"/>
            <w:gridSpan w:val="2"/>
            <w:shd w:val="clear" w:color="auto" w:fill="auto"/>
            <w:vAlign w:val="center"/>
            <w:hideMark/>
          </w:tcPr>
          <w:p w14:paraId="1566B95B" w14:textId="77777777" w:rsidR="00901910" w:rsidRPr="007001F1" w:rsidRDefault="00901910"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0E1973A"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4F3E961C" w14:textId="77777777" w:rsidTr="007261E4">
        <w:trPr>
          <w:trHeight w:val="660"/>
        </w:trPr>
        <w:tc>
          <w:tcPr>
            <w:tcW w:w="3559" w:type="dxa"/>
            <w:gridSpan w:val="2"/>
            <w:shd w:val="clear" w:color="auto" w:fill="auto"/>
            <w:vAlign w:val="center"/>
            <w:hideMark/>
          </w:tcPr>
          <w:p w14:paraId="260EC763" w14:textId="7B7EFBAD" w:rsidR="00901910" w:rsidRPr="007001F1" w:rsidRDefault="00901910" w:rsidP="00901910">
            <w:pPr>
              <w:rPr>
                <w:color w:val="000000"/>
                <w:sz w:val="22"/>
                <w:szCs w:val="22"/>
              </w:rPr>
            </w:pPr>
            <w:r w:rsidRPr="007001F1">
              <w:rPr>
                <w:color w:val="000000"/>
                <w:sz w:val="22"/>
                <w:szCs w:val="22"/>
              </w:rPr>
              <w:t xml:space="preserve">Názov </w:t>
            </w:r>
            <w:ins w:id="1298" w:author="Kramár Róbert" w:date="2018-04-27T15:11: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2003DCE9"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4E0B10B8" w14:textId="77777777" w:rsidTr="007261E4">
        <w:trPr>
          <w:trHeight w:val="330"/>
        </w:trPr>
        <w:tc>
          <w:tcPr>
            <w:tcW w:w="9087" w:type="dxa"/>
            <w:gridSpan w:val="7"/>
            <w:shd w:val="clear" w:color="auto" w:fill="auto"/>
            <w:vAlign w:val="center"/>
            <w:hideMark/>
          </w:tcPr>
          <w:p w14:paraId="2F11843E" w14:textId="77777777" w:rsidR="00901910" w:rsidRPr="007001F1" w:rsidRDefault="00901910" w:rsidP="00901910">
            <w:pPr>
              <w:jc w:val="center"/>
              <w:rPr>
                <w:b/>
                <w:bCs/>
                <w:color w:val="000000"/>
                <w:sz w:val="22"/>
                <w:szCs w:val="22"/>
              </w:rPr>
            </w:pPr>
            <w:r w:rsidRPr="007001F1">
              <w:rPr>
                <w:b/>
                <w:bCs/>
                <w:color w:val="000000"/>
                <w:sz w:val="22"/>
                <w:szCs w:val="22"/>
              </w:rPr>
              <w:t>Identifikácia projektu a prijímateľa</w:t>
            </w:r>
          </w:p>
        </w:tc>
      </w:tr>
      <w:tr w:rsidR="00901910" w:rsidRPr="007001F1" w14:paraId="27AC68BC" w14:textId="77777777" w:rsidTr="007261E4">
        <w:trPr>
          <w:trHeight w:val="330"/>
        </w:trPr>
        <w:tc>
          <w:tcPr>
            <w:tcW w:w="3559" w:type="dxa"/>
            <w:gridSpan w:val="2"/>
            <w:shd w:val="clear" w:color="auto" w:fill="auto"/>
            <w:vAlign w:val="center"/>
            <w:hideMark/>
          </w:tcPr>
          <w:p w14:paraId="198D46A7" w14:textId="36F978F6" w:rsidR="00901910" w:rsidRPr="007001F1" w:rsidRDefault="00901910"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BDC260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8C06994" w14:textId="77777777" w:rsidTr="007261E4">
        <w:trPr>
          <w:trHeight w:val="300"/>
        </w:trPr>
        <w:tc>
          <w:tcPr>
            <w:tcW w:w="3559" w:type="dxa"/>
            <w:gridSpan w:val="2"/>
            <w:shd w:val="clear" w:color="auto" w:fill="auto"/>
            <w:vAlign w:val="center"/>
            <w:hideMark/>
          </w:tcPr>
          <w:p w14:paraId="1C3ACDFD" w14:textId="77777777" w:rsidR="00901910" w:rsidRPr="007001F1" w:rsidRDefault="00901910"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6FD26A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D2BF999" w14:textId="77777777" w:rsidTr="007261E4">
        <w:trPr>
          <w:trHeight w:val="300"/>
        </w:trPr>
        <w:tc>
          <w:tcPr>
            <w:tcW w:w="3559" w:type="dxa"/>
            <w:gridSpan w:val="2"/>
            <w:shd w:val="clear" w:color="auto" w:fill="auto"/>
            <w:vAlign w:val="center"/>
            <w:hideMark/>
          </w:tcPr>
          <w:p w14:paraId="589EF9E1" w14:textId="77777777" w:rsidR="00901910" w:rsidRPr="007001F1" w:rsidRDefault="00901910"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5E4FF8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36524D8" w14:textId="77777777" w:rsidTr="007261E4">
        <w:trPr>
          <w:trHeight w:val="300"/>
        </w:trPr>
        <w:tc>
          <w:tcPr>
            <w:tcW w:w="3559" w:type="dxa"/>
            <w:gridSpan w:val="2"/>
            <w:shd w:val="clear" w:color="auto" w:fill="auto"/>
            <w:vAlign w:val="center"/>
            <w:hideMark/>
          </w:tcPr>
          <w:p w14:paraId="3B13195B" w14:textId="77777777" w:rsidR="00901910" w:rsidRPr="007001F1" w:rsidRDefault="00901910"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6C0896E"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DCE5E2E" w14:textId="77777777" w:rsidTr="007261E4">
        <w:trPr>
          <w:trHeight w:val="330"/>
        </w:trPr>
        <w:tc>
          <w:tcPr>
            <w:tcW w:w="9087" w:type="dxa"/>
            <w:gridSpan w:val="7"/>
            <w:shd w:val="clear" w:color="auto" w:fill="auto"/>
            <w:vAlign w:val="center"/>
            <w:hideMark/>
          </w:tcPr>
          <w:p w14:paraId="5A432AD0" w14:textId="77777777" w:rsidR="00901910" w:rsidRPr="007001F1" w:rsidRDefault="00901910" w:rsidP="00901910">
            <w:pPr>
              <w:jc w:val="center"/>
              <w:rPr>
                <w:b/>
                <w:bCs/>
                <w:color w:val="000000"/>
                <w:sz w:val="22"/>
                <w:szCs w:val="22"/>
              </w:rPr>
            </w:pPr>
            <w:r w:rsidRPr="007001F1">
              <w:rPr>
                <w:b/>
                <w:bCs/>
                <w:color w:val="000000"/>
                <w:sz w:val="22"/>
                <w:szCs w:val="22"/>
              </w:rPr>
              <w:t>Identifikácia zákazky</w:t>
            </w:r>
          </w:p>
        </w:tc>
      </w:tr>
      <w:tr w:rsidR="00901910" w:rsidRPr="007001F1" w14:paraId="6B815640" w14:textId="77777777" w:rsidTr="007261E4">
        <w:trPr>
          <w:trHeight w:val="300"/>
        </w:trPr>
        <w:tc>
          <w:tcPr>
            <w:tcW w:w="3559" w:type="dxa"/>
            <w:gridSpan w:val="2"/>
            <w:shd w:val="clear" w:color="auto" w:fill="auto"/>
            <w:vAlign w:val="center"/>
            <w:hideMark/>
          </w:tcPr>
          <w:p w14:paraId="50FFE4C6" w14:textId="77777777" w:rsidR="00901910" w:rsidRPr="007001F1" w:rsidRDefault="00901910"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3F86683" w14:textId="77777777" w:rsidR="00901910" w:rsidRPr="007001F1" w:rsidRDefault="00901910" w:rsidP="00901910">
            <w:pPr>
              <w:rPr>
                <w:color w:val="000000"/>
                <w:sz w:val="22"/>
                <w:szCs w:val="22"/>
              </w:rPr>
            </w:pPr>
            <w:r w:rsidRPr="007001F1">
              <w:rPr>
                <w:color w:val="000000"/>
                <w:sz w:val="22"/>
                <w:szCs w:val="22"/>
              </w:rPr>
              <w:t>Nadlimitná zákazka</w:t>
            </w:r>
          </w:p>
        </w:tc>
      </w:tr>
      <w:tr w:rsidR="00901910" w:rsidRPr="007001F1" w14:paraId="4425C021" w14:textId="77777777" w:rsidTr="007261E4">
        <w:trPr>
          <w:trHeight w:val="300"/>
        </w:trPr>
        <w:tc>
          <w:tcPr>
            <w:tcW w:w="3559" w:type="dxa"/>
            <w:gridSpan w:val="2"/>
            <w:shd w:val="clear" w:color="auto" w:fill="auto"/>
            <w:vAlign w:val="center"/>
            <w:hideMark/>
          </w:tcPr>
          <w:p w14:paraId="5BD6CAF6" w14:textId="77777777" w:rsidR="00901910" w:rsidRPr="007001F1" w:rsidRDefault="00901910"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5A3526FE" w14:textId="77777777" w:rsidR="00901910" w:rsidRPr="007001F1" w:rsidRDefault="00901910" w:rsidP="00901910">
            <w:pPr>
              <w:rPr>
                <w:color w:val="000000"/>
                <w:sz w:val="22"/>
                <w:szCs w:val="22"/>
              </w:rPr>
            </w:pPr>
            <w:r w:rsidRPr="007001F1">
              <w:rPr>
                <w:color w:val="000000"/>
                <w:sz w:val="22"/>
                <w:szCs w:val="22"/>
              </w:rPr>
              <w:t>Užšia súťaž</w:t>
            </w:r>
          </w:p>
        </w:tc>
      </w:tr>
      <w:tr w:rsidR="00901910" w:rsidRPr="007001F1" w14:paraId="1F8D01DD" w14:textId="77777777" w:rsidTr="007261E4">
        <w:trPr>
          <w:trHeight w:val="300"/>
        </w:trPr>
        <w:tc>
          <w:tcPr>
            <w:tcW w:w="3559" w:type="dxa"/>
            <w:gridSpan w:val="2"/>
            <w:shd w:val="clear" w:color="auto" w:fill="auto"/>
            <w:vAlign w:val="center"/>
            <w:hideMark/>
          </w:tcPr>
          <w:p w14:paraId="7748945E" w14:textId="77777777" w:rsidR="00901910" w:rsidRPr="007001F1" w:rsidRDefault="00901910"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670C6F2" w14:textId="77777777" w:rsidR="00901910" w:rsidRPr="007001F1" w:rsidRDefault="00901910" w:rsidP="00901910">
            <w:pPr>
              <w:rPr>
                <w:color w:val="000000"/>
                <w:sz w:val="22"/>
                <w:szCs w:val="22"/>
              </w:rPr>
            </w:pPr>
            <w:r w:rsidRPr="007001F1">
              <w:rPr>
                <w:color w:val="000000"/>
                <w:sz w:val="22"/>
                <w:szCs w:val="22"/>
              </w:rPr>
              <w:t xml:space="preserve"> </w:t>
            </w:r>
          </w:p>
        </w:tc>
      </w:tr>
      <w:tr w:rsidR="004D0B9F" w:rsidRPr="007001F1" w14:paraId="5C4D3A0D" w14:textId="77777777" w:rsidTr="007261E4">
        <w:trPr>
          <w:trHeight w:val="300"/>
        </w:trPr>
        <w:tc>
          <w:tcPr>
            <w:tcW w:w="3559" w:type="dxa"/>
            <w:gridSpan w:val="2"/>
            <w:shd w:val="clear" w:color="auto" w:fill="auto"/>
            <w:vAlign w:val="center"/>
          </w:tcPr>
          <w:p w14:paraId="26DC72A5" w14:textId="19B8F4BE"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226F9E2" w14:textId="77777777" w:rsidR="004D0B9F" w:rsidRPr="007001F1" w:rsidRDefault="004D0B9F" w:rsidP="00901910">
            <w:pPr>
              <w:rPr>
                <w:color w:val="000000"/>
                <w:sz w:val="22"/>
                <w:szCs w:val="22"/>
              </w:rPr>
            </w:pPr>
          </w:p>
        </w:tc>
      </w:tr>
      <w:tr w:rsidR="00901910" w:rsidRPr="007001F1" w14:paraId="2DD6E3AE" w14:textId="77777777" w:rsidTr="007261E4">
        <w:trPr>
          <w:trHeight w:val="300"/>
        </w:trPr>
        <w:tc>
          <w:tcPr>
            <w:tcW w:w="3559" w:type="dxa"/>
            <w:gridSpan w:val="2"/>
            <w:shd w:val="clear" w:color="auto" w:fill="auto"/>
            <w:vAlign w:val="center"/>
            <w:hideMark/>
          </w:tcPr>
          <w:p w14:paraId="7F8D4DDA" w14:textId="77777777" w:rsidR="00901910" w:rsidRPr="007001F1" w:rsidRDefault="00901910"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AF0AAD7" w14:textId="1C7C50B3" w:rsidR="00901910" w:rsidRPr="007001F1" w:rsidRDefault="00144756" w:rsidP="00901910">
            <w:pPr>
              <w:rPr>
                <w:color w:val="000000"/>
                <w:sz w:val="22"/>
                <w:szCs w:val="22"/>
              </w:rPr>
            </w:pPr>
            <w:r w:rsidRPr="007001F1">
              <w:rPr>
                <w:color w:val="000000"/>
                <w:sz w:val="22"/>
                <w:szCs w:val="22"/>
              </w:rPr>
              <w:t>druhá</w:t>
            </w:r>
            <w:r w:rsidR="00901910" w:rsidRPr="007001F1">
              <w:rPr>
                <w:color w:val="000000"/>
                <w:sz w:val="22"/>
                <w:szCs w:val="22"/>
              </w:rPr>
              <w:t xml:space="preserve"> ex-</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14:paraId="3C4AA3CD" w14:textId="77777777" w:rsidTr="007261E4">
        <w:trPr>
          <w:trHeight w:val="300"/>
        </w:trPr>
        <w:tc>
          <w:tcPr>
            <w:tcW w:w="3559" w:type="dxa"/>
            <w:gridSpan w:val="2"/>
            <w:shd w:val="clear" w:color="auto" w:fill="auto"/>
            <w:vAlign w:val="center"/>
            <w:hideMark/>
          </w:tcPr>
          <w:p w14:paraId="27E96181" w14:textId="77777777" w:rsidR="00901910" w:rsidRPr="007001F1" w:rsidRDefault="00901910"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3F4E5CC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66283E38" w14:textId="77777777" w:rsidTr="007261E4">
        <w:trPr>
          <w:trHeight w:val="300"/>
        </w:trPr>
        <w:tc>
          <w:tcPr>
            <w:tcW w:w="3559" w:type="dxa"/>
            <w:gridSpan w:val="2"/>
            <w:shd w:val="clear" w:color="auto" w:fill="auto"/>
            <w:vAlign w:val="center"/>
            <w:hideMark/>
          </w:tcPr>
          <w:p w14:paraId="167AB0F6" w14:textId="77777777" w:rsidR="00901910" w:rsidRPr="007001F1" w:rsidRDefault="00901910"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BE39DC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36C237A" w14:textId="77777777" w:rsidTr="007261E4">
        <w:trPr>
          <w:trHeight w:val="300"/>
        </w:trPr>
        <w:tc>
          <w:tcPr>
            <w:tcW w:w="3559" w:type="dxa"/>
            <w:gridSpan w:val="2"/>
            <w:shd w:val="clear" w:color="auto" w:fill="auto"/>
            <w:vAlign w:val="center"/>
            <w:hideMark/>
          </w:tcPr>
          <w:p w14:paraId="30E7D844" w14:textId="77777777" w:rsidR="00901910" w:rsidRPr="007001F1" w:rsidRDefault="00901910" w:rsidP="00901910">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9606E16" w14:textId="77777777" w:rsidR="00901910" w:rsidRPr="007001F1" w:rsidRDefault="00901910" w:rsidP="00901910">
            <w:pPr>
              <w:rPr>
                <w:color w:val="000000"/>
                <w:sz w:val="22"/>
                <w:szCs w:val="22"/>
              </w:rPr>
            </w:pPr>
            <w:r w:rsidRPr="007001F1">
              <w:rPr>
                <w:color w:val="000000"/>
                <w:sz w:val="22"/>
                <w:szCs w:val="22"/>
              </w:rPr>
              <w:t> </w:t>
            </w:r>
          </w:p>
        </w:tc>
      </w:tr>
      <w:tr w:rsidR="00B0048C" w:rsidRPr="007001F1" w14:paraId="172E2F8A" w14:textId="77777777" w:rsidTr="007261E4">
        <w:trPr>
          <w:trHeight w:val="300"/>
        </w:trPr>
        <w:tc>
          <w:tcPr>
            <w:tcW w:w="3559" w:type="dxa"/>
            <w:gridSpan w:val="2"/>
            <w:shd w:val="clear" w:color="auto" w:fill="auto"/>
            <w:vAlign w:val="center"/>
          </w:tcPr>
          <w:p w14:paraId="304164F4" w14:textId="5114726B" w:rsidR="00B0048C" w:rsidRPr="007001F1" w:rsidRDefault="00B0048C" w:rsidP="00901910">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57CAB929" w14:textId="77777777" w:rsidR="00B0048C" w:rsidRPr="007001F1" w:rsidRDefault="00B0048C" w:rsidP="00901910">
            <w:pPr>
              <w:rPr>
                <w:color w:val="000000"/>
                <w:sz w:val="22"/>
                <w:szCs w:val="22"/>
              </w:rPr>
            </w:pPr>
          </w:p>
        </w:tc>
      </w:tr>
      <w:tr w:rsidR="00901910" w:rsidRPr="007001F1" w14:paraId="69FF2371" w14:textId="77777777" w:rsidTr="007261E4">
        <w:trPr>
          <w:trHeight w:val="300"/>
        </w:trPr>
        <w:tc>
          <w:tcPr>
            <w:tcW w:w="3559" w:type="dxa"/>
            <w:gridSpan w:val="2"/>
            <w:shd w:val="clear" w:color="auto" w:fill="auto"/>
            <w:vAlign w:val="center"/>
            <w:hideMark/>
          </w:tcPr>
          <w:p w14:paraId="3699BEDC" w14:textId="77777777" w:rsidR="00901910" w:rsidRPr="007001F1" w:rsidRDefault="00901910"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33BD8F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3EC5FCE" w14:textId="77777777" w:rsidTr="007261E4">
        <w:trPr>
          <w:trHeight w:val="300"/>
        </w:trPr>
        <w:tc>
          <w:tcPr>
            <w:tcW w:w="3559" w:type="dxa"/>
            <w:gridSpan w:val="2"/>
            <w:shd w:val="clear" w:color="auto" w:fill="auto"/>
            <w:vAlign w:val="center"/>
            <w:hideMark/>
          </w:tcPr>
          <w:p w14:paraId="7BFF8A3A" w14:textId="77777777" w:rsidR="00901910" w:rsidRPr="007001F1" w:rsidRDefault="00901910"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566CDA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2E8DC2C" w14:textId="77777777" w:rsidTr="007261E4">
        <w:trPr>
          <w:trHeight w:val="300"/>
        </w:trPr>
        <w:tc>
          <w:tcPr>
            <w:tcW w:w="3559" w:type="dxa"/>
            <w:gridSpan w:val="2"/>
            <w:shd w:val="clear" w:color="auto" w:fill="auto"/>
            <w:vAlign w:val="center"/>
            <w:hideMark/>
          </w:tcPr>
          <w:p w14:paraId="3E241709" w14:textId="77777777" w:rsidR="00901910" w:rsidRPr="007001F1" w:rsidRDefault="00901910"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9948CC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1FA72EB" w14:textId="77777777" w:rsidTr="007261E4">
        <w:trPr>
          <w:trHeight w:val="300"/>
        </w:trPr>
        <w:tc>
          <w:tcPr>
            <w:tcW w:w="3559" w:type="dxa"/>
            <w:gridSpan w:val="2"/>
            <w:shd w:val="clear" w:color="auto" w:fill="auto"/>
            <w:vAlign w:val="center"/>
            <w:hideMark/>
          </w:tcPr>
          <w:p w14:paraId="5A535AD3" w14:textId="77777777" w:rsidR="00901910" w:rsidRPr="007001F1" w:rsidRDefault="00901910"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AD03E7F"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DE0512A" w14:textId="77777777" w:rsidTr="007261E4">
        <w:trPr>
          <w:trHeight w:val="300"/>
        </w:trPr>
        <w:tc>
          <w:tcPr>
            <w:tcW w:w="3559" w:type="dxa"/>
            <w:gridSpan w:val="2"/>
            <w:shd w:val="clear" w:color="auto" w:fill="auto"/>
            <w:vAlign w:val="center"/>
            <w:hideMark/>
          </w:tcPr>
          <w:p w14:paraId="7017609C" w14:textId="77777777" w:rsidR="00901910" w:rsidRPr="007001F1" w:rsidRDefault="00901910" w:rsidP="00901910">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4BE2263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rsidDel="002D4145" w14:paraId="73C63669" w14:textId="5767E752" w:rsidTr="007261E4">
        <w:trPr>
          <w:trHeight w:val="300"/>
          <w:del w:id="1299" w:author="Kramár Róbert" w:date="2018-04-27T16:50:00Z"/>
        </w:trPr>
        <w:tc>
          <w:tcPr>
            <w:tcW w:w="3559" w:type="dxa"/>
            <w:gridSpan w:val="2"/>
            <w:shd w:val="clear" w:color="auto" w:fill="auto"/>
            <w:vAlign w:val="center"/>
            <w:hideMark/>
          </w:tcPr>
          <w:p w14:paraId="61967B8B" w14:textId="48D2591C" w:rsidR="00901910" w:rsidRPr="007001F1" w:rsidDel="002D4145" w:rsidRDefault="00901910" w:rsidP="00901910">
            <w:pPr>
              <w:rPr>
                <w:del w:id="1300" w:author="Kramár Róbert" w:date="2018-04-27T16:50:00Z"/>
                <w:color w:val="000000"/>
                <w:sz w:val="22"/>
                <w:szCs w:val="22"/>
              </w:rPr>
            </w:pPr>
            <w:del w:id="1301" w:author="Kramár Róbert" w:date="2018-04-27T16:50: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650E61AE" w14:textId="48B15DCA" w:rsidR="00901910" w:rsidRPr="007001F1" w:rsidDel="002D4145" w:rsidRDefault="00901910" w:rsidP="00901910">
            <w:pPr>
              <w:rPr>
                <w:del w:id="1302" w:author="Kramár Róbert" w:date="2018-04-27T16:50:00Z"/>
                <w:color w:val="000000"/>
                <w:sz w:val="22"/>
                <w:szCs w:val="22"/>
              </w:rPr>
            </w:pPr>
            <w:del w:id="1303" w:author="Kramár Róbert" w:date="2018-04-27T16:50:00Z">
              <w:r w:rsidRPr="007001F1" w:rsidDel="002D4145">
                <w:rPr>
                  <w:color w:val="000000"/>
                  <w:sz w:val="22"/>
                  <w:szCs w:val="22"/>
                </w:rPr>
                <w:delText> </w:delText>
              </w:r>
            </w:del>
          </w:p>
        </w:tc>
      </w:tr>
      <w:tr w:rsidR="00901910" w:rsidRPr="007001F1" w:rsidDel="002D4145" w14:paraId="4ECFC72E" w14:textId="24088A48" w:rsidTr="007261E4">
        <w:trPr>
          <w:trHeight w:val="810"/>
          <w:del w:id="1304" w:author="Kramár Róbert" w:date="2018-04-27T16:50:00Z"/>
        </w:trPr>
        <w:tc>
          <w:tcPr>
            <w:tcW w:w="3559" w:type="dxa"/>
            <w:gridSpan w:val="2"/>
            <w:shd w:val="clear" w:color="auto" w:fill="auto"/>
            <w:vAlign w:val="center"/>
            <w:hideMark/>
          </w:tcPr>
          <w:p w14:paraId="1622510F" w14:textId="482225EE" w:rsidR="00901910" w:rsidRPr="007001F1" w:rsidDel="002D4145" w:rsidRDefault="00901910" w:rsidP="00901910">
            <w:pPr>
              <w:rPr>
                <w:del w:id="1305" w:author="Kramár Róbert" w:date="2018-04-27T16:50:00Z"/>
                <w:color w:val="000000"/>
                <w:sz w:val="22"/>
                <w:szCs w:val="22"/>
              </w:rPr>
            </w:pPr>
            <w:del w:id="1306" w:author="Kramár Róbert" w:date="2018-04-27T16:50: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3D8C6A1E" w14:textId="6115FFF0" w:rsidR="00901910" w:rsidRPr="007001F1" w:rsidDel="002D4145" w:rsidRDefault="00901910" w:rsidP="00901910">
            <w:pPr>
              <w:rPr>
                <w:del w:id="1307" w:author="Kramár Róbert" w:date="2018-04-27T16:50:00Z"/>
                <w:color w:val="000000"/>
                <w:sz w:val="22"/>
                <w:szCs w:val="22"/>
              </w:rPr>
            </w:pPr>
            <w:del w:id="1308" w:author="Kramár Róbert" w:date="2018-04-27T16:50:00Z">
              <w:r w:rsidRPr="007001F1" w:rsidDel="002D4145">
                <w:rPr>
                  <w:color w:val="000000"/>
                  <w:sz w:val="22"/>
                  <w:szCs w:val="22"/>
                </w:rPr>
                <w:delText> </w:delText>
              </w:r>
            </w:del>
          </w:p>
        </w:tc>
      </w:tr>
      <w:tr w:rsidR="00901910" w:rsidRPr="007001F1" w14:paraId="120224FC" w14:textId="77777777" w:rsidTr="007261E4">
        <w:trPr>
          <w:trHeight w:val="315"/>
        </w:trPr>
        <w:tc>
          <w:tcPr>
            <w:tcW w:w="582" w:type="dxa"/>
            <w:shd w:val="clear" w:color="000000" w:fill="60497A"/>
            <w:vAlign w:val="center"/>
            <w:hideMark/>
          </w:tcPr>
          <w:p w14:paraId="14191817" w14:textId="77777777" w:rsidR="00901910" w:rsidRPr="007001F1" w:rsidRDefault="00901910"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1BDDECF" w14:textId="77777777" w:rsidR="00901910" w:rsidRPr="007001F1" w:rsidRDefault="00901910"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C19645F" w14:textId="77777777" w:rsidR="00901910" w:rsidRPr="007001F1" w:rsidRDefault="00901910"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52C5AB1" w14:textId="77777777" w:rsidR="00901910" w:rsidRPr="007001F1" w:rsidRDefault="00901910"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1A00B65" w14:textId="77777777" w:rsidR="00901910" w:rsidRPr="007001F1" w:rsidRDefault="00901910"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E20C65" w14:textId="77777777" w:rsidR="00901910" w:rsidRPr="007001F1" w:rsidRDefault="00901910" w:rsidP="00901910">
            <w:pPr>
              <w:jc w:val="center"/>
              <w:rPr>
                <w:b/>
                <w:bCs/>
                <w:color w:val="FFFFFF"/>
                <w:sz w:val="22"/>
                <w:szCs w:val="22"/>
              </w:rPr>
            </w:pPr>
            <w:r w:rsidRPr="007001F1">
              <w:rPr>
                <w:b/>
                <w:bCs/>
                <w:color w:val="FFFFFF"/>
                <w:sz w:val="22"/>
                <w:szCs w:val="22"/>
              </w:rPr>
              <w:t>Poznámka</w:t>
            </w:r>
          </w:p>
        </w:tc>
      </w:tr>
      <w:tr w:rsidR="00944D0F" w:rsidRPr="007001F1" w14:paraId="681B0FFE" w14:textId="77777777" w:rsidTr="002B4A5C">
        <w:trPr>
          <w:trHeight w:val="344"/>
        </w:trPr>
        <w:tc>
          <w:tcPr>
            <w:tcW w:w="582" w:type="dxa"/>
            <w:vMerge w:val="restart"/>
            <w:shd w:val="clear" w:color="auto" w:fill="auto"/>
            <w:noWrap/>
            <w:vAlign w:val="center"/>
            <w:hideMark/>
          </w:tcPr>
          <w:p w14:paraId="7751840D" w14:textId="77777777" w:rsidR="00944D0F" w:rsidRPr="007001F1" w:rsidRDefault="00944D0F"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D43E2E2" w14:textId="5C66C968" w:rsidR="00944D0F" w:rsidRPr="007001F1" w:rsidRDefault="00944D0F" w:rsidP="003F3D85">
            <w:pPr>
              <w:jc w:val="both"/>
              <w:rPr>
                <w:color w:val="000000"/>
                <w:sz w:val="22"/>
                <w:szCs w:val="22"/>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0063AAD5"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D5FBC"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6E652C"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2C21D6"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5296AC90" w14:textId="77777777" w:rsidTr="007261E4">
        <w:trPr>
          <w:trHeight w:val="757"/>
        </w:trPr>
        <w:tc>
          <w:tcPr>
            <w:tcW w:w="582" w:type="dxa"/>
            <w:vMerge/>
            <w:shd w:val="clear" w:color="auto" w:fill="auto"/>
            <w:noWrap/>
            <w:vAlign w:val="center"/>
          </w:tcPr>
          <w:p w14:paraId="15B55680"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8C433E8" w14:textId="20FEA674" w:rsidR="00944D0F" w:rsidRPr="007001F1" w:rsidRDefault="00944D0F"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4A082917" w14:textId="77777777" w:rsidR="00944D0F" w:rsidRPr="007001F1" w:rsidRDefault="00944D0F" w:rsidP="00901910">
            <w:pPr>
              <w:jc w:val="center"/>
              <w:rPr>
                <w:color w:val="000000"/>
                <w:sz w:val="22"/>
                <w:szCs w:val="22"/>
              </w:rPr>
            </w:pPr>
          </w:p>
        </w:tc>
        <w:tc>
          <w:tcPr>
            <w:tcW w:w="567" w:type="dxa"/>
            <w:shd w:val="clear" w:color="auto" w:fill="auto"/>
            <w:vAlign w:val="center"/>
          </w:tcPr>
          <w:p w14:paraId="361D4115" w14:textId="77777777" w:rsidR="00944D0F" w:rsidRPr="007001F1" w:rsidRDefault="00944D0F" w:rsidP="00901910">
            <w:pPr>
              <w:jc w:val="center"/>
              <w:rPr>
                <w:color w:val="000000"/>
                <w:sz w:val="22"/>
                <w:szCs w:val="22"/>
              </w:rPr>
            </w:pPr>
          </w:p>
        </w:tc>
        <w:tc>
          <w:tcPr>
            <w:tcW w:w="776" w:type="dxa"/>
            <w:shd w:val="clear" w:color="auto" w:fill="auto"/>
            <w:vAlign w:val="center"/>
          </w:tcPr>
          <w:p w14:paraId="1B56816C" w14:textId="77777777" w:rsidR="00944D0F" w:rsidRPr="007001F1" w:rsidRDefault="00944D0F" w:rsidP="00901910">
            <w:pPr>
              <w:jc w:val="center"/>
              <w:rPr>
                <w:color w:val="000000"/>
                <w:sz w:val="22"/>
                <w:szCs w:val="22"/>
              </w:rPr>
            </w:pPr>
          </w:p>
        </w:tc>
        <w:tc>
          <w:tcPr>
            <w:tcW w:w="1775" w:type="dxa"/>
            <w:shd w:val="clear" w:color="auto" w:fill="auto"/>
            <w:vAlign w:val="center"/>
          </w:tcPr>
          <w:p w14:paraId="60AFC7F3" w14:textId="77777777" w:rsidR="00944D0F" w:rsidRPr="007001F1" w:rsidRDefault="00944D0F" w:rsidP="00901910">
            <w:pPr>
              <w:jc w:val="center"/>
              <w:rPr>
                <w:color w:val="000000"/>
                <w:sz w:val="22"/>
                <w:szCs w:val="22"/>
              </w:rPr>
            </w:pPr>
          </w:p>
        </w:tc>
      </w:tr>
      <w:tr w:rsidR="00901910" w:rsidRPr="007001F1" w14:paraId="12019A8B" w14:textId="77777777" w:rsidTr="007261E4">
        <w:trPr>
          <w:trHeight w:val="20"/>
        </w:trPr>
        <w:tc>
          <w:tcPr>
            <w:tcW w:w="582" w:type="dxa"/>
            <w:shd w:val="clear" w:color="auto" w:fill="auto"/>
            <w:noWrap/>
            <w:vAlign w:val="center"/>
            <w:hideMark/>
          </w:tcPr>
          <w:p w14:paraId="714169D9" w14:textId="77777777" w:rsidR="00901910" w:rsidRPr="007001F1" w:rsidRDefault="00901910"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5869D38" w14:textId="12BC78D4" w:rsidR="00901910" w:rsidRPr="007001F1" w:rsidRDefault="00901910" w:rsidP="003F3D85">
            <w:pPr>
              <w:jc w:val="both"/>
              <w:rPr>
                <w:color w:val="000000"/>
                <w:sz w:val="22"/>
                <w:szCs w:val="22"/>
              </w:rPr>
            </w:pPr>
            <w:del w:id="1309" w:author="Kramár Róbert" w:date="2017-05-15T13:14:00Z">
              <w:r w:rsidRPr="007001F1" w:rsidDel="0088057F">
                <w:rPr>
                  <w:color w:val="000000"/>
                  <w:sz w:val="22"/>
                  <w:szCs w:val="22"/>
                </w:rPr>
                <w:delText xml:space="preserve">Boli pri zadávaní zákazky </w:delText>
              </w:r>
              <w:r w:rsidR="00CB517F"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310" w:author="Kramár Róbert" w:date="2017-05-15T13:14:00Z">
              <w:r w:rsidR="0088057F" w:rsidRPr="007001F1">
                <w:rPr>
                  <w:color w:val="000000"/>
                  <w:sz w:val="22"/>
                  <w:szCs w:val="22"/>
                </w:rPr>
                <w:t xml:space="preserve">Boli pri zadávaní zákazky dodržané princípy v zmysle § 10 ods. 2 ZVO? </w:t>
              </w:r>
            </w:ins>
            <w:ins w:id="1311" w:author="Kramár Róbert" w:date="2017-07-26T17:24:00Z">
              <w:r w:rsidR="007001F1">
                <w:rPr>
                  <w:color w:val="000000"/>
                  <w:sz w:val="22"/>
                  <w:szCs w:val="22"/>
                </w:rPr>
                <w:t>Dodržal verejný obstarávateľ pri zadávaní zákazky princíp hospodárnosti?</w:t>
              </w:r>
            </w:ins>
            <w:r w:rsidRPr="007001F1">
              <w:rPr>
                <w:color w:val="000000"/>
                <w:sz w:val="22"/>
                <w:szCs w:val="22"/>
              </w:rPr>
              <w:t xml:space="preserve"> </w:t>
            </w:r>
          </w:p>
        </w:tc>
        <w:tc>
          <w:tcPr>
            <w:tcW w:w="567" w:type="dxa"/>
            <w:shd w:val="clear" w:color="auto" w:fill="auto"/>
            <w:vAlign w:val="center"/>
            <w:hideMark/>
          </w:tcPr>
          <w:p w14:paraId="484A630E"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C6F7B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19E2F9"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254CD6"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22E52D2D" w14:textId="77777777" w:rsidTr="007261E4">
        <w:trPr>
          <w:trHeight w:val="20"/>
        </w:trPr>
        <w:tc>
          <w:tcPr>
            <w:tcW w:w="582" w:type="dxa"/>
            <w:shd w:val="clear" w:color="auto" w:fill="auto"/>
            <w:noWrap/>
            <w:vAlign w:val="center"/>
            <w:hideMark/>
          </w:tcPr>
          <w:p w14:paraId="62927014" w14:textId="77777777" w:rsidR="00901910" w:rsidRPr="007001F1" w:rsidRDefault="00901910" w:rsidP="00901910">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6E2A834" w14:textId="622136C3" w:rsidR="00901910" w:rsidRPr="007001F1" w:rsidRDefault="00901910" w:rsidP="003F3D85">
            <w:pPr>
              <w:jc w:val="both"/>
              <w:rPr>
                <w:color w:val="000000"/>
                <w:sz w:val="22"/>
                <w:szCs w:val="22"/>
              </w:rPr>
            </w:pPr>
            <w:r w:rsidRPr="007001F1">
              <w:rPr>
                <w:color w:val="000000"/>
                <w:sz w:val="22"/>
                <w:szCs w:val="22"/>
              </w:rPr>
              <w:t>Bol zamestnanec vykonávajúci kontrolu oboznámený s rizikovými indikátormi</w:t>
            </w:r>
            <w:del w:id="1312" w:author="Kramár Róbert" w:date="2017-05-15T13:33:00Z">
              <w:r w:rsidRPr="007001F1" w:rsidDel="00A128DC">
                <w:rPr>
                  <w:color w:val="000000"/>
                  <w:sz w:val="22"/>
                  <w:szCs w:val="22"/>
                </w:rPr>
                <w:delText>, ktoré sú uvedené v Systéme riadenia EŠIF</w:delText>
              </w:r>
            </w:del>
            <w:ins w:id="1313" w:author="Kramár Róbert" w:date="2017-07-26T17:36:00Z">
              <w:r w:rsidR="0001630F">
                <w:rPr>
                  <w:color w:val="000000"/>
                  <w:sz w:val="22"/>
                  <w:szCs w:val="22"/>
                </w:rPr>
                <w:t xml:space="preserve"> </w:t>
              </w:r>
            </w:ins>
            <w:ins w:id="1314"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CB517F" w:rsidRPr="007001F1">
              <w:t xml:space="preserve"> </w:t>
            </w:r>
            <w:r w:rsidR="00CB517F" w:rsidRPr="007001F1">
              <w:rPr>
                <w:color w:val="000000"/>
                <w:sz w:val="22"/>
                <w:szCs w:val="22"/>
              </w:rPr>
              <w:t xml:space="preserve">Neboli identifikované rizikové indikátory, </w:t>
            </w:r>
            <w:r w:rsidR="00CB517F" w:rsidRPr="007001F1">
              <w:rPr>
                <w:color w:val="000000"/>
                <w:sz w:val="22"/>
                <w:szCs w:val="22"/>
              </w:rPr>
              <w:lastRenderedPageBreak/>
              <w:t>ktoré môžu iniciovať spoluprácu s PMÚ alebo OČTK?</w:t>
            </w:r>
          </w:p>
        </w:tc>
        <w:tc>
          <w:tcPr>
            <w:tcW w:w="567" w:type="dxa"/>
            <w:shd w:val="clear" w:color="auto" w:fill="auto"/>
            <w:vAlign w:val="center"/>
            <w:hideMark/>
          </w:tcPr>
          <w:p w14:paraId="605B8CCF" w14:textId="77777777" w:rsidR="00901910" w:rsidRPr="007001F1" w:rsidRDefault="00901910" w:rsidP="0090191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335CAB3"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AE0547"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0D3CDF"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4C98E6CF" w14:textId="77777777" w:rsidTr="002B4A5C">
        <w:trPr>
          <w:trHeight w:val="444"/>
        </w:trPr>
        <w:tc>
          <w:tcPr>
            <w:tcW w:w="582" w:type="dxa"/>
            <w:vMerge w:val="restart"/>
            <w:shd w:val="clear" w:color="auto" w:fill="auto"/>
            <w:noWrap/>
            <w:vAlign w:val="center"/>
            <w:hideMark/>
          </w:tcPr>
          <w:p w14:paraId="4D02DC0E" w14:textId="77777777" w:rsidR="00944D0F" w:rsidRPr="007001F1" w:rsidRDefault="00944D0F"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1C0F495" w14:textId="151CB1A4" w:rsidR="00944D0F" w:rsidRPr="007001F1" w:rsidRDefault="00944D0F"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14:paraId="6273B664"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29185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985FD5"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A1432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21426878" w14:textId="77777777" w:rsidTr="007261E4">
        <w:trPr>
          <w:trHeight w:val="675"/>
        </w:trPr>
        <w:tc>
          <w:tcPr>
            <w:tcW w:w="582" w:type="dxa"/>
            <w:vMerge/>
            <w:shd w:val="clear" w:color="auto" w:fill="auto"/>
            <w:noWrap/>
            <w:vAlign w:val="center"/>
          </w:tcPr>
          <w:p w14:paraId="2CD04EC0"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4E69D78B" w14:textId="39C3A3A9" w:rsidR="00944D0F" w:rsidRPr="007001F1" w:rsidRDefault="00944D0F" w:rsidP="003F3D85">
            <w:pPr>
              <w:jc w:val="both"/>
              <w:rPr>
                <w:sz w:val="22"/>
                <w:szCs w:val="22"/>
              </w:rPr>
            </w:pPr>
            <w:r w:rsidRPr="007001F1">
              <w:rPr>
                <w:sz w:val="22"/>
                <w:szCs w:val="22"/>
              </w:rPr>
              <w:t>b) Boli v prípade konfliktu záujmov prijaté primerané opatrenia a vykonaná ná</w:t>
            </w:r>
            <w:r w:rsidR="003F3D85" w:rsidRPr="007001F1">
              <w:rPr>
                <w:sz w:val="22"/>
                <w:szCs w:val="22"/>
              </w:rPr>
              <w:t xml:space="preserve">pravu v zmysle </w:t>
            </w:r>
            <w:r w:rsidR="00246AA0" w:rsidRPr="007001F1">
              <w:rPr>
                <w:sz w:val="22"/>
                <w:szCs w:val="22"/>
              </w:rPr>
              <w:t xml:space="preserve">         </w:t>
            </w:r>
            <w:r w:rsidR="003F3D85" w:rsidRPr="007001F1">
              <w:rPr>
                <w:sz w:val="22"/>
                <w:szCs w:val="22"/>
              </w:rPr>
              <w:t>§ 23 ods. 5 ZVO?</w:t>
            </w:r>
          </w:p>
        </w:tc>
        <w:tc>
          <w:tcPr>
            <w:tcW w:w="567" w:type="dxa"/>
            <w:shd w:val="clear" w:color="auto" w:fill="auto"/>
            <w:vAlign w:val="center"/>
          </w:tcPr>
          <w:p w14:paraId="4D7EC763" w14:textId="77777777" w:rsidR="00944D0F" w:rsidRPr="007001F1" w:rsidRDefault="00944D0F" w:rsidP="00901910">
            <w:pPr>
              <w:jc w:val="center"/>
              <w:rPr>
                <w:color w:val="000000"/>
                <w:sz w:val="22"/>
                <w:szCs w:val="22"/>
              </w:rPr>
            </w:pPr>
          </w:p>
        </w:tc>
        <w:tc>
          <w:tcPr>
            <w:tcW w:w="567" w:type="dxa"/>
            <w:shd w:val="clear" w:color="auto" w:fill="auto"/>
            <w:vAlign w:val="center"/>
          </w:tcPr>
          <w:p w14:paraId="13B3FD48" w14:textId="77777777" w:rsidR="00944D0F" w:rsidRPr="007001F1" w:rsidRDefault="00944D0F" w:rsidP="00901910">
            <w:pPr>
              <w:jc w:val="center"/>
              <w:rPr>
                <w:color w:val="000000"/>
                <w:sz w:val="22"/>
                <w:szCs w:val="22"/>
              </w:rPr>
            </w:pPr>
          </w:p>
        </w:tc>
        <w:tc>
          <w:tcPr>
            <w:tcW w:w="776" w:type="dxa"/>
            <w:shd w:val="clear" w:color="auto" w:fill="auto"/>
            <w:vAlign w:val="center"/>
          </w:tcPr>
          <w:p w14:paraId="7B085E3D" w14:textId="77777777" w:rsidR="00944D0F" w:rsidRPr="007001F1" w:rsidRDefault="00944D0F" w:rsidP="00901910">
            <w:pPr>
              <w:jc w:val="center"/>
              <w:rPr>
                <w:color w:val="000000"/>
                <w:sz w:val="22"/>
                <w:szCs w:val="22"/>
              </w:rPr>
            </w:pPr>
          </w:p>
        </w:tc>
        <w:tc>
          <w:tcPr>
            <w:tcW w:w="1775" w:type="dxa"/>
            <w:shd w:val="clear" w:color="auto" w:fill="auto"/>
            <w:vAlign w:val="center"/>
          </w:tcPr>
          <w:p w14:paraId="0B143503" w14:textId="77777777" w:rsidR="00944D0F" w:rsidRPr="007001F1" w:rsidRDefault="00944D0F" w:rsidP="00901910">
            <w:pPr>
              <w:jc w:val="center"/>
              <w:rPr>
                <w:color w:val="000000"/>
                <w:sz w:val="22"/>
                <w:szCs w:val="22"/>
              </w:rPr>
            </w:pPr>
          </w:p>
        </w:tc>
      </w:tr>
      <w:tr w:rsidR="00944D0F" w:rsidRPr="007001F1" w14:paraId="18948661" w14:textId="77777777" w:rsidTr="007261E4">
        <w:trPr>
          <w:trHeight w:val="675"/>
        </w:trPr>
        <w:tc>
          <w:tcPr>
            <w:tcW w:w="582" w:type="dxa"/>
            <w:vMerge/>
            <w:shd w:val="clear" w:color="auto" w:fill="auto"/>
            <w:noWrap/>
            <w:vAlign w:val="center"/>
          </w:tcPr>
          <w:p w14:paraId="0BAE75C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3EE9E169" w14:textId="216A6C07" w:rsidR="00944D0F" w:rsidRPr="007001F1" w:rsidRDefault="00944D0F" w:rsidP="003F3D85">
            <w:pPr>
              <w:jc w:val="both"/>
              <w:rPr>
                <w:sz w:val="22"/>
                <w:szCs w:val="22"/>
              </w:rPr>
            </w:pPr>
            <w:r w:rsidRPr="007001F1">
              <w:rPr>
                <w:sz w:val="22"/>
                <w:szCs w:val="22"/>
              </w:rPr>
              <w:t xml:space="preserve">c) Bol uchádzač alebo záujemca vylúčený podľa </w:t>
            </w:r>
            <w:r w:rsidR="00246AA0"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2D794BDE" w14:textId="77777777" w:rsidR="00944D0F" w:rsidRPr="007001F1" w:rsidRDefault="00944D0F" w:rsidP="00901910">
            <w:pPr>
              <w:jc w:val="center"/>
              <w:rPr>
                <w:color w:val="000000"/>
                <w:sz w:val="22"/>
                <w:szCs w:val="22"/>
              </w:rPr>
            </w:pPr>
          </w:p>
        </w:tc>
        <w:tc>
          <w:tcPr>
            <w:tcW w:w="567" w:type="dxa"/>
            <w:shd w:val="clear" w:color="auto" w:fill="auto"/>
            <w:vAlign w:val="center"/>
          </w:tcPr>
          <w:p w14:paraId="21604B82" w14:textId="77777777" w:rsidR="00944D0F" w:rsidRPr="007001F1" w:rsidRDefault="00944D0F" w:rsidP="00901910">
            <w:pPr>
              <w:jc w:val="center"/>
              <w:rPr>
                <w:color w:val="000000"/>
                <w:sz w:val="22"/>
                <w:szCs w:val="22"/>
              </w:rPr>
            </w:pPr>
          </w:p>
        </w:tc>
        <w:tc>
          <w:tcPr>
            <w:tcW w:w="776" w:type="dxa"/>
            <w:shd w:val="clear" w:color="auto" w:fill="auto"/>
            <w:vAlign w:val="center"/>
          </w:tcPr>
          <w:p w14:paraId="063D7520" w14:textId="77777777" w:rsidR="00944D0F" w:rsidRPr="007001F1" w:rsidRDefault="00944D0F" w:rsidP="00901910">
            <w:pPr>
              <w:jc w:val="center"/>
              <w:rPr>
                <w:color w:val="000000"/>
                <w:sz w:val="22"/>
                <w:szCs w:val="22"/>
              </w:rPr>
            </w:pPr>
          </w:p>
        </w:tc>
        <w:tc>
          <w:tcPr>
            <w:tcW w:w="1775" w:type="dxa"/>
            <w:shd w:val="clear" w:color="auto" w:fill="auto"/>
            <w:vAlign w:val="center"/>
          </w:tcPr>
          <w:p w14:paraId="7EC2F741" w14:textId="77777777" w:rsidR="00944D0F" w:rsidRPr="007001F1" w:rsidRDefault="00944D0F" w:rsidP="00901910">
            <w:pPr>
              <w:jc w:val="center"/>
              <w:rPr>
                <w:color w:val="000000"/>
                <w:sz w:val="22"/>
                <w:szCs w:val="22"/>
              </w:rPr>
            </w:pPr>
          </w:p>
        </w:tc>
      </w:tr>
      <w:tr w:rsidR="00901910" w:rsidRPr="007001F1" w14:paraId="66336564" w14:textId="77777777" w:rsidTr="007261E4">
        <w:trPr>
          <w:trHeight w:val="20"/>
        </w:trPr>
        <w:tc>
          <w:tcPr>
            <w:tcW w:w="582" w:type="dxa"/>
            <w:shd w:val="clear" w:color="auto" w:fill="auto"/>
            <w:noWrap/>
            <w:vAlign w:val="center"/>
            <w:hideMark/>
          </w:tcPr>
          <w:p w14:paraId="20DB7848" w14:textId="77777777" w:rsidR="00901910" w:rsidRPr="007001F1" w:rsidRDefault="00901910"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EA216E8" w14:textId="0ABF1606" w:rsidR="00901910" w:rsidRPr="007001F1" w:rsidRDefault="00901910" w:rsidP="003F3D85">
            <w:pPr>
              <w:jc w:val="both"/>
              <w:rPr>
                <w:color w:val="000000"/>
                <w:sz w:val="22"/>
                <w:szCs w:val="22"/>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w:t>
            </w:r>
            <w:r w:rsidR="00246AA0" w:rsidRPr="007001F1">
              <w:rPr>
                <w:color w:val="000000"/>
                <w:sz w:val="22"/>
                <w:szCs w:val="22"/>
              </w:rPr>
              <w:t xml:space="preserve">          </w:t>
            </w:r>
            <w:r w:rsidRPr="007001F1">
              <w:rPr>
                <w:color w:val="000000"/>
                <w:sz w:val="22"/>
                <w:szCs w:val="22"/>
              </w:rPr>
              <w:t>o vyhlásení VO  publikačnému úradu?</w:t>
            </w:r>
          </w:p>
        </w:tc>
        <w:tc>
          <w:tcPr>
            <w:tcW w:w="567" w:type="dxa"/>
            <w:shd w:val="clear" w:color="auto" w:fill="auto"/>
            <w:vAlign w:val="center"/>
            <w:hideMark/>
          </w:tcPr>
          <w:p w14:paraId="4B559753"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B2B3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D58B3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4A733A"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0EF00C8E" w14:textId="77777777" w:rsidTr="007261E4">
        <w:trPr>
          <w:trHeight w:val="20"/>
        </w:trPr>
        <w:tc>
          <w:tcPr>
            <w:tcW w:w="582" w:type="dxa"/>
            <w:shd w:val="clear" w:color="auto" w:fill="auto"/>
            <w:noWrap/>
            <w:vAlign w:val="center"/>
            <w:hideMark/>
          </w:tcPr>
          <w:p w14:paraId="5CC587C4" w14:textId="77777777" w:rsidR="00901910" w:rsidRPr="007001F1" w:rsidRDefault="00901910"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0F64D43" w14:textId="77777777" w:rsidR="00901910" w:rsidRPr="007001F1" w:rsidRDefault="00901910" w:rsidP="003F3D85">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23FEBBC3"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E75F90F"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E0B0C2"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CE9C323"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1C3E0F4C" w14:textId="77777777" w:rsidTr="007261E4">
        <w:trPr>
          <w:trHeight w:val="1140"/>
        </w:trPr>
        <w:tc>
          <w:tcPr>
            <w:tcW w:w="582" w:type="dxa"/>
            <w:vMerge w:val="restart"/>
            <w:shd w:val="clear" w:color="auto" w:fill="auto"/>
            <w:noWrap/>
            <w:vAlign w:val="center"/>
            <w:hideMark/>
          </w:tcPr>
          <w:p w14:paraId="2A1E5A36" w14:textId="77777777" w:rsidR="00944D0F" w:rsidRPr="007001F1" w:rsidRDefault="00944D0F"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9778D0D" w14:textId="1C2C6766" w:rsidR="00944D0F" w:rsidRPr="007001F1" w:rsidRDefault="00944D0F"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2A6B17D9"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7E976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842842"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0948E3"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486D903A" w14:textId="77777777" w:rsidTr="002B4A5C">
        <w:trPr>
          <w:trHeight w:val="921"/>
        </w:trPr>
        <w:tc>
          <w:tcPr>
            <w:tcW w:w="582" w:type="dxa"/>
            <w:vMerge/>
            <w:shd w:val="clear" w:color="auto" w:fill="auto"/>
            <w:noWrap/>
            <w:vAlign w:val="center"/>
          </w:tcPr>
          <w:p w14:paraId="07001E66"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A9AD711" w14:textId="5FBC909C" w:rsidR="00944D0F" w:rsidRPr="007001F1" w:rsidRDefault="00944D0F" w:rsidP="003F3D85">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w:t>
            </w:r>
            <w:r w:rsidR="00246AA0" w:rsidRPr="007001F1">
              <w:rPr>
                <w:sz w:val="22"/>
                <w:szCs w:val="22"/>
              </w:rPr>
              <w:t xml:space="preserve">                        </w:t>
            </w:r>
            <w:r w:rsidRPr="007001F1">
              <w:rPr>
                <w:sz w:val="22"/>
                <w:szCs w:val="22"/>
              </w:rPr>
              <w:t>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13980DE" w14:textId="77777777" w:rsidR="00944D0F" w:rsidRPr="007001F1" w:rsidRDefault="00944D0F" w:rsidP="00901910">
            <w:pPr>
              <w:jc w:val="center"/>
              <w:rPr>
                <w:color w:val="000000"/>
                <w:sz w:val="22"/>
                <w:szCs w:val="22"/>
              </w:rPr>
            </w:pPr>
          </w:p>
        </w:tc>
        <w:tc>
          <w:tcPr>
            <w:tcW w:w="567" w:type="dxa"/>
            <w:shd w:val="clear" w:color="auto" w:fill="auto"/>
            <w:vAlign w:val="center"/>
          </w:tcPr>
          <w:p w14:paraId="66118862" w14:textId="77777777" w:rsidR="00944D0F" w:rsidRPr="007001F1" w:rsidRDefault="00944D0F" w:rsidP="00901910">
            <w:pPr>
              <w:jc w:val="center"/>
              <w:rPr>
                <w:color w:val="000000"/>
                <w:sz w:val="22"/>
                <w:szCs w:val="22"/>
              </w:rPr>
            </w:pPr>
          </w:p>
        </w:tc>
        <w:tc>
          <w:tcPr>
            <w:tcW w:w="776" w:type="dxa"/>
            <w:shd w:val="clear" w:color="auto" w:fill="auto"/>
            <w:vAlign w:val="center"/>
          </w:tcPr>
          <w:p w14:paraId="49A9F93C" w14:textId="77777777" w:rsidR="00944D0F" w:rsidRPr="007001F1" w:rsidRDefault="00944D0F" w:rsidP="00901910">
            <w:pPr>
              <w:jc w:val="center"/>
              <w:rPr>
                <w:color w:val="000000"/>
                <w:sz w:val="22"/>
                <w:szCs w:val="22"/>
              </w:rPr>
            </w:pPr>
          </w:p>
        </w:tc>
        <w:tc>
          <w:tcPr>
            <w:tcW w:w="1775" w:type="dxa"/>
            <w:shd w:val="clear" w:color="auto" w:fill="auto"/>
            <w:vAlign w:val="center"/>
          </w:tcPr>
          <w:p w14:paraId="18CB4047" w14:textId="77777777" w:rsidR="00944D0F" w:rsidRPr="007001F1" w:rsidRDefault="00944D0F" w:rsidP="00901910">
            <w:pPr>
              <w:jc w:val="center"/>
              <w:rPr>
                <w:color w:val="000000"/>
                <w:sz w:val="22"/>
                <w:szCs w:val="22"/>
              </w:rPr>
            </w:pPr>
          </w:p>
        </w:tc>
      </w:tr>
      <w:tr w:rsidR="00944D0F" w:rsidRPr="007001F1" w14:paraId="23579252" w14:textId="77777777" w:rsidTr="002B4A5C">
        <w:trPr>
          <w:trHeight w:val="751"/>
        </w:trPr>
        <w:tc>
          <w:tcPr>
            <w:tcW w:w="582" w:type="dxa"/>
            <w:vMerge w:val="restart"/>
            <w:shd w:val="clear" w:color="auto" w:fill="auto"/>
            <w:noWrap/>
            <w:vAlign w:val="center"/>
            <w:hideMark/>
          </w:tcPr>
          <w:p w14:paraId="13DDA07E" w14:textId="77777777" w:rsidR="00944D0F" w:rsidRPr="007001F1" w:rsidRDefault="00944D0F" w:rsidP="0090191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3862B8FF" w14:textId="626FBF60" w:rsidR="00944D0F" w:rsidRPr="007001F1" w:rsidRDefault="00944D0F"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 a súťažnými podkladmi?</w:t>
            </w:r>
          </w:p>
        </w:tc>
        <w:tc>
          <w:tcPr>
            <w:tcW w:w="567" w:type="dxa"/>
            <w:shd w:val="clear" w:color="auto" w:fill="auto"/>
            <w:vAlign w:val="center"/>
            <w:hideMark/>
          </w:tcPr>
          <w:p w14:paraId="3E5FE375"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A5CAA7"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5C6FFE"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41188B"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39830A00" w14:textId="77777777" w:rsidTr="002B4A5C">
        <w:trPr>
          <w:trHeight w:val="706"/>
        </w:trPr>
        <w:tc>
          <w:tcPr>
            <w:tcW w:w="582" w:type="dxa"/>
            <w:vMerge/>
            <w:shd w:val="clear" w:color="auto" w:fill="auto"/>
            <w:noWrap/>
            <w:vAlign w:val="center"/>
          </w:tcPr>
          <w:p w14:paraId="5654B15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0A251295" w14:textId="68D58FA4" w:rsidR="00944D0F" w:rsidRPr="007001F1" w:rsidRDefault="00944D0F"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4B4690C8" w14:textId="77777777" w:rsidR="00944D0F" w:rsidRPr="007001F1" w:rsidRDefault="00944D0F" w:rsidP="00901910">
            <w:pPr>
              <w:jc w:val="center"/>
              <w:rPr>
                <w:color w:val="000000"/>
                <w:sz w:val="22"/>
                <w:szCs w:val="22"/>
              </w:rPr>
            </w:pPr>
          </w:p>
        </w:tc>
        <w:tc>
          <w:tcPr>
            <w:tcW w:w="567" w:type="dxa"/>
            <w:shd w:val="clear" w:color="auto" w:fill="auto"/>
            <w:vAlign w:val="center"/>
          </w:tcPr>
          <w:p w14:paraId="6D2D1A67" w14:textId="77777777" w:rsidR="00944D0F" w:rsidRPr="007001F1" w:rsidRDefault="00944D0F" w:rsidP="00901910">
            <w:pPr>
              <w:jc w:val="center"/>
              <w:rPr>
                <w:color w:val="000000"/>
                <w:sz w:val="22"/>
                <w:szCs w:val="22"/>
              </w:rPr>
            </w:pPr>
          </w:p>
        </w:tc>
        <w:tc>
          <w:tcPr>
            <w:tcW w:w="776" w:type="dxa"/>
            <w:shd w:val="clear" w:color="auto" w:fill="auto"/>
            <w:vAlign w:val="center"/>
          </w:tcPr>
          <w:p w14:paraId="765AC1C6" w14:textId="77777777" w:rsidR="00944D0F" w:rsidRPr="007001F1" w:rsidRDefault="00944D0F" w:rsidP="00901910">
            <w:pPr>
              <w:jc w:val="center"/>
              <w:rPr>
                <w:color w:val="000000"/>
                <w:sz w:val="22"/>
                <w:szCs w:val="22"/>
              </w:rPr>
            </w:pPr>
          </w:p>
        </w:tc>
        <w:tc>
          <w:tcPr>
            <w:tcW w:w="1775" w:type="dxa"/>
            <w:shd w:val="clear" w:color="auto" w:fill="auto"/>
            <w:vAlign w:val="center"/>
          </w:tcPr>
          <w:p w14:paraId="12C8B98D" w14:textId="77777777" w:rsidR="00944D0F" w:rsidRPr="007001F1" w:rsidRDefault="00944D0F" w:rsidP="00901910">
            <w:pPr>
              <w:jc w:val="center"/>
              <w:rPr>
                <w:color w:val="000000"/>
                <w:sz w:val="22"/>
                <w:szCs w:val="22"/>
              </w:rPr>
            </w:pPr>
          </w:p>
        </w:tc>
      </w:tr>
      <w:tr w:rsidR="00944D0F" w:rsidRPr="007001F1" w14:paraId="390DC14D" w14:textId="77777777" w:rsidTr="007261E4">
        <w:trPr>
          <w:trHeight w:val="1095"/>
        </w:trPr>
        <w:tc>
          <w:tcPr>
            <w:tcW w:w="582" w:type="dxa"/>
            <w:vMerge/>
            <w:shd w:val="clear" w:color="auto" w:fill="auto"/>
            <w:noWrap/>
            <w:vAlign w:val="center"/>
          </w:tcPr>
          <w:p w14:paraId="7323692E"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3086F8FB" w14:textId="560376E7" w:rsidR="00944D0F" w:rsidRPr="007001F1" w:rsidRDefault="00944D0F" w:rsidP="003F3D85">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450A84FB" w14:textId="77777777" w:rsidR="00944D0F" w:rsidRPr="007001F1" w:rsidRDefault="00944D0F" w:rsidP="00901910">
            <w:pPr>
              <w:jc w:val="center"/>
              <w:rPr>
                <w:color w:val="000000"/>
                <w:sz w:val="22"/>
                <w:szCs w:val="22"/>
              </w:rPr>
            </w:pPr>
          </w:p>
        </w:tc>
        <w:tc>
          <w:tcPr>
            <w:tcW w:w="567" w:type="dxa"/>
            <w:shd w:val="clear" w:color="auto" w:fill="auto"/>
            <w:vAlign w:val="center"/>
          </w:tcPr>
          <w:p w14:paraId="3F9C7C2E" w14:textId="77777777" w:rsidR="00944D0F" w:rsidRPr="007001F1" w:rsidRDefault="00944D0F" w:rsidP="00901910">
            <w:pPr>
              <w:jc w:val="center"/>
              <w:rPr>
                <w:color w:val="000000"/>
                <w:sz w:val="22"/>
                <w:szCs w:val="22"/>
              </w:rPr>
            </w:pPr>
          </w:p>
        </w:tc>
        <w:tc>
          <w:tcPr>
            <w:tcW w:w="776" w:type="dxa"/>
            <w:shd w:val="clear" w:color="auto" w:fill="auto"/>
            <w:vAlign w:val="center"/>
          </w:tcPr>
          <w:p w14:paraId="7154D93C" w14:textId="77777777" w:rsidR="00944D0F" w:rsidRPr="007001F1" w:rsidRDefault="00944D0F" w:rsidP="00901910">
            <w:pPr>
              <w:jc w:val="center"/>
              <w:rPr>
                <w:color w:val="000000"/>
                <w:sz w:val="22"/>
                <w:szCs w:val="22"/>
              </w:rPr>
            </w:pPr>
          </w:p>
        </w:tc>
        <w:tc>
          <w:tcPr>
            <w:tcW w:w="1775" w:type="dxa"/>
            <w:shd w:val="clear" w:color="auto" w:fill="auto"/>
            <w:vAlign w:val="center"/>
          </w:tcPr>
          <w:p w14:paraId="5F1EBB8C" w14:textId="77777777" w:rsidR="00944D0F" w:rsidRPr="007001F1" w:rsidRDefault="00944D0F" w:rsidP="00901910">
            <w:pPr>
              <w:jc w:val="center"/>
              <w:rPr>
                <w:color w:val="000000"/>
                <w:sz w:val="22"/>
                <w:szCs w:val="22"/>
              </w:rPr>
            </w:pPr>
          </w:p>
        </w:tc>
      </w:tr>
      <w:tr w:rsidR="00901910" w:rsidRPr="007001F1" w14:paraId="4D591D92" w14:textId="77777777" w:rsidTr="007261E4">
        <w:trPr>
          <w:trHeight w:val="20"/>
        </w:trPr>
        <w:tc>
          <w:tcPr>
            <w:tcW w:w="582" w:type="dxa"/>
            <w:shd w:val="clear" w:color="auto" w:fill="auto"/>
            <w:noWrap/>
            <w:vAlign w:val="center"/>
            <w:hideMark/>
          </w:tcPr>
          <w:p w14:paraId="71951726" w14:textId="77777777" w:rsidR="00901910" w:rsidRPr="007001F1" w:rsidRDefault="00901910"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FA5F1F4" w14:textId="4C646E30" w:rsidR="00901910" w:rsidRPr="007001F1" w:rsidRDefault="00901910" w:rsidP="003F3D85">
            <w:pPr>
              <w:jc w:val="both"/>
              <w:rPr>
                <w:color w:val="000000"/>
                <w:sz w:val="22"/>
                <w:szCs w:val="22"/>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1C40263D"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07AABB"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2DA718"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70116C"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7AAD46D8" w14:textId="77777777" w:rsidTr="002B4A5C">
        <w:trPr>
          <w:trHeight w:val="607"/>
        </w:trPr>
        <w:tc>
          <w:tcPr>
            <w:tcW w:w="582" w:type="dxa"/>
            <w:vMerge w:val="restart"/>
            <w:shd w:val="clear" w:color="auto" w:fill="auto"/>
            <w:noWrap/>
            <w:vAlign w:val="center"/>
            <w:hideMark/>
          </w:tcPr>
          <w:p w14:paraId="6ED052DC" w14:textId="77777777" w:rsidR="00944D0F" w:rsidRPr="007001F1" w:rsidRDefault="00944D0F"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4907C68B" w14:textId="4A953711" w:rsidR="00944D0F" w:rsidRPr="007001F1" w:rsidRDefault="00944D0F"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4A58AFD1"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75DBF4A"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8055F8"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6EEE0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464A1725" w14:textId="77777777" w:rsidTr="007261E4">
        <w:trPr>
          <w:trHeight w:val="885"/>
        </w:trPr>
        <w:tc>
          <w:tcPr>
            <w:tcW w:w="582" w:type="dxa"/>
            <w:vMerge/>
            <w:shd w:val="clear" w:color="auto" w:fill="auto"/>
            <w:noWrap/>
            <w:vAlign w:val="center"/>
          </w:tcPr>
          <w:p w14:paraId="4AEFCB51"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C57C1F5" w14:textId="059397B1" w:rsidR="00944D0F" w:rsidRPr="007001F1" w:rsidRDefault="00944D0F" w:rsidP="003F3D85">
            <w:pPr>
              <w:jc w:val="both"/>
              <w:rPr>
                <w:color w:val="000000"/>
                <w:sz w:val="22"/>
                <w:szCs w:val="22"/>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7DB8C48B" w14:textId="77777777" w:rsidR="00944D0F" w:rsidRPr="007001F1" w:rsidRDefault="00944D0F" w:rsidP="00901910">
            <w:pPr>
              <w:jc w:val="center"/>
              <w:rPr>
                <w:color w:val="000000"/>
                <w:sz w:val="22"/>
                <w:szCs w:val="22"/>
              </w:rPr>
            </w:pPr>
          </w:p>
        </w:tc>
        <w:tc>
          <w:tcPr>
            <w:tcW w:w="567" w:type="dxa"/>
            <w:shd w:val="clear" w:color="auto" w:fill="auto"/>
            <w:vAlign w:val="center"/>
          </w:tcPr>
          <w:p w14:paraId="3459021B" w14:textId="77777777" w:rsidR="00944D0F" w:rsidRPr="007001F1" w:rsidRDefault="00944D0F" w:rsidP="00901910">
            <w:pPr>
              <w:jc w:val="center"/>
              <w:rPr>
                <w:color w:val="000000"/>
                <w:sz w:val="22"/>
                <w:szCs w:val="22"/>
              </w:rPr>
            </w:pPr>
          </w:p>
        </w:tc>
        <w:tc>
          <w:tcPr>
            <w:tcW w:w="776" w:type="dxa"/>
            <w:shd w:val="clear" w:color="auto" w:fill="auto"/>
            <w:vAlign w:val="center"/>
          </w:tcPr>
          <w:p w14:paraId="55B29827" w14:textId="77777777" w:rsidR="00944D0F" w:rsidRPr="007001F1" w:rsidRDefault="00944D0F" w:rsidP="00901910">
            <w:pPr>
              <w:jc w:val="center"/>
              <w:rPr>
                <w:color w:val="000000"/>
                <w:sz w:val="22"/>
                <w:szCs w:val="22"/>
              </w:rPr>
            </w:pPr>
          </w:p>
        </w:tc>
        <w:tc>
          <w:tcPr>
            <w:tcW w:w="1775" w:type="dxa"/>
            <w:shd w:val="clear" w:color="auto" w:fill="auto"/>
            <w:vAlign w:val="center"/>
          </w:tcPr>
          <w:p w14:paraId="3F8401E9" w14:textId="77777777" w:rsidR="00944D0F" w:rsidRPr="007001F1" w:rsidRDefault="00944D0F" w:rsidP="00901910">
            <w:pPr>
              <w:jc w:val="center"/>
              <w:rPr>
                <w:color w:val="000000"/>
                <w:sz w:val="22"/>
                <w:szCs w:val="22"/>
              </w:rPr>
            </w:pPr>
          </w:p>
        </w:tc>
      </w:tr>
      <w:tr w:rsidR="00901910" w:rsidRPr="007001F1" w14:paraId="1004F3FA" w14:textId="77777777" w:rsidTr="007261E4">
        <w:trPr>
          <w:trHeight w:val="20"/>
        </w:trPr>
        <w:tc>
          <w:tcPr>
            <w:tcW w:w="582" w:type="dxa"/>
            <w:shd w:val="clear" w:color="auto" w:fill="auto"/>
            <w:noWrap/>
            <w:vAlign w:val="center"/>
            <w:hideMark/>
          </w:tcPr>
          <w:p w14:paraId="6483CC4B" w14:textId="77777777" w:rsidR="00901910" w:rsidRPr="007001F1" w:rsidRDefault="00901910" w:rsidP="00901910">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2F4154F4" w14:textId="414BEC62" w:rsidR="00901910" w:rsidRPr="007001F1" w:rsidRDefault="00901910" w:rsidP="003F3D85">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767BE3"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7864EA35"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79DDB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3C06C2"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DC0051"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5EE92D85" w14:textId="77777777" w:rsidTr="007261E4">
        <w:trPr>
          <w:trHeight w:val="20"/>
        </w:trPr>
        <w:tc>
          <w:tcPr>
            <w:tcW w:w="582" w:type="dxa"/>
            <w:shd w:val="clear" w:color="auto" w:fill="auto"/>
            <w:noWrap/>
            <w:vAlign w:val="center"/>
            <w:hideMark/>
          </w:tcPr>
          <w:p w14:paraId="29107B6A" w14:textId="77777777" w:rsidR="00901910" w:rsidRPr="007001F1" w:rsidRDefault="00901910" w:rsidP="00901910">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785B50D2" w14:textId="77777777" w:rsidR="00901910" w:rsidRPr="007001F1" w:rsidRDefault="00901910" w:rsidP="003F3D85">
            <w:pPr>
              <w:jc w:val="both"/>
              <w:rPr>
                <w:color w:val="000000"/>
                <w:sz w:val="22"/>
                <w:szCs w:val="22"/>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w:t>
            </w:r>
            <w:r w:rsidRPr="007001F1">
              <w:rPr>
                <w:color w:val="000000"/>
                <w:sz w:val="22"/>
                <w:szCs w:val="22"/>
              </w:rPr>
              <w:lastRenderedPageBreak/>
              <w:t>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623874C9" w14:textId="77777777" w:rsidR="00901910" w:rsidRPr="007001F1" w:rsidRDefault="00901910" w:rsidP="0090191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2AE51D7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A7F48F"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5DF0BB"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3664BC7D" w14:textId="77777777" w:rsidTr="002B4A5C">
        <w:trPr>
          <w:trHeight w:val="366"/>
        </w:trPr>
        <w:tc>
          <w:tcPr>
            <w:tcW w:w="582" w:type="dxa"/>
            <w:vMerge w:val="restart"/>
            <w:shd w:val="clear" w:color="auto" w:fill="auto"/>
            <w:noWrap/>
            <w:vAlign w:val="center"/>
            <w:hideMark/>
          </w:tcPr>
          <w:p w14:paraId="32841D43" w14:textId="77777777" w:rsidR="00944D0F" w:rsidRPr="007001F1" w:rsidRDefault="00944D0F" w:rsidP="00901910">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27DEB92B" w14:textId="784DC1FD" w:rsidR="00944D0F" w:rsidRPr="007001F1" w:rsidRDefault="00944D0F" w:rsidP="003F3D85">
            <w:pPr>
              <w:jc w:val="both"/>
              <w:rPr>
                <w:color w:val="000000"/>
                <w:sz w:val="22"/>
                <w:szCs w:val="22"/>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6726FE7"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3BBD20"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D31DB1"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26B119"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2385F016" w14:textId="77777777" w:rsidTr="002B4A5C">
        <w:trPr>
          <w:trHeight w:val="416"/>
        </w:trPr>
        <w:tc>
          <w:tcPr>
            <w:tcW w:w="582" w:type="dxa"/>
            <w:vMerge/>
            <w:shd w:val="clear" w:color="auto" w:fill="auto"/>
            <w:noWrap/>
            <w:vAlign w:val="center"/>
          </w:tcPr>
          <w:p w14:paraId="0913F05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CF8C267" w14:textId="63CD9833" w:rsidR="00944D0F" w:rsidRPr="007001F1" w:rsidRDefault="00944D0F" w:rsidP="003F3D85">
            <w:pPr>
              <w:jc w:val="both"/>
              <w:rPr>
                <w:color w:val="000000"/>
                <w:sz w:val="22"/>
                <w:szCs w:val="22"/>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4E46C01C" w14:textId="77777777" w:rsidR="00944D0F" w:rsidRPr="007001F1" w:rsidRDefault="00944D0F" w:rsidP="00901910">
            <w:pPr>
              <w:jc w:val="center"/>
              <w:rPr>
                <w:color w:val="000000"/>
                <w:sz w:val="22"/>
                <w:szCs w:val="22"/>
              </w:rPr>
            </w:pPr>
          </w:p>
        </w:tc>
        <w:tc>
          <w:tcPr>
            <w:tcW w:w="567" w:type="dxa"/>
            <w:shd w:val="clear" w:color="auto" w:fill="auto"/>
            <w:vAlign w:val="center"/>
          </w:tcPr>
          <w:p w14:paraId="0B44D215" w14:textId="77777777" w:rsidR="00944D0F" w:rsidRPr="007001F1" w:rsidRDefault="00944D0F" w:rsidP="00901910">
            <w:pPr>
              <w:jc w:val="center"/>
              <w:rPr>
                <w:color w:val="000000"/>
                <w:sz w:val="22"/>
                <w:szCs w:val="22"/>
              </w:rPr>
            </w:pPr>
          </w:p>
        </w:tc>
        <w:tc>
          <w:tcPr>
            <w:tcW w:w="776" w:type="dxa"/>
            <w:shd w:val="clear" w:color="auto" w:fill="auto"/>
            <w:vAlign w:val="center"/>
          </w:tcPr>
          <w:p w14:paraId="6A3C3649" w14:textId="77777777" w:rsidR="00944D0F" w:rsidRPr="007001F1" w:rsidRDefault="00944D0F" w:rsidP="00901910">
            <w:pPr>
              <w:jc w:val="center"/>
              <w:rPr>
                <w:color w:val="000000"/>
                <w:sz w:val="22"/>
                <w:szCs w:val="22"/>
              </w:rPr>
            </w:pPr>
          </w:p>
        </w:tc>
        <w:tc>
          <w:tcPr>
            <w:tcW w:w="1775" w:type="dxa"/>
            <w:shd w:val="clear" w:color="auto" w:fill="auto"/>
            <w:vAlign w:val="center"/>
          </w:tcPr>
          <w:p w14:paraId="22FB7360" w14:textId="77777777" w:rsidR="00944D0F" w:rsidRPr="007001F1" w:rsidRDefault="00944D0F" w:rsidP="00901910">
            <w:pPr>
              <w:jc w:val="center"/>
              <w:rPr>
                <w:color w:val="000000"/>
                <w:sz w:val="22"/>
                <w:szCs w:val="22"/>
              </w:rPr>
            </w:pPr>
          </w:p>
        </w:tc>
      </w:tr>
      <w:tr w:rsidR="00944D0F" w:rsidRPr="007001F1" w14:paraId="65CF6474" w14:textId="77777777" w:rsidTr="002B4A5C">
        <w:trPr>
          <w:trHeight w:val="324"/>
        </w:trPr>
        <w:tc>
          <w:tcPr>
            <w:tcW w:w="582" w:type="dxa"/>
            <w:vMerge/>
            <w:shd w:val="clear" w:color="auto" w:fill="auto"/>
            <w:noWrap/>
            <w:vAlign w:val="center"/>
          </w:tcPr>
          <w:p w14:paraId="64583709"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7443335" w14:textId="0AE4DA50" w:rsidR="00944D0F" w:rsidRPr="007001F1" w:rsidRDefault="00944D0F" w:rsidP="003F3D85">
            <w:pPr>
              <w:jc w:val="both"/>
              <w:rPr>
                <w:color w:val="000000"/>
                <w:sz w:val="22"/>
                <w:szCs w:val="22"/>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7E6D310C" w14:textId="77777777" w:rsidR="00944D0F" w:rsidRPr="007001F1" w:rsidRDefault="00944D0F" w:rsidP="00901910">
            <w:pPr>
              <w:jc w:val="center"/>
              <w:rPr>
                <w:color w:val="000000"/>
                <w:sz w:val="22"/>
                <w:szCs w:val="22"/>
              </w:rPr>
            </w:pPr>
          </w:p>
        </w:tc>
        <w:tc>
          <w:tcPr>
            <w:tcW w:w="567" w:type="dxa"/>
            <w:shd w:val="clear" w:color="auto" w:fill="auto"/>
            <w:vAlign w:val="center"/>
          </w:tcPr>
          <w:p w14:paraId="3DFF8D6C" w14:textId="77777777" w:rsidR="00944D0F" w:rsidRPr="007001F1" w:rsidRDefault="00944D0F" w:rsidP="00901910">
            <w:pPr>
              <w:jc w:val="center"/>
              <w:rPr>
                <w:color w:val="000000"/>
                <w:sz w:val="22"/>
                <w:szCs w:val="22"/>
              </w:rPr>
            </w:pPr>
          </w:p>
        </w:tc>
        <w:tc>
          <w:tcPr>
            <w:tcW w:w="776" w:type="dxa"/>
            <w:shd w:val="clear" w:color="auto" w:fill="auto"/>
            <w:vAlign w:val="center"/>
          </w:tcPr>
          <w:p w14:paraId="0FE15003" w14:textId="77777777" w:rsidR="00944D0F" w:rsidRPr="007001F1" w:rsidRDefault="00944D0F" w:rsidP="00901910">
            <w:pPr>
              <w:jc w:val="center"/>
              <w:rPr>
                <w:color w:val="000000"/>
                <w:sz w:val="22"/>
                <w:szCs w:val="22"/>
              </w:rPr>
            </w:pPr>
          </w:p>
        </w:tc>
        <w:tc>
          <w:tcPr>
            <w:tcW w:w="1775" w:type="dxa"/>
            <w:shd w:val="clear" w:color="auto" w:fill="auto"/>
            <w:vAlign w:val="center"/>
          </w:tcPr>
          <w:p w14:paraId="51C74C85" w14:textId="77777777" w:rsidR="00944D0F" w:rsidRPr="007001F1" w:rsidRDefault="00944D0F" w:rsidP="00901910">
            <w:pPr>
              <w:jc w:val="center"/>
              <w:rPr>
                <w:color w:val="000000"/>
                <w:sz w:val="22"/>
                <w:szCs w:val="22"/>
              </w:rPr>
            </w:pPr>
          </w:p>
        </w:tc>
      </w:tr>
      <w:tr w:rsidR="00944D0F" w:rsidRPr="007001F1" w14:paraId="5C1A7061" w14:textId="77777777" w:rsidTr="007261E4">
        <w:trPr>
          <w:trHeight w:val="633"/>
        </w:trPr>
        <w:tc>
          <w:tcPr>
            <w:tcW w:w="582" w:type="dxa"/>
            <w:vMerge/>
            <w:shd w:val="clear" w:color="auto" w:fill="auto"/>
            <w:noWrap/>
            <w:vAlign w:val="center"/>
          </w:tcPr>
          <w:p w14:paraId="604DA3AF"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1D8D5FD8" w14:textId="74F44186" w:rsidR="00944D0F" w:rsidRPr="007001F1" w:rsidRDefault="00944D0F"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53A2B131" w14:textId="77777777" w:rsidR="00944D0F" w:rsidRPr="007001F1" w:rsidRDefault="00944D0F" w:rsidP="00901910">
            <w:pPr>
              <w:jc w:val="center"/>
              <w:rPr>
                <w:color w:val="000000"/>
                <w:sz w:val="22"/>
                <w:szCs w:val="22"/>
              </w:rPr>
            </w:pPr>
          </w:p>
        </w:tc>
        <w:tc>
          <w:tcPr>
            <w:tcW w:w="567" w:type="dxa"/>
            <w:shd w:val="clear" w:color="auto" w:fill="auto"/>
            <w:vAlign w:val="center"/>
          </w:tcPr>
          <w:p w14:paraId="237488D5" w14:textId="77777777" w:rsidR="00944D0F" w:rsidRPr="007001F1" w:rsidRDefault="00944D0F" w:rsidP="00901910">
            <w:pPr>
              <w:jc w:val="center"/>
              <w:rPr>
                <w:color w:val="000000"/>
                <w:sz w:val="22"/>
                <w:szCs w:val="22"/>
              </w:rPr>
            </w:pPr>
          </w:p>
        </w:tc>
        <w:tc>
          <w:tcPr>
            <w:tcW w:w="776" w:type="dxa"/>
            <w:shd w:val="clear" w:color="auto" w:fill="auto"/>
            <w:vAlign w:val="center"/>
          </w:tcPr>
          <w:p w14:paraId="48B219A9" w14:textId="77777777" w:rsidR="00944D0F" w:rsidRPr="007001F1" w:rsidRDefault="00944D0F" w:rsidP="00901910">
            <w:pPr>
              <w:jc w:val="center"/>
              <w:rPr>
                <w:color w:val="000000"/>
                <w:sz w:val="22"/>
                <w:szCs w:val="22"/>
              </w:rPr>
            </w:pPr>
          </w:p>
        </w:tc>
        <w:tc>
          <w:tcPr>
            <w:tcW w:w="1775" w:type="dxa"/>
            <w:shd w:val="clear" w:color="auto" w:fill="auto"/>
            <w:vAlign w:val="center"/>
          </w:tcPr>
          <w:p w14:paraId="738F50C4" w14:textId="77777777" w:rsidR="00944D0F" w:rsidRPr="007001F1" w:rsidRDefault="00944D0F" w:rsidP="00901910">
            <w:pPr>
              <w:jc w:val="center"/>
              <w:rPr>
                <w:color w:val="000000"/>
                <w:sz w:val="22"/>
                <w:szCs w:val="22"/>
              </w:rPr>
            </w:pPr>
          </w:p>
        </w:tc>
      </w:tr>
      <w:tr w:rsidR="00944D0F" w:rsidRPr="007001F1" w14:paraId="30C9631D" w14:textId="77777777" w:rsidTr="007261E4">
        <w:trPr>
          <w:trHeight w:val="760"/>
        </w:trPr>
        <w:tc>
          <w:tcPr>
            <w:tcW w:w="582" w:type="dxa"/>
            <w:vMerge w:val="restart"/>
            <w:shd w:val="clear" w:color="auto" w:fill="auto"/>
            <w:noWrap/>
            <w:vAlign w:val="center"/>
            <w:hideMark/>
          </w:tcPr>
          <w:p w14:paraId="519FDEED" w14:textId="77777777" w:rsidR="00944D0F" w:rsidRPr="007001F1" w:rsidRDefault="00944D0F" w:rsidP="00901910">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7D3809ED" w14:textId="2C2714B4" w:rsidR="00944D0F" w:rsidRPr="007001F1" w:rsidRDefault="00944D0F"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69E1D583"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C8EBB8"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2079F41"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7536F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0464EF38" w14:textId="77777777" w:rsidTr="002B4A5C">
        <w:trPr>
          <w:trHeight w:val="304"/>
        </w:trPr>
        <w:tc>
          <w:tcPr>
            <w:tcW w:w="582" w:type="dxa"/>
            <w:vMerge/>
            <w:shd w:val="clear" w:color="auto" w:fill="auto"/>
            <w:noWrap/>
            <w:vAlign w:val="center"/>
          </w:tcPr>
          <w:p w14:paraId="57E71EB9"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8927B5E" w14:textId="1070909E" w:rsidR="00944D0F" w:rsidRPr="007001F1" w:rsidRDefault="00944D0F"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0693AF07" w14:textId="77777777" w:rsidR="00944D0F" w:rsidRPr="007001F1" w:rsidRDefault="00944D0F" w:rsidP="00901910">
            <w:pPr>
              <w:jc w:val="center"/>
              <w:rPr>
                <w:color w:val="000000"/>
                <w:sz w:val="22"/>
                <w:szCs w:val="22"/>
              </w:rPr>
            </w:pPr>
          </w:p>
        </w:tc>
        <w:tc>
          <w:tcPr>
            <w:tcW w:w="567" w:type="dxa"/>
            <w:shd w:val="clear" w:color="auto" w:fill="auto"/>
            <w:vAlign w:val="center"/>
          </w:tcPr>
          <w:p w14:paraId="6AAE45E7" w14:textId="77777777" w:rsidR="00944D0F" w:rsidRPr="007001F1" w:rsidRDefault="00944D0F" w:rsidP="00901910">
            <w:pPr>
              <w:jc w:val="center"/>
              <w:rPr>
                <w:color w:val="000000"/>
                <w:sz w:val="22"/>
                <w:szCs w:val="22"/>
              </w:rPr>
            </w:pPr>
          </w:p>
        </w:tc>
        <w:tc>
          <w:tcPr>
            <w:tcW w:w="776" w:type="dxa"/>
            <w:shd w:val="clear" w:color="auto" w:fill="auto"/>
            <w:vAlign w:val="center"/>
          </w:tcPr>
          <w:p w14:paraId="3ABCAF1F" w14:textId="77777777" w:rsidR="00944D0F" w:rsidRPr="007001F1" w:rsidRDefault="00944D0F" w:rsidP="00901910">
            <w:pPr>
              <w:jc w:val="center"/>
              <w:rPr>
                <w:color w:val="000000"/>
                <w:sz w:val="22"/>
                <w:szCs w:val="22"/>
              </w:rPr>
            </w:pPr>
          </w:p>
        </w:tc>
        <w:tc>
          <w:tcPr>
            <w:tcW w:w="1775" w:type="dxa"/>
            <w:shd w:val="clear" w:color="auto" w:fill="auto"/>
            <w:vAlign w:val="center"/>
          </w:tcPr>
          <w:p w14:paraId="739709EE" w14:textId="77777777" w:rsidR="00944D0F" w:rsidRPr="007001F1" w:rsidRDefault="00944D0F" w:rsidP="00901910">
            <w:pPr>
              <w:jc w:val="center"/>
              <w:rPr>
                <w:color w:val="000000"/>
                <w:sz w:val="22"/>
                <w:szCs w:val="22"/>
              </w:rPr>
            </w:pPr>
          </w:p>
        </w:tc>
      </w:tr>
      <w:tr w:rsidR="00944D0F" w:rsidRPr="007001F1" w14:paraId="23E3FEF8" w14:textId="77777777" w:rsidTr="007261E4">
        <w:trPr>
          <w:trHeight w:val="760"/>
        </w:trPr>
        <w:tc>
          <w:tcPr>
            <w:tcW w:w="582" w:type="dxa"/>
            <w:vMerge/>
            <w:shd w:val="clear" w:color="auto" w:fill="auto"/>
            <w:noWrap/>
            <w:vAlign w:val="center"/>
          </w:tcPr>
          <w:p w14:paraId="2F39DF48"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A379FE0" w14:textId="1DAE1C1D" w:rsidR="00944D0F" w:rsidRPr="007001F1" w:rsidRDefault="00944D0F"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FD4299" w14:textId="77777777" w:rsidR="00944D0F" w:rsidRPr="007001F1" w:rsidRDefault="00944D0F" w:rsidP="00901910">
            <w:pPr>
              <w:jc w:val="center"/>
              <w:rPr>
                <w:color w:val="000000"/>
                <w:sz w:val="22"/>
                <w:szCs w:val="22"/>
              </w:rPr>
            </w:pPr>
          </w:p>
        </w:tc>
        <w:tc>
          <w:tcPr>
            <w:tcW w:w="567" w:type="dxa"/>
            <w:shd w:val="clear" w:color="auto" w:fill="auto"/>
            <w:vAlign w:val="center"/>
          </w:tcPr>
          <w:p w14:paraId="68F0A279" w14:textId="77777777" w:rsidR="00944D0F" w:rsidRPr="007001F1" w:rsidRDefault="00944D0F" w:rsidP="00901910">
            <w:pPr>
              <w:jc w:val="center"/>
              <w:rPr>
                <w:color w:val="000000"/>
                <w:sz w:val="22"/>
                <w:szCs w:val="22"/>
              </w:rPr>
            </w:pPr>
          </w:p>
        </w:tc>
        <w:tc>
          <w:tcPr>
            <w:tcW w:w="776" w:type="dxa"/>
            <w:shd w:val="clear" w:color="auto" w:fill="auto"/>
            <w:vAlign w:val="center"/>
          </w:tcPr>
          <w:p w14:paraId="7295F351" w14:textId="77777777" w:rsidR="00944D0F" w:rsidRPr="007001F1" w:rsidRDefault="00944D0F" w:rsidP="00901910">
            <w:pPr>
              <w:jc w:val="center"/>
              <w:rPr>
                <w:color w:val="000000"/>
                <w:sz w:val="22"/>
                <w:szCs w:val="22"/>
              </w:rPr>
            </w:pPr>
          </w:p>
        </w:tc>
        <w:tc>
          <w:tcPr>
            <w:tcW w:w="1775" w:type="dxa"/>
            <w:shd w:val="clear" w:color="auto" w:fill="auto"/>
            <w:vAlign w:val="center"/>
          </w:tcPr>
          <w:p w14:paraId="7DA451D3" w14:textId="77777777" w:rsidR="00944D0F" w:rsidRPr="007001F1" w:rsidRDefault="00944D0F" w:rsidP="00901910">
            <w:pPr>
              <w:jc w:val="center"/>
              <w:rPr>
                <w:color w:val="000000"/>
                <w:sz w:val="22"/>
                <w:szCs w:val="22"/>
              </w:rPr>
            </w:pPr>
          </w:p>
        </w:tc>
      </w:tr>
      <w:tr w:rsidR="00944D0F" w:rsidRPr="007001F1" w14:paraId="077FEB15" w14:textId="77777777" w:rsidTr="007261E4">
        <w:trPr>
          <w:trHeight w:val="1140"/>
        </w:trPr>
        <w:tc>
          <w:tcPr>
            <w:tcW w:w="582" w:type="dxa"/>
            <w:vMerge w:val="restart"/>
            <w:shd w:val="clear" w:color="auto" w:fill="auto"/>
            <w:noWrap/>
            <w:vAlign w:val="center"/>
            <w:hideMark/>
          </w:tcPr>
          <w:p w14:paraId="38EC25C7" w14:textId="77777777" w:rsidR="00944D0F" w:rsidRPr="007001F1" w:rsidRDefault="00944D0F" w:rsidP="00901910">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56721FC1" w14:textId="4F9D4346" w:rsidR="00944D0F" w:rsidRPr="007001F1" w:rsidRDefault="00944D0F" w:rsidP="003F3D85">
            <w:pPr>
              <w:jc w:val="both"/>
              <w:rPr>
                <w:color w:val="000000"/>
                <w:sz w:val="22"/>
                <w:szCs w:val="22"/>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14:paraId="73390E7F"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EE00B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9F545D"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A743771"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75DBE3AB" w14:textId="77777777" w:rsidTr="007261E4">
        <w:trPr>
          <w:trHeight w:val="1140"/>
        </w:trPr>
        <w:tc>
          <w:tcPr>
            <w:tcW w:w="582" w:type="dxa"/>
            <w:vMerge/>
            <w:shd w:val="clear" w:color="auto" w:fill="auto"/>
            <w:noWrap/>
            <w:vAlign w:val="center"/>
          </w:tcPr>
          <w:p w14:paraId="7CA558C5"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E4B7E4A" w14:textId="43086AB5" w:rsidR="00944D0F" w:rsidRPr="007001F1" w:rsidRDefault="00944D0F" w:rsidP="003F3D85">
            <w:pPr>
              <w:jc w:val="both"/>
              <w:rPr>
                <w:color w:val="000000"/>
                <w:sz w:val="22"/>
                <w:szCs w:val="22"/>
              </w:rPr>
            </w:pPr>
            <w:r w:rsidRPr="007001F1">
              <w:rPr>
                <w:color w:val="000000"/>
                <w:sz w:val="22"/>
                <w:szCs w:val="22"/>
              </w:rPr>
              <w:t>b) Obsahuje predložená dokumentácia doklady, ktoré hodnoverne preukazujú akým spôsobom boli vyhodnocované objektívne a nediskriminačné pravidlá , napr. súhrnné hodnotiace tabuľky a pod.?</w:t>
            </w:r>
          </w:p>
        </w:tc>
        <w:tc>
          <w:tcPr>
            <w:tcW w:w="567" w:type="dxa"/>
            <w:shd w:val="clear" w:color="auto" w:fill="auto"/>
            <w:vAlign w:val="center"/>
          </w:tcPr>
          <w:p w14:paraId="6138DF7B" w14:textId="77777777" w:rsidR="00944D0F" w:rsidRPr="007001F1" w:rsidRDefault="00944D0F" w:rsidP="00901910">
            <w:pPr>
              <w:jc w:val="center"/>
              <w:rPr>
                <w:color w:val="000000"/>
                <w:sz w:val="22"/>
                <w:szCs w:val="22"/>
              </w:rPr>
            </w:pPr>
          </w:p>
        </w:tc>
        <w:tc>
          <w:tcPr>
            <w:tcW w:w="567" w:type="dxa"/>
            <w:shd w:val="clear" w:color="auto" w:fill="auto"/>
            <w:vAlign w:val="center"/>
          </w:tcPr>
          <w:p w14:paraId="5DE26299" w14:textId="77777777" w:rsidR="00944D0F" w:rsidRPr="007001F1" w:rsidRDefault="00944D0F" w:rsidP="00901910">
            <w:pPr>
              <w:jc w:val="center"/>
              <w:rPr>
                <w:color w:val="000000"/>
                <w:sz w:val="22"/>
                <w:szCs w:val="22"/>
              </w:rPr>
            </w:pPr>
          </w:p>
        </w:tc>
        <w:tc>
          <w:tcPr>
            <w:tcW w:w="776" w:type="dxa"/>
            <w:shd w:val="clear" w:color="auto" w:fill="auto"/>
            <w:vAlign w:val="center"/>
          </w:tcPr>
          <w:p w14:paraId="50ED7D85" w14:textId="77777777" w:rsidR="00944D0F" w:rsidRPr="007001F1" w:rsidRDefault="00944D0F" w:rsidP="00901910">
            <w:pPr>
              <w:jc w:val="center"/>
              <w:rPr>
                <w:color w:val="000000"/>
                <w:sz w:val="22"/>
                <w:szCs w:val="22"/>
              </w:rPr>
            </w:pPr>
          </w:p>
        </w:tc>
        <w:tc>
          <w:tcPr>
            <w:tcW w:w="1775" w:type="dxa"/>
            <w:shd w:val="clear" w:color="auto" w:fill="auto"/>
            <w:vAlign w:val="center"/>
          </w:tcPr>
          <w:p w14:paraId="41F52D69" w14:textId="77777777" w:rsidR="00944D0F" w:rsidRPr="007001F1" w:rsidRDefault="00944D0F" w:rsidP="00901910">
            <w:pPr>
              <w:jc w:val="center"/>
              <w:rPr>
                <w:color w:val="000000"/>
                <w:sz w:val="22"/>
                <w:szCs w:val="22"/>
              </w:rPr>
            </w:pPr>
          </w:p>
        </w:tc>
      </w:tr>
      <w:tr w:rsidR="00944D0F" w:rsidRPr="007001F1" w14:paraId="37313D99" w14:textId="77777777" w:rsidTr="007261E4">
        <w:trPr>
          <w:trHeight w:val="1013"/>
        </w:trPr>
        <w:tc>
          <w:tcPr>
            <w:tcW w:w="582" w:type="dxa"/>
            <w:vMerge w:val="restart"/>
            <w:shd w:val="clear" w:color="auto" w:fill="auto"/>
            <w:noWrap/>
            <w:vAlign w:val="center"/>
            <w:hideMark/>
          </w:tcPr>
          <w:p w14:paraId="516A2FDD" w14:textId="77777777" w:rsidR="00944D0F" w:rsidRPr="007001F1" w:rsidRDefault="00944D0F" w:rsidP="00901910">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71BB03B4" w14:textId="18B849F0" w:rsidR="00944D0F" w:rsidRPr="007001F1" w:rsidRDefault="00944D0F" w:rsidP="003F3D85">
            <w:pPr>
              <w:jc w:val="both"/>
              <w:rPr>
                <w:color w:val="000000"/>
                <w:sz w:val="22"/>
                <w:szCs w:val="22"/>
              </w:rPr>
            </w:pPr>
            <w:r w:rsidRPr="007001F1">
              <w:rPr>
                <w:color w:val="000000"/>
                <w:sz w:val="22"/>
                <w:szCs w:val="22"/>
              </w:rPr>
              <w:t xml:space="preserve">a) Ak sa pri určitej zákazke objavila mimoriadne nízka ponuka vo vzťahu k tovaru, prácam alebo službám, požiadala komisia  písomne uchádzača </w:t>
            </w:r>
            <w:r w:rsidR="00767BE3" w:rsidRPr="007001F1">
              <w:rPr>
                <w:color w:val="000000"/>
                <w:sz w:val="22"/>
                <w:szCs w:val="22"/>
              </w:rPr>
              <w:t xml:space="preserve">                 </w:t>
            </w:r>
            <w:r w:rsidRPr="007001F1">
              <w:rPr>
                <w:color w:val="000000"/>
                <w:sz w:val="22"/>
                <w:szCs w:val="22"/>
              </w:rPr>
              <w:t>o podrobnosti týkajúce sa tej časti ponuky, ktoré sú pre jej cenu podstatné?</w:t>
            </w:r>
          </w:p>
        </w:tc>
        <w:tc>
          <w:tcPr>
            <w:tcW w:w="567" w:type="dxa"/>
            <w:shd w:val="clear" w:color="auto" w:fill="auto"/>
            <w:vAlign w:val="center"/>
            <w:hideMark/>
          </w:tcPr>
          <w:p w14:paraId="2E8A091A"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8BF5E7"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654F06"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95643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78422BF6" w14:textId="77777777" w:rsidTr="002B4A5C">
        <w:trPr>
          <w:trHeight w:val="660"/>
        </w:trPr>
        <w:tc>
          <w:tcPr>
            <w:tcW w:w="582" w:type="dxa"/>
            <w:vMerge/>
            <w:shd w:val="clear" w:color="auto" w:fill="auto"/>
            <w:noWrap/>
            <w:vAlign w:val="center"/>
          </w:tcPr>
          <w:p w14:paraId="4135AD72"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434BD60A" w14:textId="6CC4ED56" w:rsidR="00944D0F" w:rsidRPr="007001F1" w:rsidRDefault="00944D0F"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4F5F1F7D" w14:textId="77777777" w:rsidR="00944D0F" w:rsidRPr="007001F1" w:rsidRDefault="00944D0F" w:rsidP="00901910">
            <w:pPr>
              <w:jc w:val="center"/>
              <w:rPr>
                <w:color w:val="000000"/>
                <w:sz w:val="22"/>
                <w:szCs w:val="22"/>
              </w:rPr>
            </w:pPr>
          </w:p>
        </w:tc>
        <w:tc>
          <w:tcPr>
            <w:tcW w:w="567" w:type="dxa"/>
            <w:shd w:val="clear" w:color="auto" w:fill="auto"/>
            <w:vAlign w:val="center"/>
          </w:tcPr>
          <w:p w14:paraId="0F47E0CB" w14:textId="77777777" w:rsidR="00944D0F" w:rsidRPr="007001F1" w:rsidRDefault="00944D0F" w:rsidP="00901910">
            <w:pPr>
              <w:jc w:val="center"/>
              <w:rPr>
                <w:color w:val="000000"/>
                <w:sz w:val="22"/>
                <w:szCs w:val="22"/>
              </w:rPr>
            </w:pPr>
          </w:p>
        </w:tc>
        <w:tc>
          <w:tcPr>
            <w:tcW w:w="776" w:type="dxa"/>
            <w:shd w:val="clear" w:color="auto" w:fill="auto"/>
            <w:vAlign w:val="center"/>
          </w:tcPr>
          <w:p w14:paraId="5387922E" w14:textId="77777777" w:rsidR="00944D0F" w:rsidRPr="007001F1" w:rsidRDefault="00944D0F" w:rsidP="00901910">
            <w:pPr>
              <w:jc w:val="center"/>
              <w:rPr>
                <w:color w:val="000000"/>
                <w:sz w:val="22"/>
                <w:szCs w:val="22"/>
              </w:rPr>
            </w:pPr>
          </w:p>
        </w:tc>
        <w:tc>
          <w:tcPr>
            <w:tcW w:w="1775" w:type="dxa"/>
            <w:shd w:val="clear" w:color="auto" w:fill="auto"/>
            <w:vAlign w:val="center"/>
          </w:tcPr>
          <w:p w14:paraId="12FFBEAA" w14:textId="77777777" w:rsidR="00944D0F" w:rsidRPr="007001F1" w:rsidRDefault="00944D0F" w:rsidP="00901910">
            <w:pPr>
              <w:jc w:val="center"/>
              <w:rPr>
                <w:color w:val="000000"/>
                <w:sz w:val="22"/>
                <w:szCs w:val="22"/>
              </w:rPr>
            </w:pPr>
          </w:p>
        </w:tc>
      </w:tr>
      <w:tr w:rsidR="00901910" w:rsidRPr="007001F1" w14:paraId="3B5D37F4" w14:textId="77777777" w:rsidTr="007261E4">
        <w:trPr>
          <w:trHeight w:val="20"/>
        </w:trPr>
        <w:tc>
          <w:tcPr>
            <w:tcW w:w="582" w:type="dxa"/>
            <w:shd w:val="clear" w:color="auto" w:fill="auto"/>
            <w:noWrap/>
            <w:vAlign w:val="center"/>
            <w:hideMark/>
          </w:tcPr>
          <w:p w14:paraId="7714E298" w14:textId="77777777" w:rsidR="00901910" w:rsidRPr="007001F1" w:rsidRDefault="00901910" w:rsidP="00901910">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7745D8CD" w14:textId="70F949F6" w:rsidR="00901910" w:rsidRPr="007001F1" w:rsidRDefault="00217676" w:rsidP="003F3D85">
            <w:pPr>
              <w:jc w:val="both"/>
              <w:rPr>
                <w:color w:val="000000"/>
                <w:sz w:val="22"/>
                <w:szCs w:val="22"/>
              </w:rPr>
            </w:pPr>
            <w:r w:rsidRPr="007001F1">
              <w:rPr>
                <w:color w:val="000000"/>
                <w:sz w:val="22"/>
                <w:szCs w:val="22"/>
              </w:rPr>
              <w:t xml:space="preserve">V prípade vylúčenia, oznámil verejný obstarávateľ písomne vylúčenie uchádzačovi v súlade s § 53 </w:t>
            </w:r>
            <w:r w:rsidR="00767BE3" w:rsidRPr="007001F1">
              <w:rPr>
                <w:color w:val="000000"/>
                <w:sz w:val="22"/>
                <w:szCs w:val="22"/>
              </w:rPr>
              <w:t xml:space="preserve">             </w:t>
            </w:r>
            <w:r w:rsidRPr="007001F1">
              <w:rPr>
                <w:color w:val="000000"/>
                <w:sz w:val="22"/>
                <w:szCs w:val="22"/>
              </w:rPr>
              <w:t>ods. 7 ZVO?</w:t>
            </w:r>
          </w:p>
        </w:tc>
        <w:tc>
          <w:tcPr>
            <w:tcW w:w="567" w:type="dxa"/>
            <w:shd w:val="clear" w:color="auto" w:fill="auto"/>
            <w:vAlign w:val="center"/>
            <w:hideMark/>
          </w:tcPr>
          <w:p w14:paraId="4D9B2CC7"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511B552"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65DB44"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997654"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0D7AE61E" w14:textId="77777777" w:rsidTr="007261E4">
        <w:trPr>
          <w:trHeight w:val="20"/>
        </w:trPr>
        <w:tc>
          <w:tcPr>
            <w:tcW w:w="582" w:type="dxa"/>
            <w:shd w:val="clear" w:color="auto" w:fill="auto"/>
            <w:noWrap/>
            <w:vAlign w:val="center"/>
            <w:hideMark/>
          </w:tcPr>
          <w:p w14:paraId="02385167" w14:textId="77777777" w:rsidR="00901910" w:rsidRPr="007001F1" w:rsidRDefault="00901910" w:rsidP="00901910">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45979404" w14:textId="77777777" w:rsidR="00901910" w:rsidRPr="007001F1" w:rsidRDefault="00901910" w:rsidP="003F3D85">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63162EC0"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0C6FA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924A68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152D61" w14:textId="77777777" w:rsidR="00901910" w:rsidRPr="007001F1" w:rsidRDefault="00901910" w:rsidP="00901910">
            <w:pPr>
              <w:jc w:val="center"/>
              <w:rPr>
                <w:color w:val="000000"/>
                <w:sz w:val="22"/>
                <w:szCs w:val="22"/>
              </w:rPr>
            </w:pPr>
            <w:r w:rsidRPr="007001F1">
              <w:rPr>
                <w:color w:val="000000"/>
                <w:sz w:val="22"/>
                <w:szCs w:val="22"/>
              </w:rPr>
              <w:t> </w:t>
            </w:r>
          </w:p>
        </w:tc>
      </w:tr>
      <w:tr w:rsidR="006A6C49" w:rsidRPr="007001F1" w14:paraId="106898C8" w14:textId="77777777" w:rsidTr="002B4A5C">
        <w:trPr>
          <w:trHeight w:val="441"/>
        </w:trPr>
        <w:tc>
          <w:tcPr>
            <w:tcW w:w="582" w:type="dxa"/>
            <w:vMerge w:val="restart"/>
            <w:shd w:val="clear" w:color="auto" w:fill="auto"/>
            <w:noWrap/>
            <w:vAlign w:val="center"/>
            <w:hideMark/>
          </w:tcPr>
          <w:p w14:paraId="3EDAB463" w14:textId="77777777" w:rsidR="006A6C49" w:rsidRPr="007001F1" w:rsidRDefault="006A6C49" w:rsidP="00901910">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6747093D" w14:textId="2697510A" w:rsidR="006A6C49" w:rsidRPr="007001F1" w:rsidRDefault="006A6C49"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2B3A49BF" w14:textId="77777777" w:rsidR="006A6C49" w:rsidRPr="007001F1" w:rsidRDefault="006A6C49"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62BDD08" w14:textId="77777777" w:rsidR="006A6C49" w:rsidRPr="007001F1" w:rsidRDefault="006A6C49"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CB6209" w14:textId="77777777" w:rsidR="006A6C49" w:rsidRPr="007001F1" w:rsidRDefault="006A6C49"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7CBCED" w14:textId="77777777" w:rsidR="006A6C49" w:rsidRPr="007001F1" w:rsidRDefault="006A6C49" w:rsidP="00901910">
            <w:pPr>
              <w:jc w:val="center"/>
              <w:rPr>
                <w:color w:val="000000"/>
                <w:sz w:val="22"/>
                <w:szCs w:val="22"/>
              </w:rPr>
            </w:pPr>
            <w:r w:rsidRPr="007001F1">
              <w:rPr>
                <w:color w:val="000000"/>
                <w:sz w:val="22"/>
                <w:szCs w:val="22"/>
              </w:rPr>
              <w:t> </w:t>
            </w:r>
          </w:p>
        </w:tc>
      </w:tr>
      <w:tr w:rsidR="006A6C49" w:rsidRPr="007001F1" w14:paraId="2053CC6C" w14:textId="77777777" w:rsidTr="007261E4">
        <w:trPr>
          <w:trHeight w:val="1140"/>
        </w:trPr>
        <w:tc>
          <w:tcPr>
            <w:tcW w:w="582" w:type="dxa"/>
            <w:vMerge/>
            <w:shd w:val="clear" w:color="auto" w:fill="auto"/>
            <w:noWrap/>
            <w:vAlign w:val="center"/>
          </w:tcPr>
          <w:p w14:paraId="7A06FFFE"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7997B502" w14:textId="7A6EACD4" w:rsidR="006A6C49" w:rsidRPr="007001F1" w:rsidRDefault="006A6C49"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C080E61" w14:textId="77777777" w:rsidR="006A6C49" w:rsidRPr="007001F1" w:rsidRDefault="006A6C49" w:rsidP="00901910">
            <w:pPr>
              <w:jc w:val="center"/>
              <w:rPr>
                <w:color w:val="000000"/>
                <w:sz w:val="22"/>
                <w:szCs w:val="22"/>
              </w:rPr>
            </w:pPr>
          </w:p>
        </w:tc>
        <w:tc>
          <w:tcPr>
            <w:tcW w:w="567" w:type="dxa"/>
            <w:shd w:val="clear" w:color="auto" w:fill="auto"/>
            <w:vAlign w:val="center"/>
          </w:tcPr>
          <w:p w14:paraId="6C1C746E" w14:textId="77777777" w:rsidR="006A6C49" w:rsidRPr="007001F1" w:rsidRDefault="006A6C49" w:rsidP="00901910">
            <w:pPr>
              <w:jc w:val="center"/>
              <w:rPr>
                <w:color w:val="000000"/>
                <w:sz w:val="22"/>
                <w:szCs w:val="22"/>
              </w:rPr>
            </w:pPr>
          </w:p>
        </w:tc>
        <w:tc>
          <w:tcPr>
            <w:tcW w:w="776" w:type="dxa"/>
            <w:shd w:val="clear" w:color="auto" w:fill="auto"/>
            <w:vAlign w:val="center"/>
          </w:tcPr>
          <w:p w14:paraId="1AAB8DF5" w14:textId="77777777" w:rsidR="006A6C49" w:rsidRPr="007001F1" w:rsidRDefault="006A6C49" w:rsidP="00901910">
            <w:pPr>
              <w:jc w:val="center"/>
              <w:rPr>
                <w:color w:val="000000"/>
                <w:sz w:val="22"/>
                <w:szCs w:val="22"/>
              </w:rPr>
            </w:pPr>
          </w:p>
        </w:tc>
        <w:tc>
          <w:tcPr>
            <w:tcW w:w="1775" w:type="dxa"/>
            <w:shd w:val="clear" w:color="auto" w:fill="auto"/>
            <w:vAlign w:val="center"/>
          </w:tcPr>
          <w:p w14:paraId="4271BC5B" w14:textId="77777777" w:rsidR="006A6C49" w:rsidRPr="007001F1" w:rsidRDefault="006A6C49" w:rsidP="00901910">
            <w:pPr>
              <w:jc w:val="center"/>
              <w:rPr>
                <w:color w:val="000000"/>
                <w:sz w:val="22"/>
                <w:szCs w:val="22"/>
              </w:rPr>
            </w:pPr>
          </w:p>
        </w:tc>
      </w:tr>
      <w:tr w:rsidR="006A6C49" w:rsidRPr="007001F1" w14:paraId="6CAF61A8" w14:textId="77777777" w:rsidTr="007261E4">
        <w:trPr>
          <w:trHeight w:val="1140"/>
        </w:trPr>
        <w:tc>
          <w:tcPr>
            <w:tcW w:w="582" w:type="dxa"/>
            <w:vMerge/>
            <w:shd w:val="clear" w:color="auto" w:fill="auto"/>
            <w:noWrap/>
            <w:vAlign w:val="center"/>
          </w:tcPr>
          <w:p w14:paraId="49D60B26"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33768852" w14:textId="232FCEF3" w:rsidR="006A6C49" w:rsidRPr="007001F1" w:rsidRDefault="006A6C49" w:rsidP="003F3D85">
            <w:pPr>
              <w:jc w:val="both"/>
              <w:rPr>
                <w:color w:val="000000"/>
                <w:sz w:val="22"/>
                <w:szCs w:val="22"/>
                <w:highlight w:val="yellow"/>
              </w:rPr>
            </w:pPr>
            <w:del w:id="1315" w:author="Kramár Róbert" w:date="2018-04-27T18:16:00Z">
              <w:r w:rsidRPr="007001F1" w:rsidDel="00066D05">
                <w:rPr>
                  <w:color w:val="000000"/>
                  <w:sz w:val="22"/>
                  <w:szCs w:val="22"/>
                </w:rPr>
                <w:delText xml:space="preserve">c) Bola EA používaná spôsobom, ktorý nebránil čestnej hospodárskej súťaži, ktorým by sa menil predmet zákazky, ktorý bol definovaný v oznámení o vyhlásení VO alebo v oznámení použitom ako výzva na súťaž a v súťažných </w:delText>
              </w:r>
              <w:commentRangeStart w:id="1316"/>
              <w:r w:rsidRPr="007001F1" w:rsidDel="00066D05">
                <w:rPr>
                  <w:color w:val="000000"/>
                  <w:sz w:val="22"/>
                  <w:szCs w:val="22"/>
                </w:rPr>
                <w:delText>podkladoch</w:delText>
              </w:r>
            </w:del>
            <w:commentRangeEnd w:id="1316"/>
            <w:r w:rsidR="00066D05">
              <w:rPr>
                <w:rStyle w:val="Odkaznakomentr"/>
              </w:rPr>
              <w:commentReference w:id="1316"/>
            </w:r>
            <w:del w:id="1317" w:author="Kramár Róbert" w:date="2018-04-27T18:16:00Z">
              <w:r w:rsidRPr="007001F1" w:rsidDel="00066D05">
                <w:rPr>
                  <w:color w:val="000000"/>
                  <w:sz w:val="22"/>
                  <w:szCs w:val="22"/>
                </w:rPr>
                <w:delText>?</w:delText>
              </w:r>
            </w:del>
          </w:p>
        </w:tc>
        <w:tc>
          <w:tcPr>
            <w:tcW w:w="567" w:type="dxa"/>
            <w:shd w:val="clear" w:color="auto" w:fill="auto"/>
            <w:vAlign w:val="center"/>
          </w:tcPr>
          <w:p w14:paraId="6558919F" w14:textId="77777777" w:rsidR="006A6C49" w:rsidRPr="007001F1" w:rsidRDefault="006A6C49" w:rsidP="00901910">
            <w:pPr>
              <w:jc w:val="center"/>
              <w:rPr>
                <w:color w:val="000000"/>
                <w:sz w:val="22"/>
                <w:szCs w:val="22"/>
              </w:rPr>
            </w:pPr>
          </w:p>
        </w:tc>
        <w:tc>
          <w:tcPr>
            <w:tcW w:w="567" w:type="dxa"/>
            <w:shd w:val="clear" w:color="auto" w:fill="auto"/>
            <w:vAlign w:val="center"/>
          </w:tcPr>
          <w:p w14:paraId="11D766D1" w14:textId="77777777" w:rsidR="006A6C49" w:rsidRPr="007001F1" w:rsidRDefault="006A6C49" w:rsidP="00901910">
            <w:pPr>
              <w:jc w:val="center"/>
              <w:rPr>
                <w:color w:val="000000"/>
                <w:sz w:val="22"/>
                <w:szCs w:val="22"/>
              </w:rPr>
            </w:pPr>
          </w:p>
        </w:tc>
        <w:tc>
          <w:tcPr>
            <w:tcW w:w="776" w:type="dxa"/>
            <w:shd w:val="clear" w:color="auto" w:fill="auto"/>
            <w:vAlign w:val="center"/>
          </w:tcPr>
          <w:p w14:paraId="0F90228A" w14:textId="77777777" w:rsidR="006A6C49" w:rsidRPr="007001F1" w:rsidRDefault="006A6C49" w:rsidP="00901910">
            <w:pPr>
              <w:jc w:val="center"/>
              <w:rPr>
                <w:color w:val="000000"/>
                <w:sz w:val="22"/>
                <w:szCs w:val="22"/>
              </w:rPr>
            </w:pPr>
          </w:p>
        </w:tc>
        <w:tc>
          <w:tcPr>
            <w:tcW w:w="1775" w:type="dxa"/>
            <w:shd w:val="clear" w:color="auto" w:fill="auto"/>
            <w:vAlign w:val="center"/>
          </w:tcPr>
          <w:p w14:paraId="2789CDF8" w14:textId="77777777" w:rsidR="006A6C49" w:rsidRPr="007001F1" w:rsidRDefault="006A6C49" w:rsidP="00901910">
            <w:pPr>
              <w:jc w:val="center"/>
              <w:rPr>
                <w:color w:val="000000"/>
                <w:sz w:val="22"/>
                <w:szCs w:val="22"/>
              </w:rPr>
            </w:pPr>
          </w:p>
        </w:tc>
      </w:tr>
      <w:tr w:rsidR="006A6C49" w:rsidRPr="007001F1" w14:paraId="00E5D3D2" w14:textId="77777777" w:rsidTr="007261E4">
        <w:trPr>
          <w:trHeight w:val="570"/>
        </w:trPr>
        <w:tc>
          <w:tcPr>
            <w:tcW w:w="582" w:type="dxa"/>
            <w:vMerge/>
            <w:shd w:val="clear" w:color="auto" w:fill="auto"/>
            <w:noWrap/>
            <w:vAlign w:val="center"/>
          </w:tcPr>
          <w:p w14:paraId="1F425D93"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500C8779" w14:textId="10EDF49F" w:rsidR="006A6C49" w:rsidRPr="007001F1" w:rsidRDefault="00742FCE" w:rsidP="003F3D85">
            <w:pPr>
              <w:jc w:val="both"/>
              <w:rPr>
                <w:color w:val="000000"/>
                <w:sz w:val="22"/>
                <w:szCs w:val="22"/>
              </w:rPr>
            </w:pPr>
            <w:ins w:id="1318" w:author="Branislav Hudec" w:date="2018-04-29T23:41:00Z">
              <w:r>
                <w:rPr>
                  <w:color w:val="000000"/>
                  <w:sz w:val="22"/>
                  <w:szCs w:val="22"/>
                </w:rPr>
                <w:t>c</w:t>
              </w:r>
            </w:ins>
            <w:del w:id="1319" w:author="Branislav Hudec" w:date="2018-04-29T23:41:00Z">
              <w:r w:rsidR="006A6C49" w:rsidRPr="007001F1" w:rsidDel="00742FCE">
                <w:rPr>
                  <w:color w:val="000000"/>
                  <w:sz w:val="22"/>
                  <w:szCs w:val="22"/>
                </w:rPr>
                <w:delText>d</w:delText>
              </w:r>
            </w:del>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0BB61A35" w14:textId="77777777" w:rsidR="006A6C49" w:rsidRPr="007001F1" w:rsidRDefault="006A6C49" w:rsidP="00901910">
            <w:pPr>
              <w:jc w:val="center"/>
              <w:rPr>
                <w:color w:val="000000"/>
                <w:sz w:val="22"/>
                <w:szCs w:val="22"/>
              </w:rPr>
            </w:pPr>
          </w:p>
        </w:tc>
        <w:tc>
          <w:tcPr>
            <w:tcW w:w="567" w:type="dxa"/>
            <w:shd w:val="clear" w:color="auto" w:fill="auto"/>
            <w:vAlign w:val="center"/>
          </w:tcPr>
          <w:p w14:paraId="64181049" w14:textId="77777777" w:rsidR="006A6C49" w:rsidRPr="007001F1" w:rsidRDefault="006A6C49" w:rsidP="00901910">
            <w:pPr>
              <w:jc w:val="center"/>
              <w:rPr>
                <w:color w:val="000000"/>
                <w:sz w:val="22"/>
                <w:szCs w:val="22"/>
              </w:rPr>
            </w:pPr>
          </w:p>
        </w:tc>
        <w:tc>
          <w:tcPr>
            <w:tcW w:w="776" w:type="dxa"/>
            <w:shd w:val="clear" w:color="auto" w:fill="auto"/>
            <w:vAlign w:val="center"/>
          </w:tcPr>
          <w:p w14:paraId="0A35A0BB" w14:textId="77777777" w:rsidR="006A6C49" w:rsidRPr="007001F1" w:rsidRDefault="006A6C49" w:rsidP="00901910">
            <w:pPr>
              <w:jc w:val="center"/>
              <w:rPr>
                <w:color w:val="000000"/>
                <w:sz w:val="22"/>
                <w:szCs w:val="22"/>
              </w:rPr>
            </w:pPr>
          </w:p>
        </w:tc>
        <w:tc>
          <w:tcPr>
            <w:tcW w:w="1775" w:type="dxa"/>
            <w:shd w:val="clear" w:color="auto" w:fill="auto"/>
            <w:vAlign w:val="center"/>
          </w:tcPr>
          <w:p w14:paraId="4663E21A" w14:textId="77777777" w:rsidR="006A6C49" w:rsidRPr="007001F1" w:rsidRDefault="006A6C49" w:rsidP="00901910">
            <w:pPr>
              <w:jc w:val="center"/>
              <w:rPr>
                <w:color w:val="000000"/>
                <w:sz w:val="22"/>
                <w:szCs w:val="22"/>
              </w:rPr>
            </w:pPr>
          </w:p>
        </w:tc>
      </w:tr>
      <w:tr w:rsidR="006A6C49" w:rsidRPr="007001F1" w14:paraId="655E93B9" w14:textId="77777777" w:rsidTr="007261E4">
        <w:trPr>
          <w:trHeight w:val="570"/>
        </w:trPr>
        <w:tc>
          <w:tcPr>
            <w:tcW w:w="582" w:type="dxa"/>
            <w:vMerge/>
            <w:shd w:val="clear" w:color="auto" w:fill="auto"/>
            <w:noWrap/>
            <w:vAlign w:val="center"/>
          </w:tcPr>
          <w:p w14:paraId="41921747"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1C93CFF1" w14:textId="25F52390" w:rsidR="006A6C49" w:rsidRPr="007001F1" w:rsidRDefault="00742FCE" w:rsidP="003F3D85">
            <w:pPr>
              <w:jc w:val="both"/>
              <w:rPr>
                <w:color w:val="000000"/>
                <w:sz w:val="22"/>
                <w:szCs w:val="22"/>
              </w:rPr>
            </w:pPr>
            <w:ins w:id="1320" w:author="Branislav Hudec" w:date="2018-04-29T23:41:00Z">
              <w:r>
                <w:rPr>
                  <w:color w:val="000000"/>
                  <w:sz w:val="22"/>
                  <w:szCs w:val="22"/>
                </w:rPr>
                <w:t>d</w:t>
              </w:r>
            </w:ins>
            <w:del w:id="1321" w:author="Branislav Hudec" w:date="2018-04-29T23:41:00Z">
              <w:r w:rsidR="006A6C49" w:rsidRPr="007001F1" w:rsidDel="00742FCE">
                <w:rPr>
                  <w:color w:val="000000"/>
                  <w:sz w:val="22"/>
                  <w:szCs w:val="22"/>
                </w:rPr>
                <w:delText>e</w:delText>
              </w:r>
            </w:del>
            <w:r w:rsidR="006A6C49" w:rsidRPr="007001F1">
              <w:rPr>
                <w:color w:val="000000"/>
                <w:sz w:val="22"/>
                <w:szCs w:val="22"/>
              </w:rPr>
              <w:t>)</w:t>
            </w:r>
            <w:r w:rsidR="00EC1F84" w:rsidRPr="007001F1">
              <w:rPr>
                <w:color w:val="000000"/>
                <w:sz w:val="22"/>
                <w:szCs w:val="22"/>
              </w:rPr>
              <w:t xml:space="preserve"> </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14:paraId="6D9D1F86" w14:textId="77777777" w:rsidR="006A6C49" w:rsidRPr="007001F1" w:rsidRDefault="006A6C49" w:rsidP="00901910">
            <w:pPr>
              <w:jc w:val="center"/>
              <w:rPr>
                <w:color w:val="000000"/>
                <w:sz w:val="22"/>
                <w:szCs w:val="22"/>
              </w:rPr>
            </w:pPr>
          </w:p>
        </w:tc>
        <w:tc>
          <w:tcPr>
            <w:tcW w:w="567" w:type="dxa"/>
            <w:shd w:val="clear" w:color="auto" w:fill="auto"/>
            <w:vAlign w:val="center"/>
          </w:tcPr>
          <w:p w14:paraId="3FCF42C1" w14:textId="77777777" w:rsidR="006A6C49" w:rsidRPr="007001F1" w:rsidRDefault="006A6C49" w:rsidP="00901910">
            <w:pPr>
              <w:jc w:val="center"/>
              <w:rPr>
                <w:color w:val="000000"/>
                <w:sz w:val="22"/>
                <w:szCs w:val="22"/>
              </w:rPr>
            </w:pPr>
          </w:p>
        </w:tc>
        <w:tc>
          <w:tcPr>
            <w:tcW w:w="776" w:type="dxa"/>
            <w:shd w:val="clear" w:color="auto" w:fill="auto"/>
            <w:vAlign w:val="center"/>
          </w:tcPr>
          <w:p w14:paraId="0D40AF52" w14:textId="77777777" w:rsidR="006A6C49" w:rsidRPr="007001F1" w:rsidRDefault="006A6C49" w:rsidP="00901910">
            <w:pPr>
              <w:jc w:val="center"/>
              <w:rPr>
                <w:color w:val="000000"/>
                <w:sz w:val="22"/>
                <w:szCs w:val="22"/>
              </w:rPr>
            </w:pPr>
          </w:p>
        </w:tc>
        <w:tc>
          <w:tcPr>
            <w:tcW w:w="1775" w:type="dxa"/>
            <w:shd w:val="clear" w:color="auto" w:fill="auto"/>
            <w:vAlign w:val="center"/>
          </w:tcPr>
          <w:p w14:paraId="0592A207" w14:textId="77777777" w:rsidR="006A6C49" w:rsidRPr="007001F1" w:rsidRDefault="006A6C49" w:rsidP="00901910">
            <w:pPr>
              <w:jc w:val="center"/>
              <w:rPr>
                <w:color w:val="000000"/>
                <w:sz w:val="22"/>
                <w:szCs w:val="22"/>
              </w:rPr>
            </w:pPr>
          </w:p>
        </w:tc>
      </w:tr>
      <w:tr w:rsidR="00D16435" w:rsidRPr="007001F1" w14:paraId="41F17EB4" w14:textId="77777777" w:rsidTr="002B4A5C">
        <w:trPr>
          <w:trHeight w:val="811"/>
        </w:trPr>
        <w:tc>
          <w:tcPr>
            <w:tcW w:w="582" w:type="dxa"/>
            <w:vMerge w:val="restart"/>
            <w:shd w:val="clear" w:color="auto" w:fill="auto"/>
            <w:noWrap/>
            <w:vAlign w:val="center"/>
            <w:hideMark/>
          </w:tcPr>
          <w:p w14:paraId="17B9EB7A" w14:textId="77777777" w:rsidR="00D16435" w:rsidRPr="007001F1" w:rsidRDefault="00D16435" w:rsidP="00901910">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528B7159" w14:textId="484C34A3" w:rsidR="00D16435" w:rsidRPr="007001F1" w:rsidRDefault="00D16435"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4A884EDB" w14:textId="77777777" w:rsidR="00D16435" w:rsidRPr="007001F1" w:rsidRDefault="00D16435"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45F422" w14:textId="77777777" w:rsidR="00D16435" w:rsidRPr="007001F1" w:rsidRDefault="00D16435"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B3AE9F" w14:textId="77777777" w:rsidR="00D16435" w:rsidRPr="007001F1" w:rsidRDefault="00D16435"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3EBD50" w14:textId="77777777" w:rsidR="00D16435" w:rsidRPr="007001F1" w:rsidRDefault="00D16435" w:rsidP="00901910">
            <w:pPr>
              <w:jc w:val="center"/>
              <w:rPr>
                <w:color w:val="000000"/>
                <w:sz w:val="22"/>
                <w:szCs w:val="22"/>
              </w:rPr>
            </w:pPr>
            <w:r w:rsidRPr="007001F1">
              <w:rPr>
                <w:color w:val="000000"/>
                <w:sz w:val="22"/>
                <w:szCs w:val="22"/>
              </w:rPr>
              <w:t> </w:t>
            </w:r>
          </w:p>
        </w:tc>
      </w:tr>
      <w:tr w:rsidR="00D16435" w:rsidRPr="007001F1" w14:paraId="3ED18EFD" w14:textId="77777777" w:rsidTr="007261E4">
        <w:trPr>
          <w:trHeight w:val="1395"/>
        </w:trPr>
        <w:tc>
          <w:tcPr>
            <w:tcW w:w="582" w:type="dxa"/>
            <w:vMerge/>
            <w:shd w:val="clear" w:color="auto" w:fill="auto"/>
            <w:noWrap/>
            <w:vAlign w:val="center"/>
          </w:tcPr>
          <w:p w14:paraId="01596437" w14:textId="77777777" w:rsidR="00D16435" w:rsidRPr="007001F1" w:rsidRDefault="00D16435" w:rsidP="00901910">
            <w:pPr>
              <w:jc w:val="center"/>
              <w:rPr>
                <w:color w:val="000000"/>
                <w:sz w:val="22"/>
                <w:szCs w:val="22"/>
              </w:rPr>
            </w:pPr>
          </w:p>
        </w:tc>
        <w:tc>
          <w:tcPr>
            <w:tcW w:w="4820" w:type="dxa"/>
            <w:gridSpan w:val="2"/>
            <w:shd w:val="clear" w:color="auto" w:fill="auto"/>
            <w:vAlign w:val="center"/>
          </w:tcPr>
          <w:p w14:paraId="5D664023" w14:textId="71435AF5" w:rsidR="00D16435" w:rsidRPr="007001F1" w:rsidRDefault="00D16435" w:rsidP="003F3D85">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36B7545C" w14:textId="77777777" w:rsidR="00D16435" w:rsidRPr="007001F1" w:rsidRDefault="00D16435" w:rsidP="00901910">
            <w:pPr>
              <w:jc w:val="center"/>
              <w:rPr>
                <w:color w:val="000000"/>
                <w:sz w:val="22"/>
                <w:szCs w:val="22"/>
              </w:rPr>
            </w:pPr>
          </w:p>
        </w:tc>
        <w:tc>
          <w:tcPr>
            <w:tcW w:w="567" w:type="dxa"/>
            <w:shd w:val="clear" w:color="auto" w:fill="auto"/>
            <w:vAlign w:val="center"/>
          </w:tcPr>
          <w:p w14:paraId="322C23F7" w14:textId="77777777" w:rsidR="00D16435" w:rsidRPr="007001F1" w:rsidRDefault="00D16435" w:rsidP="00901910">
            <w:pPr>
              <w:jc w:val="center"/>
              <w:rPr>
                <w:color w:val="000000"/>
                <w:sz w:val="22"/>
                <w:szCs w:val="22"/>
              </w:rPr>
            </w:pPr>
          </w:p>
        </w:tc>
        <w:tc>
          <w:tcPr>
            <w:tcW w:w="776" w:type="dxa"/>
            <w:shd w:val="clear" w:color="auto" w:fill="auto"/>
            <w:vAlign w:val="center"/>
          </w:tcPr>
          <w:p w14:paraId="626C8CB3" w14:textId="77777777" w:rsidR="00D16435" w:rsidRPr="007001F1" w:rsidRDefault="00D16435" w:rsidP="00901910">
            <w:pPr>
              <w:jc w:val="center"/>
              <w:rPr>
                <w:color w:val="000000"/>
                <w:sz w:val="22"/>
                <w:szCs w:val="22"/>
              </w:rPr>
            </w:pPr>
          </w:p>
        </w:tc>
        <w:tc>
          <w:tcPr>
            <w:tcW w:w="1775" w:type="dxa"/>
            <w:shd w:val="clear" w:color="auto" w:fill="auto"/>
            <w:vAlign w:val="center"/>
          </w:tcPr>
          <w:p w14:paraId="795EA449" w14:textId="77777777" w:rsidR="00D16435" w:rsidRPr="007001F1" w:rsidRDefault="00D16435" w:rsidP="00901910">
            <w:pPr>
              <w:jc w:val="center"/>
              <w:rPr>
                <w:color w:val="000000"/>
                <w:sz w:val="22"/>
                <w:szCs w:val="22"/>
              </w:rPr>
            </w:pPr>
          </w:p>
        </w:tc>
      </w:tr>
      <w:tr w:rsidR="008F57F1" w:rsidRPr="007001F1" w14:paraId="4C443F0F" w14:textId="77777777" w:rsidTr="00410560">
        <w:trPr>
          <w:trHeight w:val="758"/>
          <w:ins w:id="1322" w:author="Hudec Branislav" w:date="2018-02-20T16:42:00Z"/>
        </w:trPr>
        <w:tc>
          <w:tcPr>
            <w:tcW w:w="582" w:type="dxa"/>
            <w:vMerge w:val="restart"/>
            <w:shd w:val="clear" w:color="auto" w:fill="auto"/>
            <w:noWrap/>
            <w:vAlign w:val="center"/>
          </w:tcPr>
          <w:p w14:paraId="4C412D21" w14:textId="4F7C9C3E" w:rsidR="008F57F1" w:rsidRPr="007001F1" w:rsidRDefault="008F57F1" w:rsidP="00410560">
            <w:pPr>
              <w:jc w:val="center"/>
              <w:rPr>
                <w:ins w:id="1323" w:author="Hudec Branislav" w:date="2018-02-20T16:42:00Z"/>
                <w:color w:val="000000"/>
                <w:sz w:val="22"/>
                <w:szCs w:val="22"/>
              </w:rPr>
            </w:pPr>
            <w:ins w:id="1324" w:author="Hudec Branislav" w:date="2018-02-20T16:42:00Z">
              <w:r>
                <w:rPr>
                  <w:color w:val="000000"/>
                  <w:sz w:val="22"/>
                  <w:szCs w:val="22"/>
                </w:rPr>
                <w:t>21</w:t>
              </w:r>
            </w:ins>
          </w:p>
        </w:tc>
        <w:tc>
          <w:tcPr>
            <w:tcW w:w="4820" w:type="dxa"/>
            <w:gridSpan w:val="2"/>
            <w:shd w:val="clear" w:color="auto" w:fill="auto"/>
            <w:vAlign w:val="center"/>
          </w:tcPr>
          <w:p w14:paraId="7B6D2127" w14:textId="77777777" w:rsidR="008F57F1" w:rsidRPr="007001F1" w:rsidRDefault="008F57F1" w:rsidP="00410560">
            <w:pPr>
              <w:jc w:val="both"/>
              <w:rPr>
                <w:ins w:id="1325" w:author="Hudec Branislav" w:date="2018-02-20T16:42:00Z"/>
                <w:color w:val="000000"/>
                <w:sz w:val="22"/>
                <w:szCs w:val="22"/>
              </w:rPr>
            </w:pPr>
            <w:ins w:id="1326" w:author="Hudec Branislav" w:date="2018-02-20T16:42:00Z">
              <w:r w:rsidRPr="007001F1">
                <w:rPr>
                  <w:color w:val="000000"/>
                  <w:sz w:val="22"/>
                  <w:szCs w:val="22"/>
                </w:rPr>
                <w:t>a) V prípade, ak rozdelil verejný obstarávateľ zákazku na samostatné časti, dodržal všetky ustanovenia § 28</w:t>
              </w:r>
              <w:r>
                <w:rPr>
                  <w:color w:val="000000"/>
                  <w:sz w:val="22"/>
                  <w:szCs w:val="22"/>
                </w:rPr>
                <w:t xml:space="preserve"> </w:t>
              </w:r>
              <w:r w:rsidRPr="007001F1">
                <w:rPr>
                  <w:color w:val="000000"/>
                  <w:sz w:val="22"/>
                  <w:szCs w:val="22"/>
                </w:rPr>
                <w:t>ZVO?</w:t>
              </w:r>
            </w:ins>
          </w:p>
        </w:tc>
        <w:tc>
          <w:tcPr>
            <w:tcW w:w="567" w:type="dxa"/>
            <w:shd w:val="clear" w:color="auto" w:fill="auto"/>
            <w:vAlign w:val="center"/>
          </w:tcPr>
          <w:p w14:paraId="249DD107" w14:textId="77777777" w:rsidR="008F57F1" w:rsidRPr="007001F1" w:rsidRDefault="008F57F1" w:rsidP="00410560">
            <w:pPr>
              <w:jc w:val="center"/>
              <w:rPr>
                <w:ins w:id="1327" w:author="Hudec Branislav" w:date="2018-02-20T16:42:00Z"/>
                <w:color w:val="000000"/>
                <w:sz w:val="22"/>
                <w:szCs w:val="22"/>
              </w:rPr>
            </w:pPr>
          </w:p>
        </w:tc>
        <w:tc>
          <w:tcPr>
            <w:tcW w:w="567" w:type="dxa"/>
            <w:shd w:val="clear" w:color="auto" w:fill="auto"/>
            <w:vAlign w:val="center"/>
          </w:tcPr>
          <w:p w14:paraId="5568B6C2" w14:textId="77777777" w:rsidR="008F57F1" w:rsidRPr="007001F1" w:rsidRDefault="008F57F1" w:rsidP="00410560">
            <w:pPr>
              <w:jc w:val="center"/>
              <w:rPr>
                <w:ins w:id="1328" w:author="Hudec Branislav" w:date="2018-02-20T16:42:00Z"/>
                <w:color w:val="000000"/>
                <w:sz w:val="22"/>
                <w:szCs w:val="22"/>
              </w:rPr>
            </w:pPr>
          </w:p>
        </w:tc>
        <w:tc>
          <w:tcPr>
            <w:tcW w:w="776" w:type="dxa"/>
            <w:shd w:val="clear" w:color="auto" w:fill="auto"/>
            <w:vAlign w:val="center"/>
          </w:tcPr>
          <w:p w14:paraId="2D3819AD" w14:textId="77777777" w:rsidR="008F57F1" w:rsidRPr="007001F1" w:rsidRDefault="008F57F1" w:rsidP="00410560">
            <w:pPr>
              <w:jc w:val="center"/>
              <w:rPr>
                <w:ins w:id="1329" w:author="Hudec Branislav" w:date="2018-02-20T16:42:00Z"/>
                <w:color w:val="000000"/>
                <w:sz w:val="22"/>
                <w:szCs w:val="22"/>
              </w:rPr>
            </w:pPr>
          </w:p>
        </w:tc>
        <w:tc>
          <w:tcPr>
            <w:tcW w:w="1775" w:type="dxa"/>
            <w:shd w:val="clear" w:color="auto" w:fill="auto"/>
            <w:vAlign w:val="center"/>
          </w:tcPr>
          <w:p w14:paraId="5C3DDC96" w14:textId="77777777" w:rsidR="008F57F1" w:rsidRPr="007001F1" w:rsidRDefault="008F57F1" w:rsidP="00410560">
            <w:pPr>
              <w:jc w:val="center"/>
              <w:rPr>
                <w:ins w:id="1330" w:author="Hudec Branislav" w:date="2018-02-20T16:42:00Z"/>
                <w:color w:val="000000"/>
                <w:sz w:val="22"/>
                <w:szCs w:val="22"/>
              </w:rPr>
            </w:pPr>
          </w:p>
        </w:tc>
      </w:tr>
      <w:tr w:rsidR="008F57F1" w:rsidRPr="007001F1" w14:paraId="686BEDC7" w14:textId="77777777" w:rsidTr="00410560">
        <w:trPr>
          <w:trHeight w:val="757"/>
          <w:ins w:id="1331" w:author="Hudec Branislav" w:date="2018-02-20T16:42:00Z"/>
        </w:trPr>
        <w:tc>
          <w:tcPr>
            <w:tcW w:w="582" w:type="dxa"/>
            <w:vMerge/>
            <w:shd w:val="clear" w:color="auto" w:fill="auto"/>
            <w:noWrap/>
            <w:vAlign w:val="center"/>
          </w:tcPr>
          <w:p w14:paraId="7133F0BF" w14:textId="77777777" w:rsidR="008F57F1" w:rsidRPr="007001F1" w:rsidRDefault="008F57F1" w:rsidP="00410560">
            <w:pPr>
              <w:jc w:val="center"/>
              <w:rPr>
                <w:ins w:id="1332" w:author="Hudec Branislav" w:date="2018-02-20T16:42:00Z"/>
                <w:color w:val="000000"/>
                <w:sz w:val="22"/>
                <w:szCs w:val="22"/>
              </w:rPr>
            </w:pPr>
          </w:p>
        </w:tc>
        <w:tc>
          <w:tcPr>
            <w:tcW w:w="4820" w:type="dxa"/>
            <w:gridSpan w:val="2"/>
            <w:shd w:val="clear" w:color="auto" w:fill="auto"/>
            <w:vAlign w:val="center"/>
          </w:tcPr>
          <w:p w14:paraId="70A7C878" w14:textId="77777777" w:rsidR="008F57F1" w:rsidRPr="007001F1" w:rsidRDefault="008F57F1" w:rsidP="00410560">
            <w:pPr>
              <w:jc w:val="both"/>
              <w:rPr>
                <w:ins w:id="1333" w:author="Hudec Branislav" w:date="2018-02-20T16:42:00Z"/>
                <w:color w:val="000000"/>
                <w:sz w:val="22"/>
                <w:szCs w:val="22"/>
              </w:rPr>
            </w:pPr>
            <w:ins w:id="1334" w:author="Hudec Branislav" w:date="2018-02-20T16:42:00Z">
              <w:r w:rsidRPr="007001F1">
                <w:rPr>
                  <w:color w:val="000000"/>
                  <w:sz w:val="22"/>
                  <w:szCs w:val="22"/>
                </w:rPr>
                <w:t>b) V prípade, ak verejný obstarávateľ nerozdelil zákazku na časti, uviedol v oznámení o vyhlásení verejného obstarávania odôvodnenie?</w:t>
              </w:r>
            </w:ins>
          </w:p>
        </w:tc>
        <w:tc>
          <w:tcPr>
            <w:tcW w:w="567" w:type="dxa"/>
            <w:shd w:val="clear" w:color="auto" w:fill="auto"/>
            <w:vAlign w:val="center"/>
          </w:tcPr>
          <w:p w14:paraId="6FC291D0" w14:textId="77777777" w:rsidR="008F57F1" w:rsidRPr="007001F1" w:rsidRDefault="008F57F1" w:rsidP="00410560">
            <w:pPr>
              <w:jc w:val="center"/>
              <w:rPr>
                <w:ins w:id="1335" w:author="Hudec Branislav" w:date="2018-02-20T16:42:00Z"/>
                <w:color w:val="000000"/>
                <w:sz w:val="22"/>
                <w:szCs w:val="22"/>
              </w:rPr>
            </w:pPr>
          </w:p>
        </w:tc>
        <w:tc>
          <w:tcPr>
            <w:tcW w:w="567" w:type="dxa"/>
            <w:shd w:val="clear" w:color="auto" w:fill="auto"/>
            <w:vAlign w:val="center"/>
          </w:tcPr>
          <w:p w14:paraId="1660B9E6" w14:textId="77777777" w:rsidR="008F57F1" w:rsidRPr="007001F1" w:rsidRDefault="008F57F1" w:rsidP="00410560">
            <w:pPr>
              <w:jc w:val="center"/>
              <w:rPr>
                <w:ins w:id="1336" w:author="Hudec Branislav" w:date="2018-02-20T16:42:00Z"/>
                <w:color w:val="000000"/>
                <w:sz w:val="22"/>
                <w:szCs w:val="22"/>
              </w:rPr>
            </w:pPr>
          </w:p>
        </w:tc>
        <w:tc>
          <w:tcPr>
            <w:tcW w:w="776" w:type="dxa"/>
            <w:shd w:val="clear" w:color="auto" w:fill="auto"/>
            <w:vAlign w:val="center"/>
          </w:tcPr>
          <w:p w14:paraId="17C85E3C" w14:textId="77777777" w:rsidR="008F57F1" w:rsidRPr="007001F1" w:rsidRDefault="008F57F1" w:rsidP="00410560">
            <w:pPr>
              <w:jc w:val="center"/>
              <w:rPr>
                <w:ins w:id="1337" w:author="Hudec Branislav" w:date="2018-02-20T16:42:00Z"/>
                <w:color w:val="000000"/>
                <w:sz w:val="22"/>
                <w:szCs w:val="22"/>
              </w:rPr>
            </w:pPr>
          </w:p>
        </w:tc>
        <w:tc>
          <w:tcPr>
            <w:tcW w:w="1775" w:type="dxa"/>
            <w:shd w:val="clear" w:color="auto" w:fill="auto"/>
            <w:vAlign w:val="center"/>
          </w:tcPr>
          <w:p w14:paraId="7CD3E7AE" w14:textId="77777777" w:rsidR="008F57F1" w:rsidRPr="007001F1" w:rsidRDefault="008F57F1" w:rsidP="00410560">
            <w:pPr>
              <w:jc w:val="center"/>
              <w:rPr>
                <w:ins w:id="1338" w:author="Hudec Branislav" w:date="2018-02-20T16:42:00Z"/>
                <w:color w:val="000000"/>
                <w:sz w:val="22"/>
                <w:szCs w:val="22"/>
              </w:rPr>
            </w:pPr>
          </w:p>
        </w:tc>
      </w:tr>
      <w:tr w:rsidR="00D16435" w:rsidRPr="007001F1" w14:paraId="76B4B435" w14:textId="77777777" w:rsidTr="002B4A5C">
        <w:trPr>
          <w:trHeight w:val="425"/>
        </w:trPr>
        <w:tc>
          <w:tcPr>
            <w:tcW w:w="582" w:type="dxa"/>
            <w:vMerge w:val="restart"/>
            <w:shd w:val="clear" w:color="auto" w:fill="auto"/>
            <w:noWrap/>
            <w:vAlign w:val="center"/>
          </w:tcPr>
          <w:p w14:paraId="1405FACF" w14:textId="7A82E08B" w:rsidR="00D16435" w:rsidRPr="007001F1" w:rsidRDefault="00D16435" w:rsidP="00901910">
            <w:pPr>
              <w:jc w:val="center"/>
              <w:rPr>
                <w:color w:val="000000"/>
                <w:sz w:val="22"/>
                <w:szCs w:val="22"/>
              </w:rPr>
            </w:pPr>
            <w:r w:rsidRPr="007001F1">
              <w:rPr>
                <w:color w:val="000000"/>
                <w:sz w:val="22"/>
                <w:szCs w:val="22"/>
              </w:rPr>
              <w:t>2</w:t>
            </w:r>
            <w:ins w:id="1339" w:author="Hudec Branislav" w:date="2018-02-20T16:42:00Z">
              <w:r w:rsidR="008F57F1">
                <w:rPr>
                  <w:color w:val="000000"/>
                  <w:sz w:val="22"/>
                  <w:szCs w:val="22"/>
                </w:rPr>
                <w:t>2</w:t>
              </w:r>
            </w:ins>
            <w:del w:id="1340" w:author="Hudec Branislav" w:date="2018-02-20T16:42:00Z">
              <w:r w:rsidRPr="007001F1" w:rsidDel="008F57F1">
                <w:rPr>
                  <w:color w:val="000000"/>
                  <w:sz w:val="22"/>
                  <w:szCs w:val="22"/>
                </w:rPr>
                <w:delText>1</w:delText>
              </w:r>
            </w:del>
          </w:p>
        </w:tc>
        <w:tc>
          <w:tcPr>
            <w:tcW w:w="4820" w:type="dxa"/>
            <w:gridSpan w:val="2"/>
            <w:shd w:val="clear" w:color="auto" w:fill="auto"/>
            <w:vAlign w:val="center"/>
          </w:tcPr>
          <w:p w14:paraId="4473928B" w14:textId="4FFB252D" w:rsidR="00D16435" w:rsidRPr="007001F1" w:rsidRDefault="00D16435" w:rsidP="003F3D85">
            <w:pPr>
              <w:jc w:val="both"/>
              <w:rPr>
                <w:color w:val="000000"/>
                <w:sz w:val="22"/>
                <w:szCs w:val="22"/>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14:paraId="20C9B2F1" w14:textId="77777777" w:rsidR="00D16435" w:rsidRPr="007001F1" w:rsidRDefault="00D16435" w:rsidP="00901910">
            <w:pPr>
              <w:jc w:val="center"/>
              <w:rPr>
                <w:color w:val="000000"/>
                <w:sz w:val="22"/>
                <w:szCs w:val="22"/>
              </w:rPr>
            </w:pPr>
          </w:p>
        </w:tc>
        <w:tc>
          <w:tcPr>
            <w:tcW w:w="567" w:type="dxa"/>
            <w:shd w:val="clear" w:color="auto" w:fill="auto"/>
            <w:vAlign w:val="center"/>
          </w:tcPr>
          <w:p w14:paraId="74E29639" w14:textId="77777777" w:rsidR="00D16435" w:rsidRPr="007001F1" w:rsidRDefault="00D16435" w:rsidP="00901910">
            <w:pPr>
              <w:jc w:val="center"/>
              <w:rPr>
                <w:color w:val="000000"/>
                <w:sz w:val="22"/>
                <w:szCs w:val="22"/>
              </w:rPr>
            </w:pPr>
          </w:p>
        </w:tc>
        <w:tc>
          <w:tcPr>
            <w:tcW w:w="776" w:type="dxa"/>
            <w:shd w:val="clear" w:color="auto" w:fill="auto"/>
            <w:vAlign w:val="center"/>
          </w:tcPr>
          <w:p w14:paraId="33A9FE45" w14:textId="77777777" w:rsidR="00D16435" w:rsidRPr="007001F1" w:rsidRDefault="00D16435" w:rsidP="00901910">
            <w:pPr>
              <w:jc w:val="center"/>
              <w:rPr>
                <w:color w:val="000000"/>
                <w:sz w:val="22"/>
                <w:szCs w:val="22"/>
              </w:rPr>
            </w:pPr>
          </w:p>
        </w:tc>
        <w:tc>
          <w:tcPr>
            <w:tcW w:w="1775" w:type="dxa"/>
            <w:shd w:val="clear" w:color="auto" w:fill="auto"/>
            <w:vAlign w:val="center"/>
          </w:tcPr>
          <w:p w14:paraId="1B8C76C2" w14:textId="77777777" w:rsidR="00D16435" w:rsidRPr="007001F1" w:rsidRDefault="00D16435" w:rsidP="00901910">
            <w:pPr>
              <w:jc w:val="center"/>
              <w:rPr>
                <w:color w:val="000000"/>
                <w:sz w:val="22"/>
                <w:szCs w:val="22"/>
              </w:rPr>
            </w:pPr>
          </w:p>
        </w:tc>
      </w:tr>
      <w:tr w:rsidR="00D16435" w:rsidRPr="007001F1" w14:paraId="235942E8" w14:textId="77777777" w:rsidTr="007261E4">
        <w:trPr>
          <w:trHeight w:val="845"/>
        </w:trPr>
        <w:tc>
          <w:tcPr>
            <w:tcW w:w="582" w:type="dxa"/>
            <w:vMerge/>
            <w:shd w:val="clear" w:color="auto" w:fill="auto"/>
            <w:noWrap/>
            <w:vAlign w:val="center"/>
          </w:tcPr>
          <w:p w14:paraId="60355483" w14:textId="77777777" w:rsidR="00D16435" w:rsidRPr="007001F1" w:rsidRDefault="00D16435" w:rsidP="00901910">
            <w:pPr>
              <w:jc w:val="center"/>
              <w:rPr>
                <w:color w:val="000000"/>
                <w:sz w:val="22"/>
                <w:szCs w:val="22"/>
              </w:rPr>
            </w:pPr>
          </w:p>
        </w:tc>
        <w:tc>
          <w:tcPr>
            <w:tcW w:w="4820" w:type="dxa"/>
            <w:gridSpan w:val="2"/>
            <w:shd w:val="clear" w:color="auto" w:fill="auto"/>
            <w:vAlign w:val="center"/>
          </w:tcPr>
          <w:p w14:paraId="78F805F2" w14:textId="70CE000B" w:rsidR="00D16435" w:rsidRPr="007001F1" w:rsidRDefault="00D16435" w:rsidP="003F3D85">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E090561" w14:textId="77777777" w:rsidR="00D16435" w:rsidRPr="007001F1" w:rsidRDefault="00D16435" w:rsidP="00901910">
            <w:pPr>
              <w:jc w:val="center"/>
              <w:rPr>
                <w:color w:val="000000"/>
                <w:sz w:val="22"/>
                <w:szCs w:val="22"/>
              </w:rPr>
            </w:pPr>
          </w:p>
        </w:tc>
        <w:tc>
          <w:tcPr>
            <w:tcW w:w="567" w:type="dxa"/>
            <w:shd w:val="clear" w:color="auto" w:fill="auto"/>
            <w:vAlign w:val="center"/>
          </w:tcPr>
          <w:p w14:paraId="1B204CCE" w14:textId="77777777" w:rsidR="00D16435" w:rsidRPr="007001F1" w:rsidRDefault="00D16435" w:rsidP="00901910">
            <w:pPr>
              <w:jc w:val="center"/>
              <w:rPr>
                <w:color w:val="000000"/>
                <w:sz w:val="22"/>
                <w:szCs w:val="22"/>
              </w:rPr>
            </w:pPr>
          </w:p>
        </w:tc>
        <w:tc>
          <w:tcPr>
            <w:tcW w:w="776" w:type="dxa"/>
            <w:shd w:val="clear" w:color="auto" w:fill="auto"/>
            <w:vAlign w:val="center"/>
          </w:tcPr>
          <w:p w14:paraId="412F4A43" w14:textId="77777777" w:rsidR="00D16435" w:rsidRPr="007001F1" w:rsidRDefault="00D16435" w:rsidP="00901910">
            <w:pPr>
              <w:jc w:val="center"/>
              <w:rPr>
                <w:color w:val="000000"/>
                <w:sz w:val="22"/>
                <w:szCs w:val="22"/>
              </w:rPr>
            </w:pPr>
          </w:p>
        </w:tc>
        <w:tc>
          <w:tcPr>
            <w:tcW w:w="1775" w:type="dxa"/>
            <w:shd w:val="clear" w:color="auto" w:fill="auto"/>
            <w:vAlign w:val="center"/>
          </w:tcPr>
          <w:p w14:paraId="4E40B47F" w14:textId="77777777" w:rsidR="00D16435" w:rsidRPr="007001F1" w:rsidRDefault="00D16435" w:rsidP="00901910">
            <w:pPr>
              <w:jc w:val="center"/>
              <w:rPr>
                <w:color w:val="000000"/>
                <w:sz w:val="22"/>
                <w:szCs w:val="22"/>
              </w:rPr>
            </w:pPr>
          </w:p>
        </w:tc>
      </w:tr>
      <w:tr w:rsidR="00D16435" w:rsidRPr="007001F1" w14:paraId="51A4AF45" w14:textId="77777777" w:rsidTr="007261E4">
        <w:trPr>
          <w:trHeight w:val="845"/>
        </w:trPr>
        <w:tc>
          <w:tcPr>
            <w:tcW w:w="582" w:type="dxa"/>
            <w:vMerge/>
            <w:shd w:val="clear" w:color="auto" w:fill="auto"/>
            <w:noWrap/>
            <w:vAlign w:val="center"/>
          </w:tcPr>
          <w:p w14:paraId="32687ECC" w14:textId="77777777" w:rsidR="00D16435" w:rsidRPr="007001F1" w:rsidRDefault="00D16435" w:rsidP="00901910">
            <w:pPr>
              <w:jc w:val="center"/>
              <w:rPr>
                <w:color w:val="000000"/>
                <w:sz w:val="22"/>
                <w:szCs w:val="22"/>
              </w:rPr>
            </w:pPr>
          </w:p>
        </w:tc>
        <w:tc>
          <w:tcPr>
            <w:tcW w:w="4820" w:type="dxa"/>
            <w:gridSpan w:val="2"/>
            <w:shd w:val="clear" w:color="auto" w:fill="auto"/>
            <w:vAlign w:val="center"/>
          </w:tcPr>
          <w:p w14:paraId="6DD51AA5" w14:textId="6C91EB96" w:rsidR="00D16435" w:rsidRPr="007001F1" w:rsidRDefault="00D16435" w:rsidP="003F3D85">
            <w:pPr>
              <w:jc w:val="both"/>
              <w:rPr>
                <w:color w:val="000000"/>
                <w:sz w:val="22"/>
                <w:szCs w:val="22"/>
              </w:rPr>
            </w:pPr>
            <w:del w:id="1341" w:author="Kramár Róbert" w:date="2018-04-27T17:32: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342"/>
            </w:r>
          </w:p>
        </w:tc>
        <w:tc>
          <w:tcPr>
            <w:tcW w:w="567" w:type="dxa"/>
            <w:shd w:val="clear" w:color="auto" w:fill="auto"/>
            <w:vAlign w:val="center"/>
          </w:tcPr>
          <w:p w14:paraId="236C112C" w14:textId="77777777" w:rsidR="00D16435" w:rsidRPr="007001F1" w:rsidRDefault="00D16435" w:rsidP="00901910">
            <w:pPr>
              <w:jc w:val="center"/>
              <w:rPr>
                <w:color w:val="000000"/>
                <w:sz w:val="22"/>
                <w:szCs w:val="22"/>
              </w:rPr>
            </w:pPr>
          </w:p>
        </w:tc>
        <w:tc>
          <w:tcPr>
            <w:tcW w:w="567" w:type="dxa"/>
            <w:shd w:val="clear" w:color="auto" w:fill="auto"/>
            <w:vAlign w:val="center"/>
          </w:tcPr>
          <w:p w14:paraId="03DB87C0" w14:textId="77777777" w:rsidR="00D16435" w:rsidRPr="007001F1" w:rsidRDefault="00D16435" w:rsidP="00901910">
            <w:pPr>
              <w:jc w:val="center"/>
              <w:rPr>
                <w:color w:val="000000"/>
                <w:sz w:val="22"/>
                <w:szCs w:val="22"/>
              </w:rPr>
            </w:pPr>
          </w:p>
        </w:tc>
        <w:tc>
          <w:tcPr>
            <w:tcW w:w="776" w:type="dxa"/>
            <w:shd w:val="clear" w:color="auto" w:fill="auto"/>
            <w:vAlign w:val="center"/>
          </w:tcPr>
          <w:p w14:paraId="17F37E29" w14:textId="77777777" w:rsidR="00D16435" w:rsidRPr="007001F1" w:rsidRDefault="00D16435" w:rsidP="00901910">
            <w:pPr>
              <w:jc w:val="center"/>
              <w:rPr>
                <w:color w:val="000000"/>
                <w:sz w:val="22"/>
                <w:szCs w:val="22"/>
              </w:rPr>
            </w:pPr>
          </w:p>
        </w:tc>
        <w:tc>
          <w:tcPr>
            <w:tcW w:w="1775" w:type="dxa"/>
            <w:shd w:val="clear" w:color="auto" w:fill="auto"/>
            <w:vAlign w:val="center"/>
          </w:tcPr>
          <w:p w14:paraId="733BA137" w14:textId="77777777" w:rsidR="00D16435" w:rsidRPr="007001F1" w:rsidRDefault="00D16435" w:rsidP="00901910">
            <w:pPr>
              <w:jc w:val="center"/>
              <w:rPr>
                <w:color w:val="000000"/>
                <w:sz w:val="22"/>
                <w:szCs w:val="22"/>
              </w:rPr>
            </w:pPr>
          </w:p>
        </w:tc>
      </w:tr>
      <w:tr w:rsidR="00901910" w:rsidRPr="007001F1" w14:paraId="0ABD2597" w14:textId="77777777" w:rsidTr="007261E4">
        <w:trPr>
          <w:trHeight w:val="20"/>
        </w:trPr>
        <w:tc>
          <w:tcPr>
            <w:tcW w:w="582" w:type="dxa"/>
            <w:shd w:val="clear" w:color="auto" w:fill="auto"/>
            <w:noWrap/>
            <w:vAlign w:val="center"/>
            <w:hideMark/>
          </w:tcPr>
          <w:p w14:paraId="689694A8" w14:textId="09ED3587" w:rsidR="00901910" w:rsidRPr="007001F1" w:rsidRDefault="00C769FE" w:rsidP="00901910">
            <w:pPr>
              <w:jc w:val="center"/>
              <w:rPr>
                <w:color w:val="000000"/>
                <w:sz w:val="22"/>
                <w:szCs w:val="22"/>
              </w:rPr>
            </w:pPr>
            <w:r w:rsidRPr="007001F1">
              <w:rPr>
                <w:color w:val="000000"/>
                <w:sz w:val="22"/>
                <w:szCs w:val="22"/>
              </w:rPr>
              <w:t>2</w:t>
            </w:r>
            <w:ins w:id="1343" w:author="Hudec Branislav" w:date="2018-02-20T16:42:00Z">
              <w:r w:rsidR="008F57F1">
                <w:rPr>
                  <w:color w:val="000000"/>
                  <w:sz w:val="22"/>
                  <w:szCs w:val="22"/>
                </w:rPr>
                <w:t>3</w:t>
              </w:r>
            </w:ins>
            <w:del w:id="1344" w:author="Hudec Branislav" w:date="2018-02-20T16:42:00Z">
              <w:r w:rsidRPr="007001F1" w:rsidDel="008F57F1">
                <w:rPr>
                  <w:color w:val="000000"/>
                  <w:sz w:val="22"/>
                  <w:szCs w:val="22"/>
                </w:rPr>
                <w:delText>2</w:delText>
              </w:r>
            </w:del>
          </w:p>
        </w:tc>
        <w:tc>
          <w:tcPr>
            <w:tcW w:w="4820" w:type="dxa"/>
            <w:gridSpan w:val="2"/>
            <w:shd w:val="clear" w:color="auto" w:fill="auto"/>
            <w:vAlign w:val="center"/>
            <w:hideMark/>
          </w:tcPr>
          <w:p w14:paraId="73D1E5FE" w14:textId="77777777" w:rsidR="00901910" w:rsidRPr="007001F1" w:rsidRDefault="00901910"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12FDE"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463562"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7AD35B"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0B3356"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350D526D" w14:textId="77777777" w:rsidTr="007261E4">
        <w:trPr>
          <w:trHeight w:val="20"/>
        </w:trPr>
        <w:tc>
          <w:tcPr>
            <w:tcW w:w="582" w:type="dxa"/>
            <w:shd w:val="clear" w:color="auto" w:fill="auto"/>
            <w:noWrap/>
            <w:vAlign w:val="center"/>
            <w:hideMark/>
          </w:tcPr>
          <w:p w14:paraId="1557BFF0" w14:textId="6C2B276D" w:rsidR="00901910" w:rsidRPr="007001F1" w:rsidRDefault="00C769FE" w:rsidP="00901910">
            <w:pPr>
              <w:jc w:val="center"/>
              <w:rPr>
                <w:color w:val="000000"/>
                <w:sz w:val="22"/>
                <w:szCs w:val="22"/>
              </w:rPr>
            </w:pPr>
            <w:r w:rsidRPr="007001F1">
              <w:rPr>
                <w:color w:val="000000"/>
                <w:sz w:val="22"/>
                <w:szCs w:val="22"/>
              </w:rPr>
              <w:t>2</w:t>
            </w:r>
            <w:ins w:id="1345" w:author="Hudec Branislav" w:date="2018-02-20T16:42:00Z">
              <w:r w:rsidR="008F57F1">
                <w:rPr>
                  <w:color w:val="000000"/>
                  <w:sz w:val="22"/>
                  <w:szCs w:val="22"/>
                </w:rPr>
                <w:t>4</w:t>
              </w:r>
            </w:ins>
            <w:del w:id="1346" w:author="Hudec Branislav" w:date="2018-02-20T16:42:00Z">
              <w:r w:rsidRPr="007001F1" w:rsidDel="008F57F1">
                <w:rPr>
                  <w:color w:val="000000"/>
                  <w:sz w:val="22"/>
                  <w:szCs w:val="22"/>
                </w:rPr>
                <w:delText>3</w:delText>
              </w:r>
            </w:del>
          </w:p>
        </w:tc>
        <w:tc>
          <w:tcPr>
            <w:tcW w:w="4820" w:type="dxa"/>
            <w:gridSpan w:val="2"/>
            <w:shd w:val="clear" w:color="auto" w:fill="auto"/>
            <w:vAlign w:val="center"/>
            <w:hideMark/>
          </w:tcPr>
          <w:p w14:paraId="626B28DC" w14:textId="77777777" w:rsidR="00901910" w:rsidRPr="007001F1" w:rsidRDefault="00901910"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40B757C"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A6EFA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45098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C8B3F6E"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17E7301C" w14:textId="77777777" w:rsidTr="007261E4">
        <w:trPr>
          <w:trHeight w:val="300"/>
        </w:trPr>
        <w:tc>
          <w:tcPr>
            <w:tcW w:w="9087" w:type="dxa"/>
            <w:gridSpan w:val="7"/>
            <w:shd w:val="clear" w:color="auto" w:fill="auto"/>
            <w:noWrap/>
            <w:vAlign w:val="center"/>
          </w:tcPr>
          <w:p w14:paraId="5B1FF5FD" w14:textId="77777777" w:rsidR="00901910" w:rsidRPr="007001F1" w:rsidRDefault="00901910" w:rsidP="00901910">
            <w:pPr>
              <w:jc w:val="both"/>
              <w:rPr>
                <w:b/>
                <w:sz w:val="20"/>
                <w:szCs w:val="20"/>
              </w:rPr>
            </w:pPr>
            <w:r w:rsidRPr="007001F1">
              <w:rPr>
                <w:b/>
                <w:sz w:val="20"/>
                <w:szCs w:val="20"/>
              </w:rPr>
              <w:t>VYJADRENIE</w:t>
            </w:r>
          </w:p>
          <w:p w14:paraId="742CD54E" w14:textId="77777777" w:rsidR="00901910" w:rsidRPr="007001F1" w:rsidRDefault="00901910" w:rsidP="00901910">
            <w:pPr>
              <w:jc w:val="both"/>
              <w:rPr>
                <w:sz w:val="20"/>
                <w:szCs w:val="20"/>
              </w:rPr>
            </w:pPr>
          </w:p>
          <w:p w14:paraId="77000ED6" w14:textId="77777777" w:rsidR="00901910" w:rsidRPr="007001F1" w:rsidRDefault="00901910" w:rsidP="00901910">
            <w:r w:rsidRPr="007001F1">
              <w:rPr>
                <w:sz w:val="20"/>
                <w:szCs w:val="20"/>
              </w:rPr>
              <w:t xml:space="preserve">Na základe overených skutočností potvrdzujem, že  </w:t>
            </w:r>
            <w:sdt>
              <w:sdtPr>
                <w:rPr>
                  <w:sz w:val="20"/>
                  <w:szCs w:val="20"/>
                </w:rPr>
                <w:id w:val="-1024631298"/>
                <w:placeholder>
                  <w:docPart w:val="8BFD24C6EB07449C99EDD1F778390F2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8463189" w14:textId="77777777" w:rsidR="00901910" w:rsidRPr="007001F1" w:rsidRDefault="00901910" w:rsidP="00901910">
            <w:pPr>
              <w:rPr>
                <w:b/>
                <w:bCs/>
                <w:color w:val="000000"/>
                <w:sz w:val="22"/>
                <w:szCs w:val="22"/>
              </w:rPr>
            </w:pPr>
          </w:p>
        </w:tc>
      </w:tr>
      <w:tr w:rsidR="00901910" w:rsidRPr="007001F1" w14:paraId="66A548B3" w14:textId="77777777" w:rsidTr="007261E4">
        <w:trPr>
          <w:trHeight w:val="300"/>
        </w:trPr>
        <w:tc>
          <w:tcPr>
            <w:tcW w:w="3559" w:type="dxa"/>
            <w:gridSpan w:val="2"/>
            <w:shd w:val="clear" w:color="auto" w:fill="auto"/>
            <w:vAlign w:val="center"/>
            <w:hideMark/>
          </w:tcPr>
          <w:p w14:paraId="1B2D65C3"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28"/>
            </w:r>
            <w:r w:rsidRPr="007001F1">
              <w:rPr>
                <w:b/>
                <w:bCs/>
                <w:sz w:val="22"/>
                <w:szCs w:val="22"/>
              </w:rPr>
              <w:t>:</w:t>
            </w:r>
          </w:p>
        </w:tc>
        <w:tc>
          <w:tcPr>
            <w:tcW w:w="5528" w:type="dxa"/>
            <w:gridSpan w:val="5"/>
            <w:shd w:val="clear" w:color="auto" w:fill="auto"/>
            <w:vAlign w:val="center"/>
            <w:hideMark/>
          </w:tcPr>
          <w:p w14:paraId="37A5972C"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7BF058B7" w14:textId="77777777" w:rsidTr="007261E4">
        <w:trPr>
          <w:trHeight w:val="300"/>
        </w:trPr>
        <w:tc>
          <w:tcPr>
            <w:tcW w:w="3559" w:type="dxa"/>
            <w:gridSpan w:val="2"/>
            <w:shd w:val="clear" w:color="auto" w:fill="auto"/>
            <w:vAlign w:val="center"/>
            <w:hideMark/>
          </w:tcPr>
          <w:p w14:paraId="6DE2F36F" w14:textId="77777777" w:rsidR="00901910" w:rsidRPr="007001F1" w:rsidRDefault="00901910"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36A1E58E"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32B1081" w14:textId="77777777" w:rsidTr="007261E4">
        <w:trPr>
          <w:trHeight w:val="300"/>
        </w:trPr>
        <w:tc>
          <w:tcPr>
            <w:tcW w:w="3559" w:type="dxa"/>
            <w:gridSpan w:val="2"/>
            <w:shd w:val="clear" w:color="000000" w:fill="FFFFFF"/>
            <w:vAlign w:val="center"/>
            <w:hideMark/>
          </w:tcPr>
          <w:p w14:paraId="4E886668"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61CD7C6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29CE477" w14:textId="77777777" w:rsidTr="007261E4">
        <w:trPr>
          <w:trHeight w:val="300"/>
        </w:trPr>
        <w:tc>
          <w:tcPr>
            <w:tcW w:w="9087" w:type="dxa"/>
            <w:gridSpan w:val="7"/>
            <w:shd w:val="clear" w:color="auto" w:fill="auto"/>
            <w:noWrap/>
            <w:vAlign w:val="bottom"/>
            <w:hideMark/>
          </w:tcPr>
          <w:p w14:paraId="4624F377" w14:textId="77777777" w:rsidR="00901910" w:rsidRPr="007001F1" w:rsidRDefault="00901910" w:rsidP="00901910">
            <w:pPr>
              <w:jc w:val="center"/>
              <w:rPr>
                <w:color w:val="000000"/>
                <w:sz w:val="22"/>
                <w:szCs w:val="22"/>
              </w:rPr>
            </w:pPr>
            <w:r w:rsidRPr="007001F1">
              <w:rPr>
                <w:color w:val="000000"/>
                <w:sz w:val="22"/>
                <w:szCs w:val="22"/>
              </w:rPr>
              <w:lastRenderedPageBreak/>
              <w:t> </w:t>
            </w:r>
          </w:p>
        </w:tc>
      </w:tr>
      <w:tr w:rsidR="00901910" w:rsidRPr="007001F1" w14:paraId="75447A4C" w14:textId="77777777" w:rsidTr="007261E4">
        <w:trPr>
          <w:trHeight w:val="300"/>
        </w:trPr>
        <w:tc>
          <w:tcPr>
            <w:tcW w:w="3559" w:type="dxa"/>
            <w:gridSpan w:val="2"/>
            <w:shd w:val="clear" w:color="000000" w:fill="FFFFFF"/>
            <w:vAlign w:val="center"/>
            <w:hideMark/>
          </w:tcPr>
          <w:p w14:paraId="27F5609B"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29"/>
            </w:r>
            <w:r w:rsidRPr="007001F1">
              <w:rPr>
                <w:b/>
                <w:bCs/>
                <w:sz w:val="22"/>
                <w:szCs w:val="22"/>
              </w:rPr>
              <w:t>:</w:t>
            </w:r>
          </w:p>
        </w:tc>
        <w:tc>
          <w:tcPr>
            <w:tcW w:w="5528" w:type="dxa"/>
            <w:gridSpan w:val="5"/>
            <w:shd w:val="clear" w:color="auto" w:fill="auto"/>
            <w:vAlign w:val="center"/>
            <w:hideMark/>
          </w:tcPr>
          <w:p w14:paraId="0B87D6B4"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8634BB5" w14:textId="77777777" w:rsidTr="007261E4">
        <w:trPr>
          <w:trHeight w:val="300"/>
        </w:trPr>
        <w:tc>
          <w:tcPr>
            <w:tcW w:w="3559" w:type="dxa"/>
            <w:gridSpan w:val="2"/>
            <w:shd w:val="clear" w:color="000000" w:fill="FFFFFF"/>
            <w:vAlign w:val="center"/>
            <w:hideMark/>
          </w:tcPr>
          <w:p w14:paraId="5F14BDAD" w14:textId="77777777" w:rsidR="00901910" w:rsidRPr="007001F1" w:rsidRDefault="00901910"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9BD90A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E5E77BF" w14:textId="77777777" w:rsidTr="007261E4">
        <w:trPr>
          <w:trHeight w:val="300"/>
        </w:trPr>
        <w:tc>
          <w:tcPr>
            <w:tcW w:w="3559" w:type="dxa"/>
            <w:gridSpan w:val="2"/>
            <w:shd w:val="clear" w:color="000000" w:fill="FFFFFF"/>
            <w:vAlign w:val="center"/>
            <w:hideMark/>
          </w:tcPr>
          <w:p w14:paraId="545C2DF4"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6F5BC341" w14:textId="77777777" w:rsidR="00901910" w:rsidRPr="007001F1" w:rsidRDefault="00901910" w:rsidP="00901910">
            <w:pPr>
              <w:rPr>
                <w:color w:val="000000"/>
                <w:sz w:val="22"/>
                <w:szCs w:val="22"/>
              </w:rPr>
            </w:pPr>
            <w:r w:rsidRPr="007001F1">
              <w:rPr>
                <w:color w:val="000000"/>
                <w:sz w:val="22"/>
                <w:szCs w:val="22"/>
              </w:rPr>
              <w:t> </w:t>
            </w:r>
          </w:p>
        </w:tc>
      </w:tr>
    </w:tbl>
    <w:p w14:paraId="3BA975A8" w14:textId="40CF9723" w:rsidR="00CF2350" w:rsidRPr="007001F1" w:rsidRDefault="00CF2350">
      <w:pPr>
        <w:spacing w:after="160" w:line="259" w:lineRule="auto"/>
      </w:pPr>
    </w:p>
    <w:p w14:paraId="76E5EBE8" w14:textId="77777777" w:rsidR="00CF2350" w:rsidRPr="007001F1" w:rsidRDefault="00CF235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FBBBDF5" w14:textId="77777777" w:rsidTr="007261E4">
        <w:trPr>
          <w:trHeight w:val="645"/>
        </w:trPr>
        <w:tc>
          <w:tcPr>
            <w:tcW w:w="9087" w:type="dxa"/>
            <w:gridSpan w:val="7"/>
            <w:shd w:val="clear" w:color="000000" w:fill="60497A"/>
            <w:vAlign w:val="center"/>
            <w:hideMark/>
          </w:tcPr>
          <w:p w14:paraId="44021A67" w14:textId="77777777"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347" w:name="KZ_15"/>
            <w:r w:rsidRPr="007001F1">
              <w:rPr>
                <w:b/>
                <w:bCs/>
                <w:color w:val="FFFFFF"/>
              </w:rPr>
              <w:t>Nadlimitná zákazka - užšia súťaž - následná ex-post kontrola</w:t>
            </w:r>
            <w:bookmarkEnd w:id="1347"/>
          </w:p>
        </w:tc>
      </w:tr>
      <w:tr w:rsidR="001F1C28" w:rsidRPr="007001F1" w14:paraId="5B9F31C2" w14:textId="77777777" w:rsidTr="007261E4">
        <w:trPr>
          <w:trHeight w:val="330"/>
        </w:trPr>
        <w:tc>
          <w:tcPr>
            <w:tcW w:w="9087" w:type="dxa"/>
            <w:gridSpan w:val="7"/>
            <w:shd w:val="clear" w:color="auto" w:fill="auto"/>
            <w:vAlign w:val="center"/>
            <w:hideMark/>
          </w:tcPr>
          <w:p w14:paraId="00731FFF" w14:textId="77777777" w:rsidR="001F1C28" w:rsidRPr="007001F1" w:rsidRDefault="001F1C28" w:rsidP="001F1C28">
            <w:pPr>
              <w:jc w:val="center"/>
              <w:rPr>
                <w:b/>
                <w:bCs/>
                <w:color w:val="000000"/>
                <w:sz w:val="22"/>
                <w:szCs w:val="22"/>
              </w:rPr>
            </w:pPr>
            <w:r w:rsidRPr="007001F1">
              <w:rPr>
                <w:b/>
                <w:bCs/>
                <w:color w:val="000000"/>
                <w:sz w:val="22"/>
                <w:szCs w:val="22"/>
              </w:rPr>
              <w:t>Identifikácia programu</w:t>
            </w:r>
          </w:p>
        </w:tc>
      </w:tr>
      <w:tr w:rsidR="001F1C28" w:rsidRPr="007001F1" w14:paraId="54A1FDF3" w14:textId="77777777" w:rsidTr="007261E4">
        <w:trPr>
          <w:trHeight w:val="300"/>
        </w:trPr>
        <w:tc>
          <w:tcPr>
            <w:tcW w:w="3559" w:type="dxa"/>
            <w:gridSpan w:val="2"/>
            <w:shd w:val="clear" w:color="auto" w:fill="auto"/>
            <w:vAlign w:val="center"/>
            <w:hideMark/>
          </w:tcPr>
          <w:p w14:paraId="0544BB32" w14:textId="77777777" w:rsidR="001F1C28" w:rsidRPr="007001F1" w:rsidRDefault="001F1C28" w:rsidP="001F1C28">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8CE125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43E411C" w14:textId="77777777" w:rsidTr="007261E4">
        <w:trPr>
          <w:trHeight w:val="660"/>
        </w:trPr>
        <w:tc>
          <w:tcPr>
            <w:tcW w:w="3559" w:type="dxa"/>
            <w:gridSpan w:val="2"/>
            <w:shd w:val="clear" w:color="auto" w:fill="auto"/>
            <w:vAlign w:val="center"/>
            <w:hideMark/>
          </w:tcPr>
          <w:p w14:paraId="65984085" w14:textId="518A2723" w:rsidR="001F1C28" w:rsidRPr="007001F1" w:rsidRDefault="001F1C28" w:rsidP="001F1C28">
            <w:pPr>
              <w:rPr>
                <w:color w:val="000000"/>
                <w:sz w:val="22"/>
                <w:szCs w:val="22"/>
              </w:rPr>
            </w:pPr>
            <w:r w:rsidRPr="007001F1">
              <w:rPr>
                <w:color w:val="000000"/>
                <w:sz w:val="22"/>
                <w:szCs w:val="22"/>
              </w:rPr>
              <w:t xml:space="preserve">Názov </w:t>
            </w:r>
            <w:ins w:id="1348" w:author="Kramár Róbert" w:date="2018-04-27T15:11: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1CF0281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3321AC4" w14:textId="77777777" w:rsidTr="007261E4">
        <w:trPr>
          <w:trHeight w:val="330"/>
        </w:trPr>
        <w:tc>
          <w:tcPr>
            <w:tcW w:w="9087" w:type="dxa"/>
            <w:gridSpan w:val="7"/>
            <w:shd w:val="clear" w:color="auto" w:fill="auto"/>
            <w:vAlign w:val="center"/>
            <w:hideMark/>
          </w:tcPr>
          <w:p w14:paraId="2354B1B4" w14:textId="77777777" w:rsidR="001F1C28" w:rsidRPr="007001F1" w:rsidRDefault="001F1C28" w:rsidP="001F1C28">
            <w:pPr>
              <w:jc w:val="center"/>
              <w:rPr>
                <w:b/>
                <w:bCs/>
                <w:color w:val="000000"/>
                <w:sz w:val="22"/>
                <w:szCs w:val="22"/>
              </w:rPr>
            </w:pPr>
            <w:r w:rsidRPr="007001F1">
              <w:rPr>
                <w:b/>
                <w:bCs/>
                <w:color w:val="000000"/>
                <w:sz w:val="22"/>
                <w:szCs w:val="22"/>
              </w:rPr>
              <w:t>Identifikácia projektu a prijímateľa</w:t>
            </w:r>
          </w:p>
        </w:tc>
      </w:tr>
      <w:tr w:rsidR="001F1C28" w:rsidRPr="007001F1" w14:paraId="73342CF3" w14:textId="77777777" w:rsidTr="007261E4">
        <w:trPr>
          <w:trHeight w:val="330"/>
        </w:trPr>
        <w:tc>
          <w:tcPr>
            <w:tcW w:w="3559" w:type="dxa"/>
            <w:gridSpan w:val="2"/>
            <w:shd w:val="clear" w:color="auto" w:fill="auto"/>
            <w:vAlign w:val="center"/>
            <w:hideMark/>
          </w:tcPr>
          <w:p w14:paraId="3439728C" w14:textId="647A1B29" w:rsidR="001F1C28" w:rsidRPr="007001F1" w:rsidRDefault="001F1C28" w:rsidP="001F1C28">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AEC382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42B60DA" w14:textId="77777777" w:rsidTr="007261E4">
        <w:trPr>
          <w:trHeight w:val="300"/>
        </w:trPr>
        <w:tc>
          <w:tcPr>
            <w:tcW w:w="3559" w:type="dxa"/>
            <w:gridSpan w:val="2"/>
            <w:shd w:val="clear" w:color="auto" w:fill="auto"/>
            <w:vAlign w:val="center"/>
            <w:hideMark/>
          </w:tcPr>
          <w:p w14:paraId="33AD6A3A" w14:textId="77777777" w:rsidR="001F1C28" w:rsidRPr="007001F1" w:rsidRDefault="001F1C28" w:rsidP="001F1C28">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ED107F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5A1192" w14:textId="77777777" w:rsidTr="007261E4">
        <w:trPr>
          <w:trHeight w:val="300"/>
        </w:trPr>
        <w:tc>
          <w:tcPr>
            <w:tcW w:w="3559" w:type="dxa"/>
            <w:gridSpan w:val="2"/>
            <w:shd w:val="clear" w:color="auto" w:fill="auto"/>
            <w:vAlign w:val="center"/>
            <w:hideMark/>
          </w:tcPr>
          <w:p w14:paraId="1F2F6809" w14:textId="77777777" w:rsidR="001F1C28" w:rsidRPr="007001F1" w:rsidRDefault="001F1C28" w:rsidP="001F1C28">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8B6D6C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DCDF87C" w14:textId="77777777" w:rsidTr="007261E4">
        <w:trPr>
          <w:trHeight w:val="300"/>
        </w:trPr>
        <w:tc>
          <w:tcPr>
            <w:tcW w:w="3559" w:type="dxa"/>
            <w:gridSpan w:val="2"/>
            <w:shd w:val="clear" w:color="auto" w:fill="auto"/>
            <w:vAlign w:val="center"/>
            <w:hideMark/>
          </w:tcPr>
          <w:p w14:paraId="2F60C4F6" w14:textId="77777777" w:rsidR="001F1C28" w:rsidRPr="007001F1" w:rsidRDefault="001F1C28" w:rsidP="001F1C28">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E70F0A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F951A70" w14:textId="77777777" w:rsidTr="007261E4">
        <w:trPr>
          <w:trHeight w:val="330"/>
        </w:trPr>
        <w:tc>
          <w:tcPr>
            <w:tcW w:w="9087" w:type="dxa"/>
            <w:gridSpan w:val="7"/>
            <w:shd w:val="clear" w:color="auto" w:fill="auto"/>
            <w:vAlign w:val="center"/>
            <w:hideMark/>
          </w:tcPr>
          <w:p w14:paraId="21C28C82" w14:textId="77777777" w:rsidR="001F1C28" w:rsidRPr="007001F1" w:rsidRDefault="001F1C28" w:rsidP="001F1C28">
            <w:pPr>
              <w:jc w:val="center"/>
              <w:rPr>
                <w:b/>
                <w:bCs/>
                <w:color w:val="000000"/>
                <w:sz w:val="22"/>
                <w:szCs w:val="22"/>
              </w:rPr>
            </w:pPr>
            <w:r w:rsidRPr="007001F1">
              <w:rPr>
                <w:b/>
                <w:bCs/>
                <w:color w:val="000000"/>
                <w:sz w:val="22"/>
                <w:szCs w:val="22"/>
              </w:rPr>
              <w:t>Identifikácia zákazky</w:t>
            </w:r>
          </w:p>
        </w:tc>
      </w:tr>
      <w:tr w:rsidR="001F1C28" w:rsidRPr="007001F1" w14:paraId="7B68DBB2" w14:textId="77777777" w:rsidTr="007261E4">
        <w:trPr>
          <w:trHeight w:val="300"/>
        </w:trPr>
        <w:tc>
          <w:tcPr>
            <w:tcW w:w="3559" w:type="dxa"/>
            <w:gridSpan w:val="2"/>
            <w:shd w:val="clear" w:color="auto" w:fill="auto"/>
            <w:vAlign w:val="center"/>
            <w:hideMark/>
          </w:tcPr>
          <w:p w14:paraId="562411E7" w14:textId="77777777" w:rsidR="001F1C28" w:rsidRPr="007001F1" w:rsidRDefault="001F1C28" w:rsidP="001F1C28">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0CFB53E" w14:textId="77777777" w:rsidR="001F1C28" w:rsidRPr="007001F1" w:rsidRDefault="001F1C28" w:rsidP="001F1C28">
            <w:pPr>
              <w:rPr>
                <w:color w:val="000000"/>
                <w:sz w:val="22"/>
                <w:szCs w:val="22"/>
              </w:rPr>
            </w:pPr>
            <w:r w:rsidRPr="007001F1">
              <w:rPr>
                <w:color w:val="000000"/>
                <w:sz w:val="22"/>
                <w:szCs w:val="22"/>
              </w:rPr>
              <w:t>Nadlimitná zákazka</w:t>
            </w:r>
          </w:p>
        </w:tc>
      </w:tr>
      <w:tr w:rsidR="001F1C28" w:rsidRPr="007001F1" w14:paraId="709FD421" w14:textId="77777777" w:rsidTr="007261E4">
        <w:trPr>
          <w:trHeight w:val="300"/>
        </w:trPr>
        <w:tc>
          <w:tcPr>
            <w:tcW w:w="3559" w:type="dxa"/>
            <w:gridSpan w:val="2"/>
            <w:shd w:val="clear" w:color="auto" w:fill="auto"/>
            <w:vAlign w:val="center"/>
            <w:hideMark/>
          </w:tcPr>
          <w:p w14:paraId="00C12325" w14:textId="77777777" w:rsidR="001F1C28" w:rsidRPr="007001F1" w:rsidRDefault="001F1C28" w:rsidP="001F1C28">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C6DF014" w14:textId="77777777" w:rsidR="001F1C28" w:rsidRPr="007001F1" w:rsidRDefault="001F1C28" w:rsidP="001F1C28">
            <w:pPr>
              <w:rPr>
                <w:color w:val="000000"/>
                <w:sz w:val="22"/>
                <w:szCs w:val="22"/>
              </w:rPr>
            </w:pPr>
            <w:r w:rsidRPr="007001F1">
              <w:rPr>
                <w:color w:val="000000"/>
                <w:sz w:val="22"/>
                <w:szCs w:val="22"/>
              </w:rPr>
              <w:t>Užšia súťaž</w:t>
            </w:r>
          </w:p>
        </w:tc>
      </w:tr>
      <w:tr w:rsidR="001F1C28" w:rsidRPr="007001F1" w14:paraId="5926CFCB" w14:textId="77777777" w:rsidTr="007261E4">
        <w:trPr>
          <w:trHeight w:val="300"/>
        </w:trPr>
        <w:tc>
          <w:tcPr>
            <w:tcW w:w="3559" w:type="dxa"/>
            <w:gridSpan w:val="2"/>
            <w:shd w:val="clear" w:color="auto" w:fill="auto"/>
            <w:vAlign w:val="center"/>
            <w:hideMark/>
          </w:tcPr>
          <w:p w14:paraId="3E99E96A" w14:textId="77777777" w:rsidR="001F1C28" w:rsidRPr="007001F1" w:rsidRDefault="001F1C28" w:rsidP="001F1C28">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19C6DA3" w14:textId="77777777" w:rsidR="001F1C28" w:rsidRPr="007001F1" w:rsidRDefault="001F1C28" w:rsidP="001F1C28">
            <w:pPr>
              <w:rPr>
                <w:color w:val="000000"/>
                <w:sz w:val="22"/>
                <w:szCs w:val="22"/>
              </w:rPr>
            </w:pPr>
            <w:r w:rsidRPr="007001F1">
              <w:rPr>
                <w:color w:val="000000"/>
                <w:sz w:val="22"/>
                <w:szCs w:val="22"/>
              </w:rPr>
              <w:t xml:space="preserve"> </w:t>
            </w:r>
          </w:p>
        </w:tc>
      </w:tr>
      <w:tr w:rsidR="004D0B9F" w:rsidRPr="007001F1" w14:paraId="7D111C9F" w14:textId="77777777" w:rsidTr="007261E4">
        <w:trPr>
          <w:trHeight w:val="300"/>
        </w:trPr>
        <w:tc>
          <w:tcPr>
            <w:tcW w:w="3559" w:type="dxa"/>
            <w:gridSpan w:val="2"/>
            <w:shd w:val="clear" w:color="auto" w:fill="auto"/>
            <w:vAlign w:val="center"/>
          </w:tcPr>
          <w:p w14:paraId="4596D06E" w14:textId="1483F208" w:rsidR="004D0B9F" w:rsidRPr="007001F1" w:rsidRDefault="004D0B9F" w:rsidP="001F1C2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5C6F77C" w14:textId="77777777" w:rsidR="004D0B9F" w:rsidRPr="007001F1" w:rsidRDefault="004D0B9F" w:rsidP="001F1C28">
            <w:pPr>
              <w:rPr>
                <w:color w:val="000000"/>
                <w:sz w:val="22"/>
                <w:szCs w:val="22"/>
              </w:rPr>
            </w:pPr>
          </w:p>
        </w:tc>
      </w:tr>
      <w:tr w:rsidR="001F1C28" w:rsidRPr="007001F1" w14:paraId="7AD48FDF" w14:textId="77777777" w:rsidTr="007261E4">
        <w:trPr>
          <w:trHeight w:val="300"/>
        </w:trPr>
        <w:tc>
          <w:tcPr>
            <w:tcW w:w="3559" w:type="dxa"/>
            <w:gridSpan w:val="2"/>
            <w:shd w:val="clear" w:color="auto" w:fill="auto"/>
            <w:vAlign w:val="center"/>
            <w:hideMark/>
          </w:tcPr>
          <w:p w14:paraId="40FE86D2" w14:textId="77777777" w:rsidR="001F1C28" w:rsidRPr="007001F1" w:rsidRDefault="001F1C28" w:rsidP="001F1C28">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F870B97" w14:textId="77777777" w:rsidR="001F1C28" w:rsidRPr="007001F1" w:rsidRDefault="001F1C28" w:rsidP="001F1C28">
            <w:pPr>
              <w:rPr>
                <w:color w:val="000000"/>
                <w:sz w:val="22"/>
                <w:szCs w:val="22"/>
              </w:rPr>
            </w:pPr>
            <w:r w:rsidRPr="007001F1">
              <w:rPr>
                <w:color w:val="000000"/>
                <w:sz w:val="22"/>
                <w:szCs w:val="22"/>
              </w:rPr>
              <w:t>Následná ex-post kontrola</w:t>
            </w:r>
          </w:p>
        </w:tc>
      </w:tr>
      <w:tr w:rsidR="001F1C28" w:rsidRPr="007001F1" w14:paraId="1FA2B1DC" w14:textId="77777777" w:rsidTr="007261E4">
        <w:trPr>
          <w:trHeight w:val="300"/>
        </w:trPr>
        <w:tc>
          <w:tcPr>
            <w:tcW w:w="3559" w:type="dxa"/>
            <w:gridSpan w:val="2"/>
            <w:shd w:val="clear" w:color="auto" w:fill="auto"/>
            <w:vAlign w:val="center"/>
            <w:hideMark/>
          </w:tcPr>
          <w:p w14:paraId="47A04D21" w14:textId="77777777" w:rsidR="001F1C28" w:rsidRPr="007001F1" w:rsidRDefault="001F1C28" w:rsidP="001F1C28">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6BBBD33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A7FA667" w14:textId="77777777" w:rsidTr="007261E4">
        <w:trPr>
          <w:trHeight w:val="300"/>
        </w:trPr>
        <w:tc>
          <w:tcPr>
            <w:tcW w:w="3559" w:type="dxa"/>
            <w:gridSpan w:val="2"/>
            <w:shd w:val="clear" w:color="auto" w:fill="auto"/>
            <w:vAlign w:val="center"/>
            <w:hideMark/>
          </w:tcPr>
          <w:p w14:paraId="3F8E067C" w14:textId="77777777" w:rsidR="001F1C28" w:rsidRPr="007001F1" w:rsidRDefault="001F1C28" w:rsidP="001F1C28">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69B9A6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CA2F5EB" w14:textId="77777777" w:rsidTr="007261E4">
        <w:trPr>
          <w:trHeight w:val="300"/>
        </w:trPr>
        <w:tc>
          <w:tcPr>
            <w:tcW w:w="3559" w:type="dxa"/>
            <w:gridSpan w:val="2"/>
            <w:shd w:val="clear" w:color="auto" w:fill="auto"/>
            <w:vAlign w:val="center"/>
            <w:hideMark/>
          </w:tcPr>
          <w:p w14:paraId="6E1FABB6" w14:textId="77777777" w:rsidR="001F1C28" w:rsidRPr="007001F1" w:rsidRDefault="001F1C28" w:rsidP="001F1C28">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00B4D57" w14:textId="77777777" w:rsidR="001F1C28" w:rsidRPr="007001F1" w:rsidRDefault="001F1C28" w:rsidP="001F1C28">
            <w:pPr>
              <w:rPr>
                <w:color w:val="000000"/>
                <w:sz w:val="22"/>
                <w:szCs w:val="22"/>
              </w:rPr>
            </w:pPr>
            <w:r w:rsidRPr="007001F1">
              <w:rPr>
                <w:color w:val="000000"/>
                <w:sz w:val="22"/>
                <w:szCs w:val="22"/>
              </w:rPr>
              <w:t> </w:t>
            </w:r>
          </w:p>
        </w:tc>
      </w:tr>
      <w:tr w:rsidR="00B0048C" w:rsidRPr="007001F1" w14:paraId="0FE6F2D3" w14:textId="77777777" w:rsidTr="007261E4">
        <w:trPr>
          <w:trHeight w:val="300"/>
        </w:trPr>
        <w:tc>
          <w:tcPr>
            <w:tcW w:w="3559" w:type="dxa"/>
            <w:gridSpan w:val="2"/>
            <w:shd w:val="clear" w:color="auto" w:fill="auto"/>
            <w:vAlign w:val="center"/>
          </w:tcPr>
          <w:p w14:paraId="6F5D0126" w14:textId="66A47D0E" w:rsidR="00B0048C" w:rsidRPr="007001F1" w:rsidRDefault="00B0048C" w:rsidP="001F1C28">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5E020E2E" w14:textId="77777777" w:rsidR="00B0048C" w:rsidRPr="007001F1" w:rsidRDefault="00B0048C" w:rsidP="001F1C28">
            <w:pPr>
              <w:rPr>
                <w:color w:val="000000"/>
                <w:sz w:val="22"/>
                <w:szCs w:val="22"/>
              </w:rPr>
            </w:pPr>
          </w:p>
        </w:tc>
      </w:tr>
      <w:tr w:rsidR="001F1C28" w:rsidRPr="007001F1" w14:paraId="4CE51ED7" w14:textId="77777777" w:rsidTr="007261E4">
        <w:trPr>
          <w:trHeight w:val="300"/>
        </w:trPr>
        <w:tc>
          <w:tcPr>
            <w:tcW w:w="3559" w:type="dxa"/>
            <w:gridSpan w:val="2"/>
            <w:shd w:val="clear" w:color="auto" w:fill="auto"/>
            <w:vAlign w:val="center"/>
            <w:hideMark/>
          </w:tcPr>
          <w:p w14:paraId="72C1271D" w14:textId="77777777" w:rsidR="001F1C28" w:rsidRPr="007001F1" w:rsidRDefault="001F1C28" w:rsidP="001F1C28">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77066F3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3331DFD" w14:textId="77777777" w:rsidTr="007261E4">
        <w:trPr>
          <w:trHeight w:val="300"/>
        </w:trPr>
        <w:tc>
          <w:tcPr>
            <w:tcW w:w="3559" w:type="dxa"/>
            <w:gridSpan w:val="2"/>
            <w:shd w:val="clear" w:color="auto" w:fill="auto"/>
            <w:vAlign w:val="center"/>
            <w:hideMark/>
          </w:tcPr>
          <w:p w14:paraId="0CDD0F2D" w14:textId="77777777" w:rsidR="001F1C28" w:rsidRPr="007001F1" w:rsidRDefault="001F1C28" w:rsidP="001F1C28">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79BE87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0543D1E" w14:textId="77777777" w:rsidTr="007261E4">
        <w:trPr>
          <w:trHeight w:val="300"/>
        </w:trPr>
        <w:tc>
          <w:tcPr>
            <w:tcW w:w="3559" w:type="dxa"/>
            <w:gridSpan w:val="2"/>
            <w:shd w:val="clear" w:color="auto" w:fill="auto"/>
            <w:vAlign w:val="center"/>
            <w:hideMark/>
          </w:tcPr>
          <w:p w14:paraId="6B12422F" w14:textId="77777777" w:rsidR="001F1C28" w:rsidRPr="007001F1" w:rsidRDefault="001F1C28" w:rsidP="001F1C28">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3681E5A8"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B237925" w14:textId="77777777" w:rsidTr="007261E4">
        <w:trPr>
          <w:trHeight w:val="300"/>
        </w:trPr>
        <w:tc>
          <w:tcPr>
            <w:tcW w:w="3559" w:type="dxa"/>
            <w:gridSpan w:val="2"/>
            <w:shd w:val="clear" w:color="auto" w:fill="auto"/>
            <w:vAlign w:val="center"/>
            <w:hideMark/>
          </w:tcPr>
          <w:p w14:paraId="2AB96EA2" w14:textId="77777777" w:rsidR="001F1C28" w:rsidRPr="007001F1" w:rsidRDefault="001F1C28" w:rsidP="001F1C28">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6D6025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3FC17B5" w14:textId="77777777" w:rsidTr="007261E4">
        <w:trPr>
          <w:trHeight w:val="300"/>
        </w:trPr>
        <w:tc>
          <w:tcPr>
            <w:tcW w:w="3559" w:type="dxa"/>
            <w:gridSpan w:val="2"/>
            <w:shd w:val="clear" w:color="auto" w:fill="auto"/>
            <w:vAlign w:val="center"/>
            <w:hideMark/>
          </w:tcPr>
          <w:p w14:paraId="1AEB8897" w14:textId="77777777" w:rsidR="001F1C28" w:rsidRPr="007001F1" w:rsidRDefault="001F1C28" w:rsidP="001F1C28">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58E3BDF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rsidDel="002D4145" w14:paraId="11F9C537" w14:textId="5C188E34" w:rsidTr="007261E4">
        <w:trPr>
          <w:trHeight w:val="300"/>
          <w:del w:id="1349" w:author="Kramár Róbert" w:date="2018-04-27T16:50:00Z"/>
        </w:trPr>
        <w:tc>
          <w:tcPr>
            <w:tcW w:w="3559" w:type="dxa"/>
            <w:gridSpan w:val="2"/>
            <w:shd w:val="clear" w:color="auto" w:fill="auto"/>
            <w:vAlign w:val="center"/>
            <w:hideMark/>
          </w:tcPr>
          <w:p w14:paraId="69264634" w14:textId="6D570D8E" w:rsidR="001F1C28" w:rsidRPr="007001F1" w:rsidDel="002D4145" w:rsidRDefault="001F1C28" w:rsidP="001F1C28">
            <w:pPr>
              <w:rPr>
                <w:del w:id="1350" w:author="Kramár Róbert" w:date="2018-04-27T16:50:00Z"/>
                <w:color w:val="000000"/>
                <w:sz w:val="22"/>
                <w:szCs w:val="22"/>
              </w:rPr>
            </w:pPr>
            <w:del w:id="1351" w:author="Kramár Róbert" w:date="2018-04-27T16:50: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7C6035B8" w14:textId="3FAFF360" w:rsidR="001F1C28" w:rsidRPr="007001F1" w:rsidDel="002D4145" w:rsidRDefault="001F1C28" w:rsidP="001F1C28">
            <w:pPr>
              <w:rPr>
                <w:del w:id="1352" w:author="Kramár Róbert" w:date="2018-04-27T16:50:00Z"/>
                <w:color w:val="000000"/>
                <w:sz w:val="22"/>
                <w:szCs w:val="22"/>
              </w:rPr>
            </w:pPr>
            <w:del w:id="1353" w:author="Kramár Róbert" w:date="2018-04-27T16:50:00Z">
              <w:r w:rsidRPr="007001F1" w:rsidDel="002D4145">
                <w:rPr>
                  <w:color w:val="000000"/>
                  <w:sz w:val="22"/>
                  <w:szCs w:val="22"/>
                </w:rPr>
                <w:delText> </w:delText>
              </w:r>
            </w:del>
          </w:p>
        </w:tc>
      </w:tr>
      <w:tr w:rsidR="001F1C28" w:rsidRPr="007001F1" w14:paraId="14DC2195" w14:textId="77777777" w:rsidTr="007261E4">
        <w:trPr>
          <w:trHeight w:val="300"/>
        </w:trPr>
        <w:tc>
          <w:tcPr>
            <w:tcW w:w="3559" w:type="dxa"/>
            <w:gridSpan w:val="2"/>
            <w:shd w:val="clear" w:color="auto" w:fill="auto"/>
            <w:vAlign w:val="center"/>
            <w:hideMark/>
          </w:tcPr>
          <w:p w14:paraId="360F7BB7" w14:textId="77777777" w:rsidR="001F1C28" w:rsidRPr="007001F1" w:rsidRDefault="001F1C28" w:rsidP="001F1C28">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0B09DFD2"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A1821BE" w14:textId="77777777" w:rsidTr="007261E4">
        <w:trPr>
          <w:trHeight w:val="300"/>
        </w:trPr>
        <w:tc>
          <w:tcPr>
            <w:tcW w:w="3559" w:type="dxa"/>
            <w:gridSpan w:val="2"/>
            <w:shd w:val="clear" w:color="auto" w:fill="auto"/>
            <w:vAlign w:val="center"/>
            <w:hideMark/>
          </w:tcPr>
          <w:p w14:paraId="5C00FDA3" w14:textId="77777777" w:rsidR="001F1C28" w:rsidRPr="007001F1" w:rsidRDefault="001F1C28" w:rsidP="001F1C28">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2D0F2C02"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8E2BE33" w14:textId="77777777" w:rsidTr="007261E4">
        <w:trPr>
          <w:trHeight w:val="300"/>
        </w:trPr>
        <w:tc>
          <w:tcPr>
            <w:tcW w:w="3559" w:type="dxa"/>
            <w:gridSpan w:val="2"/>
            <w:shd w:val="clear" w:color="auto" w:fill="auto"/>
            <w:vAlign w:val="center"/>
            <w:hideMark/>
          </w:tcPr>
          <w:p w14:paraId="4AD347C5" w14:textId="77777777" w:rsidR="001F1C28" w:rsidRPr="007001F1" w:rsidRDefault="001F1C28" w:rsidP="001F1C28">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267530E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rsidDel="002D4145" w14:paraId="2BB4F6B5" w14:textId="4EE975BF" w:rsidTr="007261E4">
        <w:trPr>
          <w:trHeight w:val="810"/>
          <w:del w:id="1354" w:author="Kramár Róbert" w:date="2018-04-27T16:50:00Z"/>
        </w:trPr>
        <w:tc>
          <w:tcPr>
            <w:tcW w:w="3559" w:type="dxa"/>
            <w:gridSpan w:val="2"/>
            <w:shd w:val="clear" w:color="auto" w:fill="auto"/>
            <w:vAlign w:val="center"/>
            <w:hideMark/>
          </w:tcPr>
          <w:p w14:paraId="2DA79D05" w14:textId="020AAAE7" w:rsidR="001F1C28" w:rsidRPr="007001F1" w:rsidDel="002D4145" w:rsidRDefault="001F1C28" w:rsidP="001F1C28">
            <w:pPr>
              <w:rPr>
                <w:del w:id="1355" w:author="Kramár Róbert" w:date="2018-04-27T16:50:00Z"/>
                <w:color w:val="000000"/>
                <w:sz w:val="22"/>
                <w:szCs w:val="22"/>
              </w:rPr>
            </w:pPr>
            <w:del w:id="1356" w:author="Kramár Róbert" w:date="2018-04-27T16:50: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123F9146" w14:textId="6E4B041B" w:rsidR="001F1C28" w:rsidRPr="007001F1" w:rsidDel="002D4145" w:rsidRDefault="001F1C28" w:rsidP="001F1C28">
            <w:pPr>
              <w:rPr>
                <w:del w:id="1357" w:author="Kramár Róbert" w:date="2018-04-27T16:50:00Z"/>
                <w:color w:val="000000"/>
                <w:sz w:val="22"/>
                <w:szCs w:val="22"/>
              </w:rPr>
            </w:pPr>
            <w:del w:id="1358" w:author="Kramár Róbert" w:date="2018-04-27T16:50:00Z">
              <w:r w:rsidRPr="007001F1" w:rsidDel="002D4145">
                <w:rPr>
                  <w:color w:val="000000"/>
                  <w:sz w:val="22"/>
                  <w:szCs w:val="22"/>
                </w:rPr>
                <w:delText> </w:delText>
              </w:r>
            </w:del>
          </w:p>
        </w:tc>
      </w:tr>
      <w:tr w:rsidR="001F1C28" w:rsidRPr="007001F1" w14:paraId="69858EFB" w14:textId="77777777" w:rsidTr="007261E4">
        <w:trPr>
          <w:trHeight w:val="315"/>
        </w:trPr>
        <w:tc>
          <w:tcPr>
            <w:tcW w:w="582" w:type="dxa"/>
            <w:shd w:val="clear" w:color="000000" w:fill="60497A"/>
            <w:vAlign w:val="center"/>
            <w:hideMark/>
          </w:tcPr>
          <w:p w14:paraId="58695425" w14:textId="77777777" w:rsidR="001F1C28" w:rsidRPr="007001F1" w:rsidRDefault="001F1C28" w:rsidP="001F1C28">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BCDF9D7" w14:textId="77777777" w:rsidR="001F1C28" w:rsidRPr="007001F1" w:rsidRDefault="001F1C28" w:rsidP="001F1C28">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7F68440" w14:textId="77777777" w:rsidR="001F1C28" w:rsidRPr="007001F1" w:rsidRDefault="001F1C28" w:rsidP="001F1C28">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73C483F" w14:textId="77777777" w:rsidR="001F1C28" w:rsidRPr="007001F1" w:rsidRDefault="001F1C28" w:rsidP="001F1C28">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EAC46D0" w14:textId="77777777" w:rsidR="001F1C28" w:rsidRPr="007001F1" w:rsidRDefault="001F1C28" w:rsidP="001F1C28">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225A707" w14:textId="77777777" w:rsidR="001F1C28" w:rsidRPr="007001F1" w:rsidRDefault="001F1C28" w:rsidP="001F1C28">
            <w:pPr>
              <w:jc w:val="center"/>
              <w:rPr>
                <w:b/>
                <w:bCs/>
                <w:color w:val="FFFFFF"/>
                <w:sz w:val="22"/>
                <w:szCs w:val="22"/>
              </w:rPr>
            </w:pPr>
            <w:r w:rsidRPr="007001F1">
              <w:rPr>
                <w:b/>
                <w:bCs/>
                <w:color w:val="FFFFFF"/>
                <w:sz w:val="22"/>
                <w:szCs w:val="22"/>
              </w:rPr>
              <w:t>Poznámka</w:t>
            </w:r>
          </w:p>
        </w:tc>
      </w:tr>
      <w:tr w:rsidR="001F1C28" w:rsidRPr="007001F1" w14:paraId="3ACCBAE8" w14:textId="77777777" w:rsidTr="007261E4">
        <w:trPr>
          <w:trHeight w:val="20"/>
        </w:trPr>
        <w:tc>
          <w:tcPr>
            <w:tcW w:w="582" w:type="dxa"/>
            <w:shd w:val="clear" w:color="auto" w:fill="auto"/>
            <w:noWrap/>
            <w:vAlign w:val="center"/>
            <w:hideMark/>
          </w:tcPr>
          <w:p w14:paraId="43CB3269" w14:textId="77777777" w:rsidR="001F1C28" w:rsidRPr="007001F1" w:rsidRDefault="001F1C28" w:rsidP="001F1C28">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559D051" w14:textId="13487885" w:rsidR="001F1C28" w:rsidRPr="007001F1" w:rsidRDefault="001F1C28" w:rsidP="00EC1F84">
            <w:pPr>
              <w:jc w:val="both"/>
              <w:rPr>
                <w:color w:val="000000"/>
                <w:sz w:val="22"/>
                <w:szCs w:val="22"/>
              </w:rPr>
            </w:pPr>
            <w:del w:id="1359" w:author="Kramár Róbert" w:date="2017-05-15T13:14:00Z">
              <w:r w:rsidRPr="007001F1" w:rsidDel="0088057F">
                <w:rPr>
                  <w:color w:val="000000"/>
                  <w:sz w:val="22"/>
                  <w:szCs w:val="22"/>
                </w:rPr>
                <w:delText xml:space="preserve">Boli pri zadávaní zákazky </w:delText>
              </w:r>
              <w:r w:rsidR="00CB517F"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360" w:author="Kramár Róbert" w:date="2017-05-15T13:14:00Z">
              <w:r w:rsidR="0088057F" w:rsidRPr="007001F1">
                <w:rPr>
                  <w:color w:val="000000"/>
                  <w:sz w:val="22"/>
                  <w:szCs w:val="22"/>
                </w:rPr>
                <w:t xml:space="preserve">Boli pri zadávaní zákazky dodržané princípy v zmysle § 10 ods. 2 ZVO? </w:t>
              </w:r>
            </w:ins>
            <w:ins w:id="1361" w:author="Kramár Róbert" w:date="2017-07-26T17:24:00Z">
              <w:r w:rsidR="007001F1">
                <w:rPr>
                  <w:color w:val="000000"/>
                  <w:sz w:val="22"/>
                  <w:szCs w:val="22"/>
                </w:rPr>
                <w:t>Dodržal verejný obstarávateľ pri zadávaní zákazky princíp hospodárnosti?</w:t>
              </w:r>
            </w:ins>
            <w:r w:rsidRPr="007001F1">
              <w:rPr>
                <w:color w:val="000000"/>
                <w:sz w:val="22"/>
                <w:szCs w:val="22"/>
              </w:rPr>
              <w:t xml:space="preserve"> </w:t>
            </w:r>
          </w:p>
        </w:tc>
        <w:tc>
          <w:tcPr>
            <w:tcW w:w="567" w:type="dxa"/>
            <w:shd w:val="clear" w:color="auto" w:fill="auto"/>
            <w:vAlign w:val="center"/>
            <w:hideMark/>
          </w:tcPr>
          <w:p w14:paraId="41999C07"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0381E6"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9B27BA"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4FD5E0"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0F1CDDAF" w14:textId="77777777" w:rsidTr="007261E4">
        <w:trPr>
          <w:trHeight w:val="20"/>
        </w:trPr>
        <w:tc>
          <w:tcPr>
            <w:tcW w:w="582" w:type="dxa"/>
            <w:shd w:val="clear" w:color="auto" w:fill="auto"/>
            <w:noWrap/>
            <w:vAlign w:val="center"/>
            <w:hideMark/>
          </w:tcPr>
          <w:p w14:paraId="5B2B2986" w14:textId="77777777" w:rsidR="001F1C28" w:rsidRPr="007001F1" w:rsidRDefault="001F1C28" w:rsidP="001F1C28">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1E4F251" w14:textId="31BFA32C" w:rsidR="001F1C28" w:rsidRPr="007001F1" w:rsidRDefault="001F1C28" w:rsidP="00EC1F84">
            <w:pPr>
              <w:jc w:val="both"/>
              <w:rPr>
                <w:color w:val="000000"/>
                <w:sz w:val="22"/>
                <w:szCs w:val="22"/>
              </w:rPr>
            </w:pPr>
            <w:r w:rsidRPr="007001F1">
              <w:rPr>
                <w:color w:val="000000"/>
                <w:sz w:val="22"/>
                <w:szCs w:val="22"/>
              </w:rPr>
              <w:t>Bol zamestnanec vykonávajúci kontrolu oboznámený s rizikovými indikátormi</w:t>
            </w:r>
            <w:del w:id="1362" w:author="Kramár Róbert" w:date="2017-05-15T13:33:00Z">
              <w:r w:rsidRPr="007001F1" w:rsidDel="00A128DC">
                <w:rPr>
                  <w:color w:val="000000"/>
                  <w:sz w:val="22"/>
                  <w:szCs w:val="22"/>
                </w:rPr>
                <w:delText>, ktoré sú uvedené v Systéme riadenia EŠIF</w:delText>
              </w:r>
            </w:del>
            <w:ins w:id="1363" w:author="Kramár Róbert" w:date="2017-07-26T17:37:00Z">
              <w:r w:rsidR="001C6287">
                <w:rPr>
                  <w:color w:val="000000"/>
                  <w:sz w:val="22"/>
                  <w:szCs w:val="22"/>
                </w:rPr>
                <w:t xml:space="preserve"> </w:t>
              </w:r>
            </w:ins>
            <w:ins w:id="1364"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CB517F" w:rsidRPr="007001F1">
              <w:t xml:space="preserve"> </w:t>
            </w:r>
            <w:r w:rsidR="00CB517F" w:rsidRPr="007001F1">
              <w:rPr>
                <w:color w:val="000000"/>
                <w:sz w:val="22"/>
                <w:szCs w:val="22"/>
              </w:rPr>
              <w:t xml:space="preserve">Neboli identifikované rizikové indikátory, ktoré môžu iniciovať spoluprácu s PMÚ alebo </w:t>
            </w:r>
            <w:r w:rsidR="00CB517F" w:rsidRPr="007001F1">
              <w:rPr>
                <w:color w:val="000000"/>
                <w:sz w:val="22"/>
                <w:szCs w:val="22"/>
              </w:rPr>
              <w:lastRenderedPageBreak/>
              <w:t>OČTK?</w:t>
            </w:r>
          </w:p>
        </w:tc>
        <w:tc>
          <w:tcPr>
            <w:tcW w:w="567" w:type="dxa"/>
            <w:shd w:val="clear" w:color="auto" w:fill="auto"/>
            <w:vAlign w:val="center"/>
            <w:hideMark/>
          </w:tcPr>
          <w:p w14:paraId="6730D1D5" w14:textId="77777777" w:rsidR="001F1C28" w:rsidRPr="007001F1" w:rsidRDefault="001F1C28" w:rsidP="001F1C28">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6EED25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090889"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9945F0" w14:textId="77777777" w:rsidR="001F1C28" w:rsidRPr="007001F1" w:rsidRDefault="001F1C28" w:rsidP="001F1C28">
            <w:pPr>
              <w:jc w:val="center"/>
              <w:rPr>
                <w:color w:val="000000"/>
                <w:sz w:val="22"/>
                <w:szCs w:val="22"/>
              </w:rPr>
            </w:pPr>
            <w:r w:rsidRPr="007001F1">
              <w:rPr>
                <w:color w:val="000000"/>
                <w:sz w:val="22"/>
                <w:szCs w:val="22"/>
              </w:rPr>
              <w:t> </w:t>
            </w:r>
          </w:p>
        </w:tc>
      </w:tr>
      <w:tr w:rsidR="00D16435" w:rsidRPr="007001F1" w14:paraId="2201CA72" w14:textId="77777777" w:rsidTr="007261E4">
        <w:trPr>
          <w:trHeight w:val="505"/>
        </w:trPr>
        <w:tc>
          <w:tcPr>
            <w:tcW w:w="582" w:type="dxa"/>
            <w:vMerge w:val="restart"/>
            <w:shd w:val="clear" w:color="auto" w:fill="auto"/>
            <w:noWrap/>
            <w:vAlign w:val="center"/>
            <w:hideMark/>
          </w:tcPr>
          <w:p w14:paraId="61713FB7" w14:textId="77777777" w:rsidR="00D16435" w:rsidRPr="007001F1" w:rsidRDefault="00D16435" w:rsidP="001F1C28">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0A631B6" w14:textId="7D7636DC" w:rsidR="00D16435" w:rsidRPr="007001F1" w:rsidRDefault="00D16435" w:rsidP="00EC1F84">
            <w:pPr>
              <w:jc w:val="both"/>
              <w:rPr>
                <w:color w:val="000000"/>
                <w:sz w:val="22"/>
                <w:szCs w:val="22"/>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14:paraId="12CDF1FB" w14:textId="77777777" w:rsidR="00D16435" w:rsidRPr="007001F1" w:rsidRDefault="00D16435"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C8DC04" w14:textId="77777777" w:rsidR="00D16435" w:rsidRPr="007001F1" w:rsidRDefault="00D16435"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AD30EA" w14:textId="77777777" w:rsidR="00D16435" w:rsidRPr="007001F1" w:rsidRDefault="00D16435"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C3A41F9" w14:textId="77777777" w:rsidR="00D16435" w:rsidRPr="007001F1" w:rsidRDefault="00D16435" w:rsidP="001F1C28">
            <w:pPr>
              <w:jc w:val="center"/>
              <w:rPr>
                <w:color w:val="000000"/>
                <w:sz w:val="22"/>
                <w:szCs w:val="22"/>
              </w:rPr>
            </w:pPr>
            <w:r w:rsidRPr="007001F1">
              <w:rPr>
                <w:color w:val="000000"/>
                <w:sz w:val="22"/>
                <w:szCs w:val="22"/>
              </w:rPr>
              <w:t> </w:t>
            </w:r>
          </w:p>
        </w:tc>
      </w:tr>
      <w:tr w:rsidR="00D16435" w:rsidRPr="007001F1" w14:paraId="1A3A6F33" w14:textId="77777777" w:rsidTr="002B4A5C">
        <w:trPr>
          <w:trHeight w:val="228"/>
        </w:trPr>
        <w:tc>
          <w:tcPr>
            <w:tcW w:w="582" w:type="dxa"/>
            <w:vMerge/>
            <w:shd w:val="clear" w:color="auto" w:fill="auto"/>
            <w:noWrap/>
            <w:vAlign w:val="center"/>
          </w:tcPr>
          <w:p w14:paraId="5AFA569F"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50DA0620" w14:textId="3AA5BE1E" w:rsidR="00D16435" w:rsidRPr="007001F1" w:rsidRDefault="00D16435" w:rsidP="00EC1F84">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729D6D6" w14:textId="77777777" w:rsidR="00D16435" w:rsidRPr="007001F1" w:rsidRDefault="00D16435" w:rsidP="001F1C28">
            <w:pPr>
              <w:jc w:val="center"/>
              <w:rPr>
                <w:color w:val="000000"/>
                <w:sz w:val="22"/>
                <w:szCs w:val="22"/>
              </w:rPr>
            </w:pPr>
          </w:p>
        </w:tc>
        <w:tc>
          <w:tcPr>
            <w:tcW w:w="567" w:type="dxa"/>
            <w:shd w:val="clear" w:color="auto" w:fill="auto"/>
            <w:vAlign w:val="center"/>
          </w:tcPr>
          <w:p w14:paraId="7B23A814" w14:textId="77777777" w:rsidR="00D16435" w:rsidRPr="007001F1" w:rsidRDefault="00D16435" w:rsidP="001F1C28">
            <w:pPr>
              <w:jc w:val="center"/>
              <w:rPr>
                <w:color w:val="000000"/>
                <w:sz w:val="22"/>
                <w:szCs w:val="22"/>
              </w:rPr>
            </w:pPr>
          </w:p>
        </w:tc>
        <w:tc>
          <w:tcPr>
            <w:tcW w:w="776" w:type="dxa"/>
            <w:shd w:val="clear" w:color="auto" w:fill="auto"/>
            <w:vAlign w:val="center"/>
          </w:tcPr>
          <w:p w14:paraId="21F40D64" w14:textId="77777777" w:rsidR="00D16435" w:rsidRPr="007001F1" w:rsidRDefault="00D16435" w:rsidP="001F1C28">
            <w:pPr>
              <w:jc w:val="center"/>
              <w:rPr>
                <w:color w:val="000000"/>
                <w:sz w:val="22"/>
                <w:szCs w:val="22"/>
              </w:rPr>
            </w:pPr>
          </w:p>
        </w:tc>
        <w:tc>
          <w:tcPr>
            <w:tcW w:w="1775" w:type="dxa"/>
            <w:shd w:val="clear" w:color="auto" w:fill="auto"/>
            <w:vAlign w:val="center"/>
          </w:tcPr>
          <w:p w14:paraId="2AB26E33" w14:textId="77777777" w:rsidR="00D16435" w:rsidRPr="007001F1" w:rsidRDefault="00D16435" w:rsidP="001F1C28">
            <w:pPr>
              <w:jc w:val="center"/>
              <w:rPr>
                <w:color w:val="000000"/>
                <w:sz w:val="22"/>
                <w:szCs w:val="22"/>
              </w:rPr>
            </w:pPr>
          </w:p>
        </w:tc>
      </w:tr>
      <w:tr w:rsidR="00D16435" w:rsidRPr="007001F1" w14:paraId="68F7F334" w14:textId="77777777" w:rsidTr="007261E4">
        <w:trPr>
          <w:trHeight w:val="505"/>
        </w:trPr>
        <w:tc>
          <w:tcPr>
            <w:tcW w:w="582" w:type="dxa"/>
            <w:vMerge/>
            <w:shd w:val="clear" w:color="auto" w:fill="auto"/>
            <w:noWrap/>
            <w:vAlign w:val="center"/>
          </w:tcPr>
          <w:p w14:paraId="4EC8B4BE"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4CAC63A" w14:textId="6EFADF63" w:rsidR="00D16435" w:rsidRPr="007001F1" w:rsidRDefault="00D16435" w:rsidP="00EC1F84">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72235371" w14:textId="77777777" w:rsidR="00D16435" w:rsidRPr="007001F1" w:rsidRDefault="00D16435" w:rsidP="001F1C28">
            <w:pPr>
              <w:jc w:val="center"/>
              <w:rPr>
                <w:color w:val="000000"/>
                <w:sz w:val="22"/>
                <w:szCs w:val="22"/>
              </w:rPr>
            </w:pPr>
          </w:p>
        </w:tc>
        <w:tc>
          <w:tcPr>
            <w:tcW w:w="567" w:type="dxa"/>
            <w:shd w:val="clear" w:color="auto" w:fill="auto"/>
            <w:vAlign w:val="center"/>
          </w:tcPr>
          <w:p w14:paraId="504514FB" w14:textId="77777777" w:rsidR="00D16435" w:rsidRPr="007001F1" w:rsidRDefault="00D16435" w:rsidP="001F1C28">
            <w:pPr>
              <w:jc w:val="center"/>
              <w:rPr>
                <w:color w:val="000000"/>
                <w:sz w:val="22"/>
                <w:szCs w:val="22"/>
              </w:rPr>
            </w:pPr>
          </w:p>
        </w:tc>
        <w:tc>
          <w:tcPr>
            <w:tcW w:w="776" w:type="dxa"/>
            <w:shd w:val="clear" w:color="auto" w:fill="auto"/>
            <w:vAlign w:val="center"/>
          </w:tcPr>
          <w:p w14:paraId="0542AFA3" w14:textId="77777777" w:rsidR="00D16435" w:rsidRPr="007001F1" w:rsidRDefault="00D16435" w:rsidP="001F1C28">
            <w:pPr>
              <w:jc w:val="center"/>
              <w:rPr>
                <w:color w:val="000000"/>
                <w:sz w:val="22"/>
                <w:szCs w:val="22"/>
              </w:rPr>
            </w:pPr>
          </w:p>
        </w:tc>
        <w:tc>
          <w:tcPr>
            <w:tcW w:w="1775" w:type="dxa"/>
            <w:shd w:val="clear" w:color="auto" w:fill="auto"/>
            <w:vAlign w:val="center"/>
          </w:tcPr>
          <w:p w14:paraId="6A58BA82" w14:textId="77777777" w:rsidR="00D16435" w:rsidRPr="007001F1" w:rsidRDefault="00D16435" w:rsidP="001F1C28">
            <w:pPr>
              <w:jc w:val="center"/>
              <w:rPr>
                <w:color w:val="000000"/>
                <w:sz w:val="22"/>
                <w:szCs w:val="22"/>
              </w:rPr>
            </w:pPr>
          </w:p>
        </w:tc>
      </w:tr>
      <w:tr w:rsidR="001F1C28" w:rsidRPr="007001F1" w14:paraId="53285969" w14:textId="77777777" w:rsidTr="007261E4">
        <w:trPr>
          <w:trHeight w:val="20"/>
        </w:trPr>
        <w:tc>
          <w:tcPr>
            <w:tcW w:w="582" w:type="dxa"/>
            <w:shd w:val="clear" w:color="auto" w:fill="auto"/>
            <w:noWrap/>
            <w:vAlign w:val="center"/>
            <w:hideMark/>
          </w:tcPr>
          <w:p w14:paraId="39C03ADA" w14:textId="77777777" w:rsidR="001F1C28" w:rsidRPr="007001F1" w:rsidRDefault="001F1C28" w:rsidP="001F1C28">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E9E82F5" w14:textId="6DD59E91" w:rsidR="001F1C28" w:rsidRPr="007001F1" w:rsidRDefault="001F1C28" w:rsidP="00EC1F84">
            <w:pPr>
              <w:jc w:val="both"/>
              <w:rPr>
                <w:color w:val="000000"/>
                <w:sz w:val="22"/>
                <w:szCs w:val="22"/>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4212A89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DAED3E"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CC406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BD0C528"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173A4295" w14:textId="77777777" w:rsidTr="007261E4">
        <w:trPr>
          <w:trHeight w:val="20"/>
        </w:trPr>
        <w:tc>
          <w:tcPr>
            <w:tcW w:w="582" w:type="dxa"/>
            <w:shd w:val="clear" w:color="auto" w:fill="auto"/>
            <w:noWrap/>
            <w:vAlign w:val="center"/>
            <w:hideMark/>
          </w:tcPr>
          <w:p w14:paraId="4DFAEEBB" w14:textId="77777777" w:rsidR="001F1C28" w:rsidRPr="007001F1" w:rsidRDefault="001F1C28" w:rsidP="001F1C28">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2EA550C1" w14:textId="77777777" w:rsidR="001F1C28" w:rsidRPr="007001F1" w:rsidRDefault="001F1C28"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17C745"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445CAA"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A39AE3"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79A1A0" w14:textId="77777777" w:rsidR="001F1C28" w:rsidRPr="007001F1" w:rsidRDefault="001F1C28" w:rsidP="001F1C28">
            <w:pPr>
              <w:jc w:val="center"/>
              <w:rPr>
                <w:color w:val="000000"/>
                <w:sz w:val="22"/>
                <w:szCs w:val="22"/>
              </w:rPr>
            </w:pPr>
            <w:r w:rsidRPr="007001F1">
              <w:rPr>
                <w:color w:val="000000"/>
                <w:sz w:val="22"/>
                <w:szCs w:val="22"/>
              </w:rPr>
              <w:t> </w:t>
            </w:r>
          </w:p>
        </w:tc>
      </w:tr>
      <w:tr w:rsidR="00D16435" w:rsidRPr="007001F1" w14:paraId="72A423B1" w14:textId="77777777" w:rsidTr="002B4A5C">
        <w:trPr>
          <w:trHeight w:val="491"/>
        </w:trPr>
        <w:tc>
          <w:tcPr>
            <w:tcW w:w="582" w:type="dxa"/>
            <w:vMerge w:val="restart"/>
            <w:shd w:val="clear" w:color="auto" w:fill="auto"/>
            <w:noWrap/>
            <w:vAlign w:val="center"/>
          </w:tcPr>
          <w:p w14:paraId="7BB5BAC2" w14:textId="7989D39B" w:rsidR="00D16435" w:rsidRPr="007001F1" w:rsidRDefault="00D16435" w:rsidP="001F1C28">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5CA9F96" w14:textId="3B239E38" w:rsidR="00D16435" w:rsidRPr="007001F1" w:rsidRDefault="00D16435" w:rsidP="00EC1F84">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495901C0" w14:textId="77777777" w:rsidR="00D16435" w:rsidRPr="007001F1" w:rsidRDefault="00D16435" w:rsidP="001F1C28">
            <w:pPr>
              <w:jc w:val="center"/>
              <w:rPr>
                <w:color w:val="000000"/>
                <w:sz w:val="22"/>
                <w:szCs w:val="22"/>
              </w:rPr>
            </w:pPr>
          </w:p>
        </w:tc>
        <w:tc>
          <w:tcPr>
            <w:tcW w:w="567" w:type="dxa"/>
            <w:shd w:val="clear" w:color="auto" w:fill="auto"/>
            <w:vAlign w:val="center"/>
          </w:tcPr>
          <w:p w14:paraId="76A50ECB" w14:textId="77777777" w:rsidR="00D16435" w:rsidRPr="007001F1" w:rsidRDefault="00D16435" w:rsidP="001F1C28">
            <w:pPr>
              <w:jc w:val="center"/>
              <w:rPr>
                <w:color w:val="000000"/>
                <w:sz w:val="22"/>
                <w:szCs w:val="22"/>
              </w:rPr>
            </w:pPr>
          </w:p>
        </w:tc>
        <w:tc>
          <w:tcPr>
            <w:tcW w:w="776" w:type="dxa"/>
            <w:shd w:val="clear" w:color="auto" w:fill="auto"/>
            <w:vAlign w:val="center"/>
          </w:tcPr>
          <w:p w14:paraId="35357F1A" w14:textId="77777777" w:rsidR="00D16435" w:rsidRPr="007001F1" w:rsidRDefault="00D16435" w:rsidP="001F1C28">
            <w:pPr>
              <w:jc w:val="center"/>
              <w:rPr>
                <w:color w:val="000000"/>
                <w:sz w:val="22"/>
                <w:szCs w:val="22"/>
              </w:rPr>
            </w:pPr>
          </w:p>
        </w:tc>
        <w:tc>
          <w:tcPr>
            <w:tcW w:w="1775" w:type="dxa"/>
            <w:shd w:val="clear" w:color="auto" w:fill="auto"/>
            <w:vAlign w:val="center"/>
          </w:tcPr>
          <w:p w14:paraId="6059DDF0" w14:textId="77777777" w:rsidR="00D16435" w:rsidRPr="007001F1" w:rsidRDefault="00D16435" w:rsidP="001F1C28">
            <w:pPr>
              <w:jc w:val="center"/>
              <w:rPr>
                <w:color w:val="000000"/>
                <w:sz w:val="22"/>
                <w:szCs w:val="22"/>
              </w:rPr>
            </w:pPr>
          </w:p>
        </w:tc>
      </w:tr>
      <w:tr w:rsidR="00D16435" w:rsidRPr="007001F1" w14:paraId="1C04E6CC" w14:textId="77777777" w:rsidTr="007261E4">
        <w:trPr>
          <w:trHeight w:val="675"/>
        </w:trPr>
        <w:tc>
          <w:tcPr>
            <w:tcW w:w="582" w:type="dxa"/>
            <w:vMerge/>
            <w:shd w:val="clear" w:color="auto" w:fill="auto"/>
            <w:noWrap/>
            <w:vAlign w:val="center"/>
          </w:tcPr>
          <w:p w14:paraId="098E40EB"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315D3FC1" w14:textId="60798D67" w:rsidR="00D16435" w:rsidRPr="007001F1" w:rsidRDefault="00D16435" w:rsidP="00EC1F84">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6163946C" w14:textId="77777777" w:rsidR="00D16435" w:rsidRPr="007001F1" w:rsidRDefault="00D16435" w:rsidP="001F1C28">
            <w:pPr>
              <w:jc w:val="center"/>
              <w:rPr>
                <w:color w:val="000000"/>
                <w:sz w:val="22"/>
                <w:szCs w:val="22"/>
              </w:rPr>
            </w:pPr>
          </w:p>
        </w:tc>
        <w:tc>
          <w:tcPr>
            <w:tcW w:w="567" w:type="dxa"/>
            <w:shd w:val="clear" w:color="auto" w:fill="auto"/>
            <w:vAlign w:val="center"/>
          </w:tcPr>
          <w:p w14:paraId="4441CDBF" w14:textId="77777777" w:rsidR="00D16435" w:rsidRPr="007001F1" w:rsidRDefault="00D16435" w:rsidP="001F1C28">
            <w:pPr>
              <w:jc w:val="center"/>
              <w:rPr>
                <w:color w:val="000000"/>
                <w:sz w:val="22"/>
                <w:szCs w:val="22"/>
              </w:rPr>
            </w:pPr>
          </w:p>
        </w:tc>
        <w:tc>
          <w:tcPr>
            <w:tcW w:w="776" w:type="dxa"/>
            <w:shd w:val="clear" w:color="auto" w:fill="auto"/>
            <w:vAlign w:val="center"/>
          </w:tcPr>
          <w:p w14:paraId="2B7F0269" w14:textId="77777777" w:rsidR="00D16435" w:rsidRPr="007001F1" w:rsidRDefault="00D16435" w:rsidP="001F1C28">
            <w:pPr>
              <w:jc w:val="center"/>
              <w:rPr>
                <w:color w:val="000000"/>
                <w:sz w:val="22"/>
                <w:szCs w:val="22"/>
              </w:rPr>
            </w:pPr>
          </w:p>
        </w:tc>
        <w:tc>
          <w:tcPr>
            <w:tcW w:w="1775" w:type="dxa"/>
            <w:shd w:val="clear" w:color="auto" w:fill="auto"/>
            <w:vAlign w:val="center"/>
          </w:tcPr>
          <w:p w14:paraId="428C50CF" w14:textId="77777777" w:rsidR="00D16435" w:rsidRPr="007001F1" w:rsidRDefault="00D16435" w:rsidP="001F1C28">
            <w:pPr>
              <w:jc w:val="center"/>
              <w:rPr>
                <w:color w:val="000000"/>
                <w:sz w:val="22"/>
                <w:szCs w:val="22"/>
              </w:rPr>
            </w:pPr>
          </w:p>
        </w:tc>
      </w:tr>
      <w:tr w:rsidR="00D16435" w:rsidRPr="007001F1" w14:paraId="7EE69FCD" w14:textId="77777777" w:rsidTr="007261E4">
        <w:trPr>
          <w:trHeight w:val="675"/>
        </w:trPr>
        <w:tc>
          <w:tcPr>
            <w:tcW w:w="582" w:type="dxa"/>
            <w:vMerge/>
            <w:shd w:val="clear" w:color="auto" w:fill="auto"/>
            <w:noWrap/>
            <w:vAlign w:val="center"/>
          </w:tcPr>
          <w:p w14:paraId="0316F289"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22631DC1" w14:textId="47021F4B" w:rsidR="00D16435" w:rsidRPr="007001F1" w:rsidRDefault="00D16435" w:rsidP="00EC1F84">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F79407E" w14:textId="77777777" w:rsidR="00D16435" w:rsidRPr="007001F1" w:rsidRDefault="00D16435" w:rsidP="001F1C28">
            <w:pPr>
              <w:jc w:val="center"/>
              <w:rPr>
                <w:color w:val="000000"/>
                <w:sz w:val="22"/>
                <w:szCs w:val="22"/>
              </w:rPr>
            </w:pPr>
          </w:p>
        </w:tc>
        <w:tc>
          <w:tcPr>
            <w:tcW w:w="567" w:type="dxa"/>
            <w:shd w:val="clear" w:color="auto" w:fill="auto"/>
            <w:vAlign w:val="center"/>
          </w:tcPr>
          <w:p w14:paraId="79AC0846" w14:textId="77777777" w:rsidR="00D16435" w:rsidRPr="007001F1" w:rsidRDefault="00D16435" w:rsidP="001F1C28">
            <w:pPr>
              <w:jc w:val="center"/>
              <w:rPr>
                <w:color w:val="000000"/>
                <w:sz w:val="22"/>
                <w:szCs w:val="22"/>
              </w:rPr>
            </w:pPr>
          </w:p>
        </w:tc>
        <w:tc>
          <w:tcPr>
            <w:tcW w:w="776" w:type="dxa"/>
            <w:shd w:val="clear" w:color="auto" w:fill="auto"/>
            <w:vAlign w:val="center"/>
          </w:tcPr>
          <w:p w14:paraId="57C651DA" w14:textId="77777777" w:rsidR="00D16435" w:rsidRPr="007001F1" w:rsidRDefault="00D16435" w:rsidP="001F1C28">
            <w:pPr>
              <w:jc w:val="center"/>
              <w:rPr>
                <w:color w:val="000000"/>
                <w:sz w:val="22"/>
                <w:szCs w:val="22"/>
              </w:rPr>
            </w:pPr>
          </w:p>
        </w:tc>
        <w:tc>
          <w:tcPr>
            <w:tcW w:w="1775" w:type="dxa"/>
            <w:shd w:val="clear" w:color="auto" w:fill="auto"/>
            <w:vAlign w:val="center"/>
          </w:tcPr>
          <w:p w14:paraId="6E3EEBBD" w14:textId="77777777" w:rsidR="00D16435" w:rsidRPr="007001F1" w:rsidRDefault="00D16435" w:rsidP="001F1C28">
            <w:pPr>
              <w:jc w:val="center"/>
              <w:rPr>
                <w:color w:val="000000"/>
                <w:sz w:val="22"/>
                <w:szCs w:val="22"/>
              </w:rPr>
            </w:pPr>
          </w:p>
        </w:tc>
      </w:tr>
      <w:tr w:rsidR="001F1C28" w:rsidRPr="007001F1" w14:paraId="7F73596E" w14:textId="77777777" w:rsidTr="007261E4">
        <w:trPr>
          <w:trHeight w:val="20"/>
        </w:trPr>
        <w:tc>
          <w:tcPr>
            <w:tcW w:w="582" w:type="dxa"/>
            <w:shd w:val="clear" w:color="auto" w:fill="auto"/>
            <w:noWrap/>
            <w:vAlign w:val="center"/>
            <w:hideMark/>
          </w:tcPr>
          <w:p w14:paraId="3118FE3C" w14:textId="37312526" w:rsidR="001F1C28" w:rsidRPr="007001F1" w:rsidRDefault="00CB517F" w:rsidP="001F1C28">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6DE0ECD" w14:textId="77777777" w:rsidR="001F1C28" w:rsidRPr="007001F1" w:rsidRDefault="001F1C28"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2FEAA17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42428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FE1FA3"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1082B5"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7342647E" w14:textId="77777777" w:rsidTr="007261E4">
        <w:trPr>
          <w:trHeight w:val="300"/>
        </w:trPr>
        <w:tc>
          <w:tcPr>
            <w:tcW w:w="9087" w:type="dxa"/>
            <w:gridSpan w:val="7"/>
            <w:shd w:val="clear" w:color="auto" w:fill="auto"/>
            <w:noWrap/>
            <w:vAlign w:val="center"/>
          </w:tcPr>
          <w:p w14:paraId="073ABE96" w14:textId="77777777" w:rsidR="001F1C28" w:rsidRPr="007001F1" w:rsidRDefault="001F1C28" w:rsidP="001F1C28">
            <w:pPr>
              <w:jc w:val="both"/>
              <w:rPr>
                <w:b/>
                <w:sz w:val="20"/>
                <w:szCs w:val="20"/>
              </w:rPr>
            </w:pPr>
            <w:r w:rsidRPr="007001F1">
              <w:rPr>
                <w:b/>
                <w:sz w:val="20"/>
                <w:szCs w:val="20"/>
              </w:rPr>
              <w:t>VYJADRENIE</w:t>
            </w:r>
          </w:p>
          <w:p w14:paraId="73AE2A13" w14:textId="77777777" w:rsidR="001F1C28" w:rsidRPr="007001F1" w:rsidRDefault="001F1C28" w:rsidP="001F1C28">
            <w:pPr>
              <w:jc w:val="both"/>
              <w:rPr>
                <w:sz w:val="20"/>
                <w:szCs w:val="20"/>
              </w:rPr>
            </w:pPr>
          </w:p>
          <w:p w14:paraId="7B9113D5" w14:textId="77777777" w:rsidR="001F1C28" w:rsidRPr="007001F1" w:rsidRDefault="001F1C28" w:rsidP="001F1C28">
            <w:r w:rsidRPr="007001F1">
              <w:rPr>
                <w:sz w:val="20"/>
                <w:szCs w:val="20"/>
              </w:rPr>
              <w:t xml:space="preserve">Na základe overených skutočností potvrdzujem, že  </w:t>
            </w:r>
            <w:sdt>
              <w:sdtPr>
                <w:rPr>
                  <w:sz w:val="20"/>
                  <w:szCs w:val="20"/>
                </w:rPr>
                <w:id w:val="74407609"/>
                <w:placeholder>
                  <w:docPart w:val="C052A77794634A70B46017E78E51849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07B2D92E" w14:textId="77777777" w:rsidR="001F1C28" w:rsidRPr="007001F1" w:rsidRDefault="001F1C28" w:rsidP="001F1C28">
            <w:pPr>
              <w:rPr>
                <w:b/>
                <w:bCs/>
                <w:color w:val="000000"/>
                <w:sz w:val="22"/>
                <w:szCs w:val="22"/>
              </w:rPr>
            </w:pPr>
          </w:p>
        </w:tc>
      </w:tr>
      <w:tr w:rsidR="001F1C28" w:rsidRPr="007001F1" w14:paraId="3BC845C2" w14:textId="77777777" w:rsidTr="007261E4">
        <w:trPr>
          <w:trHeight w:val="300"/>
        </w:trPr>
        <w:tc>
          <w:tcPr>
            <w:tcW w:w="3559" w:type="dxa"/>
            <w:gridSpan w:val="2"/>
            <w:shd w:val="clear" w:color="auto" w:fill="auto"/>
            <w:vAlign w:val="center"/>
            <w:hideMark/>
          </w:tcPr>
          <w:p w14:paraId="55162B1C"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30"/>
            </w:r>
            <w:r w:rsidRPr="007001F1">
              <w:rPr>
                <w:b/>
                <w:bCs/>
                <w:sz w:val="22"/>
                <w:szCs w:val="22"/>
              </w:rPr>
              <w:t>:</w:t>
            </w:r>
          </w:p>
        </w:tc>
        <w:tc>
          <w:tcPr>
            <w:tcW w:w="5528" w:type="dxa"/>
            <w:gridSpan w:val="5"/>
            <w:shd w:val="clear" w:color="auto" w:fill="auto"/>
            <w:vAlign w:val="center"/>
            <w:hideMark/>
          </w:tcPr>
          <w:p w14:paraId="4E80BC6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7D14EC1" w14:textId="77777777" w:rsidTr="007261E4">
        <w:trPr>
          <w:trHeight w:val="300"/>
        </w:trPr>
        <w:tc>
          <w:tcPr>
            <w:tcW w:w="3559" w:type="dxa"/>
            <w:gridSpan w:val="2"/>
            <w:shd w:val="clear" w:color="auto" w:fill="auto"/>
            <w:vAlign w:val="center"/>
            <w:hideMark/>
          </w:tcPr>
          <w:p w14:paraId="0D28FFDE" w14:textId="77777777" w:rsidR="001F1C28" w:rsidRPr="007001F1" w:rsidRDefault="001F1C28" w:rsidP="001F1C28">
            <w:pPr>
              <w:rPr>
                <w:b/>
                <w:bCs/>
                <w:sz w:val="22"/>
                <w:szCs w:val="22"/>
              </w:rPr>
            </w:pPr>
            <w:r w:rsidRPr="007001F1">
              <w:rPr>
                <w:b/>
                <w:bCs/>
                <w:sz w:val="22"/>
                <w:szCs w:val="22"/>
              </w:rPr>
              <w:t>Dátum:</w:t>
            </w:r>
          </w:p>
        </w:tc>
        <w:tc>
          <w:tcPr>
            <w:tcW w:w="5528" w:type="dxa"/>
            <w:gridSpan w:val="5"/>
            <w:shd w:val="clear" w:color="auto" w:fill="auto"/>
            <w:vAlign w:val="center"/>
            <w:hideMark/>
          </w:tcPr>
          <w:p w14:paraId="78EC99B3"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03F41B3" w14:textId="77777777" w:rsidTr="007261E4">
        <w:trPr>
          <w:trHeight w:val="300"/>
        </w:trPr>
        <w:tc>
          <w:tcPr>
            <w:tcW w:w="3559" w:type="dxa"/>
            <w:gridSpan w:val="2"/>
            <w:shd w:val="clear" w:color="000000" w:fill="FFFFFF"/>
            <w:vAlign w:val="center"/>
            <w:hideMark/>
          </w:tcPr>
          <w:p w14:paraId="23C71D27"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28B62F3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4AEC2CE" w14:textId="77777777" w:rsidTr="007261E4">
        <w:trPr>
          <w:trHeight w:val="300"/>
        </w:trPr>
        <w:tc>
          <w:tcPr>
            <w:tcW w:w="9087" w:type="dxa"/>
            <w:gridSpan w:val="7"/>
            <w:shd w:val="clear" w:color="auto" w:fill="auto"/>
            <w:noWrap/>
            <w:vAlign w:val="bottom"/>
            <w:hideMark/>
          </w:tcPr>
          <w:p w14:paraId="45C86A9C"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79E09330" w14:textId="77777777" w:rsidTr="007261E4">
        <w:trPr>
          <w:trHeight w:val="300"/>
        </w:trPr>
        <w:tc>
          <w:tcPr>
            <w:tcW w:w="3559" w:type="dxa"/>
            <w:gridSpan w:val="2"/>
            <w:shd w:val="clear" w:color="000000" w:fill="FFFFFF"/>
            <w:vAlign w:val="center"/>
            <w:hideMark/>
          </w:tcPr>
          <w:p w14:paraId="2F743466"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31"/>
            </w:r>
            <w:r w:rsidRPr="007001F1">
              <w:rPr>
                <w:b/>
                <w:bCs/>
                <w:sz w:val="22"/>
                <w:szCs w:val="22"/>
              </w:rPr>
              <w:t>:</w:t>
            </w:r>
          </w:p>
        </w:tc>
        <w:tc>
          <w:tcPr>
            <w:tcW w:w="5528" w:type="dxa"/>
            <w:gridSpan w:val="5"/>
            <w:shd w:val="clear" w:color="auto" w:fill="auto"/>
            <w:vAlign w:val="center"/>
            <w:hideMark/>
          </w:tcPr>
          <w:p w14:paraId="180B058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0EECDE3" w14:textId="77777777" w:rsidTr="007261E4">
        <w:trPr>
          <w:trHeight w:val="300"/>
        </w:trPr>
        <w:tc>
          <w:tcPr>
            <w:tcW w:w="3559" w:type="dxa"/>
            <w:gridSpan w:val="2"/>
            <w:shd w:val="clear" w:color="000000" w:fill="FFFFFF"/>
            <w:vAlign w:val="center"/>
            <w:hideMark/>
          </w:tcPr>
          <w:p w14:paraId="377B95A5" w14:textId="77777777" w:rsidR="001F1C28" w:rsidRPr="007001F1" w:rsidRDefault="001F1C28" w:rsidP="001F1C28">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B28A28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8FF2369" w14:textId="77777777" w:rsidTr="007261E4">
        <w:trPr>
          <w:trHeight w:val="300"/>
        </w:trPr>
        <w:tc>
          <w:tcPr>
            <w:tcW w:w="3559" w:type="dxa"/>
            <w:gridSpan w:val="2"/>
            <w:shd w:val="clear" w:color="000000" w:fill="FFFFFF"/>
            <w:vAlign w:val="center"/>
            <w:hideMark/>
          </w:tcPr>
          <w:p w14:paraId="645D3895"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67509208" w14:textId="77777777" w:rsidR="001F1C28" w:rsidRPr="007001F1" w:rsidRDefault="001F1C28" w:rsidP="001F1C28">
            <w:pPr>
              <w:rPr>
                <w:color w:val="000000"/>
                <w:sz w:val="22"/>
                <w:szCs w:val="22"/>
              </w:rPr>
            </w:pPr>
            <w:r w:rsidRPr="007001F1">
              <w:rPr>
                <w:color w:val="000000"/>
                <w:sz w:val="22"/>
                <w:szCs w:val="22"/>
              </w:rPr>
              <w:t> </w:t>
            </w:r>
          </w:p>
        </w:tc>
      </w:tr>
    </w:tbl>
    <w:p w14:paraId="2EC374AB" w14:textId="33FEEEB0" w:rsidR="001F1C28" w:rsidRPr="007001F1" w:rsidRDefault="001F1C28"/>
    <w:p w14:paraId="56179853" w14:textId="77777777"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2BC1CCB" w14:textId="77777777" w:rsidTr="007261E4">
        <w:trPr>
          <w:trHeight w:val="645"/>
        </w:trPr>
        <w:tc>
          <w:tcPr>
            <w:tcW w:w="9087" w:type="dxa"/>
            <w:gridSpan w:val="7"/>
            <w:shd w:val="clear" w:color="000000" w:fill="60497A"/>
            <w:vAlign w:val="center"/>
            <w:hideMark/>
          </w:tcPr>
          <w:p w14:paraId="39E7F559" w14:textId="77777777"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365" w:name="KZ_16"/>
            <w:r w:rsidRPr="007001F1">
              <w:rPr>
                <w:b/>
                <w:bCs/>
                <w:color w:val="FFFFFF"/>
              </w:rPr>
              <w:t>Nadlimitná zákazka - užšia súťaž - štandardná ex-post kontrola</w:t>
            </w:r>
            <w:bookmarkEnd w:id="1365"/>
          </w:p>
        </w:tc>
      </w:tr>
      <w:tr w:rsidR="001F1C28" w:rsidRPr="007001F1" w14:paraId="5CE82229" w14:textId="77777777" w:rsidTr="007261E4">
        <w:trPr>
          <w:trHeight w:val="330"/>
        </w:trPr>
        <w:tc>
          <w:tcPr>
            <w:tcW w:w="9087" w:type="dxa"/>
            <w:gridSpan w:val="7"/>
            <w:shd w:val="clear" w:color="auto" w:fill="auto"/>
            <w:vAlign w:val="center"/>
            <w:hideMark/>
          </w:tcPr>
          <w:p w14:paraId="55A959D5" w14:textId="77777777" w:rsidR="001F1C28" w:rsidRPr="007001F1" w:rsidRDefault="001F1C28" w:rsidP="001F1C28">
            <w:pPr>
              <w:jc w:val="center"/>
              <w:rPr>
                <w:b/>
                <w:bCs/>
                <w:color w:val="000000"/>
                <w:sz w:val="22"/>
                <w:szCs w:val="22"/>
              </w:rPr>
            </w:pPr>
            <w:r w:rsidRPr="007001F1">
              <w:rPr>
                <w:b/>
                <w:bCs/>
                <w:color w:val="000000"/>
                <w:sz w:val="22"/>
                <w:szCs w:val="22"/>
              </w:rPr>
              <w:t>Identifikácia programu</w:t>
            </w:r>
          </w:p>
        </w:tc>
      </w:tr>
      <w:tr w:rsidR="001F1C28" w:rsidRPr="007001F1" w14:paraId="14F2B431" w14:textId="77777777" w:rsidTr="007261E4">
        <w:trPr>
          <w:trHeight w:val="300"/>
        </w:trPr>
        <w:tc>
          <w:tcPr>
            <w:tcW w:w="3559" w:type="dxa"/>
            <w:gridSpan w:val="2"/>
            <w:shd w:val="clear" w:color="auto" w:fill="auto"/>
            <w:vAlign w:val="center"/>
            <w:hideMark/>
          </w:tcPr>
          <w:p w14:paraId="50735A4E" w14:textId="77777777" w:rsidR="001F1C28" w:rsidRPr="007001F1" w:rsidRDefault="001F1C28" w:rsidP="001F1C28">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45C534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6077BDE" w14:textId="77777777" w:rsidTr="007261E4">
        <w:trPr>
          <w:trHeight w:val="660"/>
        </w:trPr>
        <w:tc>
          <w:tcPr>
            <w:tcW w:w="3559" w:type="dxa"/>
            <w:gridSpan w:val="2"/>
            <w:shd w:val="clear" w:color="auto" w:fill="auto"/>
            <w:vAlign w:val="center"/>
            <w:hideMark/>
          </w:tcPr>
          <w:p w14:paraId="3DF76BAE" w14:textId="3C0C5D54" w:rsidR="001F1C28" w:rsidRPr="007001F1" w:rsidRDefault="001F1C28" w:rsidP="001F1C28">
            <w:pPr>
              <w:rPr>
                <w:color w:val="000000"/>
                <w:sz w:val="22"/>
                <w:szCs w:val="22"/>
              </w:rPr>
            </w:pPr>
            <w:r w:rsidRPr="007001F1">
              <w:rPr>
                <w:color w:val="000000"/>
                <w:sz w:val="22"/>
                <w:szCs w:val="22"/>
              </w:rPr>
              <w:t xml:space="preserve">Názov </w:t>
            </w:r>
            <w:ins w:id="1366" w:author="Kramár Róbert" w:date="2018-04-27T15:11: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57EACEA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B5356F4" w14:textId="77777777" w:rsidTr="007261E4">
        <w:trPr>
          <w:trHeight w:val="330"/>
        </w:trPr>
        <w:tc>
          <w:tcPr>
            <w:tcW w:w="9087" w:type="dxa"/>
            <w:gridSpan w:val="7"/>
            <w:shd w:val="clear" w:color="auto" w:fill="auto"/>
            <w:vAlign w:val="center"/>
            <w:hideMark/>
          </w:tcPr>
          <w:p w14:paraId="4827D641" w14:textId="77777777" w:rsidR="001F1C28" w:rsidRPr="007001F1" w:rsidRDefault="001F1C28" w:rsidP="001F1C28">
            <w:pPr>
              <w:jc w:val="center"/>
              <w:rPr>
                <w:b/>
                <w:bCs/>
                <w:color w:val="000000"/>
                <w:sz w:val="22"/>
                <w:szCs w:val="22"/>
              </w:rPr>
            </w:pPr>
            <w:r w:rsidRPr="007001F1">
              <w:rPr>
                <w:b/>
                <w:bCs/>
                <w:color w:val="000000"/>
                <w:sz w:val="22"/>
                <w:szCs w:val="22"/>
              </w:rPr>
              <w:t>Identifikácia projektu a prijímateľa</w:t>
            </w:r>
          </w:p>
        </w:tc>
      </w:tr>
      <w:tr w:rsidR="001F1C28" w:rsidRPr="007001F1" w14:paraId="3A22CAEC" w14:textId="77777777" w:rsidTr="007261E4">
        <w:trPr>
          <w:trHeight w:val="330"/>
        </w:trPr>
        <w:tc>
          <w:tcPr>
            <w:tcW w:w="3559" w:type="dxa"/>
            <w:gridSpan w:val="2"/>
            <w:shd w:val="clear" w:color="auto" w:fill="auto"/>
            <w:vAlign w:val="center"/>
            <w:hideMark/>
          </w:tcPr>
          <w:p w14:paraId="073B923B" w14:textId="3B70EBC8" w:rsidR="001F1C28" w:rsidRPr="007001F1" w:rsidRDefault="001F1C28" w:rsidP="001F1C28">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3658EC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F47A3AA" w14:textId="77777777" w:rsidTr="007261E4">
        <w:trPr>
          <w:trHeight w:val="300"/>
        </w:trPr>
        <w:tc>
          <w:tcPr>
            <w:tcW w:w="3559" w:type="dxa"/>
            <w:gridSpan w:val="2"/>
            <w:shd w:val="clear" w:color="auto" w:fill="auto"/>
            <w:vAlign w:val="center"/>
            <w:hideMark/>
          </w:tcPr>
          <w:p w14:paraId="63CF91C7" w14:textId="77777777" w:rsidR="001F1C28" w:rsidRPr="007001F1" w:rsidRDefault="001F1C28" w:rsidP="001F1C28">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D187B8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4B3E7D4" w14:textId="77777777" w:rsidTr="007261E4">
        <w:trPr>
          <w:trHeight w:val="300"/>
        </w:trPr>
        <w:tc>
          <w:tcPr>
            <w:tcW w:w="3559" w:type="dxa"/>
            <w:gridSpan w:val="2"/>
            <w:shd w:val="clear" w:color="auto" w:fill="auto"/>
            <w:vAlign w:val="center"/>
            <w:hideMark/>
          </w:tcPr>
          <w:p w14:paraId="1A5E7E63" w14:textId="77777777" w:rsidR="001F1C28" w:rsidRPr="007001F1" w:rsidRDefault="001F1C28" w:rsidP="001F1C28">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623565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88C06E7" w14:textId="77777777" w:rsidTr="007261E4">
        <w:trPr>
          <w:trHeight w:val="300"/>
        </w:trPr>
        <w:tc>
          <w:tcPr>
            <w:tcW w:w="3559" w:type="dxa"/>
            <w:gridSpan w:val="2"/>
            <w:shd w:val="clear" w:color="auto" w:fill="auto"/>
            <w:vAlign w:val="center"/>
            <w:hideMark/>
          </w:tcPr>
          <w:p w14:paraId="04D1678B" w14:textId="77777777" w:rsidR="001F1C28" w:rsidRPr="007001F1" w:rsidRDefault="001F1C28" w:rsidP="001F1C28">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07DE37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2FE885D" w14:textId="77777777" w:rsidTr="007261E4">
        <w:trPr>
          <w:trHeight w:val="330"/>
        </w:trPr>
        <w:tc>
          <w:tcPr>
            <w:tcW w:w="9087" w:type="dxa"/>
            <w:gridSpan w:val="7"/>
            <w:shd w:val="clear" w:color="auto" w:fill="auto"/>
            <w:vAlign w:val="center"/>
            <w:hideMark/>
          </w:tcPr>
          <w:p w14:paraId="1EF18816" w14:textId="77777777" w:rsidR="001F1C28" w:rsidRPr="007001F1" w:rsidRDefault="001F1C28" w:rsidP="001F1C28">
            <w:pPr>
              <w:jc w:val="center"/>
              <w:rPr>
                <w:b/>
                <w:bCs/>
                <w:color w:val="000000"/>
                <w:sz w:val="22"/>
                <w:szCs w:val="22"/>
              </w:rPr>
            </w:pPr>
            <w:r w:rsidRPr="007001F1">
              <w:rPr>
                <w:b/>
                <w:bCs/>
                <w:color w:val="000000"/>
                <w:sz w:val="22"/>
                <w:szCs w:val="22"/>
              </w:rPr>
              <w:t>Identifikácia zákazky</w:t>
            </w:r>
          </w:p>
        </w:tc>
      </w:tr>
      <w:tr w:rsidR="001F1C28" w:rsidRPr="007001F1" w14:paraId="25C089F6" w14:textId="77777777" w:rsidTr="007261E4">
        <w:trPr>
          <w:trHeight w:val="300"/>
        </w:trPr>
        <w:tc>
          <w:tcPr>
            <w:tcW w:w="3559" w:type="dxa"/>
            <w:gridSpan w:val="2"/>
            <w:shd w:val="clear" w:color="auto" w:fill="auto"/>
            <w:vAlign w:val="center"/>
            <w:hideMark/>
          </w:tcPr>
          <w:p w14:paraId="69C21F7D" w14:textId="77777777" w:rsidR="001F1C28" w:rsidRPr="007001F1" w:rsidRDefault="001F1C28" w:rsidP="001F1C28">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73EF818" w14:textId="77777777" w:rsidR="001F1C28" w:rsidRPr="007001F1" w:rsidRDefault="001F1C28" w:rsidP="001F1C28">
            <w:pPr>
              <w:rPr>
                <w:color w:val="000000"/>
                <w:sz w:val="22"/>
                <w:szCs w:val="22"/>
              </w:rPr>
            </w:pPr>
            <w:r w:rsidRPr="007001F1">
              <w:rPr>
                <w:color w:val="000000"/>
                <w:sz w:val="22"/>
                <w:szCs w:val="22"/>
              </w:rPr>
              <w:t>Nadlimitná zákazka</w:t>
            </w:r>
          </w:p>
        </w:tc>
      </w:tr>
      <w:tr w:rsidR="001F1C28" w:rsidRPr="007001F1" w14:paraId="4CAA26C5" w14:textId="77777777" w:rsidTr="007261E4">
        <w:trPr>
          <w:trHeight w:val="300"/>
        </w:trPr>
        <w:tc>
          <w:tcPr>
            <w:tcW w:w="3559" w:type="dxa"/>
            <w:gridSpan w:val="2"/>
            <w:shd w:val="clear" w:color="auto" w:fill="auto"/>
            <w:vAlign w:val="center"/>
            <w:hideMark/>
          </w:tcPr>
          <w:p w14:paraId="667962A7" w14:textId="77777777" w:rsidR="001F1C28" w:rsidRPr="007001F1" w:rsidRDefault="001F1C28" w:rsidP="001F1C28">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59CA9B06" w14:textId="77777777" w:rsidR="001F1C28" w:rsidRPr="007001F1" w:rsidRDefault="001F1C28" w:rsidP="001F1C28">
            <w:pPr>
              <w:rPr>
                <w:color w:val="000000"/>
                <w:sz w:val="22"/>
                <w:szCs w:val="22"/>
              </w:rPr>
            </w:pPr>
            <w:r w:rsidRPr="007001F1">
              <w:rPr>
                <w:color w:val="000000"/>
                <w:sz w:val="22"/>
                <w:szCs w:val="22"/>
              </w:rPr>
              <w:t>Užšia súťaž</w:t>
            </w:r>
          </w:p>
        </w:tc>
      </w:tr>
      <w:tr w:rsidR="001F1C28" w:rsidRPr="007001F1" w14:paraId="63D9BEF9" w14:textId="77777777" w:rsidTr="007261E4">
        <w:trPr>
          <w:trHeight w:val="300"/>
        </w:trPr>
        <w:tc>
          <w:tcPr>
            <w:tcW w:w="3559" w:type="dxa"/>
            <w:gridSpan w:val="2"/>
            <w:shd w:val="clear" w:color="auto" w:fill="auto"/>
            <w:vAlign w:val="center"/>
            <w:hideMark/>
          </w:tcPr>
          <w:p w14:paraId="369E3B7E" w14:textId="77777777" w:rsidR="001F1C28" w:rsidRPr="007001F1" w:rsidRDefault="001F1C28" w:rsidP="001F1C28">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F5D2823" w14:textId="77777777" w:rsidR="001F1C28" w:rsidRPr="007001F1" w:rsidRDefault="001F1C28" w:rsidP="001F1C28">
            <w:pPr>
              <w:rPr>
                <w:color w:val="000000"/>
                <w:sz w:val="22"/>
                <w:szCs w:val="22"/>
              </w:rPr>
            </w:pPr>
            <w:r w:rsidRPr="007001F1">
              <w:rPr>
                <w:color w:val="000000"/>
                <w:sz w:val="22"/>
                <w:szCs w:val="22"/>
              </w:rPr>
              <w:t xml:space="preserve"> </w:t>
            </w:r>
          </w:p>
        </w:tc>
      </w:tr>
      <w:tr w:rsidR="004D0B9F" w:rsidRPr="007001F1" w14:paraId="68BF8B97" w14:textId="77777777" w:rsidTr="007261E4">
        <w:trPr>
          <w:trHeight w:val="300"/>
        </w:trPr>
        <w:tc>
          <w:tcPr>
            <w:tcW w:w="3559" w:type="dxa"/>
            <w:gridSpan w:val="2"/>
            <w:shd w:val="clear" w:color="auto" w:fill="auto"/>
            <w:vAlign w:val="center"/>
          </w:tcPr>
          <w:p w14:paraId="72235799" w14:textId="175B1D4A" w:rsidR="004D0B9F" w:rsidRPr="007001F1" w:rsidRDefault="004D0B9F" w:rsidP="001F1C2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0E47DEB" w14:textId="77777777" w:rsidR="004D0B9F" w:rsidRPr="007001F1" w:rsidRDefault="004D0B9F" w:rsidP="001F1C28">
            <w:pPr>
              <w:rPr>
                <w:color w:val="000000"/>
                <w:sz w:val="22"/>
                <w:szCs w:val="22"/>
              </w:rPr>
            </w:pPr>
          </w:p>
        </w:tc>
      </w:tr>
      <w:tr w:rsidR="001F1C28" w:rsidRPr="007001F1" w14:paraId="7533EA96" w14:textId="77777777" w:rsidTr="007261E4">
        <w:trPr>
          <w:trHeight w:val="300"/>
        </w:trPr>
        <w:tc>
          <w:tcPr>
            <w:tcW w:w="3559" w:type="dxa"/>
            <w:gridSpan w:val="2"/>
            <w:shd w:val="clear" w:color="auto" w:fill="auto"/>
            <w:vAlign w:val="center"/>
            <w:hideMark/>
          </w:tcPr>
          <w:p w14:paraId="338044D4" w14:textId="77777777" w:rsidR="001F1C28" w:rsidRPr="007001F1" w:rsidRDefault="001F1C28" w:rsidP="001F1C28">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5ADD41D8" w14:textId="77777777" w:rsidR="001F1C28" w:rsidRPr="007001F1" w:rsidRDefault="001F1C28" w:rsidP="001F1C28">
            <w:pPr>
              <w:rPr>
                <w:color w:val="000000"/>
                <w:sz w:val="22"/>
                <w:szCs w:val="22"/>
              </w:rPr>
            </w:pPr>
            <w:r w:rsidRPr="007001F1">
              <w:rPr>
                <w:color w:val="000000"/>
                <w:sz w:val="22"/>
                <w:szCs w:val="22"/>
              </w:rPr>
              <w:t>Štandardná ex-post kontrola</w:t>
            </w:r>
          </w:p>
        </w:tc>
      </w:tr>
      <w:tr w:rsidR="001F1C28" w:rsidRPr="007001F1" w14:paraId="4BA1D778" w14:textId="77777777" w:rsidTr="007261E4">
        <w:trPr>
          <w:trHeight w:val="300"/>
        </w:trPr>
        <w:tc>
          <w:tcPr>
            <w:tcW w:w="3559" w:type="dxa"/>
            <w:gridSpan w:val="2"/>
            <w:shd w:val="clear" w:color="auto" w:fill="auto"/>
            <w:vAlign w:val="center"/>
            <w:hideMark/>
          </w:tcPr>
          <w:p w14:paraId="63BB64A4" w14:textId="77777777" w:rsidR="001F1C28" w:rsidRPr="007001F1" w:rsidRDefault="001F1C28" w:rsidP="001F1C28">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710D40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84E791" w14:textId="77777777" w:rsidTr="007261E4">
        <w:trPr>
          <w:trHeight w:val="300"/>
        </w:trPr>
        <w:tc>
          <w:tcPr>
            <w:tcW w:w="3559" w:type="dxa"/>
            <w:gridSpan w:val="2"/>
            <w:shd w:val="clear" w:color="auto" w:fill="auto"/>
            <w:vAlign w:val="center"/>
            <w:hideMark/>
          </w:tcPr>
          <w:p w14:paraId="1AD3FDC6" w14:textId="77777777" w:rsidR="001F1C28" w:rsidRPr="007001F1" w:rsidRDefault="001F1C28" w:rsidP="001F1C28">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1BB4CF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9AF951D" w14:textId="77777777" w:rsidTr="007261E4">
        <w:trPr>
          <w:trHeight w:val="300"/>
        </w:trPr>
        <w:tc>
          <w:tcPr>
            <w:tcW w:w="3559" w:type="dxa"/>
            <w:gridSpan w:val="2"/>
            <w:shd w:val="clear" w:color="auto" w:fill="auto"/>
            <w:vAlign w:val="center"/>
            <w:hideMark/>
          </w:tcPr>
          <w:p w14:paraId="1AB469DD" w14:textId="77777777" w:rsidR="001F1C28" w:rsidRPr="007001F1" w:rsidRDefault="001F1C28" w:rsidP="001F1C28">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64E0201" w14:textId="77777777" w:rsidR="001F1C28" w:rsidRPr="007001F1" w:rsidRDefault="001F1C28" w:rsidP="001F1C28">
            <w:pPr>
              <w:rPr>
                <w:color w:val="000000"/>
                <w:sz w:val="22"/>
                <w:szCs w:val="22"/>
              </w:rPr>
            </w:pPr>
            <w:r w:rsidRPr="007001F1">
              <w:rPr>
                <w:color w:val="000000"/>
                <w:sz w:val="22"/>
                <w:szCs w:val="22"/>
              </w:rPr>
              <w:t> </w:t>
            </w:r>
          </w:p>
        </w:tc>
      </w:tr>
      <w:tr w:rsidR="00B0048C" w:rsidRPr="007001F1" w14:paraId="47961940" w14:textId="77777777" w:rsidTr="007261E4">
        <w:trPr>
          <w:trHeight w:val="300"/>
        </w:trPr>
        <w:tc>
          <w:tcPr>
            <w:tcW w:w="3559" w:type="dxa"/>
            <w:gridSpan w:val="2"/>
            <w:shd w:val="clear" w:color="auto" w:fill="auto"/>
            <w:vAlign w:val="center"/>
          </w:tcPr>
          <w:p w14:paraId="0986A063" w14:textId="545D718A" w:rsidR="00B0048C" w:rsidRPr="007001F1" w:rsidRDefault="00B0048C" w:rsidP="001F1C28">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0CC39E21" w14:textId="77777777" w:rsidR="00B0048C" w:rsidRPr="007001F1" w:rsidRDefault="00B0048C" w:rsidP="001F1C28">
            <w:pPr>
              <w:rPr>
                <w:color w:val="000000"/>
                <w:sz w:val="22"/>
                <w:szCs w:val="22"/>
              </w:rPr>
            </w:pPr>
          </w:p>
        </w:tc>
      </w:tr>
      <w:tr w:rsidR="001F1C28" w:rsidRPr="007001F1" w14:paraId="18616A66" w14:textId="77777777" w:rsidTr="007261E4">
        <w:trPr>
          <w:trHeight w:val="300"/>
        </w:trPr>
        <w:tc>
          <w:tcPr>
            <w:tcW w:w="3559" w:type="dxa"/>
            <w:gridSpan w:val="2"/>
            <w:shd w:val="clear" w:color="auto" w:fill="auto"/>
            <w:vAlign w:val="center"/>
            <w:hideMark/>
          </w:tcPr>
          <w:p w14:paraId="6FF84E93" w14:textId="77777777" w:rsidR="001F1C28" w:rsidRPr="007001F1" w:rsidRDefault="001F1C28" w:rsidP="001F1C28">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23EB63D3"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BC38B59" w14:textId="77777777" w:rsidTr="007261E4">
        <w:trPr>
          <w:trHeight w:val="300"/>
        </w:trPr>
        <w:tc>
          <w:tcPr>
            <w:tcW w:w="3559" w:type="dxa"/>
            <w:gridSpan w:val="2"/>
            <w:shd w:val="clear" w:color="auto" w:fill="auto"/>
            <w:vAlign w:val="center"/>
            <w:hideMark/>
          </w:tcPr>
          <w:p w14:paraId="6C3B8F3D" w14:textId="77777777" w:rsidR="001F1C28" w:rsidRPr="007001F1" w:rsidRDefault="001F1C28" w:rsidP="001F1C28">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3F2FC3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E2C9153" w14:textId="77777777" w:rsidTr="007261E4">
        <w:trPr>
          <w:trHeight w:val="300"/>
        </w:trPr>
        <w:tc>
          <w:tcPr>
            <w:tcW w:w="3559" w:type="dxa"/>
            <w:gridSpan w:val="2"/>
            <w:shd w:val="clear" w:color="auto" w:fill="auto"/>
            <w:vAlign w:val="center"/>
            <w:hideMark/>
          </w:tcPr>
          <w:p w14:paraId="77C5B157" w14:textId="77777777" w:rsidR="001F1C28" w:rsidRPr="007001F1" w:rsidRDefault="001F1C28" w:rsidP="001F1C28">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63158E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D13BF45" w14:textId="77777777" w:rsidTr="007261E4">
        <w:trPr>
          <w:trHeight w:val="300"/>
        </w:trPr>
        <w:tc>
          <w:tcPr>
            <w:tcW w:w="3559" w:type="dxa"/>
            <w:gridSpan w:val="2"/>
            <w:shd w:val="clear" w:color="auto" w:fill="auto"/>
            <w:vAlign w:val="center"/>
            <w:hideMark/>
          </w:tcPr>
          <w:p w14:paraId="6ECFFD48" w14:textId="77777777" w:rsidR="001F1C28" w:rsidRPr="007001F1" w:rsidRDefault="001F1C28" w:rsidP="001F1C28">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C34B51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410BAB3" w14:textId="77777777" w:rsidTr="007261E4">
        <w:trPr>
          <w:trHeight w:val="300"/>
        </w:trPr>
        <w:tc>
          <w:tcPr>
            <w:tcW w:w="3559" w:type="dxa"/>
            <w:gridSpan w:val="2"/>
            <w:shd w:val="clear" w:color="auto" w:fill="auto"/>
            <w:vAlign w:val="center"/>
            <w:hideMark/>
          </w:tcPr>
          <w:p w14:paraId="099D8F57" w14:textId="77777777" w:rsidR="001F1C28" w:rsidRPr="007001F1" w:rsidRDefault="001F1C28" w:rsidP="001F1C28">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C90A4D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rsidDel="002D4145" w14:paraId="2C2E517F" w14:textId="4F04AE36" w:rsidTr="007261E4">
        <w:trPr>
          <w:trHeight w:val="300"/>
          <w:del w:id="1367" w:author="Kramár Róbert" w:date="2018-04-27T16:50:00Z"/>
        </w:trPr>
        <w:tc>
          <w:tcPr>
            <w:tcW w:w="3559" w:type="dxa"/>
            <w:gridSpan w:val="2"/>
            <w:shd w:val="clear" w:color="auto" w:fill="auto"/>
            <w:vAlign w:val="center"/>
            <w:hideMark/>
          </w:tcPr>
          <w:p w14:paraId="20D742C4" w14:textId="26A8AABE" w:rsidR="001F1C28" w:rsidRPr="007001F1" w:rsidDel="002D4145" w:rsidRDefault="001F1C28" w:rsidP="001F1C28">
            <w:pPr>
              <w:rPr>
                <w:del w:id="1368" w:author="Kramár Róbert" w:date="2018-04-27T16:50:00Z"/>
                <w:color w:val="000000"/>
                <w:sz w:val="22"/>
                <w:szCs w:val="22"/>
              </w:rPr>
            </w:pPr>
            <w:del w:id="1369" w:author="Kramár Róbert" w:date="2018-04-27T16:50: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7D291598" w14:textId="2FAB05A7" w:rsidR="001F1C28" w:rsidRPr="007001F1" w:rsidDel="002D4145" w:rsidRDefault="001F1C28" w:rsidP="001F1C28">
            <w:pPr>
              <w:rPr>
                <w:del w:id="1370" w:author="Kramár Róbert" w:date="2018-04-27T16:50:00Z"/>
                <w:color w:val="000000"/>
                <w:sz w:val="22"/>
                <w:szCs w:val="22"/>
              </w:rPr>
            </w:pPr>
            <w:del w:id="1371" w:author="Kramár Róbert" w:date="2018-04-27T16:50:00Z">
              <w:r w:rsidRPr="007001F1" w:rsidDel="002D4145">
                <w:rPr>
                  <w:color w:val="000000"/>
                  <w:sz w:val="22"/>
                  <w:szCs w:val="22"/>
                </w:rPr>
                <w:delText> </w:delText>
              </w:r>
            </w:del>
          </w:p>
        </w:tc>
      </w:tr>
      <w:tr w:rsidR="001F1C28" w:rsidRPr="007001F1" w14:paraId="12BC318F" w14:textId="77777777" w:rsidTr="007261E4">
        <w:trPr>
          <w:trHeight w:val="300"/>
        </w:trPr>
        <w:tc>
          <w:tcPr>
            <w:tcW w:w="3559" w:type="dxa"/>
            <w:gridSpan w:val="2"/>
            <w:shd w:val="clear" w:color="auto" w:fill="auto"/>
            <w:vAlign w:val="center"/>
            <w:hideMark/>
          </w:tcPr>
          <w:p w14:paraId="07F9308F" w14:textId="77777777" w:rsidR="001F1C28" w:rsidRPr="007001F1" w:rsidRDefault="001F1C28" w:rsidP="001F1C28">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DC892F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2DF854" w14:textId="77777777" w:rsidTr="007261E4">
        <w:trPr>
          <w:trHeight w:val="300"/>
        </w:trPr>
        <w:tc>
          <w:tcPr>
            <w:tcW w:w="3559" w:type="dxa"/>
            <w:gridSpan w:val="2"/>
            <w:shd w:val="clear" w:color="auto" w:fill="auto"/>
            <w:vAlign w:val="center"/>
            <w:hideMark/>
          </w:tcPr>
          <w:p w14:paraId="58C5E43C" w14:textId="77777777" w:rsidR="001F1C28" w:rsidRPr="007001F1" w:rsidRDefault="001F1C28" w:rsidP="001F1C28">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3AD1AED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C7430A4" w14:textId="77777777" w:rsidTr="007261E4">
        <w:trPr>
          <w:trHeight w:val="300"/>
        </w:trPr>
        <w:tc>
          <w:tcPr>
            <w:tcW w:w="3559" w:type="dxa"/>
            <w:gridSpan w:val="2"/>
            <w:shd w:val="clear" w:color="auto" w:fill="auto"/>
            <w:vAlign w:val="center"/>
            <w:hideMark/>
          </w:tcPr>
          <w:p w14:paraId="139C7028" w14:textId="77777777" w:rsidR="001F1C28" w:rsidRPr="007001F1" w:rsidRDefault="001F1C28" w:rsidP="001F1C28">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387668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rsidDel="002D4145" w14:paraId="45C96E41" w14:textId="3616E053" w:rsidTr="007261E4">
        <w:trPr>
          <w:trHeight w:val="810"/>
          <w:del w:id="1372" w:author="Kramár Róbert" w:date="2018-04-27T16:50:00Z"/>
        </w:trPr>
        <w:tc>
          <w:tcPr>
            <w:tcW w:w="3559" w:type="dxa"/>
            <w:gridSpan w:val="2"/>
            <w:shd w:val="clear" w:color="auto" w:fill="auto"/>
            <w:vAlign w:val="center"/>
            <w:hideMark/>
          </w:tcPr>
          <w:p w14:paraId="007ACC0A" w14:textId="3B1FA290" w:rsidR="00CB517F" w:rsidRPr="007001F1" w:rsidDel="002D4145" w:rsidRDefault="001F1C28" w:rsidP="00274846">
            <w:pPr>
              <w:rPr>
                <w:del w:id="1373" w:author="Kramár Róbert" w:date="2018-04-27T16:50:00Z"/>
                <w:color w:val="000000"/>
                <w:sz w:val="22"/>
                <w:szCs w:val="22"/>
              </w:rPr>
            </w:pPr>
            <w:del w:id="1374" w:author="Kramár Róbert" w:date="2018-04-27T16:50: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01F2418D" w14:textId="47AC3FC2" w:rsidR="001F1C28" w:rsidRPr="007001F1" w:rsidDel="002D4145" w:rsidRDefault="001F1C28" w:rsidP="001F1C28">
            <w:pPr>
              <w:rPr>
                <w:del w:id="1375" w:author="Kramár Róbert" w:date="2018-04-27T16:50:00Z"/>
                <w:color w:val="000000"/>
                <w:sz w:val="22"/>
                <w:szCs w:val="22"/>
              </w:rPr>
            </w:pPr>
            <w:del w:id="1376" w:author="Kramár Róbert" w:date="2018-04-27T16:50:00Z">
              <w:r w:rsidRPr="007001F1" w:rsidDel="002D4145">
                <w:rPr>
                  <w:color w:val="000000"/>
                  <w:sz w:val="22"/>
                  <w:szCs w:val="22"/>
                </w:rPr>
                <w:delText> </w:delText>
              </w:r>
            </w:del>
          </w:p>
        </w:tc>
      </w:tr>
      <w:tr w:rsidR="001F1C28" w:rsidRPr="007001F1" w14:paraId="63BDD3F9" w14:textId="77777777" w:rsidTr="007261E4">
        <w:trPr>
          <w:trHeight w:val="315"/>
        </w:trPr>
        <w:tc>
          <w:tcPr>
            <w:tcW w:w="582" w:type="dxa"/>
            <w:shd w:val="clear" w:color="000000" w:fill="60497A"/>
            <w:vAlign w:val="center"/>
            <w:hideMark/>
          </w:tcPr>
          <w:p w14:paraId="5B978325" w14:textId="77777777" w:rsidR="001F1C28" w:rsidRPr="007001F1" w:rsidRDefault="001F1C28" w:rsidP="001F1C28">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E8F17A1" w14:textId="77777777" w:rsidR="001F1C28" w:rsidRPr="007001F1" w:rsidRDefault="001F1C28" w:rsidP="001F1C28">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28A58A0" w14:textId="77777777" w:rsidR="001F1C28" w:rsidRPr="007001F1" w:rsidRDefault="001F1C28" w:rsidP="001F1C28">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076C380" w14:textId="77777777" w:rsidR="001F1C28" w:rsidRPr="007001F1" w:rsidRDefault="001F1C28" w:rsidP="001F1C28">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736C304" w14:textId="77777777" w:rsidR="001F1C28" w:rsidRPr="007001F1" w:rsidRDefault="001F1C28" w:rsidP="001F1C28">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AE44F2A" w14:textId="77777777" w:rsidR="001F1C28" w:rsidRPr="007001F1" w:rsidRDefault="001F1C28" w:rsidP="001F1C28">
            <w:pPr>
              <w:jc w:val="center"/>
              <w:rPr>
                <w:b/>
                <w:bCs/>
                <w:color w:val="FFFFFF"/>
                <w:sz w:val="22"/>
                <w:szCs w:val="22"/>
              </w:rPr>
            </w:pPr>
            <w:r w:rsidRPr="007001F1">
              <w:rPr>
                <w:b/>
                <w:bCs/>
                <w:color w:val="FFFFFF"/>
                <w:sz w:val="22"/>
                <w:szCs w:val="22"/>
              </w:rPr>
              <w:t>Poznámka</w:t>
            </w:r>
          </w:p>
        </w:tc>
      </w:tr>
      <w:tr w:rsidR="00D16435" w:rsidRPr="007001F1" w14:paraId="560612F0" w14:textId="77777777" w:rsidTr="002B4A5C">
        <w:trPr>
          <w:trHeight w:val="292"/>
        </w:trPr>
        <w:tc>
          <w:tcPr>
            <w:tcW w:w="582" w:type="dxa"/>
            <w:vMerge w:val="restart"/>
            <w:shd w:val="clear" w:color="auto" w:fill="auto"/>
            <w:noWrap/>
            <w:vAlign w:val="center"/>
            <w:hideMark/>
          </w:tcPr>
          <w:p w14:paraId="0479EFDF" w14:textId="77777777" w:rsidR="00D16435" w:rsidRPr="007001F1" w:rsidRDefault="00D16435" w:rsidP="001F1C28">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B5584D0" w14:textId="6FE462FF" w:rsidR="00D16435" w:rsidRPr="007001F1" w:rsidRDefault="00D16435" w:rsidP="002B4A5C">
            <w:pPr>
              <w:jc w:val="both"/>
              <w:rPr>
                <w:color w:val="000000"/>
                <w:sz w:val="22"/>
                <w:szCs w:val="22"/>
              </w:rPr>
            </w:pPr>
            <w:r w:rsidRPr="007001F1">
              <w:rPr>
                <w:color w:val="000000"/>
                <w:sz w:val="22"/>
                <w:szCs w:val="22"/>
              </w:rPr>
              <w:t>a) Bol</w:t>
            </w:r>
            <w:r w:rsidR="00EC1F84" w:rsidRPr="007001F1">
              <w:rPr>
                <w:color w:val="000000"/>
                <w:sz w:val="22"/>
                <w:szCs w:val="22"/>
              </w:rPr>
              <w:t>a PHZ určená ako cena bez DPH?</w:t>
            </w:r>
            <w:r w:rsidRPr="007001F1">
              <w:rPr>
                <w:color w:val="000000"/>
                <w:sz w:val="22"/>
                <w:szCs w:val="22"/>
              </w:rPr>
              <w:t xml:space="preserve"> </w:t>
            </w:r>
          </w:p>
        </w:tc>
        <w:tc>
          <w:tcPr>
            <w:tcW w:w="567" w:type="dxa"/>
            <w:shd w:val="clear" w:color="auto" w:fill="auto"/>
            <w:vAlign w:val="center"/>
            <w:hideMark/>
          </w:tcPr>
          <w:p w14:paraId="4AD5004B" w14:textId="77777777" w:rsidR="00D16435" w:rsidRPr="007001F1" w:rsidRDefault="00D16435"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792A44" w14:textId="77777777" w:rsidR="00D16435" w:rsidRPr="007001F1" w:rsidRDefault="00D16435"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57578F" w14:textId="77777777" w:rsidR="00D16435" w:rsidRPr="007001F1" w:rsidRDefault="00D16435"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C6CF29" w14:textId="77777777" w:rsidR="00D16435" w:rsidRPr="007001F1" w:rsidRDefault="00D16435" w:rsidP="001F1C28">
            <w:pPr>
              <w:jc w:val="center"/>
              <w:rPr>
                <w:color w:val="000000"/>
                <w:sz w:val="22"/>
                <w:szCs w:val="22"/>
              </w:rPr>
            </w:pPr>
            <w:r w:rsidRPr="007001F1">
              <w:rPr>
                <w:color w:val="000000"/>
                <w:sz w:val="22"/>
                <w:szCs w:val="22"/>
              </w:rPr>
              <w:t> </w:t>
            </w:r>
          </w:p>
        </w:tc>
      </w:tr>
      <w:tr w:rsidR="00D16435" w:rsidRPr="007001F1" w14:paraId="37C5E60F" w14:textId="77777777" w:rsidTr="007261E4">
        <w:trPr>
          <w:trHeight w:val="795"/>
        </w:trPr>
        <w:tc>
          <w:tcPr>
            <w:tcW w:w="582" w:type="dxa"/>
            <w:vMerge/>
            <w:shd w:val="clear" w:color="auto" w:fill="auto"/>
            <w:noWrap/>
            <w:vAlign w:val="center"/>
          </w:tcPr>
          <w:p w14:paraId="4B12089D"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DE15936" w14:textId="7D856A96" w:rsidR="00D16435" w:rsidRPr="007001F1" w:rsidRDefault="00D16435" w:rsidP="00EC1F84">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19282EDB" w14:textId="77777777" w:rsidR="00D16435" w:rsidRPr="007001F1" w:rsidRDefault="00D16435" w:rsidP="001F1C28">
            <w:pPr>
              <w:jc w:val="center"/>
              <w:rPr>
                <w:color w:val="000000"/>
                <w:sz w:val="22"/>
                <w:szCs w:val="22"/>
              </w:rPr>
            </w:pPr>
          </w:p>
        </w:tc>
        <w:tc>
          <w:tcPr>
            <w:tcW w:w="567" w:type="dxa"/>
            <w:shd w:val="clear" w:color="auto" w:fill="auto"/>
            <w:vAlign w:val="center"/>
          </w:tcPr>
          <w:p w14:paraId="359A50EA" w14:textId="77777777" w:rsidR="00D16435" w:rsidRPr="007001F1" w:rsidRDefault="00D16435" w:rsidP="001F1C28">
            <w:pPr>
              <w:jc w:val="center"/>
              <w:rPr>
                <w:color w:val="000000"/>
                <w:sz w:val="22"/>
                <w:szCs w:val="22"/>
              </w:rPr>
            </w:pPr>
          </w:p>
        </w:tc>
        <w:tc>
          <w:tcPr>
            <w:tcW w:w="776" w:type="dxa"/>
            <w:shd w:val="clear" w:color="auto" w:fill="auto"/>
            <w:vAlign w:val="center"/>
          </w:tcPr>
          <w:p w14:paraId="7C1EF42D" w14:textId="77777777" w:rsidR="00D16435" w:rsidRPr="007001F1" w:rsidRDefault="00D16435" w:rsidP="001F1C28">
            <w:pPr>
              <w:jc w:val="center"/>
              <w:rPr>
                <w:color w:val="000000"/>
                <w:sz w:val="22"/>
                <w:szCs w:val="22"/>
              </w:rPr>
            </w:pPr>
          </w:p>
        </w:tc>
        <w:tc>
          <w:tcPr>
            <w:tcW w:w="1775" w:type="dxa"/>
            <w:shd w:val="clear" w:color="auto" w:fill="auto"/>
            <w:vAlign w:val="center"/>
          </w:tcPr>
          <w:p w14:paraId="4A8A5403" w14:textId="77777777" w:rsidR="00D16435" w:rsidRPr="007001F1" w:rsidRDefault="00D16435" w:rsidP="001F1C28">
            <w:pPr>
              <w:jc w:val="center"/>
              <w:rPr>
                <w:color w:val="000000"/>
                <w:sz w:val="22"/>
                <w:szCs w:val="22"/>
              </w:rPr>
            </w:pPr>
          </w:p>
        </w:tc>
      </w:tr>
      <w:tr w:rsidR="00D16435" w:rsidRPr="007001F1" w14:paraId="2B318915" w14:textId="77777777" w:rsidTr="007261E4">
        <w:trPr>
          <w:trHeight w:val="795"/>
        </w:trPr>
        <w:tc>
          <w:tcPr>
            <w:tcW w:w="582" w:type="dxa"/>
            <w:vMerge/>
            <w:shd w:val="clear" w:color="auto" w:fill="auto"/>
            <w:noWrap/>
            <w:vAlign w:val="center"/>
          </w:tcPr>
          <w:p w14:paraId="3E17A7AA"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2C87F2E9" w14:textId="33EB8C23" w:rsidR="00D16435" w:rsidRPr="007001F1" w:rsidRDefault="00D16435"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7E996D" w14:textId="77777777" w:rsidR="00D16435" w:rsidRPr="007001F1" w:rsidRDefault="00D16435" w:rsidP="001F1C28">
            <w:pPr>
              <w:jc w:val="center"/>
              <w:rPr>
                <w:color w:val="000000"/>
                <w:sz w:val="22"/>
                <w:szCs w:val="22"/>
              </w:rPr>
            </w:pPr>
          </w:p>
        </w:tc>
        <w:tc>
          <w:tcPr>
            <w:tcW w:w="567" w:type="dxa"/>
            <w:shd w:val="clear" w:color="auto" w:fill="auto"/>
            <w:vAlign w:val="center"/>
          </w:tcPr>
          <w:p w14:paraId="71D0E10E" w14:textId="77777777" w:rsidR="00D16435" w:rsidRPr="007001F1" w:rsidRDefault="00D16435" w:rsidP="001F1C28">
            <w:pPr>
              <w:jc w:val="center"/>
              <w:rPr>
                <w:color w:val="000000"/>
                <w:sz w:val="22"/>
                <w:szCs w:val="22"/>
              </w:rPr>
            </w:pPr>
          </w:p>
        </w:tc>
        <w:tc>
          <w:tcPr>
            <w:tcW w:w="776" w:type="dxa"/>
            <w:shd w:val="clear" w:color="auto" w:fill="auto"/>
            <w:vAlign w:val="center"/>
          </w:tcPr>
          <w:p w14:paraId="7556DD07" w14:textId="77777777" w:rsidR="00D16435" w:rsidRPr="007001F1" w:rsidRDefault="00D16435" w:rsidP="001F1C28">
            <w:pPr>
              <w:jc w:val="center"/>
              <w:rPr>
                <w:color w:val="000000"/>
                <w:sz w:val="22"/>
                <w:szCs w:val="22"/>
              </w:rPr>
            </w:pPr>
          </w:p>
        </w:tc>
        <w:tc>
          <w:tcPr>
            <w:tcW w:w="1775" w:type="dxa"/>
            <w:shd w:val="clear" w:color="auto" w:fill="auto"/>
            <w:vAlign w:val="center"/>
          </w:tcPr>
          <w:p w14:paraId="206A5AFE" w14:textId="77777777" w:rsidR="00D16435" w:rsidRPr="007001F1" w:rsidRDefault="00D16435" w:rsidP="001F1C28">
            <w:pPr>
              <w:jc w:val="center"/>
              <w:rPr>
                <w:color w:val="000000"/>
                <w:sz w:val="22"/>
                <w:szCs w:val="22"/>
              </w:rPr>
            </w:pPr>
          </w:p>
        </w:tc>
      </w:tr>
      <w:tr w:rsidR="00D16435" w:rsidRPr="007001F1" w14:paraId="0D59DAA6" w14:textId="77777777" w:rsidTr="007261E4">
        <w:trPr>
          <w:trHeight w:val="795"/>
        </w:trPr>
        <w:tc>
          <w:tcPr>
            <w:tcW w:w="582" w:type="dxa"/>
            <w:vMerge/>
            <w:shd w:val="clear" w:color="auto" w:fill="auto"/>
            <w:noWrap/>
            <w:vAlign w:val="center"/>
          </w:tcPr>
          <w:p w14:paraId="2664B70F"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0CF786B" w14:textId="63D6B781" w:rsidR="00D16435" w:rsidRPr="007001F1" w:rsidRDefault="00D16435"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24B5CAA" w14:textId="77777777" w:rsidR="00D16435" w:rsidRPr="007001F1" w:rsidRDefault="00D16435" w:rsidP="001F1C28">
            <w:pPr>
              <w:jc w:val="center"/>
              <w:rPr>
                <w:color w:val="000000"/>
                <w:sz w:val="22"/>
                <w:szCs w:val="22"/>
              </w:rPr>
            </w:pPr>
          </w:p>
        </w:tc>
        <w:tc>
          <w:tcPr>
            <w:tcW w:w="567" w:type="dxa"/>
            <w:shd w:val="clear" w:color="auto" w:fill="auto"/>
            <w:vAlign w:val="center"/>
          </w:tcPr>
          <w:p w14:paraId="102EBDA7" w14:textId="77777777" w:rsidR="00D16435" w:rsidRPr="007001F1" w:rsidRDefault="00D16435" w:rsidP="001F1C28">
            <w:pPr>
              <w:jc w:val="center"/>
              <w:rPr>
                <w:color w:val="000000"/>
                <w:sz w:val="22"/>
                <w:szCs w:val="22"/>
              </w:rPr>
            </w:pPr>
          </w:p>
        </w:tc>
        <w:tc>
          <w:tcPr>
            <w:tcW w:w="776" w:type="dxa"/>
            <w:shd w:val="clear" w:color="auto" w:fill="auto"/>
            <w:vAlign w:val="center"/>
          </w:tcPr>
          <w:p w14:paraId="6C2E711E" w14:textId="77777777" w:rsidR="00D16435" w:rsidRPr="007001F1" w:rsidRDefault="00D16435" w:rsidP="001F1C28">
            <w:pPr>
              <w:jc w:val="center"/>
              <w:rPr>
                <w:color w:val="000000"/>
                <w:sz w:val="22"/>
                <w:szCs w:val="22"/>
              </w:rPr>
            </w:pPr>
          </w:p>
        </w:tc>
        <w:tc>
          <w:tcPr>
            <w:tcW w:w="1775" w:type="dxa"/>
            <w:shd w:val="clear" w:color="auto" w:fill="auto"/>
            <w:vAlign w:val="center"/>
          </w:tcPr>
          <w:p w14:paraId="4CB66BFE" w14:textId="77777777" w:rsidR="00D16435" w:rsidRPr="007001F1" w:rsidRDefault="00D16435" w:rsidP="001F1C28">
            <w:pPr>
              <w:jc w:val="center"/>
              <w:rPr>
                <w:color w:val="000000"/>
                <w:sz w:val="22"/>
                <w:szCs w:val="22"/>
              </w:rPr>
            </w:pPr>
          </w:p>
        </w:tc>
      </w:tr>
      <w:tr w:rsidR="00D16435" w:rsidRPr="007001F1" w14:paraId="7731AFCA" w14:textId="77777777" w:rsidTr="007261E4">
        <w:trPr>
          <w:trHeight w:val="795"/>
        </w:trPr>
        <w:tc>
          <w:tcPr>
            <w:tcW w:w="582" w:type="dxa"/>
            <w:vMerge/>
            <w:shd w:val="clear" w:color="auto" w:fill="auto"/>
            <w:noWrap/>
            <w:vAlign w:val="center"/>
          </w:tcPr>
          <w:p w14:paraId="4B25D0F2"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4CDA810" w14:textId="58984028" w:rsidR="00D16435" w:rsidRPr="007001F1" w:rsidRDefault="00D16435"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60B5209D" w14:textId="77777777" w:rsidR="00D16435" w:rsidRPr="007001F1" w:rsidRDefault="00D16435" w:rsidP="001F1C28">
            <w:pPr>
              <w:jc w:val="center"/>
              <w:rPr>
                <w:color w:val="000000"/>
                <w:sz w:val="22"/>
                <w:szCs w:val="22"/>
              </w:rPr>
            </w:pPr>
          </w:p>
        </w:tc>
        <w:tc>
          <w:tcPr>
            <w:tcW w:w="567" w:type="dxa"/>
            <w:shd w:val="clear" w:color="auto" w:fill="auto"/>
            <w:vAlign w:val="center"/>
          </w:tcPr>
          <w:p w14:paraId="1FB106B9" w14:textId="77777777" w:rsidR="00D16435" w:rsidRPr="007001F1" w:rsidRDefault="00D16435" w:rsidP="001F1C28">
            <w:pPr>
              <w:jc w:val="center"/>
              <w:rPr>
                <w:color w:val="000000"/>
                <w:sz w:val="22"/>
                <w:szCs w:val="22"/>
              </w:rPr>
            </w:pPr>
          </w:p>
        </w:tc>
        <w:tc>
          <w:tcPr>
            <w:tcW w:w="776" w:type="dxa"/>
            <w:shd w:val="clear" w:color="auto" w:fill="auto"/>
            <w:vAlign w:val="center"/>
          </w:tcPr>
          <w:p w14:paraId="655B98F5" w14:textId="77777777" w:rsidR="00D16435" w:rsidRPr="007001F1" w:rsidRDefault="00D16435" w:rsidP="001F1C28">
            <w:pPr>
              <w:jc w:val="center"/>
              <w:rPr>
                <w:color w:val="000000"/>
                <w:sz w:val="22"/>
                <w:szCs w:val="22"/>
              </w:rPr>
            </w:pPr>
          </w:p>
        </w:tc>
        <w:tc>
          <w:tcPr>
            <w:tcW w:w="1775" w:type="dxa"/>
            <w:shd w:val="clear" w:color="auto" w:fill="auto"/>
            <w:vAlign w:val="center"/>
          </w:tcPr>
          <w:p w14:paraId="0607E039" w14:textId="77777777" w:rsidR="00D16435" w:rsidRPr="007001F1" w:rsidRDefault="00D16435" w:rsidP="001F1C28">
            <w:pPr>
              <w:jc w:val="center"/>
              <w:rPr>
                <w:color w:val="000000"/>
                <w:sz w:val="22"/>
                <w:szCs w:val="22"/>
              </w:rPr>
            </w:pPr>
          </w:p>
        </w:tc>
      </w:tr>
      <w:tr w:rsidR="00D16435" w:rsidRPr="007001F1" w14:paraId="3F1CA819" w14:textId="77777777" w:rsidTr="002B4A5C">
        <w:trPr>
          <w:trHeight w:val="414"/>
        </w:trPr>
        <w:tc>
          <w:tcPr>
            <w:tcW w:w="582" w:type="dxa"/>
            <w:vMerge/>
            <w:shd w:val="clear" w:color="auto" w:fill="auto"/>
            <w:noWrap/>
            <w:vAlign w:val="center"/>
          </w:tcPr>
          <w:p w14:paraId="4831C45B"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3846A728" w14:textId="7A903BFB" w:rsidR="00D16435" w:rsidRPr="007001F1" w:rsidRDefault="00D16435" w:rsidP="00EC1F84">
            <w:pPr>
              <w:jc w:val="both"/>
              <w:rPr>
                <w:color w:val="000000"/>
                <w:sz w:val="22"/>
                <w:szCs w:val="22"/>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14:paraId="09878A0B" w14:textId="77777777" w:rsidR="00D16435" w:rsidRPr="007001F1" w:rsidRDefault="00D16435" w:rsidP="001F1C28">
            <w:pPr>
              <w:jc w:val="center"/>
              <w:rPr>
                <w:color w:val="000000"/>
                <w:sz w:val="22"/>
                <w:szCs w:val="22"/>
              </w:rPr>
            </w:pPr>
          </w:p>
        </w:tc>
        <w:tc>
          <w:tcPr>
            <w:tcW w:w="567" w:type="dxa"/>
            <w:shd w:val="clear" w:color="auto" w:fill="auto"/>
            <w:vAlign w:val="center"/>
          </w:tcPr>
          <w:p w14:paraId="2FC779AD" w14:textId="77777777" w:rsidR="00D16435" w:rsidRPr="007001F1" w:rsidRDefault="00D16435" w:rsidP="001F1C28">
            <w:pPr>
              <w:jc w:val="center"/>
              <w:rPr>
                <w:color w:val="000000"/>
                <w:sz w:val="22"/>
                <w:szCs w:val="22"/>
              </w:rPr>
            </w:pPr>
          </w:p>
        </w:tc>
        <w:tc>
          <w:tcPr>
            <w:tcW w:w="776" w:type="dxa"/>
            <w:shd w:val="clear" w:color="auto" w:fill="auto"/>
            <w:vAlign w:val="center"/>
          </w:tcPr>
          <w:p w14:paraId="1293A5BC" w14:textId="77777777" w:rsidR="00D16435" w:rsidRPr="007001F1" w:rsidRDefault="00D16435" w:rsidP="001F1C28">
            <w:pPr>
              <w:jc w:val="center"/>
              <w:rPr>
                <w:color w:val="000000"/>
                <w:sz w:val="22"/>
                <w:szCs w:val="22"/>
              </w:rPr>
            </w:pPr>
          </w:p>
        </w:tc>
        <w:tc>
          <w:tcPr>
            <w:tcW w:w="1775" w:type="dxa"/>
            <w:shd w:val="clear" w:color="auto" w:fill="auto"/>
            <w:vAlign w:val="center"/>
          </w:tcPr>
          <w:p w14:paraId="4549E680" w14:textId="77777777" w:rsidR="00D16435" w:rsidRPr="007001F1" w:rsidRDefault="00D16435" w:rsidP="001F1C28">
            <w:pPr>
              <w:jc w:val="center"/>
              <w:rPr>
                <w:color w:val="000000"/>
                <w:sz w:val="22"/>
                <w:szCs w:val="22"/>
              </w:rPr>
            </w:pPr>
          </w:p>
        </w:tc>
      </w:tr>
      <w:tr w:rsidR="00D16435" w:rsidRPr="007001F1" w14:paraId="63432C69" w14:textId="77777777" w:rsidTr="002B4A5C">
        <w:trPr>
          <w:trHeight w:val="464"/>
        </w:trPr>
        <w:tc>
          <w:tcPr>
            <w:tcW w:w="582" w:type="dxa"/>
            <w:vMerge/>
            <w:shd w:val="clear" w:color="auto" w:fill="auto"/>
            <w:noWrap/>
            <w:vAlign w:val="center"/>
          </w:tcPr>
          <w:p w14:paraId="49699AA0"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735DDA44" w14:textId="0A5A1083" w:rsidR="00D16435" w:rsidRPr="007001F1" w:rsidRDefault="00D16435" w:rsidP="00EC1F84">
            <w:pPr>
              <w:jc w:val="both"/>
              <w:rPr>
                <w:color w:val="000000"/>
                <w:sz w:val="22"/>
                <w:szCs w:val="22"/>
              </w:rPr>
            </w:pPr>
            <w:r w:rsidRPr="007001F1">
              <w:rPr>
                <w:sz w:val="22"/>
                <w:szCs w:val="22"/>
              </w:rPr>
              <w:t>g)</w:t>
            </w:r>
            <w:r w:rsidR="00EC1F84"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728B635A" w14:textId="77777777" w:rsidR="00D16435" w:rsidRPr="007001F1" w:rsidRDefault="00D16435" w:rsidP="001F1C28">
            <w:pPr>
              <w:jc w:val="center"/>
              <w:rPr>
                <w:color w:val="000000"/>
                <w:sz w:val="22"/>
                <w:szCs w:val="22"/>
              </w:rPr>
            </w:pPr>
          </w:p>
        </w:tc>
        <w:tc>
          <w:tcPr>
            <w:tcW w:w="567" w:type="dxa"/>
            <w:shd w:val="clear" w:color="auto" w:fill="auto"/>
            <w:vAlign w:val="center"/>
          </w:tcPr>
          <w:p w14:paraId="686F6F40" w14:textId="77777777" w:rsidR="00D16435" w:rsidRPr="007001F1" w:rsidRDefault="00D16435" w:rsidP="001F1C28">
            <w:pPr>
              <w:jc w:val="center"/>
              <w:rPr>
                <w:color w:val="000000"/>
                <w:sz w:val="22"/>
                <w:szCs w:val="22"/>
              </w:rPr>
            </w:pPr>
          </w:p>
        </w:tc>
        <w:tc>
          <w:tcPr>
            <w:tcW w:w="776" w:type="dxa"/>
            <w:shd w:val="clear" w:color="auto" w:fill="auto"/>
            <w:vAlign w:val="center"/>
          </w:tcPr>
          <w:p w14:paraId="160BD853" w14:textId="77777777" w:rsidR="00D16435" w:rsidRPr="007001F1" w:rsidRDefault="00D16435" w:rsidP="001F1C28">
            <w:pPr>
              <w:jc w:val="center"/>
              <w:rPr>
                <w:color w:val="000000"/>
                <w:sz w:val="22"/>
                <w:szCs w:val="22"/>
              </w:rPr>
            </w:pPr>
          </w:p>
        </w:tc>
        <w:tc>
          <w:tcPr>
            <w:tcW w:w="1775" w:type="dxa"/>
            <w:shd w:val="clear" w:color="auto" w:fill="auto"/>
            <w:vAlign w:val="center"/>
          </w:tcPr>
          <w:p w14:paraId="5F76951C" w14:textId="77777777" w:rsidR="00D16435" w:rsidRPr="007001F1" w:rsidRDefault="00D16435" w:rsidP="001F1C28">
            <w:pPr>
              <w:jc w:val="center"/>
              <w:rPr>
                <w:color w:val="000000"/>
                <w:sz w:val="22"/>
                <w:szCs w:val="22"/>
              </w:rPr>
            </w:pPr>
          </w:p>
        </w:tc>
      </w:tr>
      <w:tr w:rsidR="001F1C28" w:rsidRPr="007001F1" w14:paraId="49A0A66F" w14:textId="77777777" w:rsidTr="007261E4">
        <w:trPr>
          <w:trHeight w:val="20"/>
        </w:trPr>
        <w:tc>
          <w:tcPr>
            <w:tcW w:w="582" w:type="dxa"/>
            <w:shd w:val="clear" w:color="auto" w:fill="auto"/>
            <w:noWrap/>
            <w:vAlign w:val="center"/>
            <w:hideMark/>
          </w:tcPr>
          <w:p w14:paraId="4211601F" w14:textId="77777777" w:rsidR="001F1C28" w:rsidRPr="007001F1" w:rsidRDefault="001F1C28" w:rsidP="001F1C28">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FA1646C" w14:textId="77777777" w:rsidR="001F1C28" w:rsidRPr="007001F1" w:rsidRDefault="001F1C28" w:rsidP="00EC1F84">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D9650E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ABC886"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38A58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322420"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51C00325" w14:textId="77777777" w:rsidTr="007261E4">
        <w:trPr>
          <w:trHeight w:val="20"/>
        </w:trPr>
        <w:tc>
          <w:tcPr>
            <w:tcW w:w="582" w:type="dxa"/>
            <w:shd w:val="clear" w:color="auto" w:fill="auto"/>
            <w:noWrap/>
            <w:vAlign w:val="center"/>
            <w:hideMark/>
          </w:tcPr>
          <w:p w14:paraId="331DBCC1" w14:textId="77777777" w:rsidR="001F1C28" w:rsidRPr="007001F1" w:rsidRDefault="001F1C28" w:rsidP="001F1C28">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6DEF615" w14:textId="6E40D1B5" w:rsidR="001F1C28" w:rsidRPr="007001F1" w:rsidRDefault="001F1C28" w:rsidP="00EC1F84">
            <w:pPr>
              <w:jc w:val="both"/>
              <w:rPr>
                <w:color w:val="000000"/>
                <w:sz w:val="22"/>
                <w:szCs w:val="22"/>
              </w:rPr>
            </w:pPr>
            <w:del w:id="1377" w:author="Kramár Róbert" w:date="2017-05-15T13:14:00Z">
              <w:r w:rsidRPr="007001F1" w:rsidDel="0088057F">
                <w:rPr>
                  <w:color w:val="000000"/>
                  <w:sz w:val="22"/>
                  <w:szCs w:val="22"/>
                </w:rPr>
                <w:delText xml:space="preserve">Boli pri zadávaní zákazky </w:delText>
              </w:r>
              <w:r w:rsidR="00033E46"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378" w:author="Kramár Róbert" w:date="2017-05-15T13:14:00Z">
              <w:r w:rsidR="0088057F" w:rsidRPr="007001F1">
                <w:rPr>
                  <w:color w:val="000000"/>
                  <w:sz w:val="22"/>
                  <w:szCs w:val="22"/>
                </w:rPr>
                <w:t xml:space="preserve">Boli pri zadávaní zákazky dodržané princípy v zmysle § 10 ods. 2 ZVO? </w:t>
              </w:r>
            </w:ins>
            <w:ins w:id="1379" w:author="Kramár Róbert" w:date="2017-07-26T17:24:00Z">
              <w:r w:rsidR="007001F1">
                <w:rPr>
                  <w:color w:val="000000"/>
                  <w:sz w:val="22"/>
                  <w:szCs w:val="22"/>
                </w:rPr>
                <w:t>Dodržal verejný obstarávateľ pri zadávaní zákazky princíp hospodárnosti?</w:t>
              </w:r>
            </w:ins>
            <w:r w:rsidRPr="007001F1">
              <w:rPr>
                <w:color w:val="000000"/>
                <w:sz w:val="22"/>
                <w:szCs w:val="22"/>
              </w:rPr>
              <w:t xml:space="preserve"> </w:t>
            </w:r>
          </w:p>
        </w:tc>
        <w:tc>
          <w:tcPr>
            <w:tcW w:w="567" w:type="dxa"/>
            <w:shd w:val="clear" w:color="auto" w:fill="auto"/>
            <w:vAlign w:val="center"/>
            <w:hideMark/>
          </w:tcPr>
          <w:p w14:paraId="02933F6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F4EA2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FC6A9E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7244A4" w14:textId="77777777" w:rsidR="001F1C28" w:rsidRPr="007001F1" w:rsidRDefault="001F1C28" w:rsidP="001F1C28">
            <w:pPr>
              <w:jc w:val="center"/>
              <w:rPr>
                <w:color w:val="000000"/>
                <w:sz w:val="22"/>
                <w:szCs w:val="22"/>
              </w:rPr>
            </w:pPr>
            <w:r w:rsidRPr="007001F1">
              <w:rPr>
                <w:color w:val="000000"/>
                <w:sz w:val="22"/>
                <w:szCs w:val="22"/>
              </w:rPr>
              <w:t> </w:t>
            </w:r>
          </w:p>
        </w:tc>
      </w:tr>
      <w:tr w:rsidR="000E26FB" w:rsidRPr="007001F1" w14:paraId="321FCA9E" w14:textId="77777777" w:rsidTr="007261E4">
        <w:trPr>
          <w:trHeight w:val="20"/>
        </w:trPr>
        <w:tc>
          <w:tcPr>
            <w:tcW w:w="582" w:type="dxa"/>
            <w:shd w:val="clear" w:color="auto" w:fill="auto"/>
            <w:noWrap/>
            <w:vAlign w:val="center"/>
          </w:tcPr>
          <w:p w14:paraId="6D724011" w14:textId="2396F8F6" w:rsidR="000E26FB" w:rsidRPr="007001F1" w:rsidRDefault="00C769FE" w:rsidP="001F1C28">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310B599" w14:textId="08ACE1AC" w:rsidR="000E26FB" w:rsidRPr="007001F1" w:rsidRDefault="000E26FB" w:rsidP="00EC1F84">
            <w:pPr>
              <w:jc w:val="both"/>
              <w:rPr>
                <w:color w:val="000000"/>
                <w:sz w:val="22"/>
                <w:szCs w:val="22"/>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43139E4D" w14:textId="77777777" w:rsidR="000E26FB" w:rsidRPr="007001F1" w:rsidRDefault="000E26FB" w:rsidP="001F1C28">
            <w:pPr>
              <w:jc w:val="center"/>
              <w:rPr>
                <w:color w:val="000000"/>
                <w:sz w:val="22"/>
                <w:szCs w:val="22"/>
              </w:rPr>
            </w:pPr>
          </w:p>
        </w:tc>
        <w:tc>
          <w:tcPr>
            <w:tcW w:w="567" w:type="dxa"/>
            <w:shd w:val="clear" w:color="auto" w:fill="auto"/>
            <w:vAlign w:val="center"/>
          </w:tcPr>
          <w:p w14:paraId="62ACC324" w14:textId="77777777" w:rsidR="000E26FB" w:rsidRPr="007001F1" w:rsidRDefault="000E26FB" w:rsidP="001F1C28">
            <w:pPr>
              <w:jc w:val="center"/>
              <w:rPr>
                <w:color w:val="000000"/>
                <w:sz w:val="22"/>
                <w:szCs w:val="22"/>
              </w:rPr>
            </w:pPr>
          </w:p>
        </w:tc>
        <w:tc>
          <w:tcPr>
            <w:tcW w:w="776" w:type="dxa"/>
            <w:shd w:val="clear" w:color="auto" w:fill="auto"/>
            <w:vAlign w:val="center"/>
          </w:tcPr>
          <w:p w14:paraId="18C72DBF" w14:textId="77777777" w:rsidR="000E26FB" w:rsidRPr="007001F1" w:rsidRDefault="000E26FB" w:rsidP="001F1C28">
            <w:pPr>
              <w:jc w:val="center"/>
              <w:rPr>
                <w:color w:val="000000"/>
                <w:sz w:val="22"/>
                <w:szCs w:val="22"/>
              </w:rPr>
            </w:pPr>
          </w:p>
        </w:tc>
        <w:tc>
          <w:tcPr>
            <w:tcW w:w="1775" w:type="dxa"/>
            <w:shd w:val="clear" w:color="auto" w:fill="auto"/>
            <w:vAlign w:val="center"/>
          </w:tcPr>
          <w:p w14:paraId="2C32C0EB" w14:textId="77777777" w:rsidR="000E26FB" w:rsidRPr="007001F1" w:rsidRDefault="000E26FB" w:rsidP="001F1C28">
            <w:pPr>
              <w:jc w:val="center"/>
              <w:rPr>
                <w:color w:val="000000"/>
                <w:sz w:val="22"/>
                <w:szCs w:val="22"/>
              </w:rPr>
            </w:pPr>
          </w:p>
        </w:tc>
      </w:tr>
      <w:tr w:rsidR="009806E4" w:rsidRPr="007001F1" w14:paraId="5331EF52" w14:textId="77777777" w:rsidTr="007261E4">
        <w:trPr>
          <w:trHeight w:val="758"/>
        </w:trPr>
        <w:tc>
          <w:tcPr>
            <w:tcW w:w="582" w:type="dxa"/>
            <w:vMerge w:val="restart"/>
            <w:shd w:val="clear" w:color="auto" w:fill="auto"/>
            <w:noWrap/>
            <w:vAlign w:val="center"/>
          </w:tcPr>
          <w:p w14:paraId="267C0E13" w14:textId="2C920323" w:rsidR="009806E4" w:rsidRPr="007001F1" w:rsidRDefault="009806E4" w:rsidP="001F1C28">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0034C406" w14:textId="78F0996E" w:rsidR="009806E4" w:rsidRPr="007001F1" w:rsidRDefault="009806E4"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246AA0" w:rsidRPr="007001F1">
              <w:rPr>
                <w:color w:val="000000"/>
                <w:sz w:val="22"/>
                <w:szCs w:val="22"/>
              </w:rPr>
              <w:t xml:space="preserve"> </w:t>
            </w:r>
            <w:r w:rsidRPr="007001F1">
              <w:rPr>
                <w:color w:val="000000"/>
                <w:sz w:val="22"/>
                <w:szCs w:val="22"/>
              </w:rPr>
              <w:t>28</w:t>
            </w:r>
            <w:ins w:id="1380" w:author="Kramár Róbert" w:date="2017-07-26T17:37:00Z">
              <w:r w:rsidR="001C6287">
                <w:rPr>
                  <w:color w:val="000000"/>
                  <w:sz w:val="22"/>
                  <w:szCs w:val="22"/>
                </w:rPr>
                <w:t xml:space="preserve"> </w:t>
              </w:r>
            </w:ins>
            <w:r w:rsidRPr="007001F1">
              <w:rPr>
                <w:color w:val="000000"/>
                <w:sz w:val="22"/>
                <w:szCs w:val="22"/>
              </w:rPr>
              <w:t>ZVO?</w:t>
            </w:r>
          </w:p>
        </w:tc>
        <w:tc>
          <w:tcPr>
            <w:tcW w:w="567" w:type="dxa"/>
            <w:shd w:val="clear" w:color="auto" w:fill="auto"/>
            <w:vAlign w:val="center"/>
          </w:tcPr>
          <w:p w14:paraId="0350DAD9" w14:textId="77777777" w:rsidR="009806E4" w:rsidRPr="007001F1" w:rsidRDefault="009806E4" w:rsidP="001F1C28">
            <w:pPr>
              <w:jc w:val="center"/>
              <w:rPr>
                <w:color w:val="000000"/>
                <w:sz w:val="22"/>
                <w:szCs w:val="22"/>
              </w:rPr>
            </w:pPr>
          </w:p>
        </w:tc>
        <w:tc>
          <w:tcPr>
            <w:tcW w:w="567" w:type="dxa"/>
            <w:shd w:val="clear" w:color="auto" w:fill="auto"/>
            <w:vAlign w:val="center"/>
          </w:tcPr>
          <w:p w14:paraId="4FE860F1" w14:textId="77777777" w:rsidR="009806E4" w:rsidRPr="007001F1" w:rsidRDefault="009806E4" w:rsidP="001F1C28">
            <w:pPr>
              <w:jc w:val="center"/>
              <w:rPr>
                <w:color w:val="000000"/>
                <w:sz w:val="22"/>
                <w:szCs w:val="22"/>
              </w:rPr>
            </w:pPr>
          </w:p>
        </w:tc>
        <w:tc>
          <w:tcPr>
            <w:tcW w:w="776" w:type="dxa"/>
            <w:shd w:val="clear" w:color="auto" w:fill="auto"/>
            <w:vAlign w:val="center"/>
          </w:tcPr>
          <w:p w14:paraId="20DBE8EA" w14:textId="77777777" w:rsidR="009806E4" w:rsidRPr="007001F1" w:rsidRDefault="009806E4" w:rsidP="001F1C28">
            <w:pPr>
              <w:jc w:val="center"/>
              <w:rPr>
                <w:color w:val="000000"/>
                <w:sz w:val="22"/>
                <w:szCs w:val="22"/>
              </w:rPr>
            </w:pPr>
          </w:p>
        </w:tc>
        <w:tc>
          <w:tcPr>
            <w:tcW w:w="1775" w:type="dxa"/>
            <w:shd w:val="clear" w:color="auto" w:fill="auto"/>
            <w:vAlign w:val="center"/>
          </w:tcPr>
          <w:p w14:paraId="2F8317B9" w14:textId="77777777" w:rsidR="009806E4" w:rsidRPr="007001F1" w:rsidRDefault="009806E4" w:rsidP="001F1C28">
            <w:pPr>
              <w:jc w:val="center"/>
              <w:rPr>
                <w:color w:val="000000"/>
                <w:sz w:val="22"/>
                <w:szCs w:val="22"/>
              </w:rPr>
            </w:pPr>
          </w:p>
        </w:tc>
      </w:tr>
      <w:tr w:rsidR="009806E4" w:rsidRPr="007001F1" w14:paraId="3A611837" w14:textId="77777777" w:rsidTr="007261E4">
        <w:trPr>
          <w:trHeight w:val="757"/>
        </w:trPr>
        <w:tc>
          <w:tcPr>
            <w:tcW w:w="582" w:type="dxa"/>
            <w:vMerge/>
            <w:shd w:val="clear" w:color="auto" w:fill="auto"/>
            <w:noWrap/>
            <w:vAlign w:val="center"/>
          </w:tcPr>
          <w:p w14:paraId="0201DB4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C461F11" w14:textId="70A5A997" w:rsidR="009806E4" w:rsidRPr="007001F1" w:rsidRDefault="009806E4" w:rsidP="00EC1F84">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ins w:id="1381" w:author="Kramár Róbert" w:date="2018-04-27T17:25:00Z">
              <w:r w:rsidR="007F62A7">
                <w:rPr>
                  <w:color w:val="000000"/>
                  <w:sz w:val="22"/>
                  <w:szCs w:val="22"/>
                </w:rPr>
                <w:t xml:space="preserve">alebo v správe o zákazke </w:t>
              </w:r>
            </w:ins>
            <w:r w:rsidRPr="007001F1">
              <w:rPr>
                <w:color w:val="000000"/>
                <w:sz w:val="22"/>
                <w:szCs w:val="22"/>
              </w:rPr>
              <w:t>odôvodnenie?</w:t>
            </w:r>
          </w:p>
        </w:tc>
        <w:tc>
          <w:tcPr>
            <w:tcW w:w="567" w:type="dxa"/>
            <w:shd w:val="clear" w:color="auto" w:fill="auto"/>
            <w:vAlign w:val="center"/>
          </w:tcPr>
          <w:p w14:paraId="492294B6" w14:textId="77777777" w:rsidR="009806E4" w:rsidRPr="007001F1" w:rsidRDefault="009806E4" w:rsidP="001F1C28">
            <w:pPr>
              <w:jc w:val="center"/>
              <w:rPr>
                <w:color w:val="000000"/>
                <w:sz w:val="22"/>
                <w:szCs w:val="22"/>
              </w:rPr>
            </w:pPr>
          </w:p>
        </w:tc>
        <w:tc>
          <w:tcPr>
            <w:tcW w:w="567" w:type="dxa"/>
            <w:shd w:val="clear" w:color="auto" w:fill="auto"/>
            <w:vAlign w:val="center"/>
          </w:tcPr>
          <w:p w14:paraId="4EAFEA2D" w14:textId="77777777" w:rsidR="009806E4" w:rsidRPr="007001F1" w:rsidRDefault="009806E4" w:rsidP="001F1C28">
            <w:pPr>
              <w:jc w:val="center"/>
              <w:rPr>
                <w:color w:val="000000"/>
                <w:sz w:val="22"/>
                <w:szCs w:val="22"/>
              </w:rPr>
            </w:pPr>
          </w:p>
        </w:tc>
        <w:tc>
          <w:tcPr>
            <w:tcW w:w="776" w:type="dxa"/>
            <w:shd w:val="clear" w:color="auto" w:fill="auto"/>
            <w:vAlign w:val="center"/>
          </w:tcPr>
          <w:p w14:paraId="4DB794F1" w14:textId="77777777" w:rsidR="009806E4" w:rsidRPr="007001F1" w:rsidRDefault="009806E4" w:rsidP="001F1C28">
            <w:pPr>
              <w:jc w:val="center"/>
              <w:rPr>
                <w:color w:val="000000"/>
                <w:sz w:val="22"/>
                <w:szCs w:val="22"/>
              </w:rPr>
            </w:pPr>
          </w:p>
        </w:tc>
        <w:tc>
          <w:tcPr>
            <w:tcW w:w="1775" w:type="dxa"/>
            <w:shd w:val="clear" w:color="auto" w:fill="auto"/>
            <w:vAlign w:val="center"/>
          </w:tcPr>
          <w:p w14:paraId="16D9BE2A" w14:textId="77777777" w:rsidR="009806E4" w:rsidRPr="007001F1" w:rsidRDefault="009806E4" w:rsidP="001F1C28">
            <w:pPr>
              <w:jc w:val="center"/>
              <w:rPr>
                <w:color w:val="000000"/>
                <w:sz w:val="22"/>
                <w:szCs w:val="22"/>
              </w:rPr>
            </w:pPr>
          </w:p>
        </w:tc>
      </w:tr>
      <w:tr w:rsidR="001F1C28" w:rsidRPr="007001F1" w14:paraId="3CC60B40" w14:textId="77777777" w:rsidTr="007261E4">
        <w:trPr>
          <w:trHeight w:val="20"/>
        </w:trPr>
        <w:tc>
          <w:tcPr>
            <w:tcW w:w="582" w:type="dxa"/>
            <w:shd w:val="clear" w:color="auto" w:fill="auto"/>
            <w:noWrap/>
            <w:vAlign w:val="center"/>
            <w:hideMark/>
          </w:tcPr>
          <w:p w14:paraId="4E458BCA" w14:textId="4FE3346C" w:rsidR="001F1C28" w:rsidRPr="007001F1" w:rsidRDefault="00C769FE" w:rsidP="001F1C28">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D10AD0E" w14:textId="1FE395A5" w:rsidR="001F1C28" w:rsidRPr="007001F1" w:rsidRDefault="001F1C28" w:rsidP="00EC1F84">
            <w:pPr>
              <w:jc w:val="both"/>
              <w:rPr>
                <w:color w:val="000000"/>
                <w:sz w:val="22"/>
                <w:szCs w:val="22"/>
              </w:rPr>
            </w:pPr>
            <w:r w:rsidRPr="007001F1">
              <w:rPr>
                <w:color w:val="000000"/>
                <w:sz w:val="22"/>
                <w:szCs w:val="22"/>
              </w:rPr>
              <w:t>Bol zamestnanec vykonávajúci kontrolu oboznámený s rizikovými indikátormi</w:t>
            </w:r>
            <w:del w:id="1382" w:author="Kramár Róbert" w:date="2017-05-15T13:33:00Z">
              <w:r w:rsidRPr="007001F1" w:rsidDel="00A128DC">
                <w:rPr>
                  <w:color w:val="000000"/>
                  <w:sz w:val="22"/>
                  <w:szCs w:val="22"/>
                </w:rPr>
                <w:delText>, ktoré sú uvedené v Systéme riadenia EŠIF</w:delText>
              </w:r>
            </w:del>
            <w:ins w:id="1383" w:author="Kramár Róbert" w:date="2017-07-26T17:37:00Z">
              <w:r w:rsidR="001C6287">
                <w:rPr>
                  <w:color w:val="000000"/>
                  <w:sz w:val="22"/>
                  <w:szCs w:val="22"/>
                </w:rPr>
                <w:t xml:space="preserve"> </w:t>
              </w:r>
            </w:ins>
            <w:ins w:id="1384"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033E46" w:rsidRPr="007001F1">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3CBE8C5"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ADC2FB"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1DE2D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94FD4C"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1549EC1" w14:textId="77777777" w:rsidTr="007261E4">
        <w:trPr>
          <w:trHeight w:val="20"/>
        </w:trPr>
        <w:tc>
          <w:tcPr>
            <w:tcW w:w="582" w:type="dxa"/>
            <w:shd w:val="clear" w:color="auto" w:fill="auto"/>
            <w:noWrap/>
            <w:vAlign w:val="center"/>
            <w:hideMark/>
          </w:tcPr>
          <w:p w14:paraId="14AA6A66" w14:textId="5A5EE642" w:rsidR="001F1C28" w:rsidRPr="007001F1" w:rsidRDefault="00C769FE" w:rsidP="001F1C28">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8C07DDB" w14:textId="77777777" w:rsidR="001F1C28" w:rsidRPr="007001F1" w:rsidRDefault="001F1C28"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BA91A3E"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6094A3"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133226E"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BCC169"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8963ED7" w14:textId="77777777" w:rsidTr="007261E4">
        <w:trPr>
          <w:trHeight w:val="20"/>
        </w:trPr>
        <w:tc>
          <w:tcPr>
            <w:tcW w:w="582" w:type="dxa"/>
            <w:shd w:val="clear" w:color="auto" w:fill="auto"/>
            <w:noWrap/>
            <w:vAlign w:val="center"/>
            <w:hideMark/>
          </w:tcPr>
          <w:p w14:paraId="165B2224" w14:textId="05B4465A" w:rsidR="001F1C28" w:rsidRPr="007001F1" w:rsidRDefault="00C769FE" w:rsidP="001F1C28">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41397241" w14:textId="77777777" w:rsidR="001F1C28" w:rsidRPr="007001F1" w:rsidRDefault="001F1C28" w:rsidP="00EC1F84">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53E103C6"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5AACCD"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3A4279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B8E9927"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B80FDF4" w14:textId="77777777" w:rsidTr="007261E4">
        <w:trPr>
          <w:trHeight w:val="20"/>
        </w:trPr>
        <w:tc>
          <w:tcPr>
            <w:tcW w:w="582" w:type="dxa"/>
            <w:shd w:val="clear" w:color="auto" w:fill="auto"/>
            <w:noWrap/>
            <w:vAlign w:val="center"/>
            <w:hideMark/>
          </w:tcPr>
          <w:p w14:paraId="76F5977E" w14:textId="6FFB8C09" w:rsidR="001F1C28" w:rsidRPr="007001F1" w:rsidRDefault="00C769FE" w:rsidP="001F1C28">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46C1B15D" w14:textId="77777777" w:rsidR="001F1C28" w:rsidRPr="007001F1" w:rsidRDefault="001F1C28" w:rsidP="00EC1F84">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FBE088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85A621D"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72AD0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65C69A"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48C140E7" w14:textId="77777777" w:rsidTr="007261E4">
        <w:trPr>
          <w:trHeight w:val="20"/>
        </w:trPr>
        <w:tc>
          <w:tcPr>
            <w:tcW w:w="582" w:type="dxa"/>
            <w:shd w:val="clear" w:color="auto" w:fill="auto"/>
            <w:noWrap/>
            <w:vAlign w:val="center"/>
            <w:hideMark/>
          </w:tcPr>
          <w:p w14:paraId="5E9B44B8" w14:textId="20382EF5" w:rsidR="001F1C28" w:rsidRPr="007001F1" w:rsidRDefault="00C769FE" w:rsidP="001F1C28">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5A820D6" w14:textId="1690CD0C" w:rsidR="001F1C28" w:rsidRPr="007001F1" w:rsidRDefault="001F1C28" w:rsidP="00EC1F84">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1E006AF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1153D1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D4376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5F154F"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415D7ECC" w14:textId="77777777" w:rsidTr="007261E4">
        <w:trPr>
          <w:trHeight w:val="1268"/>
        </w:trPr>
        <w:tc>
          <w:tcPr>
            <w:tcW w:w="582" w:type="dxa"/>
            <w:vMerge w:val="restart"/>
            <w:shd w:val="clear" w:color="auto" w:fill="auto"/>
            <w:noWrap/>
            <w:vAlign w:val="center"/>
            <w:hideMark/>
          </w:tcPr>
          <w:p w14:paraId="38E3C984" w14:textId="266E1FE2" w:rsidR="009806E4" w:rsidRPr="007001F1" w:rsidRDefault="009806E4" w:rsidP="001F1C28">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15B6A080" w14:textId="4F27E077" w:rsidR="009806E4" w:rsidRPr="007001F1" w:rsidRDefault="009806E4" w:rsidP="00EC1F84">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1A38164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BBA271"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53C488"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1A77C6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6932503C" w14:textId="77777777" w:rsidTr="007261E4">
        <w:trPr>
          <w:trHeight w:val="1267"/>
        </w:trPr>
        <w:tc>
          <w:tcPr>
            <w:tcW w:w="582" w:type="dxa"/>
            <w:vMerge/>
            <w:shd w:val="clear" w:color="auto" w:fill="auto"/>
            <w:noWrap/>
            <w:vAlign w:val="center"/>
          </w:tcPr>
          <w:p w14:paraId="7CC4531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2B55495" w14:textId="04A901A2" w:rsidR="009806E4" w:rsidRPr="007001F1" w:rsidRDefault="009806E4" w:rsidP="00EC1F84">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17A91E6" w14:textId="77777777" w:rsidR="009806E4" w:rsidRPr="007001F1" w:rsidRDefault="009806E4" w:rsidP="001F1C28">
            <w:pPr>
              <w:jc w:val="center"/>
              <w:rPr>
                <w:color w:val="000000"/>
                <w:sz w:val="22"/>
                <w:szCs w:val="22"/>
              </w:rPr>
            </w:pPr>
          </w:p>
        </w:tc>
        <w:tc>
          <w:tcPr>
            <w:tcW w:w="567" w:type="dxa"/>
            <w:shd w:val="clear" w:color="auto" w:fill="auto"/>
            <w:vAlign w:val="center"/>
          </w:tcPr>
          <w:p w14:paraId="663C001D" w14:textId="77777777" w:rsidR="009806E4" w:rsidRPr="007001F1" w:rsidRDefault="009806E4" w:rsidP="001F1C28">
            <w:pPr>
              <w:jc w:val="center"/>
              <w:rPr>
                <w:color w:val="000000"/>
                <w:sz w:val="22"/>
                <w:szCs w:val="22"/>
              </w:rPr>
            </w:pPr>
          </w:p>
        </w:tc>
        <w:tc>
          <w:tcPr>
            <w:tcW w:w="776" w:type="dxa"/>
            <w:shd w:val="clear" w:color="auto" w:fill="auto"/>
            <w:vAlign w:val="center"/>
          </w:tcPr>
          <w:p w14:paraId="26DD5764" w14:textId="77777777" w:rsidR="009806E4" w:rsidRPr="007001F1" w:rsidRDefault="009806E4" w:rsidP="001F1C28">
            <w:pPr>
              <w:jc w:val="center"/>
              <w:rPr>
                <w:color w:val="000000"/>
                <w:sz w:val="22"/>
                <w:szCs w:val="22"/>
              </w:rPr>
            </w:pPr>
          </w:p>
        </w:tc>
        <w:tc>
          <w:tcPr>
            <w:tcW w:w="1775" w:type="dxa"/>
            <w:shd w:val="clear" w:color="auto" w:fill="auto"/>
            <w:vAlign w:val="center"/>
          </w:tcPr>
          <w:p w14:paraId="146E5EAA" w14:textId="77777777" w:rsidR="009806E4" w:rsidRPr="007001F1" w:rsidRDefault="009806E4" w:rsidP="001F1C28">
            <w:pPr>
              <w:jc w:val="center"/>
              <w:rPr>
                <w:color w:val="000000"/>
                <w:sz w:val="22"/>
                <w:szCs w:val="22"/>
              </w:rPr>
            </w:pPr>
          </w:p>
        </w:tc>
      </w:tr>
      <w:tr w:rsidR="009806E4" w:rsidRPr="007001F1" w14:paraId="32263FB8" w14:textId="77777777" w:rsidTr="007261E4">
        <w:trPr>
          <w:trHeight w:val="630"/>
        </w:trPr>
        <w:tc>
          <w:tcPr>
            <w:tcW w:w="582" w:type="dxa"/>
            <w:vMerge w:val="restart"/>
            <w:shd w:val="clear" w:color="auto" w:fill="auto"/>
            <w:noWrap/>
            <w:vAlign w:val="center"/>
            <w:hideMark/>
          </w:tcPr>
          <w:p w14:paraId="3AD6353F" w14:textId="69C9E163" w:rsidR="009806E4" w:rsidRPr="007001F1" w:rsidRDefault="009806E4" w:rsidP="001F1C28">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46C58342" w14:textId="3D562F40" w:rsidR="009806E4" w:rsidRPr="007001F1" w:rsidRDefault="009806E4" w:rsidP="00EC1F84">
            <w:pPr>
              <w:jc w:val="both"/>
              <w:rPr>
                <w:color w:val="000000"/>
                <w:sz w:val="22"/>
                <w:szCs w:val="22"/>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14:paraId="22495EDC"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C8D644"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AD0DF51"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A1426E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144C6E33" w14:textId="77777777" w:rsidTr="007261E4">
        <w:trPr>
          <w:trHeight w:val="630"/>
        </w:trPr>
        <w:tc>
          <w:tcPr>
            <w:tcW w:w="582" w:type="dxa"/>
            <w:vMerge/>
            <w:shd w:val="clear" w:color="auto" w:fill="auto"/>
            <w:noWrap/>
            <w:vAlign w:val="center"/>
          </w:tcPr>
          <w:p w14:paraId="7887D6D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0E4AAFAF" w14:textId="4B1CB649" w:rsidR="009806E4" w:rsidRPr="007001F1" w:rsidRDefault="009806E4" w:rsidP="00EC1F84">
            <w:pPr>
              <w:jc w:val="both"/>
              <w:rPr>
                <w:color w:val="000000"/>
                <w:sz w:val="22"/>
                <w:szCs w:val="22"/>
              </w:rPr>
            </w:pPr>
            <w:r w:rsidRPr="007001F1">
              <w:rPr>
                <w:color w:val="000000"/>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6242867E" w14:textId="77777777" w:rsidR="009806E4" w:rsidRPr="007001F1" w:rsidRDefault="009806E4" w:rsidP="001F1C28">
            <w:pPr>
              <w:jc w:val="center"/>
              <w:rPr>
                <w:color w:val="000000"/>
                <w:sz w:val="22"/>
                <w:szCs w:val="22"/>
              </w:rPr>
            </w:pPr>
          </w:p>
        </w:tc>
        <w:tc>
          <w:tcPr>
            <w:tcW w:w="567" w:type="dxa"/>
            <w:shd w:val="clear" w:color="auto" w:fill="auto"/>
            <w:vAlign w:val="center"/>
          </w:tcPr>
          <w:p w14:paraId="2D2E7946" w14:textId="77777777" w:rsidR="009806E4" w:rsidRPr="007001F1" w:rsidRDefault="009806E4" w:rsidP="001F1C28">
            <w:pPr>
              <w:jc w:val="center"/>
              <w:rPr>
                <w:color w:val="000000"/>
                <w:sz w:val="22"/>
                <w:szCs w:val="22"/>
              </w:rPr>
            </w:pPr>
          </w:p>
        </w:tc>
        <w:tc>
          <w:tcPr>
            <w:tcW w:w="776" w:type="dxa"/>
            <w:shd w:val="clear" w:color="auto" w:fill="auto"/>
            <w:vAlign w:val="center"/>
          </w:tcPr>
          <w:p w14:paraId="6AEF42AD" w14:textId="77777777" w:rsidR="009806E4" w:rsidRPr="007001F1" w:rsidRDefault="009806E4" w:rsidP="001F1C28">
            <w:pPr>
              <w:jc w:val="center"/>
              <w:rPr>
                <w:color w:val="000000"/>
                <w:sz w:val="22"/>
                <w:szCs w:val="22"/>
              </w:rPr>
            </w:pPr>
          </w:p>
        </w:tc>
        <w:tc>
          <w:tcPr>
            <w:tcW w:w="1775" w:type="dxa"/>
            <w:shd w:val="clear" w:color="auto" w:fill="auto"/>
            <w:vAlign w:val="center"/>
          </w:tcPr>
          <w:p w14:paraId="77DDD54A" w14:textId="77777777" w:rsidR="009806E4" w:rsidRPr="007001F1" w:rsidRDefault="009806E4" w:rsidP="001F1C28">
            <w:pPr>
              <w:jc w:val="center"/>
              <w:rPr>
                <w:color w:val="000000"/>
                <w:sz w:val="22"/>
                <w:szCs w:val="22"/>
              </w:rPr>
            </w:pPr>
          </w:p>
        </w:tc>
      </w:tr>
      <w:tr w:rsidR="009806E4" w:rsidRPr="007001F1" w14:paraId="68ECC2DA" w14:textId="77777777" w:rsidTr="002B4A5C">
        <w:trPr>
          <w:trHeight w:val="436"/>
        </w:trPr>
        <w:tc>
          <w:tcPr>
            <w:tcW w:w="582" w:type="dxa"/>
            <w:vMerge w:val="restart"/>
            <w:shd w:val="clear" w:color="auto" w:fill="auto"/>
            <w:noWrap/>
            <w:vAlign w:val="center"/>
            <w:hideMark/>
          </w:tcPr>
          <w:p w14:paraId="006745B9" w14:textId="00D88D54" w:rsidR="009806E4" w:rsidRPr="007001F1" w:rsidRDefault="009806E4" w:rsidP="001F1C28">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14EA6F73" w14:textId="089FCF6B" w:rsidR="009806E4" w:rsidRPr="007001F1" w:rsidRDefault="009806E4" w:rsidP="00EC1F84">
            <w:pPr>
              <w:jc w:val="both"/>
              <w:rPr>
                <w:color w:val="000000"/>
                <w:sz w:val="22"/>
                <w:szCs w:val="22"/>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14:paraId="00C24CD3"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09E56B"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B310B2"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94577A"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D4C4AB1" w14:textId="77777777" w:rsidTr="007261E4">
        <w:trPr>
          <w:trHeight w:val="675"/>
        </w:trPr>
        <w:tc>
          <w:tcPr>
            <w:tcW w:w="582" w:type="dxa"/>
            <w:vMerge/>
            <w:shd w:val="clear" w:color="auto" w:fill="auto"/>
            <w:noWrap/>
            <w:vAlign w:val="center"/>
          </w:tcPr>
          <w:p w14:paraId="08DE1DAF"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4C257FF1" w14:textId="75E4E2C2" w:rsidR="009806E4" w:rsidRPr="007001F1" w:rsidRDefault="009806E4" w:rsidP="00EC1F84">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5AA1153" w14:textId="77777777" w:rsidR="009806E4" w:rsidRPr="007001F1" w:rsidRDefault="009806E4" w:rsidP="001F1C28">
            <w:pPr>
              <w:jc w:val="center"/>
              <w:rPr>
                <w:color w:val="000000"/>
                <w:sz w:val="22"/>
                <w:szCs w:val="22"/>
              </w:rPr>
            </w:pPr>
          </w:p>
        </w:tc>
        <w:tc>
          <w:tcPr>
            <w:tcW w:w="567" w:type="dxa"/>
            <w:shd w:val="clear" w:color="auto" w:fill="auto"/>
            <w:vAlign w:val="center"/>
          </w:tcPr>
          <w:p w14:paraId="78676FA5" w14:textId="77777777" w:rsidR="009806E4" w:rsidRPr="007001F1" w:rsidRDefault="009806E4" w:rsidP="001F1C28">
            <w:pPr>
              <w:jc w:val="center"/>
              <w:rPr>
                <w:color w:val="000000"/>
                <w:sz w:val="22"/>
                <w:szCs w:val="22"/>
              </w:rPr>
            </w:pPr>
          </w:p>
        </w:tc>
        <w:tc>
          <w:tcPr>
            <w:tcW w:w="776" w:type="dxa"/>
            <w:shd w:val="clear" w:color="auto" w:fill="auto"/>
            <w:vAlign w:val="center"/>
          </w:tcPr>
          <w:p w14:paraId="33330C9F" w14:textId="77777777" w:rsidR="009806E4" w:rsidRPr="007001F1" w:rsidRDefault="009806E4" w:rsidP="001F1C28">
            <w:pPr>
              <w:jc w:val="center"/>
              <w:rPr>
                <w:color w:val="000000"/>
                <w:sz w:val="22"/>
                <w:szCs w:val="22"/>
              </w:rPr>
            </w:pPr>
          </w:p>
        </w:tc>
        <w:tc>
          <w:tcPr>
            <w:tcW w:w="1775" w:type="dxa"/>
            <w:shd w:val="clear" w:color="auto" w:fill="auto"/>
            <w:vAlign w:val="center"/>
          </w:tcPr>
          <w:p w14:paraId="4877F705" w14:textId="77777777" w:rsidR="009806E4" w:rsidRPr="007001F1" w:rsidRDefault="009806E4" w:rsidP="001F1C28">
            <w:pPr>
              <w:jc w:val="center"/>
              <w:rPr>
                <w:color w:val="000000"/>
                <w:sz w:val="22"/>
                <w:szCs w:val="22"/>
              </w:rPr>
            </w:pPr>
          </w:p>
        </w:tc>
      </w:tr>
      <w:tr w:rsidR="009806E4" w:rsidRPr="007001F1" w14:paraId="2F7A709E" w14:textId="77777777" w:rsidTr="002B4A5C">
        <w:trPr>
          <w:trHeight w:val="472"/>
        </w:trPr>
        <w:tc>
          <w:tcPr>
            <w:tcW w:w="582" w:type="dxa"/>
            <w:vMerge/>
            <w:shd w:val="clear" w:color="auto" w:fill="auto"/>
            <w:noWrap/>
            <w:vAlign w:val="center"/>
          </w:tcPr>
          <w:p w14:paraId="32DA33E8"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78060952" w14:textId="6BFF4F96" w:rsidR="009806E4" w:rsidRPr="007001F1" w:rsidRDefault="009806E4" w:rsidP="00EC1F84">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1AA077EB" w14:textId="77777777" w:rsidR="009806E4" w:rsidRPr="007001F1" w:rsidRDefault="009806E4" w:rsidP="001F1C28">
            <w:pPr>
              <w:jc w:val="center"/>
              <w:rPr>
                <w:color w:val="000000"/>
                <w:sz w:val="22"/>
                <w:szCs w:val="22"/>
              </w:rPr>
            </w:pPr>
          </w:p>
        </w:tc>
        <w:tc>
          <w:tcPr>
            <w:tcW w:w="567" w:type="dxa"/>
            <w:shd w:val="clear" w:color="auto" w:fill="auto"/>
            <w:vAlign w:val="center"/>
          </w:tcPr>
          <w:p w14:paraId="19251FDB" w14:textId="77777777" w:rsidR="009806E4" w:rsidRPr="007001F1" w:rsidRDefault="009806E4" w:rsidP="001F1C28">
            <w:pPr>
              <w:jc w:val="center"/>
              <w:rPr>
                <w:color w:val="000000"/>
                <w:sz w:val="22"/>
                <w:szCs w:val="22"/>
              </w:rPr>
            </w:pPr>
          </w:p>
        </w:tc>
        <w:tc>
          <w:tcPr>
            <w:tcW w:w="776" w:type="dxa"/>
            <w:shd w:val="clear" w:color="auto" w:fill="auto"/>
            <w:vAlign w:val="center"/>
          </w:tcPr>
          <w:p w14:paraId="4043D1DA" w14:textId="77777777" w:rsidR="009806E4" w:rsidRPr="007001F1" w:rsidRDefault="009806E4" w:rsidP="001F1C28">
            <w:pPr>
              <w:jc w:val="center"/>
              <w:rPr>
                <w:color w:val="000000"/>
                <w:sz w:val="22"/>
                <w:szCs w:val="22"/>
              </w:rPr>
            </w:pPr>
          </w:p>
        </w:tc>
        <w:tc>
          <w:tcPr>
            <w:tcW w:w="1775" w:type="dxa"/>
            <w:shd w:val="clear" w:color="auto" w:fill="auto"/>
            <w:vAlign w:val="center"/>
          </w:tcPr>
          <w:p w14:paraId="04D66201" w14:textId="77777777" w:rsidR="009806E4" w:rsidRPr="007001F1" w:rsidRDefault="009806E4" w:rsidP="001F1C28">
            <w:pPr>
              <w:jc w:val="center"/>
              <w:rPr>
                <w:color w:val="000000"/>
                <w:sz w:val="22"/>
                <w:szCs w:val="22"/>
              </w:rPr>
            </w:pPr>
          </w:p>
        </w:tc>
      </w:tr>
      <w:tr w:rsidR="009806E4" w:rsidRPr="007001F1" w14:paraId="71E2AEEC" w14:textId="77777777" w:rsidTr="002B4A5C">
        <w:trPr>
          <w:trHeight w:val="380"/>
        </w:trPr>
        <w:tc>
          <w:tcPr>
            <w:tcW w:w="582" w:type="dxa"/>
            <w:vMerge w:val="restart"/>
            <w:shd w:val="clear" w:color="auto" w:fill="auto"/>
            <w:noWrap/>
            <w:vAlign w:val="center"/>
            <w:hideMark/>
          </w:tcPr>
          <w:p w14:paraId="5DFC15BC" w14:textId="0EB27462" w:rsidR="009806E4" w:rsidRPr="007001F1" w:rsidRDefault="009806E4" w:rsidP="001F1C28">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2ADAC6C2" w14:textId="2D5BC60F" w:rsidR="009806E4" w:rsidRPr="007001F1" w:rsidRDefault="009806E4" w:rsidP="00EC1F84">
            <w:pPr>
              <w:jc w:val="both"/>
              <w:rPr>
                <w:color w:val="000000"/>
                <w:sz w:val="22"/>
                <w:szCs w:val="22"/>
              </w:rPr>
            </w:pPr>
            <w:r w:rsidRPr="007001F1">
              <w:rPr>
                <w:color w:val="000000"/>
                <w:sz w:val="22"/>
                <w:szCs w:val="22"/>
              </w:rPr>
              <w:t xml:space="preserve">a) Sú určené kritéria na vyhodnotenie ponúk </w:t>
            </w:r>
            <w:r w:rsidR="00246AA0" w:rsidRPr="007001F1">
              <w:rPr>
                <w:color w:val="000000"/>
                <w:sz w:val="22"/>
                <w:szCs w:val="22"/>
              </w:rPr>
              <w:t xml:space="preserve">             </w:t>
            </w:r>
            <w:r w:rsidRPr="007001F1">
              <w:rPr>
                <w:color w:val="000000"/>
                <w:sz w:val="22"/>
                <w:szCs w:val="22"/>
              </w:rPr>
              <w:t>v súlade s § 44</w:t>
            </w:r>
            <w:r w:rsidR="00EC1F84" w:rsidRPr="007001F1">
              <w:rPr>
                <w:color w:val="000000"/>
                <w:sz w:val="22"/>
                <w:szCs w:val="22"/>
              </w:rPr>
              <w:t xml:space="preserve"> ZVO?</w:t>
            </w:r>
          </w:p>
        </w:tc>
        <w:tc>
          <w:tcPr>
            <w:tcW w:w="567" w:type="dxa"/>
            <w:shd w:val="clear" w:color="auto" w:fill="auto"/>
            <w:vAlign w:val="center"/>
            <w:hideMark/>
          </w:tcPr>
          <w:p w14:paraId="2607C4D0"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162C38"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AB0CDA"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18DCFD"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968F478" w14:textId="77777777" w:rsidTr="002B4A5C">
        <w:trPr>
          <w:trHeight w:val="287"/>
        </w:trPr>
        <w:tc>
          <w:tcPr>
            <w:tcW w:w="582" w:type="dxa"/>
            <w:vMerge/>
            <w:shd w:val="clear" w:color="auto" w:fill="auto"/>
            <w:noWrap/>
            <w:vAlign w:val="center"/>
          </w:tcPr>
          <w:p w14:paraId="4587A2C5"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7F7C3941" w14:textId="34C9FED3" w:rsidR="009806E4" w:rsidRPr="007001F1" w:rsidRDefault="009806E4" w:rsidP="00EC1F84">
            <w:pPr>
              <w:jc w:val="both"/>
              <w:rPr>
                <w:color w:val="000000"/>
                <w:sz w:val="22"/>
                <w:szCs w:val="22"/>
              </w:rPr>
            </w:pPr>
            <w:r w:rsidRPr="007001F1">
              <w:rPr>
                <w:color w:val="000000"/>
                <w:sz w:val="22"/>
                <w:szCs w:val="22"/>
              </w:rPr>
              <w:t xml:space="preserve">b) Uvádza verejný obstarávateľ v oznámení </w:t>
            </w:r>
            <w:r w:rsidR="00246AA0" w:rsidRPr="007001F1">
              <w:rPr>
                <w:color w:val="000000"/>
                <w:sz w:val="22"/>
                <w:szCs w:val="22"/>
              </w:rPr>
              <w:t xml:space="preserve">                       </w:t>
            </w:r>
            <w:r w:rsidRPr="007001F1">
              <w:rPr>
                <w:color w:val="000000"/>
                <w:sz w:val="22"/>
                <w:szCs w:val="22"/>
              </w:rPr>
              <w:t>o vyhlásení VO kritériá na vyhodnotenie ponúk?</w:t>
            </w:r>
          </w:p>
        </w:tc>
        <w:tc>
          <w:tcPr>
            <w:tcW w:w="567" w:type="dxa"/>
            <w:shd w:val="clear" w:color="auto" w:fill="auto"/>
            <w:vAlign w:val="center"/>
          </w:tcPr>
          <w:p w14:paraId="5BAD5CB6" w14:textId="77777777" w:rsidR="009806E4" w:rsidRPr="007001F1" w:rsidRDefault="009806E4" w:rsidP="001F1C28">
            <w:pPr>
              <w:jc w:val="center"/>
              <w:rPr>
                <w:color w:val="000000"/>
                <w:sz w:val="22"/>
                <w:szCs w:val="22"/>
              </w:rPr>
            </w:pPr>
          </w:p>
        </w:tc>
        <w:tc>
          <w:tcPr>
            <w:tcW w:w="567" w:type="dxa"/>
            <w:shd w:val="clear" w:color="auto" w:fill="auto"/>
            <w:vAlign w:val="center"/>
          </w:tcPr>
          <w:p w14:paraId="24CA93C0" w14:textId="77777777" w:rsidR="009806E4" w:rsidRPr="007001F1" w:rsidRDefault="009806E4" w:rsidP="001F1C28">
            <w:pPr>
              <w:jc w:val="center"/>
              <w:rPr>
                <w:color w:val="000000"/>
                <w:sz w:val="22"/>
                <w:szCs w:val="22"/>
              </w:rPr>
            </w:pPr>
          </w:p>
        </w:tc>
        <w:tc>
          <w:tcPr>
            <w:tcW w:w="776" w:type="dxa"/>
            <w:shd w:val="clear" w:color="auto" w:fill="auto"/>
            <w:vAlign w:val="center"/>
          </w:tcPr>
          <w:p w14:paraId="0A92FA3B" w14:textId="77777777" w:rsidR="009806E4" w:rsidRPr="007001F1" w:rsidRDefault="009806E4" w:rsidP="001F1C28">
            <w:pPr>
              <w:jc w:val="center"/>
              <w:rPr>
                <w:color w:val="000000"/>
                <w:sz w:val="22"/>
                <w:szCs w:val="22"/>
              </w:rPr>
            </w:pPr>
          </w:p>
        </w:tc>
        <w:tc>
          <w:tcPr>
            <w:tcW w:w="1775" w:type="dxa"/>
            <w:shd w:val="clear" w:color="auto" w:fill="auto"/>
            <w:vAlign w:val="center"/>
          </w:tcPr>
          <w:p w14:paraId="439655DE" w14:textId="77777777" w:rsidR="009806E4" w:rsidRPr="007001F1" w:rsidRDefault="009806E4" w:rsidP="001F1C28">
            <w:pPr>
              <w:jc w:val="center"/>
              <w:rPr>
                <w:color w:val="000000"/>
                <w:sz w:val="22"/>
                <w:szCs w:val="22"/>
              </w:rPr>
            </w:pPr>
          </w:p>
        </w:tc>
      </w:tr>
      <w:tr w:rsidR="009806E4" w:rsidRPr="007001F1" w14:paraId="284AACDF" w14:textId="77777777" w:rsidTr="007261E4">
        <w:trPr>
          <w:trHeight w:val="697"/>
        </w:trPr>
        <w:tc>
          <w:tcPr>
            <w:tcW w:w="582" w:type="dxa"/>
            <w:vMerge/>
            <w:shd w:val="clear" w:color="auto" w:fill="auto"/>
            <w:noWrap/>
            <w:vAlign w:val="center"/>
          </w:tcPr>
          <w:p w14:paraId="4A77A318"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6AB8A12A" w14:textId="1F20F1F3" w:rsidR="009806E4" w:rsidRPr="007001F1" w:rsidRDefault="009806E4" w:rsidP="00EC1F84">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80BB31B" w14:textId="77777777" w:rsidR="009806E4" w:rsidRPr="007001F1" w:rsidRDefault="009806E4" w:rsidP="001F1C28">
            <w:pPr>
              <w:jc w:val="center"/>
              <w:rPr>
                <w:color w:val="000000"/>
                <w:sz w:val="22"/>
                <w:szCs w:val="22"/>
              </w:rPr>
            </w:pPr>
          </w:p>
        </w:tc>
        <w:tc>
          <w:tcPr>
            <w:tcW w:w="567" w:type="dxa"/>
            <w:shd w:val="clear" w:color="auto" w:fill="auto"/>
            <w:vAlign w:val="center"/>
          </w:tcPr>
          <w:p w14:paraId="03E2ED67" w14:textId="77777777" w:rsidR="009806E4" w:rsidRPr="007001F1" w:rsidRDefault="009806E4" w:rsidP="001F1C28">
            <w:pPr>
              <w:jc w:val="center"/>
              <w:rPr>
                <w:color w:val="000000"/>
                <w:sz w:val="22"/>
                <w:szCs w:val="22"/>
              </w:rPr>
            </w:pPr>
          </w:p>
        </w:tc>
        <w:tc>
          <w:tcPr>
            <w:tcW w:w="776" w:type="dxa"/>
            <w:shd w:val="clear" w:color="auto" w:fill="auto"/>
            <w:vAlign w:val="center"/>
          </w:tcPr>
          <w:p w14:paraId="33BA2CAF" w14:textId="77777777" w:rsidR="009806E4" w:rsidRPr="007001F1" w:rsidRDefault="009806E4" w:rsidP="001F1C28">
            <w:pPr>
              <w:jc w:val="center"/>
              <w:rPr>
                <w:color w:val="000000"/>
                <w:sz w:val="22"/>
                <w:szCs w:val="22"/>
              </w:rPr>
            </w:pPr>
          </w:p>
        </w:tc>
        <w:tc>
          <w:tcPr>
            <w:tcW w:w="1775" w:type="dxa"/>
            <w:shd w:val="clear" w:color="auto" w:fill="auto"/>
            <w:vAlign w:val="center"/>
          </w:tcPr>
          <w:p w14:paraId="08510C1F" w14:textId="77777777" w:rsidR="009806E4" w:rsidRPr="007001F1" w:rsidRDefault="009806E4" w:rsidP="001F1C28">
            <w:pPr>
              <w:jc w:val="center"/>
              <w:rPr>
                <w:color w:val="000000"/>
                <w:sz w:val="22"/>
                <w:szCs w:val="22"/>
              </w:rPr>
            </w:pPr>
          </w:p>
        </w:tc>
      </w:tr>
      <w:tr w:rsidR="009806E4" w:rsidRPr="007001F1" w14:paraId="017C2115" w14:textId="77777777" w:rsidTr="007261E4">
        <w:trPr>
          <w:trHeight w:val="697"/>
        </w:trPr>
        <w:tc>
          <w:tcPr>
            <w:tcW w:w="582" w:type="dxa"/>
            <w:vMerge/>
            <w:shd w:val="clear" w:color="auto" w:fill="auto"/>
            <w:noWrap/>
            <w:vAlign w:val="center"/>
          </w:tcPr>
          <w:p w14:paraId="53D6B5E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6F0D8FBF" w14:textId="1E0131DD" w:rsidR="009806E4" w:rsidRPr="007001F1" w:rsidRDefault="009806E4" w:rsidP="00EC1F84">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76508600" w14:textId="77777777" w:rsidR="009806E4" w:rsidRPr="007001F1" w:rsidRDefault="009806E4" w:rsidP="001F1C28">
            <w:pPr>
              <w:jc w:val="center"/>
              <w:rPr>
                <w:color w:val="000000"/>
                <w:sz w:val="22"/>
                <w:szCs w:val="22"/>
              </w:rPr>
            </w:pPr>
          </w:p>
        </w:tc>
        <w:tc>
          <w:tcPr>
            <w:tcW w:w="567" w:type="dxa"/>
            <w:shd w:val="clear" w:color="auto" w:fill="auto"/>
            <w:vAlign w:val="center"/>
          </w:tcPr>
          <w:p w14:paraId="0A319255" w14:textId="77777777" w:rsidR="009806E4" w:rsidRPr="007001F1" w:rsidRDefault="009806E4" w:rsidP="001F1C28">
            <w:pPr>
              <w:jc w:val="center"/>
              <w:rPr>
                <w:color w:val="000000"/>
                <w:sz w:val="22"/>
                <w:szCs w:val="22"/>
              </w:rPr>
            </w:pPr>
          </w:p>
        </w:tc>
        <w:tc>
          <w:tcPr>
            <w:tcW w:w="776" w:type="dxa"/>
            <w:shd w:val="clear" w:color="auto" w:fill="auto"/>
            <w:vAlign w:val="center"/>
          </w:tcPr>
          <w:p w14:paraId="2AC782C0" w14:textId="77777777" w:rsidR="009806E4" w:rsidRPr="007001F1" w:rsidRDefault="009806E4" w:rsidP="001F1C28">
            <w:pPr>
              <w:jc w:val="center"/>
              <w:rPr>
                <w:color w:val="000000"/>
                <w:sz w:val="22"/>
                <w:szCs w:val="22"/>
              </w:rPr>
            </w:pPr>
          </w:p>
        </w:tc>
        <w:tc>
          <w:tcPr>
            <w:tcW w:w="1775" w:type="dxa"/>
            <w:shd w:val="clear" w:color="auto" w:fill="auto"/>
            <w:vAlign w:val="center"/>
          </w:tcPr>
          <w:p w14:paraId="42EFB83F" w14:textId="77777777" w:rsidR="009806E4" w:rsidRPr="007001F1" w:rsidRDefault="009806E4" w:rsidP="001F1C28">
            <w:pPr>
              <w:jc w:val="center"/>
              <w:rPr>
                <w:color w:val="000000"/>
                <w:sz w:val="22"/>
                <w:szCs w:val="22"/>
              </w:rPr>
            </w:pPr>
          </w:p>
        </w:tc>
      </w:tr>
      <w:tr w:rsidR="001F1C28" w:rsidRPr="007001F1" w14:paraId="547EACE8" w14:textId="77777777" w:rsidTr="007261E4">
        <w:trPr>
          <w:trHeight w:val="20"/>
        </w:trPr>
        <w:tc>
          <w:tcPr>
            <w:tcW w:w="582" w:type="dxa"/>
            <w:shd w:val="clear" w:color="auto" w:fill="auto"/>
            <w:noWrap/>
            <w:vAlign w:val="center"/>
            <w:hideMark/>
          </w:tcPr>
          <w:p w14:paraId="205D8BD9" w14:textId="73F25F34" w:rsidR="001F1C28" w:rsidRPr="007001F1" w:rsidRDefault="00C769FE" w:rsidP="001F1C28">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3FCABDE7" w14:textId="77777777" w:rsidR="001F1C28" w:rsidRPr="007001F1" w:rsidRDefault="001F1C28" w:rsidP="00EC1F84">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5FE417F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C793347"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B119F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53EC7AB"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0CDAF7D4" w14:textId="77777777" w:rsidTr="007261E4">
        <w:trPr>
          <w:trHeight w:val="675"/>
        </w:trPr>
        <w:tc>
          <w:tcPr>
            <w:tcW w:w="582" w:type="dxa"/>
            <w:vMerge w:val="restart"/>
            <w:shd w:val="clear" w:color="auto" w:fill="auto"/>
            <w:noWrap/>
            <w:vAlign w:val="center"/>
          </w:tcPr>
          <w:p w14:paraId="64AA4BD1" w14:textId="4F1CFFE1" w:rsidR="009806E4" w:rsidRPr="007001F1" w:rsidRDefault="00027816" w:rsidP="001F1C28">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742B70D5" w14:textId="33D2F147" w:rsidR="009806E4" w:rsidRPr="007001F1" w:rsidRDefault="009806E4" w:rsidP="00EC1F84">
            <w:pPr>
              <w:jc w:val="both"/>
              <w:rPr>
                <w:color w:val="000000"/>
                <w:sz w:val="22"/>
                <w:szCs w:val="22"/>
              </w:rPr>
            </w:pPr>
            <w:r w:rsidRPr="007001F1">
              <w:rPr>
                <w:color w:val="000000"/>
                <w:sz w:val="22"/>
                <w:szCs w:val="22"/>
              </w:rPr>
              <w:t>b) Uviedol verejný obstarávateľ použitie elektronickej aukcie v oznámení o vyhlásení verejného obstarávania alebo v oznámení použitom ako výzva na súťaž?</w:t>
            </w:r>
          </w:p>
        </w:tc>
        <w:tc>
          <w:tcPr>
            <w:tcW w:w="567" w:type="dxa"/>
            <w:shd w:val="clear" w:color="auto" w:fill="auto"/>
            <w:vAlign w:val="center"/>
          </w:tcPr>
          <w:p w14:paraId="41948866" w14:textId="77777777" w:rsidR="009806E4" w:rsidRPr="007001F1" w:rsidRDefault="009806E4" w:rsidP="001F1C28">
            <w:pPr>
              <w:jc w:val="center"/>
              <w:rPr>
                <w:color w:val="000000"/>
                <w:sz w:val="22"/>
                <w:szCs w:val="22"/>
              </w:rPr>
            </w:pPr>
          </w:p>
        </w:tc>
        <w:tc>
          <w:tcPr>
            <w:tcW w:w="567" w:type="dxa"/>
            <w:shd w:val="clear" w:color="auto" w:fill="auto"/>
            <w:vAlign w:val="center"/>
          </w:tcPr>
          <w:p w14:paraId="7A4195FB" w14:textId="77777777" w:rsidR="009806E4" w:rsidRPr="007001F1" w:rsidRDefault="009806E4" w:rsidP="001F1C28">
            <w:pPr>
              <w:jc w:val="center"/>
              <w:rPr>
                <w:color w:val="000000"/>
                <w:sz w:val="22"/>
                <w:szCs w:val="22"/>
              </w:rPr>
            </w:pPr>
          </w:p>
        </w:tc>
        <w:tc>
          <w:tcPr>
            <w:tcW w:w="776" w:type="dxa"/>
            <w:shd w:val="clear" w:color="auto" w:fill="auto"/>
            <w:vAlign w:val="center"/>
          </w:tcPr>
          <w:p w14:paraId="4123B1B9" w14:textId="77777777" w:rsidR="009806E4" w:rsidRPr="007001F1" w:rsidRDefault="009806E4" w:rsidP="001F1C28">
            <w:pPr>
              <w:jc w:val="center"/>
              <w:rPr>
                <w:color w:val="000000"/>
                <w:sz w:val="22"/>
                <w:szCs w:val="22"/>
              </w:rPr>
            </w:pPr>
          </w:p>
        </w:tc>
        <w:tc>
          <w:tcPr>
            <w:tcW w:w="1775" w:type="dxa"/>
            <w:shd w:val="clear" w:color="auto" w:fill="auto"/>
            <w:vAlign w:val="center"/>
          </w:tcPr>
          <w:p w14:paraId="1165E3A5" w14:textId="77777777" w:rsidR="009806E4" w:rsidRPr="007001F1" w:rsidRDefault="009806E4" w:rsidP="001F1C28">
            <w:pPr>
              <w:jc w:val="center"/>
              <w:rPr>
                <w:color w:val="000000"/>
                <w:sz w:val="22"/>
                <w:szCs w:val="22"/>
              </w:rPr>
            </w:pPr>
          </w:p>
        </w:tc>
      </w:tr>
      <w:tr w:rsidR="009806E4" w:rsidRPr="007001F1" w14:paraId="3DBDE244" w14:textId="77777777" w:rsidTr="007261E4">
        <w:trPr>
          <w:trHeight w:val="675"/>
        </w:trPr>
        <w:tc>
          <w:tcPr>
            <w:tcW w:w="582" w:type="dxa"/>
            <w:vMerge/>
            <w:shd w:val="clear" w:color="auto" w:fill="auto"/>
            <w:noWrap/>
            <w:vAlign w:val="center"/>
          </w:tcPr>
          <w:p w14:paraId="47622D0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C670592" w14:textId="5833976A" w:rsidR="009806E4" w:rsidRPr="007001F1" w:rsidRDefault="009806E4" w:rsidP="00EC1F84">
            <w:pPr>
              <w:jc w:val="both"/>
              <w:rPr>
                <w:color w:val="000000"/>
                <w:sz w:val="22"/>
                <w:szCs w:val="22"/>
              </w:rPr>
            </w:pPr>
            <w:r w:rsidRPr="007001F1">
              <w:rPr>
                <w:color w:val="000000"/>
                <w:sz w:val="22"/>
                <w:szCs w:val="22"/>
              </w:rPr>
              <w:t>c) Sú podmienky elektronickej aukcie uvedené v súťažných podkladoch a sú stanovené v súlade so ZVO?</w:t>
            </w:r>
          </w:p>
        </w:tc>
        <w:tc>
          <w:tcPr>
            <w:tcW w:w="567" w:type="dxa"/>
            <w:shd w:val="clear" w:color="auto" w:fill="auto"/>
            <w:vAlign w:val="center"/>
          </w:tcPr>
          <w:p w14:paraId="374D6E35" w14:textId="77777777" w:rsidR="009806E4" w:rsidRPr="007001F1" w:rsidRDefault="009806E4" w:rsidP="001F1C28">
            <w:pPr>
              <w:jc w:val="center"/>
              <w:rPr>
                <w:color w:val="000000"/>
                <w:sz w:val="22"/>
                <w:szCs w:val="22"/>
              </w:rPr>
            </w:pPr>
          </w:p>
        </w:tc>
        <w:tc>
          <w:tcPr>
            <w:tcW w:w="567" w:type="dxa"/>
            <w:shd w:val="clear" w:color="auto" w:fill="auto"/>
            <w:vAlign w:val="center"/>
          </w:tcPr>
          <w:p w14:paraId="3089BBA0" w14:textId="77777777" w:rsidR="009806E4" w:rsidRPr="007001F1" w:rsidRDefault="009806E4" w:rsidP="001F1C28">
            <w:pPr>
              <w:jc w:val="center"/>
              <w:rPr>
                <w:color w:val="000000"/>
                <w:sz w:val="22"/>
                <w:szCs w:val="22"/>
              </w:rPr>
            </w:pPr>
          </w:p>
        </w:tc>
        <w:tc>
          <w:tcPr>
            <w:tcW w:w="776" w:type="dxa"/>
            <w:shd w:val="clear" w:color="auto" w:fill="auto"/>
            <w:vAlign w:val="center"/>
          </w:tcPr>
          <w:p w14:paraId="2EEFB0D5" w14:textId="77777777" w:rsidR="009806E4" w:rsidRPr="007001F1" w:rsidRDefault="009806E4" w:rsidP="001F1C28">
            <w:pPr>
              <w:jc w:val="center"/>
              <w:rPr>
                <w:color w:val="000000"/>
                <w:sz w:val="22"/>
                <w:szCs w:val="22"/>
              </w:rPr>
            </w:pPr>
          </w:p>
        </w:tc>
        <w:tc>
          <w:tcPr>
            <w:tcW w:w="1775" w:type="dxa"/>
            <w:shd w:val="clear" w:color="auto" w:fill="auto"/>
            <w:vAlign w:val="center"/>
          </w:tcPr>
          <w:p w14:paraId="3C5FAEB3" w14:textId="77777777" w:rsidR="009806E4" w:rsidRPr="007001F1" w:rsidRDefault="009806E4" w:rsidP="001F1C28">
            <w:pPr>
              <w:jc w:val="center"/>
              <w:rPr>
                <w:color w:val="000000"/>
                <w:sz w:val="22"/>
                <w:szCs w:val="22"/>
              </w:rPr>
            </w:pPr>
          </w:p>
        </w:tc>
      </w:tr>
      <w:tr w:rsidR="009806E4" w:rsidRPr="007001F1" w14:paraId="767017B5" w14:textId="77777777" w:rsidTr="002B4A5C">
        <w:trPr>
          <w:trHeight w:val="747"/>
        </w:trPr>
        <w:tc>
          <w:tcPr>
            <w:tcW w:w="582" w:type="dxa"/>
            <w:vMerge w:val="restart"/>
            <w:shd w:val="clear" w:color="auto" w:fill="auto"/>
            <w:noWrap/>
            <w:vAlign w:val="center"/>
            <w:hideMark/>
          </w:tcPr>
          <w:p w14:paraId="2D4477ED" w14:textId="62F61777" w:rsidR="009806E4" w:rsidRPr="007001F1" w:rsidRDefault="009806E4" w:rsidP="001F1C28">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36B97C64" w14:textId="7732893B" w:rsidR="009806E4" w:rsidRPr="007001F1" w:rsidRDefault="009806E4" w:rsidP="00EC1F84">
            <w:pPr>
              <w:jc w:val="both"/>
              <w:rPr>
                <w:color w:val="000000"/>
                <w:sz w:val="22"/>
                <w:szCs w:val="22"/>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14:paraId="04E5D223"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BB38F7"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855B08"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023320"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10752BD" w14:textId="77777777" w:rsidTr="007261E4">
        <w:trPr>
          <w:trHeight w:val="1140"/>
        </w:trPr>
        <w:tc>
          <w:tcPr>
            <w:tcW w:w="582" w:type="dxa"/>
            <w:vMerge/>
            <w:shd w:val="clear" w:color="auto" w:fill="auto"/>
            <w:noWrap/>
            <w:vAlign w:val="center"/>
          </w:tcPr>
          <w:p w14:paraId="4D78946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25E25976" w14:textId="551F96E7" w:rsidR="009806E4" w:rsidRPr="007001F1" w:rsidRDefault="009806E4" w:rsidP="00EC1F84">
            <w:pPr>
              <w:jc w:val="both"/>
              <w:rPr>
                <w:color w:val="000000"/>
                <w:sz w:val="22"/>
                <w:szCs w:val="22"/>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778ECB1F" w14:textId="77777777" w:rsidR="009806E4" w:rsidRPr="007001F1" w:rsidRDefault="009806E4" w:rsidP="001F1C28">
            <w:pPr>
              <w:jc w:val="center"/>
              <w:rPr>
                <w:color w:val="000000"/>
                <w:sz w:val="22"/>
                <w:szCs w:val="22"/>
              </w:rPr>
            </w:pPr>
          </w:p>
        </w:tc>
        <w:tc>
          <w:tcPr>
            <w:tcW w:w="567" w:type="dxa"/>
            <w:shd w:val="clear" w:color="auto" w:fill="auto"/>
            <w:vAlign w:val="center"/>
          </w:tcPr>
          <w:p w14:paraId="3C135A80" w14:textId="77777777" w:rsidR="009806E4" w:rsidRPr="007001F1" w:rsidRDefault="009806E4" w:rsidP="001F1C28">
            <w:pPr>
              <w:jc w:val="center"/>
              <w:rPr>
                <w:color w:val="000000"/>
                <w:sz w:val="22"/>
                <w:szCs w:val="22"/>
              </w:rPr>
            </w:pPr>
          </w:p>
        </w:tc>
        <w:tc>
          <w:tcPr>
            <w:tcW w:w="776" w:type="dxa"/>
            <w:shd w:val="clear" w:color="auto" w:fill="auto"/>
            <w:vAlign w:val="center"/>
          </w:tcPr>
          <w:p w14:paraId="4D83AC41" w14:textId="77777777" w:rsidR="009806E4" w:rsidRPr="007001F1" w:rsidRDefault="009806E4" w:rsidP="001F1C28">
            <w:pPr>
              <w:jc w:val="center"/>
              <w:rPr>
                <w:color w:val="000000"/>
                <w:sz w:val="22"/>
                <w:szCs w:val="22"/>
              </w:rPr>
            </w:pPr>
          </w:p>
        </w:tc>
        <w:tc>
          <w:tcPr>
            <w:tcW w:w="1775" w:type="dxa"/>
            <w:shd w:val="clear" w:color="auto" w:fill="auto"/>
            <w:vAlign w:val="center"/>
          </w:tcPr>
          <w:p w14:paraId="4F740597" w14:textId="77777777" w:rsidR="009806E4" w:rsidRPr="007001F1" w:rsidRDefault="009806E4" w:rsidP="001F1C28">
            <w:pPr>
              <w:jc w:val="center"/>
              <w:rPr>
                <w:color w:val="000000"/>
                <w:sz w:val="22"/>
                <w:szCs w:val="22"/>
              </w:rPr>
            </w:pPr>
          </w:p>
        </w:tc>
      </w:tr>
      <w:tr w:rsidR="001F1C28" w:rsidRPr="007001F1" w14:paraId="78131D43" w14:textId="77777777" w:rsidTr="007261E4">
        <w:trPr>
          <w:trHeight w:val="20"/>
        </w:trPr>
        <w:tc>
          <w:tcPr>
            <w:tcW w:w="582" w:type="dxa"/>
            <w:shd w:val="clear" w:color="auto" w:fill="auto"/>
            <w:noWrap/>
            <w:vAlign w:val="center"/>
            <w:hideMark/>
          </w:tcPr>
          <w:p w14:paraId="454A66BA" w14:textId="15EF202D" w:rsidR="001F1C28" w:rsidRPr="007001F1" w:rsidRDefault="00C769FE" w:rsidP="001F1C28">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5253BDAB" w14:textId="77777777" w:rsidR="001F1C28" w:rsidRPr="007001F1" w:rsidRDefault="001F1C28" w:rsidP="00EC1F84">
            <w:pPr>
              <w:jc w:val="both"/>
              <w:rPr>
                <w:color w:val="000000"/>
                <w:sz w:val="22"/>
                <w:szCs w:val="22"/>
              </w:rPr>
            </w:pPr>
            <w:r w:rsidRPr="007001F1">
              <w:rPr>
                <w:color w:val="000000"/>
                <w:sz w:val="22"/>
                <w:szCs w:val="22"/>
              </w:rPr>
              <w:t>V oznámení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14:paraId="71A029A0"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69DD88"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646E5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EADC53"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5B883259" w14:textId="77777777" w:rsidTr="002B4A5C">
        <w:trPr>
          <w:trHeight w:val="441"/>
        </w:trPr>
        <w:tc>
          <w:tcPr>
            <w:tcW w:w="582" w:type="dxa"/>
            <w:vMerge w:val="restart"/>
            <w:shd w:val="clear" w:color="auto" w:fill="auto"/>
            <w:noWrap/>
            <w:vAlign w:val="center"/>
            <w:hideMark/>
          </w:tcPr>
          <w:p w14:paraId="10569C03" w14:textId="11B22010" w:rsidR="009806E4" w:rsidRPr="007001F1" w:rsidRDefault="009806E4" w:rsidP="001F1C28">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65ABDE8D" w14:textId="4A55A79E" w:rsidR="009806E4" w:rsidRPr="007001F1" w:rsidRDefault="009806E4"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0D85C1A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631C3A"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83EC0DF"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7A291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2A59DE99" w14:textId="77777777" w:rsidTr="007261E4">
        <w:trPr>
          <w:trHeight w:val="757"/>
        </w:trPr>
        <w:tc>
          <w:tcPr>
            <w:tcW w:w="582" w:type="dxa"/>
            <w:vMerge/>
            <w:shd w:val="clear" w:color="auto" w:fill="auto"/>
            <w:noWrap/>
            <w:vAlign w:val="center"/>
          </w:tcPr>
          <w:p w14:paraId="2128BABA"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32904318" w14:textId="1CD6F775" w:rsidR="009806E4" w:rsidRPr="007001F1" w:rsidRDefault="009806E4"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36ABB2B" w14:textId="77777777" w:rsidR="009806E4" w:rsidRPr="007001F1" w:rsidRDefault="009806E4" w:rsidP="001F1C28">
            <w:pPr>
              <w:jc w:val="center"/>
              <w:rPr>
                <w:color w:val="000000"/>
                <w:sz w:val="22"/>
                <w:szCs w:val="22"/>
              </w:rPr>
            </w:pPr>
          </w:p>
        </w:tc>
        <w:tc>
          <w:tcPr>
            <w:tcW w:w="567" w:type="dxa"/>
            <w:shd w:val="clear" w:color="auto" w:fill="auto"/>
            <w:vAlign w:val="center"/>
          </w:tcPr>
          <w:p w14:paraId="109B5D74" w14:textId="77777777" w:rsidR="009806E4" w:rsidRPr="007001F1" w:rsidRDefault="009806E4" w:rsidP="001F1C28">
            <w:pPr>
              <w:jc w:val="center"/>
              <w:rPr>
                <w:color w:val="000000"/>
                <w:sz w:val="22"/>
                <w:szCs w:val="22"/>
              </w:rPr>
            </w:pPr>
          </w:p>
        </w:tc>
        <w:tc>
          <w:tcPr>
            <w:tcW w:w="776" w:type="dxa"/>
            <w:shd w:val="clear" w:color="auto" w:fill="auto"/>
            <w:vAlign w:val="center"/>
          </w:tcPr>
          <w:p w14:paraId="335CF625" w14:textId="77777777" w:rsidR="009806E4" w:rsidRPr="007001F1" w:rsidRDefault="009806E4" w:rsidP="001F1C28">
            <w:pPr>
              <w:jc w:val="center"/>
              <w:rPr>
                <w:color w:val="000000"/>
                <w:sz w:val="22"/>
                <w:szCs w:val="22"/>
              </w:rPr>
            </w:pPr>
          </w:p>
        </w:tc>
        <w:tc>
          <w:tcPr>
            <w:tcW w:w="1775" w:type="dxa"/>
            <w:shd w:val="clear" w:color="auto" w:fill="auto"/>
            <w:vAlign w:val="center"/>
          </w:tcPr>
          <w:p w14:paraId="105BBC77" w14:textId="77777777" w:rsidR="009806E4" w:rsidRPr="007001F1" w:rsidRDefault="009806E4" w:rsidP="001F1C28">
            <w:pPr>
              <w:jc w:val="center"/>
              <w:rPr>
                <w:color w:val="000000"/>
                <w:sz w:val="22"/>
                <w:szCs w:val="22"/>
              </w:rPr>
            </w:pPr>
          </w:p>
        </w:tc>
      </w:tr>
      <w:tr w:rsidR="009806E4" w:rsidRPr="007001F1" w14:paraId="5926C7B3" w14:textId="77777777" w:rsidTr="002B4A5C">
        <w:trPr>
          <w:trHeight w:val="271"/>
        </w:trPr>
        <w:tc>
          <w:tcPr>
            <w:tcW w:w="582" w:type="dxa"/>
            <w:vMerge w:val="restart"/>
            <w:shd w:val="clear" w:color="auto" w:fill="auto"/>
            <w:noWrap/>
            <w:vAlign w:val="center"/>
            <w:hideMark/>
          </w:tcPr>
          <w:p w14:paraId="4D997C1D" w14:textId="757CE9C4" w:rsidR="009806E4" w:rsidRPr="007001F1" w:rsidRDefault="009806E4" w:rsidP="001F1C28">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143B4DBD" w14:textId="167739C2" w:rsidR="009806E4" w:rsidRPr="007001F1" w:rsidRDefault="009806E4" w:rsidP="00EC1F84">
            <w:pPr>
              <w:jc w:val="both"/>
              <w:rPr>
                <w:sz w:val="22"/>
                <w:szCs w:val="22"/>
              </w:rPr>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14:paraId="4222000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6831D6"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4CAD0C"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9751B8"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A17C0AF" w14:textId="77777777" w:rsidTr="007261E4">
        <w:trPr>
          <w:trHeight w:val="675"/>
        </w:trPr>
        <w:tc>
          <w:tcPr>
            <w:tcW w:w="582" w:type="dxa"/>
            <w:vMerge/>
            <w:shd w:val="clear" w:color="auto" w:fill="auto"/>
            <w:noWrap/>
            <w:vAlign w:val="center"/>
          </w:tcPr>
          <w:p w14:paraId="514B60F6"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53D3A43E" w14:textId="5BF39852" w:rsidR="009806E4" w:rsidRPr="007001F1" w:rsidRDefault="009806E4" w:rsidP="00EC1F84">
            <w:pPr>
              <w:jc w:val="both"/>
              <w:rPr>
                <w:sz w:val="22"/>
                <w:szCs w:val="22"/>
              </w:rPr>
            </w:pPr>
            <w:r w:rsidRPr="007001F1">
              <w:rPr>
                <w:sz w:val="22"/>
                <w:szCs w:val="22"/>
              </w:rPr>
              <w:t xml:space="preserve">b) Boli v prípade konfliktu záujmov prijaté primerané opatrenia a vykonaná nápravu v zmysle      </w:t>
            </w:r>
            <w:r w:rsidR="00EC1F84" w:rsidRPr="007001F1">
              <w:rPr>
                <w:sz w:val="22"/>
                <w:szCs w:val="22"/>
              </w:rPr>
              <w:t>§ 23 ods. 5 ZVO?</w:t>
            </w:r>
          </w:p>
        </w:tc>
        <w:tc>
          <w:tcPr>
            <w:tcW w:w="567" w:type="dxa"/>
            <w:shd w:val="clear" w:color="auto" w:fill="auto"/>
            <w:vAlign w:val="center"/>
          </w:tcPr>
          <w:p w14:paraId="7950C76B" w14:textId="77777777" w:rsidR="009806E4" w:rsidRPr="007001F1" w:rsidRDefault="009806E4" w:rsidP="001F1C28">
            <w:pPr>
              <w:jc w:val="center"/>
              <w:rPr>
                <w:color w:val="000000"/>
                <w:sz w:val="22"/>
                <w:szCs w:val="22"/>
              </w:rPr>
            </w:pPr>
          </w:p>
        </w:tc>
        <w:tc>
          <w:tcPr>
            <w:tcW w:w="567" w:type="dxa"/>
            <w:shd w:val="clear" w:color="auto" w:fill="auto"/>
            <w:vAlign w:val="center"/>
          </w:tcPr>
          <w:p w14:paraId="2AFF5F77" w14:textId="77777777" w:rsidR="009806E4" w:rsidRPr="007001F1" w:rsidRDefault="009806E4" w:rsidP="001F1C28">
            <w:pPr>
              <w:jc w:val="center"/>
              <w:rPr>
                <w:color w:val="000000"/>
                <w:sz w:val="22"/>
                <w:szCs w:val="22"/>
              </w:rPr>
            </w:pPr>
          </w:p>
        </w:tc>
        <w:tc>
          <w:tcPr>
            <w:tcW w:w="776" w:type="dxa"/>
            <w:shd w:val="clear" w:color="auto" w:fill="auto"/>
            <w:vAlign w:val="center"/>
          </w:tcPr>
          <w:p w14:paraId="21FE1AFE" w14:textId="77777777" w:rsidR="009806E4" w:rsidRPr="007001F1" w:rsidRDefault="009806E4" w:rsidP="001F1C28">
            <w:pPr>
              <w:jc w:val="center"/>
              <w:rPr>
                <w:color w:val="000000"/>
                <w:sz w:val="22"/>
                <w:szCs w:val="22"/>
              </w:rPr>
            </w:pPr>
          </w:p>
        </w:tc>
        <w:tc>
          <w:tcPr>
            <w:tcW w:w="1775" w:type="dxa"/>
            <w:shd w:val="clear" w:color="auto" w:fill="auto"/>
            <w:vAlign w:val="center"/>
          </w:tcPr>
          <w:p w14:paraId="2C5E560B" w14:textId="77777777" w:rsidR="009806E4" w:rsidRPr="007001F1" w:rsidRDefault="009806E4" w:rsidP="001F1C28">
            <w:pPr>
              <w:jc w:val="center"/>
              <w:rPr>
                <w:color w:val="000000"/>
                <w:sz w:val="22"/>
                <w:szCs w:val="22"/>
              </w:rPr>
            </w:pPr>
          </w:p>
        </w:tc>
      </w:tr>
      <w:tr w:rsidR="009806E4" w:rsidRPr="007001F1" w14:paraId="48834140" w14:textId="77777777" w:rsidTr="007261E4">
        <w:trPr>
          <w:trHeight w:val="675"/>
        </w:trPr>
        <w:tc>
          <w:tcPr>
            <w:tcW w:w="582" w:type="dxa"/>
            <w:vMerge/>
            <w:shd w:val="clear" w:color="auto" w:fill="auto"/>
            <w:noWrap/>
            <w:vAlign w:val="center"/>
          </w:tcPr>
          <w:p w14:paraId="3C47C780"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28BD4FBF" w14:textId="0D7AC3D7" w:rsidR="009806E4" w:rsidRPr="007001F1" w:rsidRDefault="009806E4"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1A9087D" w14:textId="77777777" w:rsidR="009806E4" w:rsidRPr="007001F1" w:rsidRDefault="009806E4" w:rsidP="001F1C28">
            <w:pPr>
              <w:jc w:val="center"/>
              <w:rPr>
                <w:color w:val="000000"/>
                <w:sz w:val="22"/>
                <w:szCs w:val="22"/>
              </w:rPr>
            </w:pPr>
          </w:p>
        </w:tc>
        <w:tc>
          <w:tcPr>
            <w:tcW w:w="567" w:type="dxa"/>
            <w:shd w:val="clear" w:color="auto" w:fill="auto"/>
            <w:vAlign w:val="center"/>
          </w:tcPr>
          <w:p w14:paraId="4CB75C6E" w14:textId="77777777" w:rsidR="009806E4" w:rsidRPr="007001F1" w:rsidRDefault="009806E4" w:rsidP="001F1C28">
            <w:pPr>
              <w:jc w:val="center"/>
              <w:rPr>
                <w:color w:val="000000"/>
                <w:sz w:val="22"/>
                <w:szCs w:val="22"/>
              </w:rPr>
            </w:pPr>
          </w:p>
        </w:tc>
        <w:tc>
          <w:tcPr>
            <w:tcW w:w="776" w:type="dxa"/>
            <w:shd w:val="clear" w:color="auto" w:fill="auto"/>
            <w:vAlign w:val="center"/>
          </w:tcPr>
          <w:p w14:paraId="3161CA92" w14:textId="77777777" w:rsidR="009806E4" w:rsidRPr="007001F1" w:rsidRDefault="009806E4" w:rsidP="001F1C28">
            <w:pPr>
              <w:jc w:val="center"/>
              <w:rPr>
                <w:color w:val="000000"/>
                <w:sz w:val="22"/>
                <w:szCs w:val="22"/>
              </w:rPr>
            </w:pPr>
          </w:p>
        </w:tc>
        <w:tc>
          <w:tcPr>
            <w:tcW w:w="1775" w:type="dxa"/>
            <w:shd w:val="clear" w:color="auto" w:fill="auto"/>
            <w:vAlign w:val="center"/>
          </w:tcPr>
          <w:p w14:paraId="0FA5037B" w14:textId="77777777" w:rsidR="009806E4" w:rsidRPr="007001F1" w:rsidRDefault="009806E4" w:rsidP="001F1C28">
            <w:pPr>
              <w:jc w:val="center"/>
              <w:rPr>
                <w:color w:val="000000"/>
                <w:sz w:val="22"/>
                <w:szCs w:val="22"/>
              </w:rPr>
            </w:pPr>
          </w:p>
        </w:tc>
      </w:tr>
      <w:tr w:rsidR="001F1C28" w:rsidRPr="007001F1" w14:paraId="15615643" w14:textId="77777777" w:rsidTr="007261E4">
        <w:trPr>
          <w:trHeight w:val="20"/>
        </w:trPr>
        <w:tc>
          <w:tcPr>
            <w:tcW w:w="582" w:type="dxa"/>
            <w:shd w:val="clear" w:color="auto" w:fill="auto"/>
            <w:noWrap/>
            <w:vAlign w:val="center"/>
            <w:hideMark/>
          </w:tcPr>
          <w:p w14:paraId="3FC7FF49" w14:textId="5420F352" w:rsidR="001F1C28" w:rsidRPr="007001F1" w:rsidRDefault="00C769FE" w:rsidP="00033E46">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76996484" w14:textId="675B46CC" w:rsidR="001F1C28" w:rsidRPr="007001F1" w:rsidRDefault="001F1C28" w:rsidP="00EC1F84">
            <w:pPr>
              <w:jc w:val="both"/>
              <w:rPr>
                <w:color w:val="000000"/>
                <w:sz w:val="22"/>
                <w:szCs w:val="22"/>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5B2035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9378702"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43468B"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F63524"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43DD9F70" w14:textId="77777777" w:rsidTr="007261E4">
        <w:trPr>
          <w:trHeight w:val="20"/>
        </w:trPr>
        <w:tc>
          <w:tcPr>
            <w:tcW w:w="582" w:type="dxa"/>
            <w:shd w:val="clear" w:color="auto" w:fill="auto"/>
            <w:noWrap/>
            <w:vAlign w:val="center"/>
            <w:hideMark/>
          </w:tcPr>
          <w:p w14:paraId="5236F3F3" w14:textId="5EE65B54" w:rsidR="001F1C28" w:rsidRPr="007001F1" w:rsidRDefault="00C769FE" w:rsidP="001F1C28">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2139802E" w14:textId="77777777" w:rsidR="001F1C28" w:rsidRPr="007001F1" w:rsidRDefault="001F1C28" w:rsidP="00EC1F84">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35F72274"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F18964"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30A596"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4D2051"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556CA6C1" w14:textId="77777777" w:rsidTr="007261E4">
        <w:trPr>
          <w:trHeight w:val="1140"/>
        </w:trPr>
        <w:tc>
          <w:tcPr>
            <w:tcW w:w="582" w:type="dxa"/>
            <w:vMerge w:val="restart"/>
            <w:shd w:val="clear" w:color="auto" w:fill="auto"/>
            <w:noWrap/>
            <w:vAlign w:val="center"/>
            <w:hideMark/>
          </w:tcPr>
          <w:p w14:paraId="283A67A0" w14:textId="351B3FAD" w:rsidR="009806E4" w:rsidRPr="007001F1" w:rsidRDefault="009806E4" w:rsidP="001F1C28">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63A63A18" w14:textId="21CA6BF4" w:rsidR="009806E4" w:rsidRPr="007001F1" w:rsidRDefault="009806E4"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7B0F83CE"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D4074EB"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D2113E"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EC685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419D1BD6" w14:textId="77777777" w:rsidTr="002B4A5C">
        <w:trPr>
          <w:trHeight w:val="903"/>
        </w:trPr>
        <w:tc>
          <w:tcPr>
            <w:tcW w:w="582" w:type="dxa"/>
            <w:vMerge/>
            <w:shd w:val="clear" w:color="auto" w:fill="auto"/>
            <w:noWrap/>
            <w:vAlign w:val="center"/>
          </w:tcPr>
          <w:p w14:paraId="193C19B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31B3910B" w14:textId="2AE2E138" w:rsidR="009806E4" w:rsidRPr="007001F1" w:rsidRDefault="009806E4" w:rsidP="00EC1F84">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0D02DBC" w14:textId="77777777" w:rsidR="009806E4" w:rsidRPr="007001F1" w:rsidRDefault="009806E4" w:rsidP="001F1C28">
            <w:pPr>
              <w:jc w:val="center"/>
              <w:rPr>
                <w:color w:val="000000"/>
                <w:sz w:val="22"/>
                <w:szCs w:val="22"/>
              </w:rPr>
            </w:pPr>
          </w:p>
        </w:tc>
        <w:tc>
          <w:tcPr>
            <w:tcW w:w="567" w:type="dxa"/>
            <w:shd w:val="clear" w:color="auto" w:fill="auto"/>
            <w:vAlign w:val="center"/>
          </w:tcPr>
          <w:p w14:paraId="5D775DDC" w14:textId="77777777" w:rsidR="009806E4" w:rsidRPr="007001F1" w:rsidRDefault="009806E4" w:rsidP="001F1C28">
            <w:pPr>
              <w:jc w:val="center"/>
              <w:rPr>
                <w:color w:val="000000"/>
                <w:sz w:val="22"/>
                <w:szCs w:val="22"/>
              </w:rPr>
            </w:pPr>
          </w:p>
        </w:tc>
        <w:tc>
          <w:tcPr>
            <w:tcW w:w="776" w:type="dxa"/>
            <w:shd w:val="clear" w:color="auto" w:fill="auto"/>
            <w:vAlign w:val="center"/>
          </w:tcPr>
          <w:p w14:paraId="4758B596" w14:textId="77777777" w:rsidR="009806E4" w:rsidRPr="007001F1" w:rsidRDefault="009806E4" w:rsidP="001F1C28">
            <w:pPr>
              <w:jc w:val="center"/>
              <w:rPr>
                <w:color w:val="000000"/>
                <w:sz w:val="22"/>
                <w:szCs w:val="22"/>
              </w:rPr>
            </w:pPr>
          </w:p>
        </w:tc>
        <w:tc>
          <w:tcPr>
            <w:tcW w:w="1775" w:type="dxa"/>
            <w:shd w:val="clear" w:color="auto" w:fill="auto"/>
            <w:vAlign w:val="center"/>
          </w:tcPr>
          <w:p w14:paraId="313B0E37" w14:textId="77777777" w:rsidR="009806E4" w:rsidRPr="007001F1" w:rsidRDefault="009806E4" w:rsidP="001F1C28">
            <w:pPr>
              <w:jc w:val="center"/>
              <w:rPr>
                <w:color w:val="000000"/>
                <w:sz w:val="22"/>
                <w:szCs w:val="22"/>
              </w:rPr>
            </w:pPr>
          </w:p>
        </w:tc>
      </w:tr>
      <w:tr w:rsidR="009806E4" w:rsidRPr="007001F1" w14:paraId="6A5365BC" w14:textId="77777777" w:rsidTr="002B4A5C">
        <w:trPr>
          <w:trHeight w:val="591"/>
        </w:trPr>
        <w:tc>
          <w:tcPr>
            <w:tcW w:w="582" w:type="dxa"/>
            <w:vMerge w:val="restart"/>
            <w:shd w:val="clear" w:color="auto" w:fill="auto"/>
            <w:noWrap/>
            <w:vAlign w:val="center"/>
            <w:hideMark/>
          </w:tcPr>
          <w:p w14:paraId="44461454" w14:textId="6E205FC5" w:rsidR="009806E4" w:rsidRPr="007001F1" w:rsidRDefault="009806E4">
            <w:pPr>
              <w:jc w:val="center"/>
              <w:rPr>
                <w:color w:val="000000"/>
                <w:sz w:val="22"/>
                <w:szCs w:val="22"/>
              </w:rPr>
            </w:pPr>
            <w:r w:rsidRPr="007001F1">
              <w:rPr>
                <w:color w:val="000000"/>
                <w:sz w:val="22"/>
                <w:szCs w:val="22"/>
              </w:rPr>
              <w:t>24</w:t>
            </w:r>
          </w:p>
        </w:tc>
        <w:tc>
          <w:tcPr>
            <w:tcW w:w="4820" w:type="dxa"/>
            <w:gridSpan w:val="2"/>
            <w:shd w:val="clear" w:color="auto" w:fill="auto"/>
            <w:vAlign w:val="center"/>
            <w:hideMark/>
          </w:tcPr>
          <w:p w14:paraId="4F86A8AA" w14:textId="4206E1B6" w:rsidR="009806E4" w:rsidRPr="007001F1" w:rsidRDefault="009806E4" w:rsidP="00EC1F84">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7C016CE7"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BBD061"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35F9D3"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6BDCC4C"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90D11E7" w14:textId="77777777" w:rsidTr="002B4A5C">
        <w:trPr>
          <w:trHeight w:val="659"/>
        </w:trPr>
        <w:tc>
          <w:tcPr>
            <w:tcW w:w="582" w:type="dxa"/>
            <w:vMerge/>
            <w:shd w:val="clear" w:color="auto" w:fill="auto"/>
            <w:noWrap/>
            <w:vAlign w:val="center"/>
          </w:tcPr>
          <w:p w14:paraId="534BA408" w14:textId="77777777" w:rsidR="009806E4" w:rsidRPr="007001F1" w:rsidRDefault="009806E4">
            <w:pPr>
              <w:jc w:val="center"/>
              <w:rPr>
                <w:color w:val="000000"/>
                <w:sz w:val="22"/>
                <w:szCs w:val="22"/>
              </w:rPr>
            </w:pPr>
          </w:p>
        </w:tc>
        <w:tc>
          <w:tcPr>
            <w:tcW w:w="4820" w:type="dxa"/>
            <w:gridSpan w:val="2"/>
            <w:shd w:val="clear" w:color="auto" w:fill="auto"/>
            <w:vAlign w:val="center"/>
          </w:tcPr>
          <w:p w14:paraId="17E0B31B" w14:textId="53657745" w:rsidR="009806E4" w:rsidRPr="007001F1" w:rsidRDefault="009806E4" w:rsidP="00EC1F84">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2243D160" w14:textId="77777777" w:rsidR="009806E4" w:rsidRPr="007001F1" w:rsidRDefault="009806E4" w:rsidP="001F1C28">
            <w:pPr>
              <w:jc w:val="center"/>
              <w:rPr>
                <w:color w:val="000000"/>
                <w:sz w:val="22"/>
                <w:szCs w:val="22"/>
              </w:rPr>
            </w:pPr>
          </w:p>
        </w:tc>
        <w:tc>
          <w:tcPr>
            <w:tcW w:w="567" w:type="dxa"/>
            <w:shd w:val="clear" w:color="auto" w:fill="auto"/>
            <w:vAlign w:val="center"/>
          </w:tcPr>
          <w:p w14:paraId="1EC41D0E" w14:textId="77777777" w:rsidR="009806E4" w:rsidRPr="007001F1" w:rsidRDefault="009806E4" w:rsidP="001F1C28">
            <w:pPr>
              <w:jc w:val="center"/>
              <w:rPr>
                <w:color w:val="000000"/>
                <w:sz w:val="22"/>
                <w:szCs w:val="22"/>
              </w:rPr>
            </w:pPr>
          </w:p>
        </w:tc>
        <w:tc>
          <w:tcPr>
            <w:tcW w:w="776" w:type="dxa"/>
            <w:shd w:val="clear" w:color="auto" w:fill="auto"/>
            <w:vAlign w:val="center"/>
          </w:tcPr>
          <w:p w14:paraId="649B5902" w14:textId="77777777" w:rsidR="009806E4" w:rsidRPr="007001F1" w:rsidRDefault="009806E4" w:rsidP="001F1C28">
            <w:pPr>
              <w:jc w:val="center"/>
              <w:rPr>
                <w:color w:val="000000"/>
                <w:sz w:val="22"/>
                <w:szCs w:val="22"/>
              </w:rPr>
            </w:pPr>
          </w:p>
        </w:tc>
        <w:tc>
          <w:tcPr>
            <w:tcW w:w="1775" w:type="dxa"/>
            <w:shd w:val="clear" w:color="auto" w:fill="auto"/>
            <w:vAlign w:val="center"/>
          </w:tcPr>
          <w:p w14:paraId="36B28109" w14:textId="77777777" w:rsidR="009806E4" w:rsidRPr="007001F1" w:rsidRDefault="009806E4" w:rsidP="001F1C28">
            <w:pPr>
              <w:jc w:val="center"/>
              <w:rPr>
                <w:color w:val="000000"/>
                <w:sz w:val="22"/>
                <w:szCs w:val="22"/>
              </w:rPr>
            </w:pPr>
          </w:p>
        </w:tc>
      </w:tr>
      <w:tr w:rsidR="009806E4" w:rsidRPr="007001F1" w14:paraId="7AD88013" w14:textId="77777777" w:rsidTr="007261E4">
        <w:trPr>
          <w:trHeight w:val="1095"/>
        </w:trPr>
        <w:tc>
          <w:tcPr>
            <w:tcW w:w="582" w:type="dxa"/>
            <w:vMerge/>
            <w:shd w:val="clear" w:color="auto" w:fill="auto"/>
            <w:noWrap/>
            <w:vAlign w:val="center"/>
          </w:tcPr>
          <w:p w14:paraId="0574D0BE" w14:textId="77777777" w:rsidR="009806E4" w:rsidRPr="007001F1" w:rsidRDefault="009806E4">
            <w:pPr>
              <w:jc w:val="center"/>
              <w:rPr>
                <w:color w:val="000000"/>
                <w:sz w:val="22"/>
                <w:szCs w:val="22"/>
              </w:rPr>
            </w:pPr>
          </w:p>
        </w:tc>
        <w:tc>
          <w:tcPr>
            <w:tcW w:w="4820" w:type="dxa"/>
            <w:gridSpan w:val="2"/>
            <w:shd w:val="clear" w:color="auto" w:fill="auto"/>
            <w:vAlign w:val="center"/>
          </w:tcPr>
          <w:p w14:paraId="6D78CC62" w14:textId="593DB417" w:rsidR="009806E4" w:rsidRPr="007001F1" w:rsidRDefault="009806E4" w:rsidP="00EC1F84">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4E45B0C1" w14:textId="77777777" w:rsidR="009806E4" w:rsidRPr="007001F1" w:rsidRDefault="009806E4" w:rsidP="001F1C28">
            <w:pPr>
              <w:jc w:val="center"/>
              <w:rPr>
                <w:color w:val="000000"/>
                <w:sz w:val="22"/>
                <w:szCs w:val="22"/>
              </w:rPr>
            </w:pPr>
          </w:p>
        </w:tc>
        <w:tc>
          <w:tcPr>
            <w:tcW w:w="567" w:type="dxa"/>
            <w:shd w:val="clear" w:color="auto" w:fill="auto"/>
            <w:vAlign w:val="center"/>
          </w:tcPr>
          <w:p w14:paraId="629ABE58" w14:textId="77777777" w:rsidR="009806E4" w:rsidRPr="007001F1" w:rsidRDefault="009806E4" w:rsidP="001F1C28">
            <w:pPr>
              <w:jc w:val="center"/>
              <w:rPr>
                <w:color w:val="000000"/>
                <w:sz w:val="22"/>
                <w:szCs w:val="22"/>
              </w:rPr>
            </w:pPr>
          </w:p>
        </w:tc>
        <w:tc>
          <w:tcPr>
            <w:tcW w:w="776" w:type="dxa"/>
            <w:shd w:val="clear" w:color="auto" w:fill="auto"/>
            <w:vAlign w:val="center"/>
          </w:tcPr>
          <w:p w14:paraId="658514D3" w14:textId="77777777" w:rsidR="009806E4" w:rsidRPr="007001F1" w:rsidRDefault="009806E4" w:rsidP="001F1C28">
            <w:pPr>
              <w:jc w:val="center"/>
              <w:rPr>
                <w:color w:val="000000"/>
                <w:sz w:val="22"/>
                <w:szCs w:val="22"/>
              </w:rPr>
            </w:pPr>
          </w:p>
        </w:tc>
        <w:tc>
          <w:tcPr>
            <w:tcW w:w="1775" w:type="dxa"/>
            <w:shd w:val="clear" w:color="auto" w:fill="auto"/>
            <w:vAlign w:val="center"/>
          </w:tcPr>
          <w:p w14:paraId="3D7CE135" w14:textId="77777777" w:rsidR="009806E4" w:rsidRPr="007001F1" w:rsidRDefault="009806E4" w:rsidP="001F1C28">
            <w:pPr>
              <w:jc w:val="center"/>
              <w:rPr>
                <w:color w:val="000000"/>
                <w:sz w:val="22"/>
                <w:szCs w:val="22"/>
              </w:rPr>
            </w:pPr>
          </w:p>
        </w:tc>
      </w:tr>
      <w:tr w:rsidR="001F1C28" w:rsidRPr="007001F1" w14:paraId="044CD897" w14:textId="77777777" w:rsidTr="007261E4">
        <w:trPr>
          <w:trHeight w:val="20"/>
        </w:trPr>
        <w:tc>
          <w:tcPr>
            <w:tcW w:w="582" w:type="dxa"/>
            <w:shd w:val="clear" w:color="auto" w:fill="auto"/>
            <w:noWrap/>
            <w:vAlign w:val="center"/>
            <w:hideMark/>
          </w:tcPr>
          <w:p w14:paraId="1C72CD51" w14:textId="087AD8CC" w:rsidR="001F1C28" w:rsidRPr="007001F1" w:rsidRDefault="00C769FE" w:rsidP="001F1C28">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7B3B651A" w14:textId="4E36132B" w:rsidR="001F1C28" w:rsidRPr="007001F1" w:rsidRDefault="001F1C28" w:rsidP="00EC1F84">
            <w:pPr>
              <w:jc w:val="both"/>
              <w:rPr>
                <w:color w:val="000000"/>
                <w:sz w:val="22"/>
                <w:szCs w:val="22"/>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30A29DFE"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93E36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986CC5D"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5AFA9A"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01CD3D20" w14:textId="77777777" w:rsidTr="002B4A5C">
        <w:trPr>
          <w:trHeight w:val="434"/>
        </w:trPr>
        <w:tc>
          <w:tcPr>
            <w:tcW w:w="582" w:type="dxa"/>
            <w:vMerge w:val="restart"/>
            <w:shd w:val="clear" w:color="auto" w:fill="auto"/>
            <w:noWrap/>
            <w:vAlign w:val="center"/>
            <w:hideMark/>
          </w:tcPr>
          <w:p w14:paraId="131DC90A" w14:textId="674CFD70" w:rsidR="009806E4" w:rsidRPr="007001F1" w:rsidRDefault="009806E4" w:rsidP="001F1C28">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78B6303D" w14:textId="35EE6AD8" w:rsidR="009806E4" w:rsidRPr="007001F1" w:rsidRDefault="009806E4" w:rsidP="00EC1F84">
            <w:pPr>
              <w:jc w:val="both"/>
              <w:rPr>
                <w:color w:val="000000"/>
                <w:sz w:val="22"/>
                <w:szCs w:val="22"/>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0065896D"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55D86A"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25C2EBB"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798416"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C4D4CCC" w14:textId="77777777" w:rsidTr="007261E4">
        <w:trPr>
          <w:trHeight w:val="885"/>
        </w:trPr>
        <w:tc>
          <w:tcPr>
            <w:tcW w:w="582" w:type="dxa"/>
            <w:vMerge/>
            <w:shd w:val="clear" w:color="auto" w:fill="auto"/>
            <w:noWrap/>
            <w:vAlign w:val="center"/>
          </w:tcPr>
          <w:p w14:paraId="22E589A3"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5ADDEF5B" w14:textId="17202C4E" w:rsidR="009806E4" w:rsidRPr="007001F1" w:rsidRDefault="009806E4" w:rsidP="00EC1F84">
            <w:pPr>
              <w:jc w:val="both"/>
              <w:rPr>
                <w:color w:val="000000"/>
                <w:sz w:val="22"/>
                <w:szCs w:val="22"/>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0F34584B" w14:textId="77777777" w:rsidR="009806E4" w:rsidRPr="007001F1" w:rsidRDefault="009806E4" w:rsidP="001F1C28">
            <w:pPr>
              <w:jc w:val="center"/>
              <w:rPr>
                <w:color w:val="000000"/>
                <w:sz w:val="22"/>
                <w:szCs w:val="22"/>
              </w:rPr>
            </w:pPr>
          </w:p>
        </w:tc>
        <w:tc>
          <w:tcPr>
            <w:tcW w:w="567" w:type="dxa"/>
            <w:shd w:val="clear" w:color="auto" w:fill="auto"/>
            <w:vAlign w:val="center"/>
          </w:tcPr>
          <w:p w14:paraId="662BEDBD" w14:textId="77777777" w:rsidR="009806E4" w:rsidRPr="007001F1" w:rsidRDefault="009806E4" w:rsidP="001F1C28">
            <w:pPr>
              <w:jc w:val="center"/>
              <w:rPr>
                <w:color w:val="000000"/>
                <w:sz w:val="22"/>
                <w:szCs w:val="22"/>
              </w:rPr>
            </w:pPr>
          </w:p>
        </w:tc>
        <w:tc>
          <w:tcPr>
            <w:tcW w:w="776" w:type="dxa"/>
            <w:shd w:val="clear" w:color="auto" w:fill="auto"/>
            <w:vAlign w:val="center"/>
          </w:tcPr>
          <w:p w14:paraId="3E4C6A37" w14:textId="77777777" w:rsidR="009806E4" w:rsidRPr="007001F1" w:rsidRDefault="009806E4" w:rsidP="001F1C28">
            <w:pPr>
              <w:jc w:val="center"/>
              <w:rPr>
                <w:color w:val="000000"/>
                <w:sz w:val="22"/>
                <w:szCs w:val="22"/>
              </w:rPr>
            </w:pPr>
          </w:p>
        </w:tc>
        <w:tc>
          <w:tcPr>
            <w:tcW w:w="1775" w:type="dxa"/>
            <w:shd w:val="clear" w:color="auto" w:fill="auto"/>
            <w:vAlign w:val="center"/>
          </w:tcPr>
          <w:p w14:paraId="149391CE" w14:textId="77777777" w:rsidR="009806E4" w:rsidRPr="007001F1" w:rsidRDefault="009806E4" w:rsidP="001F1C28">
            <w:pPr>
              <w:jc w:val="center"/>
              <w:rPr>
                <w:color w:val="000000"/>
                <w:sz w:val="22"/>
                <w:szCs w:val="22"/>
              </w:rPr>
            </w:pPr>
          </w:p>
        </w:tc>
      </w:tr>
      <w:tr w:rsidR="001F1C28" w:rsidRPr="007001F1" w14:paraId="53D75E1C" w14:textId="77777777" w:rsidTr="007261E4">
        <w:trPr>
          <w:trHeight w:val="20"/>
        </w:trPr>
        <w:tc>
          <w:tcPr>
            <w:tcW w:w="582" w:type="dxa"/>
            <w:shd w:val="clear" w:color="auto" w:fill="auto"/>
            <w:noWrap/>
            <w:vAlign w:val="center"/>
            <w:hideMark/>
          </w:tcPr>
          <w:p w14:paraId="39AEB524" w14:textId="1528D24C" w:rsidR="001F1C28" w:rsidRPr="007001F1" w:rsidRDefault="00C769FE">
            <w:pPr>
              <w:jc w:val="center"/>
              <w:rPr>
                <w:color w:val="000000"/>
                <w:sz w:val="22"/>
                <w:szCs w:val="22"/>
              </w:rPr>
            </w:pPr>
            <w:r w:rsidRPr="007001F1">
              <w:rPr>
                <w:color w:val="000000"/>
                <w:sz w:val="22"/>
                <w:szCs w:val="22"/>
              </w:rPr>
              <w:t>27</w:t>
            </w:r>
          </w:p>
        </w:tc>
        <w:tc>
          <w:tcPr>
            <w:tcW w:w="4820" w:type="dxa"/>
            <w:gridSpan w:val="2"/>
            <w:shd w:val="clear" w:color="auto" w:fill="auto"/>
            <w:vAlign w:val="center"/>
            <w:hideMark/>
          </w:tcPr>
          <w:p w14:paraId="7E67E89D" w14:textId="10DD429B" w:rsidR="001F1C28" w:rsidRPr="007001F1" w:rsidRDefault="001F1C28" w:rsidP="00EC1F84">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033E46"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7353CB43"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0A9CFD5"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97206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9C208C5"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07C1CD7" w14:textId="77777777" w:rsidTr="007261E4">
        <w:trPr>
          <w:trHeight w:val="20"/>
        </w:trPr>
        <w:tc>
          <w:tcPr>
            <w:tcW w:w="582" w:type="dxa"/>
            <w:shd w:val="clear" w:color="auto" w:fill="auto"/>
            <w:noWrap/>
            <w:vAlign w:val="center"/>
            <w:hideMark/>
          </w:tcPr>
          <w:p w14:paraId="08422B45" w14:textId="76008743" w:rsidR="001F1C28" w:rsidRPr="007001F1" w:rsidRDefault="00C769FE" w:rsidP="001F1C28">
            <w:pPr>
              <w:jc w:val="center"/>
              <w:rPr>
                <w:color w:val="000000"/>
                <w:sz w:val="22"/>
                <w:szCs w:val="22"/>
              </w:rPr>
            </w:pPr>
            <w:r w:rsidRPr="007001F1">
              <w:rPr>
                <w:color w:val="000000"/>
                <w:sz w:val="22"/>
                <w:szCs w:val="22"/>
              </w:rPr>
              <w:t>28</w:t>
            </w:r>
          </w:p>
        </w:tc>
        <w:tc>
          <w:tcPr>
            <w:tcW w:w="4820" w:type="dxa"/>
            <w:gridSpan w:val="2"/>
            <w:shd w:val="clear" w:color="auto" w:fill="auto"/>
            <w:vAlign w:val="center"/>
            <w:hideMark/>
          </w:tcPr>
          <w:p w14:paraId="6D82BA66" w14:textId="77777777" w:rsidR="001F1C28" w:rsidRPr="007001F1" w:rsidRDefault="001F1C28" w:rsidP="00EC1F84">
            <w:pPr>
              <w:jc w:val="both"/>
              <w:rPr>
                <w:color w:val="000000"/>
                <w:sz w:val="22"/>
                <w:szCs w:val="22"/>
              </w:rPr>
            </w:pPr>
            <w:r w:rsidRPr="007001F1">
              <w:rPr>
                <w:color w:val="000000"/>
                <w:sz w:val="22"/>
                <w:szCs w:val="22"/>
              </w:rPr>
              <w:t xml:space="preserve">Bolo vysvetlenie informácií potrebných na vypracovanie ponuky, návrhu a na preukázanie </w:t>
            </w:r>
            <w:r w:rsidRPr="007001F1">
              <w:rPr>
                <w:color w:val="000000"/>
                <w:sz w:val="22"/>
                <w:szCs w:val="22"/>
              </w:rPr>
              <w:lastRenderedPageBreak/>
              <w:t xml:space="preserve">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4B35CE12" w14:textId="77777777" w:rsidR="001F1C28" w:rsidRPr="007001F1" w:rsidRDefault="001F1C28" w:rsidP="001F1C28">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6A2F5B7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D580C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BB5A17" w14:textId="77777777" w:rsidR="001F1C28" w:rsidRPr="007001F1" w:rsidRDefault="001F1C28" w:rsidP="001F1C28">
            <w:pPr>
              <w:jc w:val="center"/>
              <w:rPr>
                <w:color w:val="000000"/>
                <w:sz w:val="22"/>
                <w:szCs w:val="22"/>
              </w:rPr>
            </w:pPr>
            <w:r w:rsidRPr="007001F1">
              <w:rPr>
                <w:color w:val="000000"/>
                <w:sz w:val="22"/>
                <w:szCs w:val="22"/>
              </w:rPr>
              <w:t> </w:t>
            </w:r>
          </w:p>
        </w:tc>
      </w:tr>
      <w:tr w:rsidR="009040BC" w:rsidRPr="007001F1" w14:paraId="2FCD1471" w14:textId="77777777" w:rsidTr="002B4A5C">
        <w:trPr>
          <w:trHeight w:val="178"/>
        </w:trPr>
        <w:tc>
          <w:tcPr>
            <w:tcW w:w="582" w:type="dxa"/>
            <w:vMerge w:val="restart"/>
            <w:shd w:val="clear" w:color="auto" w:fill="auto"/>
            <w:noWrap/>
            <w:vAlign w:val="center"/>
            <w:hideMark/>
          </w:tcPr>
          <w:p w14:paraId="146B40F2" w14:textId="20594F86" w:rsidR="009040BC" w:rsidRPr="007001F1" w:rsidRDefault="009040BC">
            <w:pPr>
              <w:jc w:val="center"/>
              <w:rPr>
                <w:color w:val="000000"/>
                <w:sz w:val="22"/>
                <w:szCs w:val="22"/>
              </w:rPr>
            </w:pPr>
            <w:r w:rsidRPr="007001F1">
              <w:rPr>
                <w:color w:val="000000"/>
                <w:sz w:val="22"/>
                <w:szCs w:val="22"/>
              </w:rPr>
              <w:t>29</w:t>
            </w:r>
          </w:p>
        </w:tc>
        <w:tc>
          <w:tcPr>
            <w:tcW w:w="4820" w:type="dxa"/>
            <w:gridSpan w:val="2"/>
            <w:shd w:val="clear" w:color="auto" w:fill="auto"/>
            <w:vAlign w:val="center"/>
            <w:hideMark/>
          </w:tcPr>
          <w:p w14:paraId="6F0D0982" w14:textId="65258D69" w:rsidR="009040BC" w:rsidRPr="007001F1" w:rsidRDefault="009040BC" w:rsidP="00EC1F84">
            <w:pPr>
              <w:jc w:val="both"/>
              <w:rPr>
                <w:color w:val="000000"/>
                <w:sz w:val="22"/>
                <w:szCs w:val="22"/>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14:paraId="6232C5E6"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DEE431"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E50B43"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EDCC8E"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278E2825" w14:textId="77777777" w:rsidTr="002B4A5C">
        <w:trPr>
          <w:trHeight w:val="370"/>
        </w:trPr>
        <w:tc>
          <w:tcPr>
            <w:tcW w:w="582" w:type="dxa"/>
            <w:vMerge/>
            <w:shd w:val="clear" w:color="auto" w:fill="auto"/>
            <w:noWrap/>
            <w:vAlign w:val="center"/>
          </w:tcPr>
          <w:p w14:paraId="42CF597A" w14:textId="77777777" w:rsidR="009040BC" w:rsidRPr="007001F1" w:rsidRDefault="009040BC">
            <w:pPr>
              <w:jc w:val="center"/>
              <w:rPr>
                <w:color w:val="000000"/>
                <w:sz w:val="22"/>
                <w:szCs w:val="22"/>
              </w:rPr>
            </w:pPr>
          </w:p>
        </w:tc>
        <w:tc>
          <w:tcPr>
            <w:tcW w:w="4820" w:type="dxa"/>
            <w:gridSpan w:val="2"/>
            <w:shd w:val="clear" w:color="auto" w:fill="auto"/>
            <w:vAlign w:val="center"/>
          </w:tcPr>
          <w:p w14:paraId="27A86F12" w14:textId="7C314645" w:rsidR="009040BC" w:rsidRPr="007001F1" w:rsidRDefault="009040BC" w:rsidP="00EC1F84">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03B9BF8A" w14:textId="77777777" w:rsidR="009040BC" w:rsidRPr="007001F1" w:rsidRDefault="009040BC" w:rsidP="001F1C28">
            <w:pPr>
              <w:jc w:val="center"/>
              <w:rPr>
                <w:color w:val="000000"/>
                <w:sz w:val="22"/>
                <w:szCs w:val="22"/>
              </w:rPr>
            </w:pPr>
          </w:p>
        </w:tc>
        <w:tc>
          <w:tcPr>
            <w:tcW w:w="567" w:type="dxa"/>
            <w:shd w:val="clear" w:color="auto" w:fill="auto"/>
            <w:vAlign w:val="center"/>
          </w:tcPr>
          <w:p w14:paraId="07F5B4E1" w14:textId="77777777" w:rsidR="009040BC" w:rsidRPr="007001F1" w:rsidRDefault="009040BC" w:rsidP="001F1C28">
            <w:pPr>
              <w:jc w:val="center"/>
              <w:rPr>
                <w:color w:val="000000"/>
                <w:sz w:val="22"/>
                <w:szCs w:val="22"/>
              </w:rPr>
            </w:pPr>
          </w:p>
        </w:tc>
        <w:tc>
          <w:tcPr>
            <w:tcW w:w="776" w:type="dxa"/>
            <w:shd w:val="clear" w:color="auto" w:fill="auto"/>
            <w:vAlign w:val="center"/>
          </w:tcPr>
          <w:p w14:paraId="7828C180" w14:textId="77777777" w:rsidR="009040BC" w:rsidRPr="007001F1" w:rsidRDefault="009040BC" w:rsidP="001F1C28">
            <w:pPr>
              <w:jc w:val="center"/>
              <w:rPr>
                <w:color w:val="000000"/>
                <w:sz w:val="22"/>
                <w:szCs w:val="22"/>
              </w:rPr>
            </w:pPr>
          </w:p>
        </w:tc>
        <w:tc>
          <w:tcPr>
            <w:tcW w:w="1775" w:type="dxa"/>
            <w:shd w:val="clear" w:color="auto" w:fill="auto"/>
            <w:vAlign w:val="center"/>
          </w:tcPr>
          <w:p w14:paraId="4E943A52" w14:textId="77777777" w:rsidR="009040BC" w:rsidRPr="007001F1" w:rsidRDefault="009040BC" w:rsidP="001F1C28">
            <w:pPr>
              <w:jc w:val="center"/>
              <w:rPr>
                <w:color w:val="000000"/>
                <w:sz w:val="22"/>
                <w:szCs w:val="22"/>
              </w:rPr>
            </w:pPr>
          </w:p>
        </w:tc>
      </w:tr>
      <w:tr w:rsidR="009040BC" w:rsidRPr="007001F1" w14:paraId="6CDA2AB5" w14:textId="77777777" w:rsidTr="002B4A5C">
        <w:trPr>
          <w:trHeight w:val="434"/>
        </w:trPr>
        <w:tc>
          <w:tcPr>
            <w:tcW w:w="582" w:type="dxa"/>
            <w:vMerge/>
            <w:shd w:val="clear" w:color="auto" w:fill="auto"/>
            <w:noWrap/>
            <w:vAlign w:val="center"/>
          </w:tcPr>
          <w:p w14:paraId="13A6CA71" w14:textId="77777777" w:rsidR="009040BC" w:rsidRPr="007001F1" w:rsidRDefault="009040BC">
            <w:pPr>
              <w:jc w:val="center"/>
              <w:rPr>
                <w:color w:val="000000"/>
                <w:sz w:val="22"/>
                <w:szCs w:val="22"/>
              </w:rPr>
            </w:pPr>
          </w:p>
        </w:tc>
        <w:tc>
          <w:tcPr>
            <w:tcW w:w="4820" w:type="dxa"/>
            <w:gridSpan w:val="2"/>
            <w:shd w:val="clear" w:color="auto" w:fill="auto"/>
            <w:vAlign w:val="center"/>
          </w:tcPr>
          <w:p w14:paraId="00B110F8" w14:textId="27B6B92A" w:rsidR="009040BC" w:rsidRPr="007001F1" w:rsidRDefault="009040BC" w:rsidP="002B4A5C">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3E4AB40" w14:textId="77777777" w:rsidR="009040BC" w:rsidRPr="007001F1" w:rsidRDefault="009040BC" w:rsidP="001F1C28">
            <w:pPr>
              <w:jc w:val="center"/>
              <w:rPr>
                <w:color w:val="000000"/>
                <w:sz w:val="22"/>
                <w:szCs w:val="22"/>
              </w:rPr>
            </w:pPr>
          </w:p>
        </w:tc>
        <w:tc>
          <w:tcPr>
            <w:tcW w:w="567" w:type="dxa"/>
            <w:shd w:val="clear" w:color="auto" w:fill="auto"/>
            <w:vAlign w:val="center"/>
          </w:tcPr>
          <w:p w14:paraId="168A6FB9" w14:textId="77777777" w:rsidR="009040BC" w:rsidRPr="007001F1" w:rsidRDefault="009040BC" w:rsidP="001F1C28">
            <w:pPr>
              <w:jc w:val="center"/>
              <w:rPr>
                <w:color w:val="000000"/>
                <w:sz w:val="22"/>
                <w:szCs w:val="22"/>
              </w:rPr>
            </w:pPr>
          </w:p>
        </w:tc>
        <w:tc>
          <w:tcPr>
            <w:tcW w:w="776" w:type="dxa"/>
            <w:shd w:val="clear" w:color="auto" w:fill="auto"/>
            <w:vAlign w:val="center"/>
          </w:tcPr>
          <w:p w14:paraId="57ECD765" w14:textId="77777777" w:rsidR="009040BC" w:rsidRPr="007001F1" w:rsidRDefault="009040BC" w:rsidP="001F1C28">
            <w:pPr>
              <w:jc w:val="center"/>
              <w:rPr>
                <w:color w:val="000000"/>
                <w:sz w:val="22"/>
                <w:szCs w:val="22"/>
              </w:rPr>
            </w:pPr>
          </w:p>
        </w:tc>
        <w:tc>
          <w:tcPr>
            <w:tcW w:w="1775" w:type="dxa"/>
            <w:shd w:val="clear" w:color="auto" w:fill="auto"/>
            <w:vAlign w:val="center"/>
          </w:tcPr>
          <w:p w14:paraId="34103551" w14:textId="77777777" w:rsidR="009040BC" w:rsidRPr="007001F1" w:rsidRDefault="009040BC" w:rsidP="001F1C28">
            <w:pPr>
              <w:jc w:val="center"/>
              <w:rPr>
                <w:color w:val="000000"/>
                <w:sz w:val="22"/>
                <w:szCs w:val="22"/>
              </w:rPr>
            </w:pPr>
          </w:p>
        </w:tc>
      </w:tr>
      <w:tr w:rsidR="009040BC" w:rsidRPr="007001F1" w14:paraId="68793AF5" w14:textId="77777777" w:rsidTr="007261E4">
        <w:trPr>
          <w:trHeight w:val="633"/>
        </w:trPr>
        <w:tc>
          <w:tcPr>
            <w:tcW w:w="582" w:type="dxa"/>
            <w:vMerge/>
            <w:shd w:val="clear" w:color="auto" w:fill="auto"/>
            <w:noWrap/>
            <w:vAlign w:val="center"/>
          </w:tcPr>
          <w:p w14:paraId="08A54A22" w14:textId="77777777" w:rsidR="009040BC" w:rsidRPr="007001F1" w:rsidRDefault="009040BC">
            <w:pPr>
              <w:jc w:val="center"/>
              <w:rPr>
                <w:color w:val="000000"/>
                <w:sz w:val="22"/>
                <w:szCs w:val="22"/>
              </w:rPr>
            </w:pPr>
          </w:p>
        </w:tc>
        <w:tc>
          <w:tcPr>
            <w:tcW w:w="4820" w:type="dxa"/>
            <w:gridSpan w:val="2"/>
            <w:shd w:val="clear" w:color="auto" w:fill="auto"/>
            <w:vAlign w:val="center"/>
          </w:tcPr>
          <w:p w14:paraId="4819AEE0" w14:textId="5ABBB955" w:rsidR="009040BC" w:rsidRPr="007001F1" w:rsidRDefault="009040BC" w:rsidP="00EC1F84">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1C56ADE1" w14:textId="77777777" w:rsidR="009040BC" w:rsidRPr="007001F1" w:rsidRDefault="009040BC" w:rsidP="001F1C28">
            <w:pPr>
              <w:jc w:val="center"/>
              <w:rPr>
                <w:color w:val="000000"/>
                <w:sz w:val="22"/>
                <w:szCs w:val="22"/>
              </w:rPr>
            </w:pPr>
          </w:p>
        </w:tc>
        <w:tc>
          <w:tcPr>
            <w:tcW w:w="567" w:type="dxa"/>
            <w:shd w:val="clear" w:color="auto" w:fill="auto"/>
            <w:vAlign w:val="center"/>
          </w:tcPr>
          <w:p w14:paraId="445956CC" w14:textId="77777777" w:rsidR="009040BC" w:rsidRPr="007001F1" w:rsidRDefault="009040BC" w:rsidP="001F1C28">
            <w:pPr>
              <w:jc w:val="center"/>
              <w:rPr>
                <w:color w:val="000000"/>
                <w:sz w:val="22"/>
                <w:szCs w:val="22"/>
              </w:rPr>
            </w:pPr>
          </w:p>
        </w:tc>
        <w:tc>
          <w:tcPr>
            <w:tcW w:w="776" w:type="dxa"/>
            <w:shd w:val="clear" w:color="auto" w:fill="auto"/>
            <w:vAlign w:val="center"/>
          </w:tcPr>
          <w:p w14:paraId="3263A395" w14:textId="77777777" w:rsidR="009040BC" w:rsidRPr="007001F1" w:rsidRDefault="009040BC" w:rsidP="001F1C28">
            <w:pPr>
              <w:jc w:val="center"/>
              <w:rPr>
                <w:color w:val="000000"/>
                <w:sz w:val="22"/>
                <w:szCs w:val="22"/>
              </w:rPr>
            </w:pPr>
          </w:p>
        </w:tc>
        <w:tc>
          <w:tcPr>
            <w:tcW w:w="1775" w:type="dxa"/>
            <w:shd w:val="clear" w:color="auto" w:fill="auto"/>
            <w:vAlign w:val="center"/>
          </w:tcPr>
          <w:p w14:paraId="33874BF1" w14:textId="77777777" w:rsidR="009040BC" w:rsidRPr="007001F1" w:rsidRDefault="009040BC" w:rsidP="001F1C28">
            <w:pPr>
              <w:jc w:val="center"/>
              <w:rPr>
                <w:color w:val="000000"/>
                <w:sz w:val="22"/>
                <w:szCs w:val="22"/>
              </w:rPr>
            </w:pPr>
          </w:p>
        </w:tc>
      </w:tr>
      <w:tr w:rsidR="009040BC" w:rsidRPr="007001F1" w14:paraId="64BC5D68" w14:textId="77777777" w:rsidTr="007261E4">
        <w:trPr>
          <w:trHeight w:val="760"/>
        </w:trPr>
        <w:tc>
          <w:tcPr>
            <w:tcW w:w="582" w:type="dxa"/>
            <w:vMerge w:val="restart"/>
            <w:shd w:val="clear" w:color="auto" w:fill="auto"/>
            <w:noWrap/>
            <w:vAlign w:val="center"/>
            <w:hideMark/>
          </w:tcPr>
          <w:p w14:paraId="6995F702" w14:textId="3745C563" w:rsidR="009040BC" w:rsidRPr="007001F1" w:rsidRDefault="009040BC" w:rsidP="001F1C28">
            <w:pPr>
              <w:jc w:val="center"/>
              <w:rPr>
                <w:color w:val="000000"/>
                <w:sz w:val="22"/>
                <w:szCs w:val="22"/>
              </w:rPr>
            </w:pPr>
            <w:r w:rsidRPr="007001F1">
              <w:rPr>
                <w:color w:val="000000"/>
                <w:sz w:val="22"/>
                <w:szCs w:val="22"/>
              </w:rPr>
              <w:t>30</w:t>
            </w:r>
          </w:p>
        </w:tc>
        <w:tc>
          <w:tcPr>
            <w:tcW w:w="4820" w:type="dxa"/>
            <w:gridSpan w:val="2"/>
            <w:shd w:val="clear" w:color="auto" w:fill="auto"/>
            <w:vAlign w:val="center"/>
            <w:hideMark/>
          </w:tcPr>
          <w:p w14:paraId="3931FE44" w14:textId="32FC2A52" w:rsidR="009040BC" w:rsidRPr="007001F1" w:rsidRDefault="009040BC" w:rsidP="00EC1F84">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14:paraId="4DF437D1"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0E20D9"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20EE918"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1110366"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4B495E85" w14:textId="77777777" w:rsidTr="002B4A5C">
        <w:trPr>
          <w:trHeight w:val="272"/>
        </w:trPr>
        <w:tc>
          <w:tcPr>
            <w:tcW w:w="582" w:type="dxa"/>
            <w:vMerge/>
            <w:shd w:val="clear" w:color="auto" w:fill="auto"/>
            <w:noWrap/>
            <w:vAlign w:val="center"/>
          </w:tcPr>
          <w:p w14:paraId="0A32F5C8" w14:textId="77777777" w:rsidR="009040BC" w:rsidRPr="007001F1" w:rsidRDefault="009040BC" w:rsidP="001F1C28">
            <w:pPr>
              <w:jc w:val="center"/>
              <w:rPr>
                <w:color w:val="000000"/>
                <w:sz w:val="22"/>
                <w:szCs w:val="22"/>
              </w:rPr>
            </w:pPr>
          </w:p>
        </w:tc>
        <w:tc>
          <w:tcPr>
            <w:tcW w:w="4820" w:type="dxa"/>
            <w:gridSpan w:val="2"/>
            <w:shd w:val="clear" w:color="auto" w:fill="auto"/>
            <w:vAlign w:val="center"/>
          </w:tcPr>
          <w:p w14:paraId="600BA44A" w14:textId="718187DF" w:rsidR="009040BC" w:rsidRPr="007001F1" w:rsidRDefault="009040BC" w:rsidP="00EC1F84">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39AA9249" w14:textId="77777777" w:rsidR="009040BC" w:rsidRPr="007001F1" w:rsidRDefault="009040BC" w:rsidP="001F1C28">
            <w:pPr>
              <w:jc w:val="center"/>
              <w:rPr>
                <w:color w:val="000000"/>
                <w:sz w:val="22"/>
                <w:szCs w:val="22"/>
              </w:rPr>
            </w:pPr>
          </w:p>
        </w:tc>
        <w:tc>
          <w:tcPr>
            <w:tcW w:w="567" w:type="dxa"/>
            <w:shd w:val="clear" w:color="auto" w:fill="auto"/>
            <w:vAlign w:val="center"/>
          </w:tcPr>
          <w:p w14:paraId="5FBAC778" w14:textId="77777777" w:rsidR="009040BC" w:rsidRPr="007001F1" w:rsidRDefault="009040BC" w:rsidP="001F1C28">
            <w:pPr>
              <w:jc w:val="center"/>
              <w:rPr>
                <w:color w:val="000000"/>
                <w:sz w:val="22"/>
                <w:szCs w:val="22"/>
              </w:rPr>
            </w:pPr>
          </w:p>
        </w:tc>
        <w:tc>
          <w:tcPr>
            <w:tcW w:w="776" w:type="dxa"/>
            <w:shd w:val="clear" w:color="auto" w:fill="auto"/>
            <w:vAlign w:val="center"/>
          </w:tcPr>
          <w:p w14:paraId="1B833557" w14:textId="77777777" w:rsidR="009040BC" w:rsidRPr="007001F1" w:rsidRDefault="009040BC" w:rsidP="001F1C28">
            <w:pPr>
              <w:jc w:val="center"/>
              <w:rPr>
                <w:color w:val="000000"/>
                <w:sz w:val="22"/>
                <w:szCs w:val="22"/>
              </w:rPr>
            </w:pPr>
          </w:p>
        </w:tc>
        <w:tc>
          <w:tcPr>
            <w:tcW w:w="1775" w:type="dxa"/>
            <w:shd w:val="clear" w:color="auto" w:fill="auto"/>
            <w:vAlign w:val="center"/>
          </w:tcPr>
          <w:p w14:paraId="13A20FEB" w14:textId="77777777" w:rsidR="009040BC" w:rsidRPr="007001F1" w:rsidRDefault="009040BC" w:rsidP="001F1C28">
            <w:pPr>
              <w:jc w:val="center"/>
              <w:rPr>
                <w:color w:val="000000"/>
                <w:sz w:val="22"/>
                <w:szCs w:val="22"/>
              </w:rPr>
            </w:pPr>
          </w:p>
        </w:tc>
      </w:tr>
      <w:tr w:rsidR="009040BC" w:rsidRPr="007001F1" w14:paraId="7BF7EB83" w14:textId="77777777" w:rsidTr="007261E4">
        <w:trPr>
          <w:trHeight w:val="760"/>
        </w:trPr>
        <w:tc>
          <w:tcPr>
            <w:tcW w:w="582" w:type="dxa"/>
            <w:vMerge/>
            <w:shd w:val="clear" w:color="auto" w:fill="auto"/>
            <w:noWrap/>
            <w:vAlign w:val="center"/>
          </w:tcPr>
          <w:p w14:paraId="58BBFE57" w14:textId="77777777" w:rsidR="009040BC" w:rsidRPr="007001F1" w:rsidRDefault="009040BC" w:rsidP="001F1C28">
            <w:pPr>
              <w:jc w:val="center"/>
              <w:rPr>
                <w:color w:val="000000"/>
                <w:sz w:val="22"/>
                <w:szCs w:val="22"/>
              </w:rPr>
            </w:pPr>
          </w:p>
        </w:tc>
        <w:tc>
          <w:tcPr>
            <w:tcW w:w="4820" w:type="dxa"/>
            <w:gridSpan w:val="2"/>
            <w:shd w:val="clear" w:color="auto" w:fill="auto"/>
            <w:vAlign w:val="center"/>
          </w:tcPr>
          <w:p w14:paraId="3F192A45" w14:textId="1E54DC13" w:rsidR="009040BC" w:rsidRPr="007001F1" w:rsidRDefault="009040BC" w:rsidP="00EC1F84">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43776AAA" w14:textId="77777777" w:rsidR="009040BC" w:rsidRPr="007001F1" w:rsidRDefault="009040BC" w:rsidP="001F1C28">
            <w:pPr>
              <w:jc w:val="center"/>
              <w:rPr>
                <w:color w:val="000000"/>
                <w:sz w:val="22"/>
                <w:szCs w:val="22"/>
              </w:rPr>
            </w:pPr>
          </w:p>
        </w:tc>
        <w:tc>
          <w:tcPr>
            <w:tcW w:w="567" w:type="dxa"/>
            <w:shd w:val="clear" w:color="auto" w:fill="auto"/>
            <w:vAlign w:val="center"/>
          </w:tcPr>
          <w:p w14:paraId="5743CE2E" w14:textId="77777777" w:rsidR="009040BC" w:rsidRPr="007001F1" w:rsidRDefault="009040BC" w:rsidP="001F1C28">
            <w:pPr>
              <w:jc w:val="center"/>
              <w:rPr>
                <w:color w:val="000000"/>
                <w:sz w:val="22"/>
                <w:szCs w:val="22"/>
              </w:rPr>
            </w:pPr>
          </w:p>
        </w:tc>
        <w:tc>
          <w:tcPr>
            <w:tcW w:w="776" w:type="dxa"/>
            <w:shd w:val="clear" w:color="auto" w:fill="auto"/>
            <w:vAlign w:val="center"/>
          </w:tcPr>
          <w:p w14:paraId="5F498D0E" w14:textId="77777777" w:rsidR="009040BC" w:rsidRPr="007001F1" w:rsidRDefault="009040BC" w:rsidP="001F1C28">
            <w:pPr>
              <w:jc w:val="center"/>
              <w:rPr>
                <w:color w:val="000000"/>
                <w:sz w:val="22"/>
                <w:szCs w:val="22"/>
              </w:rPr>
            </w:pPr>
          </w:p>
        </w:tc>
        <w:tc>
          <w:tcPr>
            <w:tcW w:w="1775" w:type="dxa"/>
            <w:shd w:val="clear" w:color="auto" w:fill="auto"/>
            <w:vAlign w:val="center"/>
          </w:tcPr>
          <w:p w14:paraId="23B543D4" w14:textId="77777777" w:rsidR="009040BC" w:rsidRPr="007001F1" w:rsidRDefault="009040BC" w:rsidP="001F1C28">
            <w:pPr>
              <w:jc w:val="center"/>
              <w:rPr>
                <w:color w:val="000000"/>
                <w:sz w:val="22"/>
                <w:szCs w:val="22"/>
              </w:rPr>
            </w:pPr>
          </w:p>
        </w:tc>
      </w:tr>
      <w:tr w:rsidR="009040BC" w:rsidRPr="007001F1" w14:paraId="4DC4C5BE" w14:textId="77777777" w:rsidTr="007261E4">
        <w:trPr>
          <w:trHeight w:val="1140"/>
        </w:trPr>
        <w:tc>
          <w:tcPr>
            <w:tcW w:w="582" w:type="dxa"/>
            <w:vMerge w:val="restart"/>
            <w:shd w:val="clear" w:color="auto" w:fill="auto"/>
            <w:noWrap/>
            <w:vAlign w:val="center"/>
            <w:hideMark/>
          </w:tcPr>
          <w:p w14:paraId="29585A91" w14:textId="0AB2266F" w:rsidR="009040BC" w:rsidRPr="007001F1" w:rsidRDefault="009040BC">
            <w:pPr>
              <w:jc w:val="center"/>
              <w:rPr>
                <w:color w:val="000000"/>
                <w:sz w:val="22"/>
                <w:szCs w:val="22"/>
              </w:rPr>
            </w:pPr>
            <w:r w:rsidRPr="007001F1">
              <w:rPr>
                <w:color w:val="000000"/>
                <w:sz w:val="22"/>
                <w:szCs w:val="22"/>
              </w:rPr>
              <w:t>31</w:t>
            </w:r>
          </w:p>
        </w:tc>
        <w:tc>
          <w:tcPr>
            <w:tcW w:w="4820" w:type="dxa"/>
            <w:gridSpan w:val="2"/>
            <w:shd w:val="clear" w:color="auto" w:fill="auto"/>
            <w:vAlign w:val="center"/>
            <w:hideMark/>
          </w:tcPr>
          <w:p w14:paraId="3D9722D9" w14:textId="35107ED6" w:rsidR="009040BC" w:rsidRPr="007001F1" w:rsidRDefault="009040BC" w:rsidP="00EC1F84">
            <w:pPr>
              <w:jc w:val="both"/>
              <w:rPr>
                <w:color w:val="000000"/>
                <w:sz w:val="21"/>
                <w:szCs w:val="21"/>
              </w:rPr>
            </w:pPr>
            <w:r w:rsidRPr="007001F1">
              <w:rPr>
                <w:color w:val="000000"/>
                <w:sz w:val="21"/>
                <w:szCs w:val="21"/>
              </w:rPr>
              <w:t xml:space="preserve">a) V prípade, že verejný obstarávateľ obmedzil počet záujemcov, ktorých vyzve na predloženie ponuky, vyhodnocoval ich podklady v súlade s objektívnymi a nediskriminačnými pravidlami, ktoré si na tento </w:t>
            </w:r>
            <w:r w:rsidR="00EC1F84" w:rsidRPr="007001F1">
              <w:rPr>
                <w:color w:val="000000"/>
                <w:sz w:val="21"/>
                <w:szCs w:val="21"/>
              </w:rPr>
              <w:t>účel určil?</w:t>
            </w:r>
          </w:p>
        </w:tc>
        <w:tc>
          <w:tcPr>
            <w:tcW w:w="567" w:type="dxa"/>
            <w:shd w:val="clear" w:color="auto" w:fill="auto"/>
            <w:vAlign w:val="center"/>
            <w:hideMark/>
          </w:tcPr>
          <w:p w14:paraId="6A20C52F"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397A90"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1F9BA9"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A388D2"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5DBDB939" w14:textId="77777777" w:rsidTr="002B4A5C">
        <w:trPr>
          <w:trHeight w:val="875"/>
        </w:trPr>
        <w:tc>
          <w:tcPr>
            <w:tcW w:w="582" w:type="dxa"/>
            <w:vMerge/>
            <w:shd w:val="clear" w:color="auto" w:fill="auto"/>
            <w:noWrap/>
            <w:vAlign w:val="center"/>
          </w:tcPr>
          <w:p w14:paraId="6FD7878D" w14:textId="77777777" w:rsidR="009040BC" w:rsidRPr="007001F1" w:rsidRDefault="009040BC">
            <w:pPr>
              <w:jc w:val="center"/>
              <w:rPr>
                <w:color w:val="000000"/>
                <w:sz w:val="22"/>
                <w:szCs w:val="22"/>
              </w:rPr>
            </w:pPr>
          </w:p>
        </w:tc>
        <w:tc>
          <w:tcPr>
            <w:tcW w:w="4820" w:type="dxa"/>
            <w:gridSpan w:val="2"/>
            <w:shd w:val="clear" w:color="auto" w:fill="auto"/>
            <w:vAlign w:val="center"/>
          </w:tcPr>
          <w:p w14:paraId="3A782E13" w14:textId="66F3490B" w:rsidR="009040BC" w:rsidRPr="007001F1" w:rsidRDefault="009040BC" w:rsidP="00EC1F84">
            <w:pPr>
              <w:jc w:val="both"/>
              <w:rPr>
                <w:color w:val="000000"/>
                <w:sz w:val="22"/>
                <w:szCs w:val="22"/>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2F8C6080" w14:textId="77777777" w:rsidR="009040BC" w:rsidRPr="007001F1" w:rsidRDefault="009040BC" w:rsidP="001F1C28">
            <w:pPr>
              <w:jc w:val="center"/>
              <w:rPr>
                <w:color w:val="000000"/>
                <w:sz w:val="22"/>
                <w:szCs w:val="22"/>
              </w:rPr>
            </w:pPr>
          </w:p>
        </w:tc>
        <w:tc>
          <w:tcPr>
            <w:tcW w:w="567" w:type="dxa"/>
            <w:shd w:val="clear" w:color="auto" w:fill="auto"/>
            <w:vAlign w:val="center"/>
          </w:tcPr>
          <w:p w14:paraId="375EE0EC" w14:textId="77777777" w:rsidR="009040BC" w:rsidRPr="007001F1" w:rsidRDefault="009040BC" w:rsidP="001F1C28">
            <w:pPr>
              <w:jc w:val="center"/>
              <w:rPr>
                <w:color w:val="000000"/>
                <w:sz w:val="22"/>
                <w:szCs w:val="22"/>
              </w:rPr>
            </w:pPr>
          </w:p>
        </w:tc>
        <w:tc>
          <w:tcPr>
            <w:tcW w:w="776" w:type="dxa"/>
            <w:shd w:val="clear" w:color="auto" w:fill="auto"/>
            <w:vAlign w:val="center"/>
          </w:tcPr>
          <w:p w14:paraId="4DE79014" w14:textId="77777777" w:rsidR="009040BC" w:rsidRPr="007001F1" w:rsidRDefault="009040BC" w:rsidP="001F1C28">
            <w:pPr>
              <w:jc w:val="center"/>
              <w:rPr>
                <w:color w:val="000000"/>
                <w:sz w:val="22"/>
                <w:szCs w:val="22"/>
              </w:rPr>
            </w:pPr>
          </w:p>
        </w:tc>
        <w:tc>
          <w:tcPr>
            <w:tcW w:w="1775" w:type="dxa"/>
            <w:shd w:val="clear" w:color="auto" w:fill="auto"/>
            <w:vAlign w:val="center"/>
          </w:tcPr>
          <w:p w14:paraId="478F4102" w14:textId="77777777" w:rsidR="009040BC" w:rsidRPr="007001F1" w:rsidRDefault="009040BC" w:rsidP="001F1C28">
            <w:pPr>
              <w:jc w:val="center"/>
              <w:rPr>
                <w:color w:val="000000"/>
                <w:sz w:val="22"/>
                <w:szCs w:val="22"/>
              </w:rPr>
            </w:pPr>
          </w:p>
        </w:tc>
      </w:tr>
      <w:tr w:rsidR="009040BC" w:rsidRPr="007001F1" w14:paraId="4186E08C" w14:textId="77777777" w:rsidTr="002B4A5C">
        <w:trPr>
          <w:trHeight w:val="1130"/>
        </w:trPr>
        <w:tc>
          <w:tcPr>
            <w:tcW w:w="582" w:type="dxa"/>
            <w:vMerge w:val="restart"/>
            <w:shd w:val="clear" w:color="auto" w:fill="auto"/>
            <w:noWrap/>
            <w:vAlign w:val="center"/>
            <w:hideMark/>
          </w:tcPr>
          <w:p w14:paraId="10E2E19E" w14:textId="1481EB1B" w:rsidR="009040BC" w:rsidRPr="007001F1" w:rsidRDefault="009040BC">
            <w:pPr>
              <w:jc w:val="center"/>
              <w:rPr>
                <w:color w:val="000000"/>
                <w:sz w:val="22"/>
                <w:szCs w:val="22"/>
              </w:rPr>
            </w:pPr>
            <w:r w:rsidRPr="007001F1">
              <w:rPr>
                <w:color w:val="000000"/>
                <w:sz w:val="22"/>
                <w:szCs w:val="22"/>
              </w:rPr>
              <w:t>32</w:t>
            </w:r>
          </w:p>
        </w:tc>
        <w:tc>
          <w:tcPr>
            <w:tcW w:w="4820" w:type="dxa"/>
            <w:gridSpan w:val="2"/>
            <w:shd w:val="clear" w:color="auto" w:fill="auto"/>
            <w:vAlign w:val="center"/>
            <w:hideMark/>
          </w:tcPr>
          <w:p w14:paraId="6AF62AD6" w14:textId="326675EC" w:rsidR="009040BC" w:rsidRPr="007001F1" w:rsidRDefault="009040BC" w:rsidP="00EC1F84">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00D635AD"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D5F0E9"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87E3EE"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E3FD2CE"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03E65EA9" w14:textId="77777777" w:rsidTr="002B4A5C">
        <w:trPr>
          <w:trHeight w:val="696"/>
        </w:trPr>
        <w:tc>
          <w:tcPr>
            <w:tcW w:w="582" w:type="dxa"/>
            <w:vMerge/>
            <w:shd w:val="clear" w:color="auto" w:fill="auto"/>
            <w:noWrap/>
            <w:vAlign w:val="center"/>
          </w:tcPr>
          <w:p w14:paraId="427F883A" w14:textId="77777777" w:rsidR="009040BC" w:rsidRPr="007001F1" w:rsidRDefault="009040BC">
            <w:pPr>
              <w:jc w:val="center"/>
              <w:rPr>
                <w:color w:val="000000"/>
                <w:sz w:val="22"/>
                <w:szCs w:val="22"/>
              </w:rPr>
            </w:pPr>
          </w:p>
        </w:tc>
        <w:tc>
          <w:tcPr>
            <w:tcW w:w="4820" w:type="dxa"/>
            <w:gridSpan w:val="2"/>
            <w:shd w:val="clear" w:color="auto" w:fill="auto"/>
            <w:vAlign w:val="center"/>
          </w:tcPr>
          <w:p w14:paraId="3199EA25" w14:textId="2B38A634" w:rsidR="009040BC" w:rsidRPr="007001F1" w:rsidRDefault="009040BC" w:rsidP="00EC1F84">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78B85572" w14:textId="77777777" w:rsidR="009040BC" w:rsidRPr="007001F1" w:rsidRDefault="009040BC" w:rsidP="001F1C28">
            <w:pPr>
              <w:jc w:val="center"/>
              <w:rPr>
                <w:color w:val="000000"/>
                <w:sz w:val="22"/>
                <w:szCs w:val="22"/>
              </w:rPr>
            </w:pPr>
          </w:p>
        </w:tc>
        <w:tc>
          <w:tcPr>
            <w:tcW w:w="567" w:type="dxa"/>
            <w:shd w:val="clear" w:color="auto" w:fill="auto"/>
            <w:vAlign w:val="center"/>
          </w:tcPr>
          <w:p w14:paraId="52B2E59B" w14:textId="77777777" w:rsidR="009040BC" w:rsidRPr="007001F1" w:rsidRDefault="009040BC" w:rsidP="001F1C28">
            <w:pPr>
              <w:jc w:val="center"/>
              <w:rPr>
                <w:color w:val="000000"/>
                <w:sz w:val="22"/>
                <w:szCs w:val="22"/>
              </w:rPr>
            </w:pPr>
          </w:p>
        </w:tc>
        <w:tc>
          <w:tcPr>
            <w:tcW w:w="776" w:type="dxa"/>
            <w:shd w:val="clear" w:color="auto" w:fill="auto"/>
            <w:vAlign w:val="center"/>
          </w:tcPr>
          <w:p w14:paraId="341F5A6E" w14:textId="77777777" w:rsidR="009040BC" w:rsidRPr="007001F1" w:rsidRDefault="009040BC" w:rsidP="001F1C28">
            <w:pPr>
              <w:jc w:val="center"/>
              <w:rPr>
                <w:color w:val="000000"/>
                <w:sz w:val="22"/>
                <w:szCs w:val="22"/>
              </w:rPr>
            </w:pPr>
          </w:p>
        </w:tc>
        <w:tc>
          <w:tcPr>
            <w:tcW w:w="1775" w:type="dxa"/>
            <w:shd w:val="clear" w:color="auto" w:fill="auto"/>
            <w:vAlign w:val="center"/>
          </w:tcPr>
          <w:p w14:paraId="31DCEFC0" w14:textId="77777777" w:rsidR="009040BC" w:rsidRPr="007001F1" w:rsidRDefault="009040BC" w:rsidP="001F1C28">
            <w:pPr>
              <w:jc w:val="center"/>
              <w:rPr>
                <w:color w:val="000000"/>
                <w:sz w:val="22"/>
                <w:szCs w:val="22"/>
              </w:rPr>
            </w:pPr>
          </w:p>
        </w:tc>
      </w:tr>
      <w:tr w:rsidR="001F1C28" w:rsidRPr="007001F1" w14:paraId="52676A50" w14:textId="77777777" w:rsidTr="007261E4">
        <w:trPr>
          <w:trHeight w:val="20"/>
        </w:trPr>
        <w:tc>
          <w:tcPr>
            <w:tcW w:w="582" w:type="dxa"/>
            <w:shd w:val="clear" w:color="auto" w:fill="auto"/>
            <w:noWrap/>
            <w:vAlign w:val="center"/>
            <w:hideMark/>
          </w:tcPr>
          <w:p w14:paraId="6E61236D" w14:textId="4788D6DD" w:rsidR="001F1C28" w:rsidRPr="007001F1" w:rsidRDefault="00C769FE">
            <w:pPr>
              <w:jc w:val="center"/>
              <w:rPr>
                <w:color w:val="000000"/>
                <w:sz w:val="22"/>
                <w:szCs w:val="22"/>
              </w:rPr>
            </w:pPr>
            <w:r w:rsidRPr="007001F1">
              <w:rPr>
                <w:color w:val="000000"/>
                <w:sz w:val="22"/>
                <w:szCs w:val="22"/>
              </w:rPr>
              <w:t>33</w:t>
            </w:r>
          </w:p>
        </w:tc>
        <w:tc>
          <w:tcPr>
            <w:tcW w:w="4820" w:type="dxa"/>
            <w:gridSpan w:val="2"/>
            <w:shd w:val="clear" w:color="auto" w:fill="auto"/>
            <w:vAlign w:val="center"/>
            <w:hideMark/>
          </w:tcPr>
          <w:p w14:paraId="1F98F68C" w14:textId="25ACD633" w:rsidR="001F1C28" w:rsidRPr="007001F1" w:rsidRDefault="00217676" w:rsidP="00EC1F8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A372CB4"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BAD90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256B2A"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E8D00E1"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C45D6D7" w14:textId="77777777" w:rsidTr="007261E4">
        <w:trPr>
          <w:trHeight w:val="20"/>
        </w:trPr>
        <w:tc>
          <w:tcPr>
            <w:tcW w:w="582" w:type="dxa"/>
            <w:shd w:val="clear" w:color="auto" w:fill="auto"/>
            <w:noWrap/>
            <w:vAlign w:val="center"/>
            <w:hideMark/>
          </w:tcPr>
          <w:p w14:paraId="64667034" w14:textId="511BA00D" w:rsidR="001F1C28" w:rsidRPr="007001F1" w:rsidRDefault="00C769FE">
            <w:pPr>
              <w:jc w:val="center"/>
              <w:rPr>
                <w:color w:val="000000"/>
                <w:sz w:val="22"/>
                <w:szCs w:val="22"/>
              </w:rPr>
            </w:pPr>
            <w:r w:rsidRPr="007001F1">
              <w:rPr>
                <w:color w:val="000000"/>
                <w:sz w:val="22"/>
                <w:szCs w:val="22"/>
              </w:rPr>
              <w:t>34</w:t>
            </w:r>
          </w:p>
        </w:tc>
        <w:tc>
          <w:tcPr>
            <w:tcW w:w="4820" w:type="dxa"/>
            <w:gridSpan w:val="2"/>
            <w:shd w:val="clear" w:color="auto" w:fill="auto"/>
            <w:vAlign w:val="center"/>
            <w:hideMark/>
          </w:tcPr>
          <w:p w14:paraId="48EB5F5F" w14:textId="77777777" w:rsidR="001F1C28" w:rsidRPr="007001F1" w:rsidRDefault="001F1C28" w:rsidP="00EC1F84">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08B6893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BBDF2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6D780D"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A32EC4" w14:textId="77777777" w:rsidR="001F1C28" w:rsidRPr="007001F1" w:rsidRDefault="001F1C28" w:rsidP="001F1C28">
            <w:pPr>
              <w:jc w:val="center"/>
              <w:rPr>
                <w:color w:val="000000"/>
                <w:sz w:val="22"/>
                <w:szCs w:val="22"/>
              </w:rPr>
            </w:pPr>
            <w:r w:rsidRPr="007001F1">
              <w:rPr>
                <w:color w:val="000000"/>
                <w:sz w:val="22"/>
                <w:szCs w:val="22"/>
              </w:rPr>
              <w:t> </w:t>
            </w:r>
          </w:p>
        </w:tc>
      </w:tr>
      <w:tr w:rsidR="006A6C49" w:rsidRPr="007001F1" w14:paraId="285DCC68" w14:textId="77777777" w:rsidTr="002B4A5C">
        <w:trPr>
          <w:trHeight w:val="388"/>
        </w:trPr>
        <w:tc>
          <w:tcPr>
            <w:tcW w:w="582" w:type="dxa"/>
            <w:vMerge w:val="restart"/>
            <w:shd w:val="clear" w:color="auto" w:fill="auto"/>
            <w:noWrap/>
            <w:vAlign w:val="center"/>
            <w:hideMark/>
          </w:tcPr>
          <w:p w14:paraId="4E4FD471" w14:textId="1408B418" w:rsidR="006A6C49" w:rsidRPr="007001F1" w:rsidRDefault="006A6C49">
            <w:pPr>
              <w:jc w:val="center"/>
              <w:rPr>
                <w:color w:val="000000"/>
                <w:sz w:val="22"/>
                <w:szCs w:val="22"/>
              </w:rPr>
            </w:pPr>
            <w:r w:rsidRPr="007001F1">
              <w:rPr>
                <w:color w:val="000000"/>
                <w:sz w:val="22"/>
                <w:szCs w:val="22"/>
              </w:rPr>
              <w:t>35</w:t>
            </w:r>
          </w:p>
        </w:tc>
        <w:tc>
          <w:tcPr>
            <w:tcW w:w="4820" w:type="dxa"/>
            <w:gridSpan w:val="2"/>
            <w:shd w:val="clear" w:color="auto" w:fill="auto"/>
            <w:vAlign w:val="center"/>
            <w:hideMark/>
          </w:tcPr>
          <w:p w14:paraId="6795CC70" w14:textId="610E6B1A" w:rsidR="006A6C49" w:rsidRPr="007001F1" w:rsidRDefault="006A6C49" w:rsidP="002B4A5C">
            <w:pPr>
              <w:jc w:val="both"/>
              <w:rPr>
                <w:color w:val="000000"/>
                <w:sz w:val="22"/>
                <w:szCs w:val="22"/>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78D0D946" w14:textId="77777777" w:rsidR="006A6C49" w:rsidRPr="007001F1" w:rsidRDefault="006A6C49"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2C448B" w14:textId="77777777" w:rsidR="006A6C49" w:rsidRPr="007001F1" w:rsidRDefault="006A6C49"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4E7AE9" w14:textId="77777777" w:rsidR="006A6C49" w:rsidRPr="007001F1" w:rsidRDefault="006A6C49"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CE2492" w14:textId="77777777" w:rsidR="006A6C49" w:rsidRPr="007001F1" w:rsidRDefault="006A6C49" w:rsidP="001F1C28">
            <w:pPr>
              <w:jc w:val="center"/>
              <w:rPr>
                <w:color w:val="000000"/>
                <w:sz w:val="22"/>
                <w:szCs w:val="22"/>
              </w:rPr>
            </w:pPr>
            <w:r w:rsidRPr="007001F1">
              <w:rPr>
                <w:color w:val="000000"/>
                <w:sz w:val="22"/>
                <w:szCs w:val="22"/>
              </w:rPr>
              <w:t> </w:t>
            </w:r>
          </w:p>
        </w:tc>
      </w:tr>
      <w:tr w:rsidR="006A6C49" w:rsidRPr="007001F1" w14:paraId="5A884EE2" w14:textId="77777777" w:rsidTr="007261E4">
        <w:trPr>
          <w:trHeight w:val="1140"/>
        </w:trPr>
        <w:tc>
          <w:tcPr>
            <w:tcW w:w="582" w:type="dxa"/>
            <w:vMerge/>
            <w:shd w:val="clear" w:color="auto" w:fill="auto"/>
            <w:noWrap/>
            <w:vAlign w:val="center"/>
          </w:tcPr>
          <w:p w14:paraId="7FAE9AEF" w14:textId="77777777" w:rsidR="006A6C49" w:rsidRPr="007001F1" w:rsidRDefault="006A6C49">
            <w:pPr>
              <w:jc w:val="center"/>
              <w:rPr>
                <w:color w:val="000000"/>
                <w:sz w:val="22"/>
                <w:szCs w:val="22"/>
              </w:rPr>
            </w:pPr>
          </w:p>
        </w:tc>
        <w:tc>
          <w:tcPr>
            <w:tcW w:w="4820" w:type="dxa"/>
            <w:gridSpan w:val="2"/>
            <w:shd w:val="clear" w:color="auto" w:fill="auto"/>
            <w:vAlign w:val="center"/>
          </w:tcPr>
          <w:p w14:paraId="687ACF03" w14:textId="29C7DD3B" w:rsidR="006A6C49" w:rsidRPr="007001F1" w:rsidRDefault="006A6C49" w:rsidP="00EC1F84">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A64A099" w14:textId="77777777" w:rsidR="006A6C49" w:rsidRPr="007001F1" w:rsidRDefault="006A6C49" w:rsidP="001F1C28">
            <w:pPr>
              <w:jc w:val="center"/>
              <w:rPr>
                <w:color w:val="000000"/>
                <w:sz w:val="22"/>
                <w:szCs w:val="22"/>
              </w:rPr>
            </w:pPr>
          </w:p>
        </w:tc>
        <w:tc>
          <w:tcPr>
            <w:tcW w:w="567" w:type="dxa"/>
            <w:shd w:val="clear" w:color="auto" w:fill="auto"/>
            <w:vAlign w:val="center"/>
          </w:tcPr>
          <w:p w14:paraId="1171E6C0" w14:textId="77777777" w:rsidR="006A6C49" w:rsidRPr="007001F1" w:rsidRDefault="006A6C49" w:rsidP="001F1C28">
            <w:pPr>
              <w:jc w:val="center"/>
              <w:rPr>
                <w:color w:val="000000"/>
                <w:sz w:val="22"/>
                <w:szCs w:val="22"/>
              </w:rPr>
            </w:pPr>
          </w:p>
        </w:tc>
        <w:tc>
          <w:tcPr>
            <w:tcW w:w="776" w:type="dxa"/>
            <w:shd w:val="clear" w:color="auto" w:fill="auto"/>
            <w:vAlign w:val="center"/>
          </w:tcPr>
          <w:p w14:paraId="59AE0D12" w14:textId="77777777" w:rsidR="006A6C49" w:rsidRPr="007001F1" w:rsidRDefault="006A6C49" w:rsidP="001F1C28">
            <w:pPr>
              <w:jc w:val="center"/>
              <w:rPr>
                <w:color w:val="000000"/>
                <w:sz w:val="22"/>
                <w:szCs w:val="22"/>
              </w:rPr>
            </w:pPr>
          </w:p>
        </w:tc>
        <w:tc>
          <w:tcPr>
            <w:tcW w:w="1775" w:type="dxa"/>
            <w:shd w:val="clear" w:color="auto" w:fill="auto"/>
            <w:vAlign w:val="center"/>
          </w:tcPr>
          <w:p w14:paraId="053843A9" w14:textId="77777777" w:rsidR="006A6C49" w:rsidRPr="007001F1" w:rsidRDefault="006A6C49" w:rsidP="001F1C28">
            <w:pPr>
              <w:jc w:val="center"/>
              <w:rPr>
                <w:color w:val="000000"/>
                <w:sz w:val="22"/>
                <w:szCs w:val="22"/>
              </w:rPr>
            </w:pPr>
          </w:p>
        </w:tc>
      </w:tr>
      <w:tr w:rsidR="006A6C49" w:rsidRPr="007001F1" w14:paraId="5E589914" w14:textId="77777777" w:rsidTr="007261E4">
        <w:trPr>
          <w:trHeight w:val="1140"/>
        </w:trPr>
        <w:tc>
          <w:tcPr>
            <w:tcW w:w="582" w:type="dxa"/>
            <w:vMerge/>
            <w:shd w:val="clear" w:color="auto" w:fill="auto"/>
            <w:noWrap/>
            <w:vAlign w:val="center"/>
          </w:tcPr>
          <w:p w14:paraId="3A471F8D" w14:textId="77777777" w:rsidR="006A6C49" w:rsidRPr="007001F1" w:rsidRDefault="006A6C49">
            <w:pPr>
              <w:jc w:val="center"/>
              <w:rPr>
                <w:color w:val="000000"/>
                <w:sz w:val="22"/>
                <w:szCs w:val="22"/>
              </w:rPr>
            </w:pPr>
          </w:p>
        </w:tc>
        <w:tc>
          <w:tcPr>
            <w:tcW w:w="4820" w:type="dxa"/>
            <w:gridSpan w:val="2"/>
            <w:shd w:val="clear" w:color="auto" w:fill="auto"/>
            <w:vAlign w:val="center"/>
          </w:tcPr>
          <w:p w14:paraId="559229D4" w14:textId="410BD6C1" w:rsidR="006A6C49" w:rsidRPr="007001F1" w:rsidRDefault="006A6C49" w:rsidP="00EC1F84">
            <w:pPr>
              <w:jc w:val="both"/>
              <w:rPr>
                <w:color w:val="000000"/>
                <w:sz w:val="22"/>
                <w:szCs w:val="22"/>
                <w:highlight w:val="yellow"/>
              </w:rPr>
            </w:pPr>
            <w:del w:id="1385" w:author="Kramár Róbert" w:date="2018-04-27T18:16:00Z">
              <w:r w:rsidRPr="007001F1" w:rsidDel="00066D05">
                <w:rPr>
                  <w:color w:val="000000"/>
                  <w:sz w:val="22"/>
                  <w:szCs w:val="22"/>
                </w:rPr>
                <w:delText xml:space="preserve">c) Bola EA používaná spôsobom, ktorý nebránil čestnej hospodárskej súťaži, ktorým by sa menil predmet zákazky, ktorý bol definovaný v oznámení o vyhlásení VO alebo v oznámení použitom ako výzva na súťaž a v súťažných </w:delText>
              </w:r>
              <w:commentRangeStart w:id="1386"/>
              <w:r w:rsidRPr="007001F1" w:rsidDel="00066D05">
                <w:rPr>
                  <w:color w:val="000000"/>
                  <w:sz w:val="22"/>
                  <w:szCs w:val="22"/>
                </w:rPr>
                <w:delText>podkladoch</w:delText>
              </w:r>
            </w:del>
            <w:commentRangeEnd w:id="1386"/>
            <w:r w:rsidR="00066D05">
              <w:rPr>
                <w:rStyle w:val="Odkaznakomentr"/>
              </w:rPr>
              <w:commentReference w:id="1386"/>
            </w:r>
            <w:del w:id="1387" w:author="Kramár Róbert" w:date="2018-04-27T18:16:00Z">
              <w:r w:rsidRPr="007001F1" w:rsidDel="00066D05">
                <w:rPr>
                  <w:color w:val="000000"/>
                  <w:sz w:val="22"/>
                  <w:szCs w:val="22"/>
                </w:rPr>
                <w:delText>?</w:delText>
              </w:r>
            </w:del>
          </w:p>
        </w:tc>
        <w:tc>
          <w:tcPr>
            <w:tcW w:w="567" w:type="dxa"/>
            <w:shd w:val="clear" w:color="auto" w:fill="auto"/>
            <w:vAlign w:val="center"/>
          </w:tcPr>
          <w:p w14:paraId="635BA067" w14:textId="77777777" w:rsidR="006A6C49" w:rsidRPr="007001F1" w:rsidRDefault="006A6C49" w:rsidP="001F1C28">
            <w:pPr>
              <w:jc w:val="center"/>
              <w:rPr>
                <w:color w:val="000000"/>
                <w:sz w:val="22"/>
                <w:szCs w:val="22"/>
              </w:rPr>
            </w:pPr>
          </w:p>
        </w:tc>
        <w:tc>
          <w:tcPr>
            <w:tcW w:w="567" w:type="dxa"/>
            <w:shd w:val="clear" w:color="auto" w:fill="auto"/>
            <w:vAlign w:val="center"/>
          </w:tcPr>
          <w:p w14:paraId="4D2568F5" w14:textId="77777777" w:rsidR="006A6C49" w:rsidRPr="007001F1" w:rsidRDefault="006A6C49" w:rsidP="001F1C28">
            <w:pPr>
              <w:jc w:val="center"/>
              <w:rPr>
                <w:color w:val="000000"/>
                <w:sz w:val="22"/>
                <w:szCs w:val="22"/>
              </w:rPr>
            </w:pPr>
          </w:p>
        </w:tc>
        <w:tc>
          <w:tcPr>
            <w:tcW w:w="776" w:type="dxa"/>
            <w:shd w:val="clear" w:color="auto" w:fill="auto"/>
            <w:vAlign w:val="center"/>
          </w:tcPr>
          <w:p w14:paraId="2F385B2B" w14:textId="77777777" w:rsidR="006A6C49" w:rsidRPr="007001F1" w:rsidRDefault="006A6C49" w:rsidP="001F1C28">
            <w:pPr>
              <w:jc w:val="center"/>
              <w:rPr>
                <w:color w:val="000000"/>
                <w:sz w:val="22"/>
                <w:szCs w:val="22"/>
              </w:rPr>
            </w:pPr>
          </w:p>
        </w:tc>
        <w:tc>
          <w:tcPr>
            <w:tcW w:w="1775" w:type="dxa"/>
            <w:shd w:val="clear" w:color="auto" w:fill="auto"/>
            <w:vAlign w:val="center"/>
          </w:tcPr>
          <w:p w14:paraId="200E4422" w14:textId="77777777" w:rsidR="006A6C49" w:rsidRPr="007001F1" w:rsidRDefault="006A6C49" w:rsidP="001F1C28">
            <w:pPr>
              <w:jc w:val="center"/>
              <w:rPr>
                <w:color w:val="000000"/>
                <w:sz w:val="22"/>
                <w:szCs w:val="22"/>
              </w:rPr>
            </w:pPr>
          </w:p>
        </w:tc>
      </w:tr>
      <w:tr w:rsidR="006A6C49" w:rsidRPr="007001F1" w14:paraId="05DA72FB" w14:textId="77777777" w:rsidTr="007261E4">
        <w:trPr>
          <w:trHeight w:val="570"/>
        </w:trPr>
        <w:tc>
          <w:tcPr>
            <w:tcW w:w="582" w:type="dxa"/>
            <w:vMerge/>
            <w:shd w:val="clear" w:color="auto" w:fill="auto"/>
            <w:noWrap/>
            <w:vAlign w:val="center"/>
          </w:tcPr>
          <w:p w14:paraId="07F56E1C" w14:textId="77777777" w:rsidR="006A6C49" w:rsidRPr="007001F1" w:rsidRDefault="006A6C49">
            <w:pPr>
              <w:jc w:val="center"/>
              <w:rPr>
                <w:color w:val="000000"/>
                <w:sz w:val="22"/>
                <w:szCs w:val="22"/>
              </w:rPr>
            </w:pPr>
          </w:p>
        </w:tc>
        <w:tc>
          <w:tcPr>
            <w:tcW w:w="4820" w:type="dxa"/>
            <w:gridSpan w:val="2"/>
            <w:shd w:val="clear" w:color="auto" w:fill="auto"/>
            <w:vAlign w:val="center"/>
          </w:tcPr>
          <w:p w14:paraId="6D8DD37A" w14:textId="2E8A6447" w:rsidR="006A6C49" w:rsidRPr="007001F1" w:rsidRDefault="00742FCE" w:rsidP="00EC1F84">
            <w:pPr>
              <w:jc w:val="both"/>
              <w:rPr>
                <w:color w:val="000000"/>
                <w:sz w:val="22"/>
                <w:szCs w:val="22"/>
              </w:rPr>
            </w:pPr>
            <w:ins w:id="1388" w:author="Branislav Hudec" w:date="2018-04-29T23:42:00Z">
              <w:r>
                <w:rPr>
                  <w:color w:val="000000"/>
                  <w:sz w:val="22"/>
                  <w:szCs w:val="22"/>
                </w:rPr>
                <w:t>c</w:t>
              </w:r>
            </w:ins>
            <w:del w:id="1389" w:author="Branislav Hudec" w:date="2018-04-29T23:42:00Z">
              <w:r w:rsidR="006A6C49" w:rsidRPr="007001F1" w:rsidDel="00742FCE">
                <w:rPr>
                  <w:color w:val="000000"/>
                  <w:sz w:val="22"/>
                  <w:szCs w:val="22"/>
                </w:rPr>
                <w:delText>d</w:delText>
              </w:r>
            </w:del>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74F6EF12" w14:textId="77777777" w:rsidR="006A6C49" w:rsidRPr="007001F1" w:rsidRDefault="006A6C49" w:rsidP="001F1C28">
            <w:pPr>
              <w:jc w:val="center"/>
              <w:rPr>
                <w:color w:val="000000"/>
                <w:sz w:val="22"/>
                <w:szCs w:val="22"/>
              </w:rPr>
            </w:pPr>
          </w:p>
        </w:tc>
        <w:tc>
          <w:tcPr>
            <w:tcW w:w="567" w:type="dxa"/>
            <w:shd w:val="clear" w:color="auto" w:fill="auto"/>
            <w:vAlign w:val="center"/>
          </w:tcPr>
          <w:p w14:paraId="403E7A34" w14:textId="77777777" w:rsidR="006A6C49" w:rsidRPr="007001F1" w:rsidRDefault="006A6C49" w:rsidP="001F1C28">
            <w:pPr>
              <w:jc w:val="center"/>
              <w:rPr>
                <w:color w:val="000000"/>
                <w:sz w:val="22"/>
                <w:szCs w:val="22"/>
              </w:rPr>
            </w:pPr>
          </w:p>
        </w:tc>
        <w:tc>
          <w:tcPr>
            <w:tcW w:w="776" w:type="dxa"/>
            <w:shd w:val="clear" w:color="auto" w:fill="auto"/>
            <w:vAlign w:val="center"/>
          </w:tcPr>
          <w:p w14:paraId="37E2EFB0" w14:textId="77777777" w:rsidR="006A6C49" w:rsidRPr="007001F1" w:rsidRDefault="006A6C49" w:rsidP="001F1C28">
            <w:pPr>
              <w:jc w:val="center"/>
              <w:rPr>
                <w:color w:val="000000"/>
                <w:sz w:val="22"/>
                <w:szCs w:val="22"/>
              </w:rPr>
            </w:pPr>
          </w:p>
        </w:tc>
        <w:tc>
          <w:tcPr>
            <w:tcW w:w="1775" w:type="dxa"/>
            <w:shd w:val="clear" w:color="auto" w:fill="auto"/>
            <w:vAlign w:val="center"/>
          </w:tcPr>
          <w:p w14:paraId="181201C4" w14:textId="77777777" w:rsidR="006A6C49" w:rsidRPr="007001F1" w:rsidRDefault="006A6C49" w:rsidP="001F1C28">
            <w:pPr>
              <w:jc w:val="center"/>
              <w:rPr>
                <w:color w:val="000000"/>
                <w:sz w:val="22"/>
                <w:szCs w:val="22"/>
              </w:rPr>
            </w:pPr>
          </w:p>
        </w:tc>
      </w:tr>
      <w:tr w:rsidR="006A6C49" w:rsidRPr="007001F1" w14:paraId="1BEE6B82" w14:textId="77777777" w:rsidTr="007261E4">
        <w:trPr>
          <w:trHeight w:val="570"/>
        </w:trPr>
        <w:tc>
          <w:tcPr>
            <w:tcW w:w="582" w:type="dxa"/>
            <w:vMerge/>
            <w:shd w:val="clear" w:color="auto" w:fill="auto"/>
            <w:noWrap/>
            <w:vAlign w:val="center"/>
          </w:tcPr>
          <w:p w14:paraId="6DCA45D7" w14:textId="77777777" w:rsidR="006A6C49" w:rsidRPr="007001F1" w:rsidRDefault="006A6C49">
            <w:pPr>
              <w:jc w:val="center"/>
              <w:rPr>
                <w:color w:val="000000"/>
                <w:sz w:val="22"/>
                <w:szCs w:val="22"/>
              </w:rPr>
            </w:pPr>
          </w:p>
        </w:tc>
        <w:tc>
          <w:tcPr>
            <w:tcW w:w="4820" w:type="dxa"/>
            <w:gridSpan w:val="2"/>
            <w:shd w:val="clear" w:color="auto" w:fill="auto"/>
            <w:vAlign w:val="center"/>
          </w:tcPr>
          <w:p w14:paraId="03E6486A" w14:textId="0E35D156" w:rsidR="006A6C49" w:rsidRPr="007001F1" w:rsidRDefault="00742FCE" w:rsidP="00EC1F84">
            <w:pPr>
              <w:jc w:val="both"/>
              <w:rPr>
                <w:color w:val="000000"/>
                <w:sz w:val="22"/>
                <w:szCs w:val="22"/>
              </w:rPr>
            </w:pPr>
            <w:ins w:id="1390" w:author="Branislav Hudec" w:date="2018-04-29T23:42:00Z">
              <w:r>
                <w:rPr>
                  <w:color w:val="000000"/>
                  <w:sz w:val="22"/>
                  <w:szCs w:val="22"/>
                </w:rPr>
                <w:t>d</w:t>
              </w:r>
            </w:ins>
            <w:del w:id="1391" w:author="Branislav Hudec" w:date="2018-04-29T23:42:00Z">
              <w:r w:rsidR="006A6C49" w:rsidRPr="007001F1" w:rsidDel="00742FCE">
                <w:rPr>
                  <w:color w:val="000000"/>
                  <w:sz w:val="22"/>
                  <w:szCs w:val="22"/>
                </w:rPr>
                <w:delText>e</w:delText>
              </w:r>
            </w:del>
            <w:r w:rsidR="006A6C49" w:rsidRPr="007001F1">
              <w:rPr>
                <w:color w:val="000000"/>
                <w:sz w:val="22"/>
                <w:szCs w:val="22"/>
              </w:rPr>
              <w:t>)Bola použitá elektronická aukcia v súlade s ostatnými ustanoveniami § 54  ZVO</w:t>
            </w:r>
          </w:p>
        </w:tc>
        <w:tc>
          <w:tcPr>
            <w:tcW w:w="567" w:type="dxa"/>
            <w:shd w:val="clear" w:color="auto" w:fill="auto"/>
            <w:vAlign w:val="center"/>
          </w:tcPr>
          <w:p w14:paraId="3474AF00" w14:textId="77777777" w:rsidR="006A6C49" w:rsidRPr="007001F1" w:rsidRDefault="006A6C49" w:rsidP="001F1C28">
            <w:pPr>
              <w:jc w:val="center"/>
              <w:rPr>
                <w:color w:val="000000"/>
                <w:sz w:val="22"/>
                <w:szCs w:val="22"/>
              </w:rPr>
            </w:pPr>
          </w:p>
        </w:tc>
        <w:tc>
          <w:tcPr>
            <w:tcW w:w="567" w:type="dxa"/>
            <w:shd w:val="clear" w:color="auto" w:fill="auto"/>
            <w:vAlign w:val="center"/>
          </w:tcPr>
          <w:p w14:paraId="7B6A5815" w14:textId="77777777" w:rsidR="006A6C49" w:rsidRPr="007001F1" w:rsidRDefault="006A6C49" w:rsidP="001F1C28">
            <w:pPr>
              <w:jc w:val="center"/>
              <w:rPr>
                <w:color w:val="000000"/>
                <w:sz w:val="22"/>
                <w:szCs w:val="22"/>
              </w:rPr>
            </w:pPr>
          </w:p>
        </w:tc>
        <w:tc>
          <w:tcPr>
            <w:tcW w:w="776" w:type="dxa"/>
            <w:shd w:val="clear" w:color="auto" w:fill="auto"/>
            <w:vAlign w:val="center"/>
          </w:tcPr>
          <w:p w14:paraId="39C2099A" w14:textId="77777777" w:rsidR="006A6C49" w:rsidRPr="007001F1" w:rsidRDefault="006A6C49" w:rsidP="001F1C28">
            <w:pPr>
              <w:jc w:val="center"/>
              <w:rPr>
                <w:color w:val="000000"/>
                <w:sz w:val="22"/>
                <w:szCs w:val="22"/>
              </w:rPr>
            </w:pPr>
          </w:p>
        </w:tc>
        <w:tc>
          <w:tcPr>
            <w:tcW w:w="1775" w:type="dxa"/>
            <w:shd w:val="clear" w:color="auto" w:fill="auto"/>
            <w:vAlign w:val="center"/>
          </w:tcPr>
          <w:p w14:paraId="63F7290B" w14:textId="77777777" w:rsidR="006A6C49" w:rsidRPr="007001F1" w:rsidRDefault="006A6C49" w:rsidP="001F1C28">
            <w:pPr>
              <w:jc w:val="center"/>
              <w:rPr>
                <w:color w:val="000000"/>
                <w:sz w:val="22"/>
                <w:szCs w:val="22"/>
              </w:rPr>
            </w:pPr>
          </w:p>
        </w:tc>
      </w:tr>
      <w:tr w:rsidR="009040BC" w:rsidRPr="007001F1" w14:paraId="68F44A66" w14:textId="77777777" w:rsidTr="002B4A5C">
        <w:trPr>
          <w:trHeight w:val="811"/>
        </w:trPr>
        <w:tc>
          <w:tcPr>
            <w:tcW w:w="582" w:type="dxa"/>
            <w:vMerge w:val="restart"/>
            <w:shd w:val="clear" w:color="auto" w:fill="auto"/>
            <w:noWrap/>
            <w:vAlign w:val="center"/>
            <w:hideMark/>
          </w:tcPr>
          <w:p w14:paraId="317783AE" w14:textId="4F297E06" w:rsidR="009040BC" w:rsidRPr="007001F1" w:rsidRDefault="009040BC">
            <w:pPr>
              <w:jc w:val="center"/>
              <w:rPr>
                <w:color w:val="000000"/>
                <w:sz w:val="22"/>
                <w:szCs w:val="22"/>
              </w:rPr>
            </w:pPr>
            <w:r w:rsidRPr="007001F1">
              <w:rPr>
                <w:color w:val="000000"/>
                <w:sz w:val="22"/>
                <w:szCs w:val="22"/>
              </w:rPr>
              <w:t>36</w:t>
            </w:r>
          </w:p>
        </w:tc>
        <w:tc>
          <w:tcPr>
            <w:tcW w:w="4820" w:type="dxa"/>
            <w:gridSpan w:val="2"/>
            <w:shd w:val="clear" w:color="auto" w:fill="auto"/>
            <w:vAlign w:val="center"/>
            <w:hideMark/>
          </w:tcPr>
          <w:p w14:paraId="51037224" w14:textId="30EB7828" w:rsidR="009040BC" w:rsidRPr="007001F1" w:rsidRDefault="009040BC" w:rsidP="00EC1F84">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0C3EB74F"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0AF836"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E11766"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4B471F"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2050E04F" w14:textId="77777777" w:rsidTr="007261E4">
        <w:trPr>
          <w:trHeight w:val="1395"/>
        </w:trPr>
        <w:tc>
          <w:tcPr>
            <w:tcW w:w="582" w:type="dxa"/>
            <w:vMerge/>
            <w:shd w:val="clear" w:color="auto" w:fill="auto"/>
            <w:noWrap/>
            <w:vAlign w:val="center"/>
          </w:tcPr>
          <w:p w14:paraId="026E7402" w14:textId="77777777" w:rsidR="009040BC" w:rsidRPr="007001F1" w:rsidRDefault="009040BC">
            <w:pPr>
              <w:jc w:val="center"/>
              <w:rPr>
                <w:color w:val="000000"/>
                <w:sz w:val="22"/>
                <w:szCs w:val="22"/>
              </w:rPr>
            </w:pPr>
          </w:p>
        </w:tc>
        <w:tc>
          <w:tcPr>
            <w:tcW w:w="4820" w:type="dxa"/>
            <w:gridSpan w:val="2"/>
            <w:shd w:val="clear" w:color="auto" w:fill="auto"/>
            <w:vAlign w:val="center"/>
          </w:tcPr>
          <w:p w14:paraId="62651B5C" w14:textId="4F9C5A11" w:rsidR="009040BC" w:rsidRPr="007001F1" w:rsidRDefault="009040BC" w:rsidP="00EC1F84">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5BD77FD3" w14:textId="77777777" w:rsidR="009040BC" w:rsidRPr="007001F1" w:rsidRDefault="009040BC" w:rsidP="001F1C28">
            <w:pPr>
              <w:jc w:val="center"/>
              <w:rPr>
                <w:color w:val="000000"/>
                <w:sz w:val="22"/>
                <w:szCs w:val="22"/>
              </w:rPr>
            </w:pPr>
          </w:p>
        </w:tc>
        <w:tc>
          <w:tcPr>
            <w:tcW w:w="567" w:type="dxa"/>
            <w:shd w:val="clear" w:color="auto" w:fill="auto"/>
            <w:vAlign w:val="center"/>
          </w:tcPr>
          <w:p w14:paraId="754FA59B" w14:textId="77777777" w:rsidR="009040BC" w:rsidRPr="007001F1" w:rsidRDefault="009040BC" w:rsidP="001F1C28">
            <w:pPr>
              <w:jc w:val="center"/>
              <w:rPr>
                <w:color w:val="000000"/>
                <w:sz w:val="22"/>
                <w:szCs w:val="22"/>
              </w:rPr>
            </w:pPr>
          </w:p>
        </w:tc>
        <w:tc>
          <w:tcPr>
            <w:tcW w:w="776" w:type="dxa"/>
            <w:shd w:val="clear" w:color="auto" w:fill="auto"/>
            <w:vAlign w:val="center"/>
          </w:tcPr>
          <w:p w14:paraId="0B9110FD" w14:textId="77777777" w:rsidR="009040BC" w:rsidRPr="007001F1" w:rsidRDefault="009040BC" w:rsidP="001F1C28">
            <w:pPr>
              <w:jc w:val="center"/>
              <w:rPr>
                <w:color w:val="000000"/>
                <w:sz w:val="22"/>
                <w:szCs w:val="22"/>
              </w:rPr>
            </w:pPr>
          </w:p>
        </w:tc>
        <w:tc>
          <w:tcPr>
            <w:tcW w:w="1775" w:type="dxa"/>
            <w:shd w:val="clear" w:color="auto" w:fill="auto"/>
            <w:vAlign w:val="center"/>
          </w:tcPr>
          <w:p w14:paraId="5745801E" w14:textId="77777777" w:rsidR="009040BC" w:rsidRPr="007001F1" w:rsidRDefault="009040BC" w:rsidP="001F1C28">
            <w:pPr>
              <w:jc w:val="center"/>
              <w:rPr>
                <w:color w:val="000000"/>
                <w:sz w:val="22"/>
                <w:szCs w:val="22"/>
              </w:rPr>
            </w:pPr>
          </w:p>
        </w:tc>
      </w:tr>
      <w:tr w:rsidR="001F1C28" w:rsidRPr="007001F1" w14:paraId="42BAB28C" w14:textId="77777777" w:rsidTr="007261E4">
        <w:trPr>
          <w:trHeight w:val="20"/>
        </w:trPr>
        <w:tc>
          <w:tcPr>
            <w:tcW w:w="582" w:type="dxa"/>
            <w:shd w:val="clear" w:color="auto" w:fill="auto"/>
            <w:noWrap/>
            <w:vAlign w:val="center"/>
            <w:hideMark/>
          </w:tcPr>
          <w:p w14:paraId="7ED71899" w14:textId="47EF1F6A" w:rsidR="001F1C28" w:rsidRPr="007001F1" w:rsidRDefault="00C769FE">
            <w:pPr>
              <w:jc w:val="center"/>
              <w:rPr>
                <w:color w:val="000000"/>
                <w:sz w:val="22"/>
                <w:szCs w:val="22"/>
              </w:rPr>
            </w:pPr>
            <w:r w:rsidRPr="007001F1">
              <w:rPr>
                <w:color w:val="000000"/>
                <w:sz w:val="22"/>
                <w:szCs w:val="22"/>
              </w:rPr>
              <w:t>37</w:t>
            </w:r>
          </w:p>
        </w:tc>
        <w:tc>
          <w:tcPr>
            <w:tcW w:w="4820" w:type="dxa"/>
            <w:gridSpan w:val="2"/>
            <w:shd w:val="clear" w:color="auto" w:fill="auto"/>
            <w:vAlign w:val="center"/>
            <w:hideMark/>
          </w:tcPr>
          <w:p w14:paraId="1CD794DA" w14:textId="77777777" w:rsidR="001F1C28" w:rsidRPr="007001F1" w:rsidRDefault="001F1C28" w:rsidP="00EC1F84">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15763EF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5B8145"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7B1C97"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F04B5AF" w14:textId="77777777" w:rsidR="001F1C28" w:rsidRPr="007001F1" w:rsidRDefault="001F1C28" w:rsidP="001F1C28">
            <w:pPr>
              <w:jc w:val="center"/>
              <w:rPr>
                <w:color w:val="000000"/>
                <w:sz w:val="22"/>
                <w:szCs w:val="22"/>
              </w:rPr>
            </w:pPr>
            <w:r w:rsidRPr="007001F1">
              <w:rPr>
                <w:color w:val="000000"/>
                <w:sz w:val="22"/>
                <w:szCs w:val="22"/>
              </w:rPr>
              <w:t> </w:t>
            </w:r>
          </w:p>
        </w:tc>
      </w:tr>
      <w:tr w:rsidR="009040BC" w:rsidRPr="007001F1" w14:paraId="398F6B3A" w14:textId="77777777" w:rsidTr="002B4A5C">
        <w:trPr>
          <w:trHeight w:val="397"/>
        </w:trPr>
        <w:tc>
          <w:tcPr>
            <w:tcW w:w="582" w:type="dxa"/>
            <w:vMerge w:val="restart"/>
            <w:shd w:val="clear" w:color="auto" w:fill="auto"/>
            <w:noWrap/>
            <w:vAlign w:val="center"/>
          </w:tcPr>
          <w:p w14:paraId="2BD896C2" w14:textId="11D80056" w:rsidR="009040BC" w:rsidRPr="007001F1" w:rsidRDefault="009040BC">
            <w:pPr>
              <w:jc w:val="center"/>
              <w:rPr>
                <w:color w:val="000000"/>
                <w:sz w:val="22"/>
                <w:szCs w:val="22"/>
              </w:rPr>
            </w:pPr>
            <w:r w:rsidRPr="007001F1">
              <w:rPr>
                <w:color w:val="000000"/>
                <w:sz w:val="22"/>
                <w:szCs w:val="22"/>
              </w:rPr>
              <w:t>38</w:t>
            </w:r>
          </w:p>
        </w:tc>
        <w:tc>
          <w:tcPr>
            <w:tcW w:w="4820" w:type="dxa"/>
            <w:gridSpan w:val="2"/>
            <w:shd w:val="clear" w:color="auto" w:fill="auto"/>
            <w:vAlign w:val="center"/>
          </w:tcPr>
          <w:p w14:paraId="2F1C5E07" w14:textId="041B2E18" w:rsidR="009040BC" w:rsidRPr="007001F1" w:rsidRDefault="009040BC" w:rsidP="00EC1F84">
            <w:pPr>
              <w:jc w:val="both"/>
              <w:rPr>
                <w:color w:val="000000"/>
                <w:sz w:val="22"/>
                <w:szCs w:val="22"/>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14:paraId="6E500C4E" w14:textId="77777777" w:rsidR="009040BC" w:rsidRPr="007001F1" w:rsidRDefault="009040BC" w:rsidP="001F1C28">
            <w:pPr>
              <w:jc w:val="center"/>
              <w:rPr>
                <w:color w:val="000000"/>
                <w:sz w:val="22"/>
                <w:szCs w:val="22"/>
              </w:rPr>
            </w:pPr>
          </w:p>
        </w:tc>
        <w:tc>
          <w:tcPr>
            <w:tcW w:w="567" w:type="dxa"/>
            <w:shd w:val="clear" w:color="auto" w:fill="auto"/>
            <w:vAlign w:val="center"/>
          </w:tcPr>
          <w:p w14:paraId="0FF4FD68" w14:textId="77777777" w:rsidR="009040BC" w:rsidRPr="007001F1" w:rsidRDefault="009040BC" w:rsidP="001F1C28">
            <w:pPr>
              <w:jc w:val="center"/>
              <w:rPr>
                <w:color w:val="000000"/>
                <w:sz w:val="22"/>
                <w:szCs w:val="22"/>
              </w:rPr>
            </w:pPr>
          </w:p>
        </w:tc>
        <w:tc>
          <w:tcPr>
            <w:tcW w:w="776" w:type="dxa"/>
            <w:shd w:val="clear" w:color="auto" w:fill="auto"/>
            <w:vAlign w:val="center"/>
          </w:tcPr>
          <w:p w14:paraId="44AA3601" w14:textId="77777777" w:rsidR="009040BC" w:rsidRPr="007001F1" w:rsidRDefault="009040BC" w:rsidP="001F1C28">
            <w:pPr>
              <w:jc w:val="center"/>
              <w:rPr>
                <w:color w:val="000000"/>
                <w:sz w:val="22"/>
                <w:szCs w:val="22"/>
              </w:rPr>
            </w:pPr>
          </w:p>
        </w:tc>
        <w:tc>
          <w:tcPr>
            <w:tcW w:w="1775" w:type="dxa"/>
            <w:shd w:val="clear" w:color="auto" w:fill="auto"/>
            <w:vAlign w:val="center"/>
          </w:tcPr>
          <w:p w14:paraId="50E6992E" w14:textId="77777777" w:rsidR="009040BC" w:rsidRPr="007001F1" w:rsidRDefault="009040BC" w:rsidP="001F1C28">
            <w:pPr>
              <w:jc w:val="center"/>
              <w:rPr>
                <w:color w:val="000000"/>
                <w:sz w:val="22"/>
                <w:szCs w:val="22"/>
              </w:rPr>
            </w:pPr>
          </w:p>
        </w:tc>
      </w:tr>
      <w:tr w:rsidR="009040BC" w:rsidRPr="007001F1" w14:paraId="5A13CA61" w14:textId="77777777" w:rsidTr="007261E4">
        <w:trPr>
          <w:trHeight w:val="845"/>
        </w:trPr>
        <w:tc>
          <w:tcPr>
            <w:tcW w:w="582" w:type="dxa"/>
            <w:vMerge/>
            <w:shd w:val="clear" w:color="auto" w:fill="auto"/>
            <w:noWrap/>
            <w:vAlign w:val="center"/>
          </w:tcPr>
          <w:p w14:paraId="3737A141" w14:textId="77777777" w:rsidR="009040BC" w:rsidRPr="007001F1" w:rsidRDefault="009040BC">
            <w:pPr>
              <w:jc w:val="center"/>
              <w:rPr>
                <w:color w:val="000000"/>
                <w:sz w:val="22"/>
                <w:szCs w:val="22"/>
              </w:rPr>
            </w:pPr>
          </w:p>
        </w:tc>
        <w:tc>
          <w:tcPr>
            <w:tcW w:w="4820" w:type="dxa"/>
            <w:gridSpan w:val="2"/>
            <w:shd w:val="clear" w:color="auto" w:fill="auto"/>
            <w:vAlign w:val="center"/>
          </w:tcPr>
          <w:p w14:paraId="6C32156D" w14:textId="21C409EA" w:rsidR="009040BC" w:rsidRPr="007001F1" w:rsidRDefault="009040BC"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86CD621" w14:textId="77777777" w:rsidR="009040BC" w:rsidRPr="007001F1" w:rsidRDefault="009040BC" w:rsidP="001F1C28">
            <w:pPr>
              <w:jc w:val="center"/>
              <w:rPr>
                <w:color w:val="000000"/>
                <w:sz w:val="22"/>
                <w:szCs w:val="22"/>
              </w:rPr>
            </w:pPr>
          </w:p>
        </w:tc>
        <w:tc>
          <w:tcPr>
            <w:tcW w:w="567" w:type="dxa"/>
            <w:shd w:val="clear" w:color="auto" w:fill="auto"/>
            <w:vAlign w:val="center"/>
          </w:tcPr>
          <w:p w14:paraId="625FA09B" w14:textId="77777777" w:rsidR="009040BC" w:rsidRPr="007001F1" w:rsidRDefault="009040BC" w:rsidP="001F1C28">
            <w:pPr>
              <w:jc w:val="center"/>
              <w:rPr>
                <w:color w:val="000000"/>
                <w:sz w:val="22"/>
                <w:szCs w:val="22"/>
              </w:rPr>
            </w:pPr>
          </w:p>
        </w:tc>
        <w:tc>
          <w:tcPr>
            <w:tcW w:w="776" w:type="dxa"/>
            <w:shd w:val="clear" w:color="auto" w:fill="auto"/>
            <w:vAlign w:val="center"/>
          </w:tcPr>
          <w:p w14:paraId="09A13460" w14:textId="77777777" w:rsidR="009040BC" w:rsidRPr="007001F1" w:rsidRDefault="009040BC" w:rsidP="001F1C28">
            <w:pPr>
              <w:jc w:val="center"/>
              <w:rPr>
                <w:color w:val="000000"/>
                <w:sz w:val="22"/>
                <w:szCs w:val="22"/>
              </w:rPr>
            </w:pPr>
          </w:p>
        </w:tc>
        <w:tc>
          <w:tcPr>
            <w:tcW w:w="1775" w:type="dxa"/>
            <w:shd w:val="clear" w:color="auto" w:fill="auto"/>
            <w:vAlign w:val="center"/>
          </w:tcPr>
          <w:p w14:paraId="08630718" w14:textId="77777777" w:rsidR="009040BC" w:rsidRPr="007001F1" w:rsidRDefault="009040BC" w:rsidP="001F1C28">
            <w:pPr>
              <w:jc w:val="center"/>
              <w:rPr>
                <w:color w:val="000000"/>
                <w:sz w:val="22"/>
                <w:szCs w:val="22"/>
              </w:rPr>
            </w:pPr>
          </w:p>
        </w:tc>
      </w:tr>
      <w:tr w:rsidR="009040BC" w:rsidRPr="007001F1" w14:paraId="5480C0CE" w14:textId="77777777" w:rsidTr="007261E4">
        <w:trPr>
          <w:trHeight w:val="845"/>
        </w:trPr>
        <w:tc>
          <w:tcPr>
            <w:tcW w:w="582" w:type="dxa"/>
            <w:vMerge/>
            <w:shd w:val="clear" w:color="auto" w:fill="auto"/>
            <w:noWrap/>
            <w:vAlign w:val="center"/>
          </w:tcPr>
          <w:p w14:paraId="4447E0F3" w14:textId="77777777" w:rsidR="009040BC" w:rsidRPr="007001F1" w:rsidRDefault="009040BC">
            <w:pPr>
              <w:jc w:val="center"/>
              <w:rPr>
                <w:color w:val="000000"/>
                <w:sz w:val="22"/>
                <w:szCs w:val="22"/>
              </w:rPr>
            </w:pPr>
          </w:p>
        </w:tc>
        <w:tc>
          <w:tcPr>
            <w:tcW w:w="4820" w:type="dxa"/>
            <w:gridSpan w:val="2"/>
            <w:shd w:val="clear" w:color="auto" w:fill="auto"/>
            <w:vAlign w:val="center"/>
          </w:tcPr>
          <w:p w14:paraId="148DB1D5" w14:textId="10A7847F" w:rsidR="009040BC" w:rsidRPr="007001F1" w:rsidRDefault="009040BC" w:rsidP="00EC1F84">
            <w:pPr>
              <w:jc w:val="both"/>
              <w:rPr>
                <w:color w:val="000000"/>
                <w:sz w:val="22"/>
                <w:szCs w:val="22"/>
              </w:rPr>
            </w:pPr>
            <w:del w:id="1392" w:author="Kramár Róbert" w:date="2018-04-27T17:32: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393"/>
            </w:r>
          </w:p>
        </w:tc>
        <w:tc>
          <w:tcPr>
            <w:tcW w:w="567" w:type="dxa"/>
            <w:shd w:val="clear" w:color="auto" w:fill="auto"/>
            <w:vAlign w:val="center"/>
          </w:tcPr>
          <w:p w14:paraId="1AEBECE8" w14:textId="77777777" w:rsidR="009040BC" w:rsidRPr="007001F1" w:rsidRDefault="009040BC" w:rsidP="001F1C28">
            <w:pPr>
              <w:jc w:val="center"/>
              <w:rPr>
                <w:color w:val="000000"/>
                <w:sz w:val="22"/>
                <w:szCs w:val="22"/>
              </w:rPr>
            </w:pPr>
          </w:p>
        </w:tc>
        <w:tc>
          <w:tcPr>
            <w:tcW w:w="567" w:type="dxa"/>
            <w:shd w:val="clear" w:color="auto" w:fill="auto"/>
            <w:vAlign w:val="center"/>
          </w:tcPr>
          <w:p w14:paraId="67EC406B" w14:textId="77777777" w:rsidR="009040BC" w:rsidRPr="007001F1" w:rsidRDefault="009040BC" w:rsidP="001F1C28">
            <w:pPr>
              <w:jc w:val="center"/>
              <w:rPr>
                <w:color w:val="000000"/>
                <w:sz w:val="22"/>
                <w:szCs w:val="22"/>
              </w:rPr>
            </w:pPr>
          </w:p>
        </w:tc>
        <w:tc>
          <w:tcPr>
            <w:tcW w:w="776" w:type="dxa"/>
            <w:shd w:val="clear" w:color="auto" w:fill="auto"/>
            <w:vAlign w:val="center"/>
          </w:tcPr>
          <w:p w14:paraId="6D70354A" w14:textId="77777777" w:rsidR="009040BC" w:rsidRPr="007001F1" w:rsidRDefault="009040BC" w:rsidP="001F1C28">
            <w:pPr>
              <w:jc w:val="center"/>
              <w:rPr>
                <w:color w:val="000000"/>
                <w:sz w:val="22"/>
                <w:szCs w:val="22"/>
              </w:rPr>
            </w:pPr>
          </w:p>
        </w:tc>
        <w:tc>
          <w:tcPr>
            <w:tcW w:w="1775" w:type="dxa"/>
            <w:shd w:val="clear" w:color="auto" w:fill="auto"/>
            <w:vAlign w:val="center"/>
          </w:tcPr>
          <w:p w14:paraId="04B951B8" w14:textId="77777777" w:rsidR="009040BC" w:rsidRPr="007001F1" w:rsidRDefault="009040BC" w:rsidP="001F1C28">
            <w:pPr>
              <w:jc w:val="center"/>
              <w:rPr>
                <w:color w:val="000000"/>
                <w:sz w:val="22"/>
                <w:szCs w:val="22"/>
              </w:rPr>
            </w:pPr>
          </w:p>
        </w:tc>
      </w:tr>
      <w:tr w:rsidR="009040BC" w:rsidRPr="007001F1" w14:paraId="6093FB4A" w14:textId="77777777" w:rsidTr="007261E4">
        <w:trPr>
          <w:trHeight w:val="505"/>
        </w:trPr>
        <w:tc>
          <w:tcPr>
            <w:tcW w:w="582" w:type="dxa"/>
            <w:vMerge w:val="restart"/>
            <w:shd w:val="clear" w:color="auto" w:fill="auto"/>
            <w:noWrap/>
            <w:vAlign w:val="center"/>
            <w:hideMark/>
          </w:tcPr>
          <w:p w14:paraId="0F6072A3" w14:textId="601473FB" w:rsidR="009040BC" w:rsidRPr="007001F1" w:rsidRDefault="009040BC">
            <w:pPr>
              <w:jc w:val="center"/>
              <w:rPr>
                <w:color w:val="000000"/>
                <w:sz w:val="22"/>
                <w:szCs w:val="22"/>
              </w:rPr>
            </w:pPr>
            <w:r w:rsidRPr="007001F1">
              <w:rPr>
                <w:color w:val="000000"/>
                <w:sz w:val="22"/>
                <w:szCs w:val="22"/>
              </w:rPr>
              <w:t>39</w:t>
            </w:r>
          </w:p>
        </w:tc>
        <w:tc>
          <w:tcPr>
            <w:tcW w:w="4820" w:type="dxa"/>
            <w:gridSpan w:val="2"/>
            <w:shd w:val="clear" w:color="auto" w:fill="auto"/>
            <w:vAlign w:val="center"/>
            <w:hideMark/>
          </w:tcPr>
          <w:p w14:paraId="021A9F86" w14:textId="4832DE86" w:rsidR="009040BC" w:rsidRPr="007001F1" w:rsidRDefault="009040BC" w:rsidP="00EC1F84">
            <w:pPr>
              <w:jc w:val="both"/>
              <w:rPr>
                <w:color w:val="000000"/>
                <w:sz w:val="22"/>
                <w:szCs w:val="22"/>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14:paraId="52669605"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961C74"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CE686E"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2891915"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0EA7B2E4" w14:textId="77777777" w:rsidTr="002B4A5C">
        <w:trPr>
          <w:trHeight w:val="190"/>
        </w:trPr>
        <w:tc>
          <w:tcPr>
            <w:tcW w:w="582" w:type="dxa"/>
            <w:vMerge/>
            <w:shd w:val="clear" w:color="auto" w:fill="auto"/>
            <w:noWrap/>
            <w:vAlign w:val="center"/>
          </w:tcPr>
          <w:p w14:paraId="2700D056" w14:textId="77777777" w:rsidR="009040BC" w:rsidRPr="007001F1" w:rsidRDefault="009040BC">
            <w:pPr>
              <w:jc w:val="center"/>
              <w:rPr>
                <w:color w:val="000000"/>
                <w:sz w:val="22"/>
                <w:szCs w:val="22"/>
              </w:rPr>
            </w:pPr>
          </w:p>
        </w:tc>
        <w:tc>
          <w:tcPr>
            <w:tcW w:w="4820" w:type="dxa"/>
            <w:gridSpan w:val="2"/>
            <w:shd w:val="clear" w:color="auto" w:fill="auto"/>
            <w:vAlign w:val="center"/>
          </w:tcPr>
          <w:p w14:paraId="65452AFD" w14:textId="0E5719FC" w:rsidR="009040BC" w:rsidRPr="007001F1" w:rsidRDefault="009040BC" w:rsidP="00EC1F84">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298F0B25" w14:textId="77777777" w:rsidR="009040BC" w:rsidRPr="007001F1" w:rsidRDefault="009040BC" w:rsidP="001F1C28">
            <w:pPr>
              <w:jc w:val="center"/>
              <w:rPr>
                <w:color w:val="000000"/>
                <w:sz w:val="22"/>
                <w:szCs w:val="22"/>
              </w:rPr>
            </w:pPr>
          </w:p>
        </w:tc>
        <w:tc>
          <w:tcPr>
            <w:tcW w:w="567" w:type="dxa"/>
            <w:shd w:val="clear" w:color="auto" w:fill="auto"/>
            <w:vAlign w:val="center"/>
          </w:tcPr>
          <w:p w14:paraId="6FAB5F1C" w14:textId="77777777" w:rsidR="009040BC" w:rsidRPr="007001F1" w:rsidRDefault="009040BC" w:rsidP="001F1C28">
            <w:pPr>
              <w:jc w:val="center"/>
              <w:rPr>
                <w:color w:val="000000"/>
                <w:sz w:val="22"/>
                <w:szCs w:val="22"/>
              </w:rPr>
            </w:pPr>
          </w:p>
        </w:tc>
        <w:tc>
          <w:tcPr>
            <w:tcW w:w="776" w:type="dxa"/>
            <w:shd w:val="clear" w:color="auto" w:fill="auto"/>
            <w:vAlign w:val="center"/>
          </w:tcPr>
          <w:p w14:paraId="1C6C98C1" w14:textId="77777777" w:rsidR="009040BC" w:rsidRPr="007001F1" w:rsidRDefault="009040BC" w:rsidP="001F1C28">
            <w:pPr>
              <w:jc w:val="center"/>
              <w:rPr>
                <w:color w:val="000000"/>
                <w:sz w:val="22"/>
                <w:szCs w:val="22"/>
              </w:rPr>
            </w:pPr>
          </w:p>
        </w:tc>
        <w:tc>
          <w:tcPr>
            <w:tcW w:w="1775" w:type="dxa"/>
            <w:shd w:val="clear" w:color="auto" w:fill="auto"/>
            <w:vAlign w:val="center"/>
          </w:tcPr>
          <w:p w14:paraId="0D2CE707" w14:textId="77777777" w:rsidR="009040BC" w:rsidRPr="007001F1" w:rsidRDefault="009040BC" w:rsidP="001F1C28">
            <w:pPr>
              <w:jc w:val="center"/>
              <w:rPr>
                <w:color w:val="000000"/>
                <w:sz w:val="22"/>
                <w:szCs w:val="22"/>
              </w:rPr>
            </w:pPr>
          </w:p>
        </w:tc>
      </w:tr>
      <w:tr w:rsidR="009040BC" w:rsidRPr="007001F1" w14:paraId="6465ACBD" w14:textId="77777777" w:rsidTr="007261E4">
        <w:trPr>
          <w:trHeight w:val="505"/>
        </w:trPr>
        <w:tc>
          <w:tcPr>
            <w:tcW w:w="582" w:type="dxa"/>
            <w:vMerge/>
            <w:shd w:val="clear" w:color="auto" w:fill="auto"/>
            <w:noWrap/>
            <w:vAlign w:val="center"/>
          </w:tcPr>
          <w:p w14:paraId="528682E9" w14:textId="77777777" w:rsidR="009040BC" w:rsidRPr="007001F1" w:rsidRDefault="009040BC">
            <w:pPr>
              <w:jc w:val="center"/>
              <w:rPr>
                <w:color w:val="000000"/>
                <w:sz w:val="22"/>
                <w:szCs w:val="22"/>
              </w:rPr>
            </w:pPr>
          </w:p>
        </w:tc>
        <w:tc>
          <w:tcPr>
            <w:tcW w:w="4820" w:type="dxa"/>
            <w:gridSpan w:val="2"/>
            <w:shd w:val="clear" w:color="auto" w:fill="auto"/>
            <w:vAlign w:val="center"/>
          </w:tcPr>
          <w:p w14:paraId="0D58F353" w14:textId="30C3C07F" w:rsidR="009040BC" w:rsidRPr="007001F1" w:rsidRDefault="009040BC" w:rsidP="00EC1F84">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287B5FFD" w14:textId="77777777" w:rsidR="009040BC" w:rsidRPr="007001F1" w:rsidRDefault="009040BC" w:rsidP="001F1C28">
            <w:pPr>
              <w:jc w:val="center"/>
              <w:rPr>
                <w:color w:val="000000"/>
                <w:sz w:val="22"/>
                <w:szCs w:val="22"/>
              </w:rPr>
            </w:pPr>
          </w:p>
        </w:tc>
        <w:tc>
          <w:tcPr>
            <w:tcW w:w="567" w:type="dxa"/>
            <w:shd w:val="clear" w:color="auto" w:fill="auto"/>
            <w:vAlign w:val="center"/>
          </w:tcPr>
          <w:p w14:paraId="201E4687" w14:textId="77777777" w:rsidR="009040BC" w:rsidRPr="007001F1" w:rsidRDefault="009040BC" w:rsidP="001F1C28">
            <w:pPr>
              <w:jc w:val="center"/>
              <w:rPr>
                <w:color w:val="000000"/>
                <w:sz w:val="22"/>
                <w:szCs w:val="22"/>
              </w:rPr>
            </w:pPr>
          </w:p>
        </w:tc>
        <w:tc>
          <w:tcPr>
            <w:tcW w:w="776" w:type="dxa"/>
            <w:shd w:val="clear" w:color="auto" w:fill="auto"/>
            <w:vAlign w:val="center"/>
          </w:tcPr>
          <w:p w14:paraId="448465CF" w14:textId="77777777" w:rsidR="009040BC" w:rsidRPr="007001F1" w:rsidRDefault="009040BC" w:rsidP="001F1C28">
            <w:pPr>
              <w:jc w:val="center"/>
              <w:rPr>
                <w:color w:val="000000"/>
                <w:sz w:val="22"/>
                <w:szCs w:val="22"/>
              </w:rPr>
            </w:pPr>
          </w:p>
        </w:tc>
        <w:tc>
          <w:tcPr>
            <w:tcW w:w="1775" w:type="dxa"/>
            <w:shd w:val="clear" w:color="auto" w:fill="auto"/>
            <w:vAlign w:val="center"/>
          </w:tcPr>
          <w:p w14:paraId="26429BF4" w14:textId="77777777" w:rsidR="009040BC" w:rsidRPr="007001F1" w:rsidRDefault="009040BC" w:rsidP="001F1C28">
            <w:pPr>
              <w:jc w:val="center"/>
              <w:rPr>
                <w:color w:val="000000"/>
                <w:sz w:val="22"/>
                <w:szCs w:val="22"/>
              </w:rPr>
            </w:pPr>
          </w:p>
        </w:tc>
      </w:tr>
      <w:tr w:rsidR="001F1C28" w:rsidRPr="007001F1" w14:paraId="3A76295D" w14:textId="77777777" w:rsidTr="007261E4">
        <w:trPr>
          <w:trHeight w:val="20"/>
        </w:trPr>
        <w:tc>
          <w:tcPr>
            <w:tcW w:w="582" w:type="dxa"/>
            <w:shd w:val="clear" w:color="auto" w:fill="auto"/>
            <w:noWrap/>
            <w:vAlign w:val="center"/>
            <w:hideMark/>
          </w:tcPr>
          <w:p w14:paraId="281C3CB9" w14:textId="54FE846E" w:rsidR="001F1C28" w:rsidRPr="007001F1" w:rsidRDefault="00C769FE">
            <w:pPr>
              <w:jc w:val="center"/>
              <w:rPr>
                <w:color w:val="000000"/>
                <w:sz w:val="22"/>
                <w:szCs w:val="22"/>
              </w:rPr>
            </w:pPr>
            <w:r w:rsidRPr="007001F1">
              <w:rPr>
                <w:color w:val="000000"/>
                <w:sz w:val="22"/>
                <w:szCs w:val="22"/>
              </w:rPr>
              <w:t>40</w:t>
            </w:r>
          </w:p>
        </w:tc>
        <w:tc>
          <w:tcPr>
            <w:tcW w:w="4820" w:type="dxa"/>
            <w:gridSpan w:val="2"/>
            <w:shd w:val="clear" w:color="auto" w:fill="auto"/>
            <w:vAlign w:val="center"/>
            <w:hideMark/>
          </w:tcPr>
          <w:p w14:paraId="5E5252D5" w14:textId="77777777" w:rsidR="001F1C28" w:rsidRPr="007001F1" w:rsidRDefault="001F1C28"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40961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3CB9D1F"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5765C8"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E89A5A"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20D67A2" w14:textId="77777777" w:rsidTr="007261E4">
        <w:trPr>
          <w:trHeight w:val="20"/>
        </w:trPr>
        <w:tc>
          <w:tcPr>
            <w:tcW w:w="582" w:type="dxa"/>
            <w:shd w:val="clear" w:color="auto" w:fill="auto"/>
            <w:noWrap/>
            <w:vAlign w:val="center"/>
            <w:hideMark/>
          </w:tcPr>
          <w:p w14:paraId="621DB73D" w14:textId="706A3BBE" w:rsidR="001F1C28" w:rsidRPr="007001F1" w:rsidRDefault="00C769FE" w:rsidP="001F1C28">
            <w:pPr>
              <w:jc w:val="center"/>
              <w:rPr>
                <w:color w:val="000000"/>
                <w:sz w:val="22"/>
                <w:szCs w:val="22"/>
              </w:rPr>
            </w:pPr>
            <w:r w:rsidRPr="007001F1">
              <w:rPr>
                <w:color w:val="000000"/>
                <w:sz w:val="22"/>
                <w:szCs w:val="22"/>
              </w:rPr>
              <w:t>41</w:t>
            </w:r>
          </w:p>
        </w:tc>
        <w:tc>
          <w:tcPr>
            <w:tcW w:w="4820" w:type="dxa"/>
            <w:gridSpan w:val="2"/>
            <w:shd w:val="clear" w:color="auto" w:fill="auto"/>
            <w:vAlign w:val="center"/>
            <w:hideMark/>
          </w:tcPr>
          <w:p w14:paraId="290B92ED" w14:textId="77777777" w:rsidR="001F1C28" w:rsidRPr="007001F1" w:rsidRDefault="001F1C28"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3C1059E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56AC0B"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12FEC2"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C42D5F"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99937F6" w14:textId="77777777" w:rsidTr="007261E4">
        <w:trPr>
          <w:trHeight w:val="300"/>
        </w:trPr>
        <w:tc>
          <w:tcPr>
            <w:tcW w:w="9087" w:type="dxa"/>
            <w:gridSpan w:val="7"/>
            <w:shd w:val="clear" w:color="auto" w:fill="auto"/>
            <w:noWrap/>
            <w:vAlign w:val="center"/>
          </w:tcPr>
          <w:p w14:paraId="374D8EB0" w14:textId="77777777" w:rsidR="001F1C28" w:rsidRPr="007001F1" w:rsidRDefault="001F1C28" w:rsidP="001F1C28">
            <w:pPr>
              <w:jc w:val="both"/>
              <w:rPr>
                <w:b/>
                <w:sz w:val="20"/>
                <w:szCs w:val="20"/>
              </w:rPr>
            </w:pPr>
            <w:r w:rsidRPr="007001F1">
              <w:rPr>
                <w:b/>
                <w:sz w:val="20"/>
                <w:szCs w:val="20"/>
              </w:rPr>
              <w:t>VYJADRENIE</w:t>
            </w:r>
          </w:p>
          <w:p w14:paraId="3567D1CD" w14:textId="77777777" w:rsidR="001F1C28" w:rsidRPr="007001F1" w:rsidRDefault="001F1C28" w:rsidP="001F1C28">
            <w:pPr>
              <w:jc w:val="both"/>
              <w:rPr>
                <w:sz w:val="20"/>
                <w:szCs w:val="20"/>
              </w:rPr>
            </w:pPr>
          </w:p>
          <w:p w14:paraId="6AE87379" w14:textId="77777777" w:rsidR="001F1C28" w:rsidRPr="007001F1" w:rsidRDefault="001F1C28" w:rsidP="001F1C28">
            <w:r w:rsidRPr="007001F1">
              <w:rPr>
                <w:sz w:val="20"/>
                <w:szCs w:val="20"/>
              </w:rPr>
              <w:lastRenderedPageBreak/>
              <w:t xml:space="preserve">Na základe overených skutočností potvrdzujem, že  </w:t>
            </w:r>
            <w:sdt>
              <w:sdtPr>
                <w:rPr>
                  <w:sz w:val="20"/>
                  <w:szCs w:val="20"/>
                </w:rPr>
                <w:id w:val="-1132939986"/>
                <w:placeholder>
                  <w:docPart w:val="89E5FC43F5494C8E98980E3816C8188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72A2C62A" w14:textId="77777777" w:rsidR="001F1C28" w:rsidRPr="007001F1" w:rsidRDefault="001F1C28" w:rsidP="001F1C28">
            <w:pPr>
              <w:rPr>
                <w:b/>
                <w:bCs/>
                <w:color w:val="000000"/>
                <w:sz w:val="22"/>
                <w:szCs w:val="22"/>
              </w:rPr>
            </w:pPr>
          </w:p>
        </w:tc>
      </w:tr>
      <w:tr w:rsidR="001F1C28" w:rsidRPr="007001F1" w14:paraId="2BA1B0BE" w14:textId="77777777" w:rsidTr="007261E4">
        <w:trPr>
          <w:trHeight w:val="300"/>
        </w:trPr>
        <w:tc>
          <w:tcPr>
            <w:tcW w:w="3559" w:type="dxa"/>
            <w:gridSpan w:val="2"/>
            <w:shd w:val="clear" w:color="auto" w:fill="auto"/>
            <w:vAlign w:val="center"/>
            <w:hideMark/>
          </w:tcPr>
          <w:p w14:paraId="3604B834" w14:textId="77777777" w:rsidR="001F1C28" w:rsidRPr="007001F1" w:rsidRDefault="001F1C28" w:rsidP="001F1C28">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32"/>
            </w:r>
            <w:r w:rsidRPr="007001F1">
              <w:rPr>
                <w:b/>
                <w:bCs/>
                <w:sz w:val="22"/>
                <w:szCs w:val="22"/>
              </w:rPr>
              <w:t>:</w:t>
            </w:r>
          </w:p>
        </w:tc>
        <w:tc>
          <w:tcPr>
            <w:tcW w:w="5528" w:type="dxa"/>
            <w:gridSpan w:val="5"/>
            <w:shd w:val="clear" w:color="auto" w:fill="auto"/>
            <w:vAlign w:val="center"/>
            <w:hideMark/>
          </w:tcPr>
          <w:p w14:paraId="6E1B629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5D52E79" w14:textId="77777777" w:rsidTr="007261E4">
        <w:trPr>
          <w:trHeight w:val="300"/>
        </w:trPr>
        <w:tc>
          <w:tcPr>
            <w:tcW w:w="3559" w:type="dxa"/>
            <w:gridSpan w:val="2"/>
            <w:shd w:val="clear" w:color="auto" w:fill="auto"/>
            <w:vAlign w:val="center"/>
            <w:hideMark/>
          </w:tcPr>
          <w:p w14:paraId="75062EEE" w14:textId="77777777" w:rsidR="001F1C28" w:rsidRPr="007001F1" w:rsidRDefault="001F1C28" w:rsidP="001F1C28">
            <w:pPr>
              <w:rPr>
                <w:b/>
                <w:bCs/>
                <w:sz w:val="22"/>
                <w:szCs w:val="22"/>
              </w:rPr>
            </w:pPr>
            <w:r w:rsidRPr="007001F1">
              <w:rPr>
                <w:b/>
                <w:bCs/>
                <w:sz w:val="22"/>
                <w:szCs w:val="22"/>
              </w:rPr>
              <w:t>Dátum:</w:t>
            </w:r>
          </w:p>
        </w:tc>
        <w:tc>
          <w:tcPr>
            <w:tcW w:w="5528" w:type="dxa"/>
            <w:gridSpan w:val="5"/>
            <w:shd w:val="clear" w:color="auto" w:fill="auto"/>
            <w:vAlign w:val="center"/>
            <w:hideMark/>
          </w:tcPr>
          <w:p w14:paraId="09434C5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23C623C" w14:textId="77777777" w:rsidTr="007261E4">
        <w:trPr>
          <w:trHeight w:val="300"/>
        </w:trPr>
        <w:tc>
          <w:tcPr>
            <w:tcW w:w="3559" w:type="dxa"/>
            <w:gridSpan w:val="2"/>
            <w:shd w:val="clear" w:color="000000" w:fill="FFFFFF"/>
            <w:vAlign w:val="center"/>
            <w:hideMark/>
          </w:tcPr>
          <w:p w14:paraId="0E64DBFC"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4E58081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DE4CF65" w14:textId="77777777" w:rsidTr="007261E4">
        <w:trPr>
          <w:trHeight w:val="300"/>
        </w:trPr>
        <w:tc>
          <w:tcPr>
            <w:tcW w:w="9087" w:type="dxa"/>
            <w:gridSpan w:val="7"/>
            <w:shd w:val="clear" w:color="auto" w:fill="auto"/>
            <w:noWrap/>
            <w:vAlign w:val="bottom"/>
            <w:hideMark/>
          </w:tcPr>
          <w:p w14:paraId="01914A87"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86B4F5F" w14:textId="77777777" w:rsidTr="007261E4">
        <w:trPr>
          <w:trHeight w:val="300"/>
        </w:trPr>
        <w:tc>
          <w:tcPr>
            <w:tcW w:w="3559" w:type="dxa"/>
            <w:gridSpan w:val="2"/>
            <w:shd w:val="clear" w:color="000000" w:fill="FFFFFF"/>
            <w:vAlign w:val="center"/>
            <w:hideMark/>
          </w:tcPr>
          <w:p w14:paraId="0DF531EF"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33"/>
            </w:r>
            <w:r w:rsidRPr="007001F1">
              <w:rPr>
                <w:b/>
                <w:bCs/>
                <w:sz w:val="22"/>
                <w:szCs w:val="22"/>
              </w:rPr>
              <w:t>:</w:t>
            </w:r>
          </w:p>
        </w:tc>
        <w:tc>
          <w:tcPr>
            <w:tcW w:w="5528" w:type="dxa"/>
            <w:gridSpan w:val="5"/>
            <w:shd w:val="clear" w:color="auto" w:fill="auto"/>
            <w:vAlign w:val="center"/>
            <w:hideMark/>
          </w:tcPr>
          <w:p w14:paraId="12894D68"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199EA60" w14:textId="77777777" w:rsidTr="007261E4">
        <w:trPr>
          <w:trHeight w:val="300"/>
        </w:trPr>
        <w:tc>
          <w:tcPr>
            <w:tcW w:w="3559" w:type="dxa"/>
            <w:gridSpan w:val="2"/>
            <w:shd w:val="clear" w:color="000000" w:fill="FFFFFF"/>
            <w:vAlign w:val="center"/>
            <w:hideMark/>
          </w:tcPr>
          <w:p w14:paraId="07D0B905" w14:textId="77777777" w:rsidR="001F1C28" w:rsidRPr="007001F1" w:rsidRDefault="001F1C28" w:rsidP="001F1C28">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D56AF8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9E1E5C2" w14:textId="77777777" w:rsidTr="007261E4">
        <w:trPr>
          <w:trHeight w:val="300"/>
        </w:trPr>
        <w:tc>
          <w:tcPr>
            <w:tcW w:w="3559" w:type="dxa"/>
            <w:gridSpan w:val="2"/>
            <w:shd w:val="clear" w:color="000000" w:fill="FFFFFF"/>
            <w:vAlign w:val="center"/>
            <w:hideMark/>
          </w:tcPr>
          <w:p w14:paraId="78C12E3A"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2617609B" w14:textId="77777777" w:rsidR="001F1C28" w:rsidRPr="007001F1" w:rsidRDefault="001F1C28" w:rsidP="001F1C28">
            <w:pPr>
              <w:rPr>
                <w:color w:val="000000"/>
                <w:sz w:val="22"/>
                <w:szCs w:val="22"/>
              </w:rPr>
            </w:pPr>
            <w:r w:rsidRPr="007001F1">
              <w:rPr>
                <w:color w:val="000000"/>
                <w:sz w:val="22"/>
                <w:szCs w:val="22"/>
              </w:rPr>
              <w:t> </w:t>
            </w:r>
          </w:p>
        </w:tc>
      </w:tr>
    </w:tbl>
    <w:p w14:paraId="03FA4A3E" w14:textId="3A4AB0F5" w:rsidR="00480283" w:rsidRPr="007001F1" w:rsidRDefault="00480283"/>
    <w:p w14:paraId="5E738AA8" w14:textId="77777777" w:rsidR="00480283" w:rsidRPr="007001F1" w:rsidRDefault="0048028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14:paraId="6804754C" w14:textId="77777777" w:rsidTr="007261E4">
        <w:trPr>
          <w:trHeight w:val="645"/>
        </w:trPr>
        <w:tc>
          <w:tcPr>
            <w:tcW w:w="9087" w:type="dxa"/>
            <w:gridSpan w:val="7"/>
            <w:shd w:val="clear" w:color="000000" w:fill="60497A"/>
            <w:vAlign w:val="center"/>
            <w:hideMark/>
          </w:tcPr>
          <w:p w14:paraId="45083C77" w14:textId="715C0F0D" w:rsidR="00480283" w:rsidRPr="007001F1" w:rsidRDefault="00480283"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394"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394"/>
          </w:p>
        </w:tc>
      </w:tr>
      <w:tr w:rsidR="00480283" w:rsidRPr="007001F1" w14:paraId="51759E6D" w14:textId="77777777" w:rsidTr="007261E4">
        <w:trPr>
          <w:trHeight w:val="330"/>
        </w:trPr>
        <w:tc>
          <w:tcPr>
            <w:tcW w:w="9087" w:type="dxa"/>
            <w:gridSpan w:val="7"/>
            <w:shd w:val="clear" w:color="auto" w:fill="auto"/>
            <w:vAlign w:val="center"/>
            <w:hideMark/>
          </w:tcPr>
          <w:p w14:paraId="0E14DD2C" w14:textId="77777777" w:rsidR="00480283" w:rsidRPr="007001F1" w:rsidRDefault="00480283" w:rsidP="00872D5A">
            <w:pPr>
              <w:jc w:val="center"/>
              <w:rPr>
                <w:b/>
                <w:bCs/>
                <w:color w:val="000000"/>
                <w:sz w:val="22"/>
                <w:szCs w:val="22"/>
              </w:rPr>
            </w:pPr>
            <w:r w:rsidRPr="007001F1">
              <w:rPr>
                <w:b/>
                <w:bCs/>
                <w:color w:val="000000"/>
                <w:sz w:val="22"/>
                <w:szCs w:val="22"/>
              </w:rPr>
              <w:t>Identifikácia programu</w:t>
            </w:r>
          </w:p>
        </w:tc>
      </w:tr>
      <w:tr w:rsidR="00480283" w:rsidRPr="007001F1" w14:paraId="655CFCDF" w14:textId="77777777" w:rsidTr="007261E4">
        <w:trPr>
          <w:trHeight w:val="300"/>
        </w:trPr>
        <w:tc>
          <w:tcPr>
            <w:tcW w:w="3559" w:type="dxa"/>
            <w:gridSpan w:val="2"/>
            <w:shd w:val="clear" w:color="auto" w:fill="auto"/>
            <w:vAlign w:val="center"/>
            <w:hideMark/>
          </w:tcPr>
          <w:p w14:paraId="284B9357" w14:textId="77777777" w:rsidR="00480283" w:rsidRPr="007001F1" w:rsidRDefault="00480283"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6603EF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24AA634" w14:textId="77777777" w:rsidTr="007261E4">
        <w:trPr>
          <w:trHeight w:val="660"/>
        </w:trPr>
        <w:tc>
          <w:tcPr>
            <w:tcW w:w="3559" w:type="dxa"/>
            <w:gridSpan w:val="2"/>
            <w:shd w:val="clear" w:color="auto" w:fill="auto"/>
            <w:vAlign w:val="center"/>
            <w:hideMark/>
          </w:tcPr>
          <w:p w14:paraId="3B5DE130" w14:textId="416543C5" w:rsidR="00480283" w:rsidRPr="007001F1" w:rsidRDefault="00480283" w:rsidP="00872D5A">
            <w:pPr>
              <w:rPr>
                <w:color w:val="000000"/>
                <w:sz w:val="22"/>
                <w:szCs w:val="22"/>
              </w:rPr>
            </w:pPr>
            <w:r w:rsidRPr="007001F1">
              <w:rPr>
                <w:color w:val="000000"/>
                <w:sz w:val="22"/>
                <w:szCs w:val="22"/>
              </w:rPr>
              <w:t xml:space="preserve">Názov </w:t>
            </w:r>
            <w:ins w:id="1395" w:author="Kramár Róbert" w:date="2018-04-27T15:11: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1B94B0AD"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42AED1D" w14:textId="77777777" w:rsidTr="007261E4">
        <w:trPr>
          <w:trHeight w:val="330"/>
        </w:trPr>
        <w:tc>
          <w:tcPr>
            <w:tcW w:w="9087" w:type="dxa"/>
            <w:gridSpan w:val="7"/>
            <w:shd w:val="clear" w:color="auto" w:fill="auto"/>
            <w:vAlign w:val="center"/>
            <w:hideMark/>
          </w:tcPr>
          <w:p w14:paraId="74D6EC0F" w14:textId="77777777" w:rsidR="00480283" w:rsidRPr="007001F1" w:rsidRDefault="00480283" w:rsidP="00872D5A">
            <w:pPr>
              <w:jc w:val="center"/>
              <w:rPr>
                <w:b/>
                <w:bCs/>
                <w:color w:val="000000"/>
                <w:sz w:val="22"/>
                <w:szCs w:val="22"/>
              </w:rPr>
            </w:pPr>
            <w:r w:rsidRPr="007001F1">
              <w:rPr>
                <w:b/>
                <w:bCs/>
                <w:color w:val="000000"/>
                <w:sz w:val="22"/>
                <w:szCs w:val="22"/>
              </w:rPr>
              <w:t>Identifikácia projektu a prijímateľa</w:t>
            </w:r>
          </w:p>
        </w:tc>
      </w:tr>
      <w:tr w:rsidR="00480283" w:rsidRPr="007001F1" w14:paraId="5CB82049" w14:textId="77777777" w:rsidTr="007261E4">
        <w:trPr>
          <w:trHeight w:val="330"/>
        </w:trPr>
        <w:tc>
          <w:tcPr>
            <w:tcW w:w="3559" w:type="dxa"/>
            <w:gridSpan w:val="2"/>
            <w:shd w:val="clear" w:color="auto" w:fill="auto"/>
            <w:vAlign w:val="center"/>
            <w:hideMark/>
          </w:tcPr>
          <w:p w14:paraId="2DD76081" w14:textId="3682E36E" w:rsidR="00480283" w:rsidRPr="007001F1" w:rsidRDefault="00480283"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A9E0F27"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B8DC7DD" w14:textId="77777777" w:rsidTr="007261E4">
        <w:trPr>
          <w:trHeight w:val="300"/>
        </w:trPr>
        <w:tc>
          <w:tcPr>
            <w:tcW w:w="3559" w:type="dxa"/>
            <w:gridSpan w:val="2"/>
            <w:shd w:val="clear" w:color="auto" w:fill="auto"/>
            <w:vAlign w:val="center"/>
            <w:hideMark/>
          </w:tcPr>
          <w:p w14:paraId="1EBB778C" w14:textId="77777777" w:rsidR="00480283" w:rsidRPr="007001F1" w:rsidRDefault="00480283"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8E60656"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5FCEFBB5" w14:textId="77777777" w:rsidTr="007261E4">
        <w:trPr>
          <w:trHeight w:val="300"/>
        </w:trPr>
        <w:tc>
          <w:tcPr>
            <w:tcW w:w="3559" w:type="dxa"/>
            <w:gridSpan w:val="2"/>
            <w:shd w:val="clear" w:color="auto" w:fill="auto"/>
            <w:vAlign w:val="center"/>
            <w:hideMark/>
          </w:tcPr>
          <w:p w14:paraId="19395316" w14:textId="77777777" w:rsidR="00480283" w:rsidRPr="007001F1" w:rsidRDefault="00480283"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73538C0"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18044B4" w14:textId="77777777" w:rsidTr="007261E4">
        <w:trPr>
          <w:trHeight w:val="300"/>
        </w:trPr>
        <w:tc>
          <w:tcPr>
            <w:tcW w:w="3559" w:type="dxa"/>
            <w:gridSpan w:val="2"/>
            <w:shd w:val="clear" w:color="auto" w:fill="auto"/>
            <w:vAlign w:val="center"/>
            <w:hideMark/>
          </w:tcPr>
          <w:p w14:paraId="229B466B" w14:textId="77777777" w:rsidR="00480283" w:rsidRPr="007001F1" w:rsidRDefault="00480283"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E92D6B"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B646FA7" w14:textId="77777777" w:rsidTr="007261E4">
        <w:trPr>
          <w:trHeight w:val="330"/>
        </w:trPr>
        <w:tc>
          <w:tcPr>
            <w:tcW w:w="9087" w:type="dxa"/>
            <w:gridSpan w:val="7"/>
            <w:shd w:val="clear" w:color="auto" w:fill="auto"/>
            <w:vAlign w:val="center"/>
            <w:hideMark/>
          </w:tcPr>
          <w:p w14:paraId="70D87744" w14:textId="77777777" w:rsidR="00480283" w:rsidRPr="007001F1" w:rsidRDefault="00480283" w:rsidP="00872D5A">
            <w:pPr>
              <w:jc w:val="center"/>
              <w:rPr>
                <w:b/>
                <w:bCs/>
                <w:color w:val="000000"/>
                <w:sz w:val="22"/>
                <w:szCs w:val="22"/>
              </w:rPr>
            </w:pPr>
            <w:r w:rsidRPr="007001F1">
              <w:rPr>
                <w:b/>
                <w:bCs/>
                <w:color w:val="000000"/>
                <w:sz w:val="22"/>
                <w:szCs w:val="22"/>
              </w:rPr>
              <w:t>Identifikácia zákazky</w:t>
            </w:r>
          </w:p>
        </w:tc>
      </w:tr>
      <w:tr w:rsidR="00480283" w:rsidRPr="007001F1" w14:paraId="56D6AB29" w14:textId="77777777" w:rsidTr="007261E4">
        <w:trPr>
          <w:trHeight w:val="300"/>
        </w:trPr>
        <w:tc>
          <w:tcPr>
            <w:tcW w:w="3559" w:type="dxa"/>
            <w:gridSpan w:val="2"/>
            <w:shd w:val="clear" w:color="auto" w:fill="auto"/>
            <w:vAlign w:val="center"/>
            <w:hideMark/>
          </w:tcPr>
          <w:p w14:paraId="171C2E91" w14:textId="77777777" w:rsidR="00480283" w:rsidRPr="007001F1" w:rsidRDefault="00480283"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F331C6F" w14:textId="77777777" w:rsidR="00480283" w:rsidRPr="007001F1" w:rsidRDefault="00480283" w:rsidP="00872D5A">
            <w:pPr>
              <w:rPr>
                <w:color w:val="000000"/>
                <w:sz w:val="22"/>
                <w:szCs w:val="22"/>
              </w:rPr>
            </w:pPr>
            <w:r w:rsidRPr="007001F1">
              <w:rPr>
                <w:color w:val="000000"/>
                <w:sz w:val="22"/>
                <w:szCs w:val="22"/>
              </w:rPr>
              <w:t>Nadlimitná zákazka</w:t>
            </w:r>
          </w:p>
        </w:tc>
      </w:tr>
      <w:tr w:rsidR="00480283" w:rsidRPr="007001F1" w14:paraId="5249DC88" w14:textId="77777777" w:rsidTr="007261E4">
        <w:trPr>
          <w:trHeight w:val="300"/>
        </w:trPr>
        <w:tc>
          <w:tcPr>
            <w:tcW w:w="3559" w:type="dxa"/>
            <w:gridSpan w:val="2"/>
            <w:shd w:val="clear" w:color="auto" w:fill="auto"/>
            <w:vAlign w:val="center"/>
            <w:hideMark/>
          </w:tcPr>
          <w:p w14:paraId="04711FC3" w14:textId="77777777" w:rsidR="00480283" w:rsidRPr="007001F1" w:rsidRDefault="00480283"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2DC237B" w14:textId="59B0007C" w:rsidR="00480283" w:rsidRPr="007001F1" w:rsidRDefault="00480283">
            <w:pPr>
              <w:rPr>
                <w:color w:val="000000"/>
                <w:sz w:val="22"/>
                <w:szCs w:val="22"/>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14:paraId="23EE12E6" w14:textId="77777777" w:rsidTr="007261E4">
        <w:trPr>
          <w:trHeight w:val="300"/>
        </w:trPr>
        <w:tc>
          <w:tcPr>
            <w:tcW w:w="3559" w:type="dxa"/>
            <w:gridSpan w:val="2"/>
            <w:shd w:val="clear" w:color="auto" w:fill="auto"/>
            <w:vAlign w:val="center"/>
            <w:hideMark/>
          </w:tcPr>
          <w:p w14:paraId="769E25BF" w14:textId="77777777" w:rsidR="00480283" w:rsidRPr="007001F1" w:rsidRDefault="00480283"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C1B0726" w14:textId="77777777" w:rsidR="00480283" w:rsidRPr="007001F1" w:rsidRDefault="00480283" w:rsidP="00872D5A">
            <w:pPr>
              <w:rPr>
                <w:color w:val="000000"/>
                <w:sz w:val="22"/>
                <w:szCs w:val="22"/>
              </w:rPr>
            </w:pPr>
            <w:r w:rsidRPr="007001F1">
              <w:rPr>
                <w:color w:val="000000"/>
                <w:sz w:val="22"/>
                <w:szCs w:val="22"/>
              </w:rPr>
              <w:t xml:space="preserve"> </w:t>
            </w:r>
          </w:p>
        </w:tc>
      </w:tr>
      <w:tr w:rsidR="004D0B9F" w:rsidRPr="007001F1" w14:paraId="0AADFB5B" w14:textId="77777777" w:rsidTr="007261E4">
        <w:trPr>
          <w:trHeight w:val="300"/>
        </w:trPr>
        <w:tc>
          <w:tcPr>
            <w:tcW w:w="3559" w:type="dxa"/>
            <w:gridSpan w:val="2"/>
            <w:shd w:val="clear" w:color="auto" w:fill="auto"/>
            <w:vAlign w:val="center"/>
          </w:tcPr>
          <w:p w14:paraId="2255FC65" w14:textId="4F9093FF"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7C0634A" w14:textId="77777777" w:rsidR="004D0B9F" w:rsidRPr="007001F1" w:rsidRDefault="004D0B9F" w:rsidP="00872D5A">
            <w:pPr>
              <w:rPr>
                <w:color w:val="000000"/>
                <w:sz w:val="22"/>
                <w:szCs w:val="22"/>
              </w:rPr>
            </w:pPr>
          </w:p>
        </w:tc>
      </w:tr>
      <w:tr w:rsidR="00480283" w:rsidRPr="007001F1" w14:paraId="4C9BEAC2" w14:textId="77777777" w:rsidTr="007261E4">
        <w:trPr>
          <w:trHeight w:val="300"/>
        </w:trPr>
        <w:tc>
          <w:tcPr>
            <w:tcW w:w="3559" w:type="dxa"/>
            <w:gridSpan w:val="2"/>
            <w:shd w:val="clear" w:color="auto" w:fill="auto"/>
            <w:vAlign w:val="center"/>
            <w:hideMark/>
          </w:tcPr>
          <w:p w14:paraId="7F57D013" w14:textId="77777777" w:rsidR="00480283" w:rsidRPr="007001F1" w:rsidRDefault="00480283"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6D676E4" w14:textId="500F8CA2" w:rsidR="00480283" w:rsidRPr="007001F1" w:rsidRDefault="00144756" w:rsidP="00872D5A">
            <w:pPr>
              <w:rPr>
                <w:color w:val="000000"/>
                <w:sz w:val="22"/>
                <w:szCs w:val="22"/>
              </w:rPr>
            </w:pPr>
            <w:r w:rsidRPr="007001F1">
              <w:rPr>
                <w:color w:val="000000"/>
                <w:sz w:val="22"/>
                <w:szCs w:val="22"/>
              </w:rPr>
              <w:t>prvá</w:t>
            </w:r>
            <w:r w:rsidR="00480283" w:rsidRPr="007001F1">
              <w:rPr>
                <w:color w:val="000000"/>
                <w:sz w:val="22"/>
                <w:szCs w:val="22"/>
              </w:rPr>
              <w:t xml:space="preserve"> ex-</w:t>
            </w:r>
            <w:proofErr w:type="spellStart"/>
            <w:r w:rsidR="00480283" w:rsidRPr="007001F1">
              <w:rPr>
                <w:color w:val="000000"/>
                <w:sz w:val="22"/>
                <w:szCs w:val="22"/>
              </w:rPr>
              <w:t>ante</w:t>
            </w:r>
            <w:proofErr w:type="spellEnd"/>
            <w:r w:rsidR="00480283" w:rsidRPr="007001F1">
              <w:rPr>
                <w:color w:val="000000"/>
                <w:sz w:val="22"/>
                <w:szCs w:val="22"/>
              </w:rPr>
              <w:t xml:space="preserve"> kontrola</w:t>
            </w:r>
          </w:p>
        </w:tc>
      </w:tr>
      <w:tr w:rsidR="00480283" w:rsidRPr="007001F1" w14:paraId="597116D6" w14:textId="77777777" w:rsidTr="007261E4">
        <w:trPr>
          <w:trHeight w:val="300"/>
        </w:trPr>
        <w:tc>
          <w:tcPr>
            <w:tcW w:w="3559" w:type="dxa"/>
            <w:gridSpan w:val="2"/>
            <w:shd w:val="clear" w:color="auto" w:fill="auto"/>
            <w:vAlign w:val="center"/>
            <w:hideMark/>
          </w:tcPr>
          <w:p w14:paraId="1489FDD4" w14:textId="77777777" w:rsidR="00480283" w:rsidRPr="007001F1" w:rsidRDefault="00480283"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CDB7055"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2CF2BA0" w14:textId="77777777" w:rsidTr="007261E4">
        <w:trPr>
          <w:trHeight w:val="300"/>
        </w:trPr>
        <w:tc>
          <w:tcPr>
            <w:tcW w:w="3559" w:type="dxa"/>
            <w:gridSpan w:val="2"/>
            <w:shd w:val="clear" w:color="auto" w:fill="auto"/>
            <w:vAlign w:val="center"/>
            <w:hideMark/>
          </w:tcPr>
          <w:p w14:paraId="62860527" w14:textId="77777777" w:rsidR="00480283" w:rsidRPr="007001F1" w:rsidRDefault="00480283"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A809B35"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1624CD85" w14:textId="77777777" w:rsidTr="007261E4">
        <w:trPr>
          <w:trHeight w:val="300"/>
        </w:trPr>
        <w:tc>
          <w:tcPr>
            <w:tcW w:w="3559" w:type="dxa"/>
            <w:gridSpan w:val="2"/>
            <w:shd w:val="clear" w:color="auto" w:fill="auto"/>
            <w:vAlign w:val="center"/>
            <w:hideMark/>
          </w:tcPr>
          <w:p w14:paraId="20C97E21" w14:textId="77777777" w:rsidR="00480283" w:rsidRPr="007001F1" w:rsidRDefault="00480283"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CF88C21"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033C8C85" w14:textId="77777777" w:rsidTr="007261E4">
        <w:trPr>
          <w:trHeight w:val="300"/>
        </w:trPr>
        <w:tc>
          <w:tcPr>
            <w:tcW w:w="3559" w:type="dxa"/>
            <w:gridSpan w:val="2"/>
            <w:shd w:val="clear" w:color="auto" w:fill="auto"/>
            <w:vAlign w:val="center"/>
            <w:hideMark/>
          </w:tcPr>
          <w:p w14:paraId="1CED20CA" w14:textId="77777777" w:rsidR="00480283" w:rsidRPr="007001F1" w:rsidRDefault="00480283"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00FA512" w14:textId="77777777" w:rsidR="00480283" w:rsidRPr="007001F1" w:rsidRDefault="00480283" w:rsidP="00872D5A">
            <w:pPr>
              <w:rPr>
                <w:color w:val="000000"/>
                <w:sz w:val="22"/>
                <w:szCs w:val="22"/>
              </w:rPr>
            </w:pPr>
            <w:r w:rsidRPr="007001F1">
              <w:rPr>
                <w:color w:val="000000"/>
                <w:sz w:val="22"/>
                <w:szCs w:val="22"/>
              </w:rPr>
              <w:t> </w:t>
            </w:r>
          </w:p>
        </w:tc>
      </w:tr>
      <w:tr w:rsidR="00480283" w:rsidRPr="007001F1" w:rsidDel="002D4145" w14:paraId="2579D675" w14:textId="60FA7A38" w:rsidTr="007261E4">
        <w:trPr>
          <w:trHeight w:val="810"/>
          <w:del w:id="1396" w:author="Kramár Róbert" w:date="2018-04-27T16:50:00Z"/>
        </w:trPr>
        <w:tc>
          <w:tcPr>
            <w:tcW w:w="3559" w:type="dxa"/>
            <w:gridSpan w:val="2"/>
            <w:shd w:val="clear" w:color="auto" w:fill="auto"/>
            <w:vAlign w:val="center"/>
            <w:hideMark/>
          </w:tcPr>
          <w:p w14:paraId="44E769C9" w14:textId="019C1F98" w:rsidR="00480283" w:rsidRPr="007001F1" w:rsidDel="002D4145" w:rsidRDefault="00480283" w:rsidP="00872D5A">
            <w:pPr>
              <w:rPr>
                <w:del w:id="1397" w:author="Kramár Róbert" w:date="2018-04-27T16:50:00Z"/>
                <w:color w:val="000000"/>
                <w:sz w:val="22"/>
                <w:szCs w:val="22"/>
              </w:rPr>
            </w:pPr>
            <w:del w:id="1398" w:author="Kramár Róbert" w:date="2018-04-27T16:50: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7CD228F2" w14:textId="5D74B2C1" w:rsidR="00480283" w:rsidRPr="007001F1" w:rsidDel="002D4145" w:rsidRDefault="00480283" w:rsidP="00872D5A">
            <w:pPr>
              <w:rPr>
                <w:del w:id="1399" w:author="Kramár Róbert" w:date="2018-04-27T16:50:00Z"/>
                <w:color w:val="000000"/>
                <w:sz w:val="22"/>
                <w:szCs w:val="22"/>
              </w:rPr>
            </w:pPr>
            <w:del w:id="1400" w:author="Kramár Róbert" w:date="2018-04-27T16:50:00Z">
              <w:r w:rsidRPr="007001F1" w:rsidDel="002D4145">
                <w:rPr>
                  <w:color w:val="000000"/>
                  <w:sz w:val="22"/>
                  <w:szCs w:val="22"/>
                </w:rPr>
                <w:delText> </w:delText>
              </w:r>
            </w:del>
          </w:p>
        </w:tc>
      </w:tr>
      <w:tr w:rsidR="00480283" w:rsidRPr="007001F1" w14:paraId="70ABA396" w14:textId="77777777" w:rsidTr="007261E4">
        <w:trPr>
          <w:trHeight w:val="315"/>
        </w:trPr>
        <w:tc>
          <w:tcPr>
            <w:tcW w:w="582" w:type="dxa"/>
            <w:shd w:val="clear" w:color="000000" w:fill="60497A"/>
            <w:vAlign w:val="center"/>
            <w:hideMark/>
          </w:tcPr>
          <w:p w14:paraId="4E251ACC" w14:textId="77777777" w:rsidR="00480283" w:rsidRPr="007001F1" w:rsidRDefault="00480283"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081EB37" w14:textId="77777777" w:rsidR="00480283" w:rsidRPr="007001F1" w:rsidRDefault="00480283"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3294E10" w14:textId="77777777" w:rsidR="00480283" w:rsidRPr="007001F1" w:rsidRDefault="00480283"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A46E51" w14:textId="77777777" w:rsidR="00480283" w:rsidRPr="007001F1" w:rsidRDefault="00480283"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928E8BC" w14:textId="77777777" w:rsidR="00480283" w:rsidRPr="007001F1" w:rsidRDefault="00480283"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1756B8B" w14:textId="77777777" w:rsidR="00480283" w:rsidRPr="007001F1" w:rsidRDefault="00480283" w:rsidP="00872D5A">
            <w:pPr>
              <w:jc w:val="center"/>
              <w:rPr>
                <w:b/>
                <w:bCs/>
                <w:color w:val="FFFFFF"/>
                <w:sz w:val="22"/>
                <w:szCs w:val="22"/>
              </w:rPr>
            </w:pPr>
            <w:r w:rsidRPr="007001F1">
              <w:rPr>
                <w:b/>
                <w:bCs/>
                <w:color w:val="FFFFFF"/>
                <w:sz w:val="22"/>
                <w:szCs w:val="22"/>
              </w:rPr>
              <w:t>Poznámka</w:t>
            </w:r>
          </w:p>
        </w:tc>
      </w:tr>
      <w:tr w:rsidR="00BE7BD4" w:rsidRPr="007001F1" w14:paraId="2C0F4DCA" w14:textId="77777777" w:rsidTr="002B4A5C">
        <w:trPr>
          <w:trHeight w:val="354"/>
        </w:trPr>
        <w:tc>
          <w:tcPr>
            <w:tcW w:w="582" w:type="dxa"/>
            <w:vMerge w:val="restart"/>
            <w:shd w:val="clear" w:color="auto" w:fill="auto"/>
            <w:noWrap/>
            <w:vAlign w:val="center"/>
            <w:hideMark/>
          </w:tcPr>
          <w:p w14:paraId="03AFA782" w14:textId="77777777" w:rsidR="00BE7BD4" w:rsidRPr="007001F1" w:rsidRDefault="00BE7BD4"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6E09265" w14:textId="012FB19F" w:rsidR="00BE7BD4" w:rsidRPr="007001F1" w:rsidRDefault="00BE7BD4" w:rsidP="00EC1F84">
            <w:pPr>
              <w:jc w:val="both"/>
              <w:rPr>
                <w:color w:val="000000"/>
                <w:sz w:val="22"/>
                <w:szCs w:val="22"/>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14:paraId="105CE50A"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6CB7AE3"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7363087"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F0919E"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F3FDEBD" w14:textId="77777777" w:rsidTr="007261E4">
        <w:trPr>
          <w:trHeight w:val="727"/>
        </w:trPr>
        <w:tc>
          <w:tcPr>
            <w:tcW w:w="582" w:type="dxa"/>
            <w:vMerge/>
            <w:shd w:val="clear" w:color="auto" w:fill="auto"/>
            <w:noWrap/>
            <w:vAlign w:val="center"/>
          </w:tcPr>
          <w:p w14:paraId="7F7DB924"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153488E6" w14:textId="35CC8020" w:rsidR="00BE7BD4" w:rsidRPr="007001F1" w:rsidDel="00BE7BD4" w:rsidRDefault="00BE7BD4" w:rsidP="00EC1F84">
            <w:pPr>
              <w:jc w:val="both"/>
              <w:rPr>
                <w:color w:val="000000"/>
                <w:sz w:val="22"/>
                <w:szCs w:val="22"/>
              </w:rPr>
            </w:pPr>
            <w:r w:rsidRPr="007001F1">
              <w:rPr>
                <w:color w:val="000000"/>
                <w:sz w:val="22"/>
                <w:szCs w:val="22"/>
              </w:rPr>
              <w:t>b) Bola určená PHZ podľa podmienok platných v čase odoslania oznámenia o použití priameho rokovacieho konania?</w:t>
            </w:r>
          </w:p>
        </w:tc>
        <w:tc>
          <w:tcPr>
            <w:tcW w:w="567" w:type="dxa"/>
            <w:shd w:val="clear" w:color="auto" w:fill="auto"/>
            <w:vAlign w:val="center"/>
          </w:tcPr>
          <w:p w14:paraId="1B74ABE9" w14:textId="77777777" w:rsidR="00BE7BD4" w:rsidRPr="007001F1" w:rsidRDefault="00BE7BD4" w:rsidP="00872D5A">
            <w:pPr>
              <w:jc w:val="center"/>
              <w:rPr>
                <w:color w:val="000000"/>
                <w:sz w:val="22"/>
                <w:szCs w:val="22"/>
              </w:rPr>
            </w:pPr>
          </w:p>
        </w:tc>
        <w:tc>
          <w:tcPr>
            <w:tcW w:w="567" w:type="dxa"/>
            <w:shd w:val="clear" w:color="auto" w:fill="auto"/>
            <w:vAlign w:val="center"/>
          </w:tcPr>
          <w:p w14:paraId="65F3C0A4" w14:textId="77777777" w:rsidR="00BE7BD4" w:rsidRPr="007001F1" w:rsidRDefault="00BE7BD4" w:rsidP="00872D5A">
            <w:pPr>
              <w:jc w:val="center"/>
              <w:rPr>
                <w:color w:val="000000"/>
                <w:sz w:val="22"/>
                <w:szCs w:val="22"/>
              </w:rPr>
            </w:pPr>
          </w:p>
        </w:tc>
        <w:tc>
          <w:tcPr>
            <w:tcW w:w="776" w:type="dxa"/>
            <w:shd w:val="clear" w:color="auto" w:fill="auto"/>
            <w:vAlign w:val="center"/>
          </w:tcPr>
          <w:p w14:paraId="533239DB" w14:textId="77777777" w:rsidR="00BE7BD4" w:rsidRPr="007001F1" w:rsidRDefault="00BE7BD4" w:rsidP="00872D5A">
            <w:pPr>
              <w:jc w:val="center"/>
              <w:rPr>
                <w:color w:val="000000"/>
                <w:sz w:val="22"/>
                <w:szCs w:val="22"/>
              </w:rPr>
            </w:pPr>
          </w:p>
        </w:tc>
        <w:tc>
          <w:tcPr>
            <w:tcW w:w="1775" w:type="dxa"/>
            <w:shd w:val="clear" w:color="auto" w:fill="auto"/>
            <w:vAlign w:val="center"/>
          </w:tcPr>
          <w:p w14:paraId="48E25E13" w14:textId="77777777" w:rsidR="00BE7BD4" w:rsidRPr="007001F1" w:rsidRDefault="00BE7BD4" w:rsidP="00872D5A">
            <w:pPr>
              <w:jc w:val="center"/>
              <w:rPr>
                <w:color w:val="000000"/>
                <w:sz w:val="22"/>
                <w:szCs w:val="22"/>
              </w:rPr>
            </w:pPr>
          </w:p>
        </w:tc>
      </w:tr>
      <w:tr w:rsidR="00BE7BD4" w:rsidRPr="007001F1" w14:paraId="2FF5A0D7" w14:textId="77777777" w:rsidTr="007261E4">
        <w:trPr>
          <w:trHeight w:val="727"/>
        </w:trPr>
        <w:tc>
          <w:tcPr>
            <w:tcW w:w="582" w:type="dxa"/>
            <w:vMerge/>
            <w:shd w:val="clear" w:color="auto" w:fill="auto"/>
            <w:noWrap/>
            <w:vAlign w:val="center"/>
          </w:tcPr>
          <w:p w14:paraId="4050B859"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73BD174E" w14:textId="58A0E74A" w:rsidR="00BE7BD4" w:rsidRPr="007001F1" w:rsidDel="00BE7BD4" w:rsidRDefault="00BE7BD4"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833F788" w14:textId="77777777" w:rsidR="00BE7BD4" w:rsidRPr="007001F1" w:rsidRDefault="00BE7BD4" w:rsidP="00872D5A">
            <w:pPr>
              <w:jc w:val="center"/>
              <w:rPr>
                <w:color w:val="000000"/>
                <w:sz w:val="22"/>
                <w:szCs w:val="22"/>
              </w:rPr>
            </w:pPr>
          </w:p>
        </w:tc>
        <w:tc>
          <w:tcPr>
            <w:tcW w:w="567" w:type="dxa"/>
            <w:shd w:val="clear" w:color="auto" w:fill="auto"/>
            <w:vAlign w:val="center"/>
          </w:tcPr>
          <w:p w14:paraId="3CAC0156" w14:textId="77777777" w:rsidR="00BE7BD4" w:rsidRPr="007001F1" w:rsidRDefault="00BE7BD4" w:rsidP="00872D5A">
            <w:pPr>
              <w:jc w:val="center"/>
              <w:rPr>
                <w:color w:val="000000"/>
                <w:sz w:val="22"/>
                <w:szCs w:val="22"/>
              </w:rPr>
            </w:pPr>
          </w:p>
        </w:tc>
        <w:tc>
          <w:tcPr>
            <w:tcW w:w="776" w:type="dxa"/>
            <w:shd w:val="clear" w:color="auto" w:fill="auto"/>
            <w:vAlign w:val="center"/>
          </w:tcPr>
          <w:p w14:paraId="2DBC0D6B" w14:textId="77777777" w:rsidR="00BE7BD4" w:rsidRPr="007001F1" w:rsidRDefault="00BE7BD4" w:rsidP="00872D5A">
            <w:pPr>
              <w:jc w:val="center"/>
              <w:rPr>
                <w:color w:val="000000"/>
                <w:sz w:val="22"/>
                <w:szCs w:val="22"/>
              </w:rPr>
            </w:pPr>
          </w:p>
        </w:tc>
        <w:tc>
          <w:tcPr>
            <w:tcW w:w="1775" w:type="dxa"/>
            <w:shd w:val="clear" w:color="auto" w:fill="auto"/>
            <w:vAlign w:val="center"/>
          </w:tcPr>
          <w:p w14:paraId="225B9F29" w14:textId="77777777" w:rsidR="00BE7BD4" w:rsidRPr="007001F1" w:rsidRDefault="00BE7BD4" w:rsidP="00872D5A">
            <w:pPr>
              <w:jc w:val="center"/>
              <w:rPr>
                <w:color w:val="000000"/>
                <w:sz w:val="22"/>
                <w:szCs w:val="22"/>
              </w:rPr>
            </w:pPr>
          </w:p>
        </w:tc>
      </w:tr>
      <w:tr w:rsidR="00BE7BD4" w:rsidRPr="007001F1" w14:paraId="6F4246C9" w14:textId="77777777" w:rsidTr="007261E4">
        <w:trPr>
          <w:trHeight w:val="727"/>
        </w:trPr>
        <w:tc>
          <w:tcPr>
            <w:tcW w:w="582" w:type="dxa"/>
            <w:vMerge/>
            <w:shd w:val="clear" w:color="auto" w:fill="auto"/>
            <w:noWrap/>
            <w:vAlign w:val="center"/>
          </w:tcPr>
          <w:p w14:paraId="7D2833BD"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A55DF7C" w14:textId="44C8D26A" w:rsidR="00BE7BD4" w:rsidRPr="007001F1" w:rsidDel="00BE7BD4" w:rsidRDefault="00BE7BD4"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B6B5B69" w14:textId="77777777" w:rsidR="00BE7BD4" w:rsidRPr="007001F1" w:rsidRDefault="00BE7BD4" w:rsidP="00872D5A">
            <w:pPr>
              <w:jc w:val="center"/>
              <w:rPr>
                <w:color w:val="000000"/>
                <w:sz w:val="22"/>
                <w:szCs w:val="22"/>
              </w:rPr>
            </w:pPr>
          </w:p>
        </w:tc>
        <w:tc>
          <w:tcPr>
            <w:tcW w:w="567" w:type="dxa"/>
            <w:shd w:val="clear" w:color="auto" w:fill="auto"/>
            <w:vAlign w:val="center"/>
          </w:tcPr>
          <w:p w14:paraId="009E89F0" w14:textId="77777777" w:rsidR="00BE7BD4" w:rsidRPr="007001F1" w:rsidRDefault="00BE7BD4" w:rsidP="00872D5A">
            <w:pPr>
              <w:jc w:val="center"/>
              <w:rPr>
                <w:color w:val="000000"/>
                <w:sz w:val="22"/>
                <w:szCs w:val="22"/>
              </w:rPr>
            </w:pPr>
          </w:p>
        </w:tc>
        <w:tc>
          <w:tcPr>
            <w:tcW w:w="776" w:type="dxa"/>
            <w:shd w:val="clear" w:color="auto" w:fill="auto"/>
            <w:vAlign w:val="center"/>
          </w:tcPr>
          <w:p w14:paraId="5D1E77E7" w14:textId="77777777" w:rsidR="00BE7BD4" w:rsidRPr="007001F1" w:rsidRDefault="00BE7BD4" w:rsidP="00872D5A">
            <w:pPr>
              <w:jc w:val="center"/>
              <w:rPr>
                <w:color w:val="000000"/>
                <w:sz w:val="22"/>
                <w:szCs w:val="22"/>
              </w:rPr>
            </w:pPr>
          </w:p>
        </w:tc>
        <w:tc>
          <w:tcPr>
            <w:tcW w:w="1775" w:type="dxa"/>
            <w:shd w:val="clear" w:color="auto" w:fill="auto"/>
            <w:vAlign w:val="center"/>
          </w:tcPr>
          <w:p w14:paraId="74EAD034" w14:textId="77777777" w:rsidR="00BE7BD4" w:rsidRPr="007001F1" w:rsidRDefault="00BE7BD4" w:rsidP="00872D5A">
            <w:pPr>
              <w:jc w:val="center"/>
              <w:rPr>
                <w:color w:val="000000"/>
                <w:sz w:val="22"/>
                <w:szCs w:val="22"/>
              </w:rPr>
            </w:pPr>
          </w:p>
        </w:tc>
      </w:tr>
      <w:tr w:rsidR="00BE7BD4" w:rsidRPr="007001F1" w14:paraId="2B4C4332" w14:textId="77777777" w:rsidTr="007261E4">
        <w:trPr>
          <w:trHeight w:val="727"/>
        </w:trPr>
        <w:tc>
          <w:tcPr>
            <w:tcW w:w="582" w:type="dxa"/>
            <w:vMerge/>
            <w:shd w:val="clear" w:color="auto" w:fill="auto"/>
            <w:noWrap/>
            <w:vAlign w:val="center"/>
          </w:tcPr>
          <w:p w14:paraId="5CA27C7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608CB26C" w14:textId="2B37C0D3" w:rsidR="00BE7BD4" w:rsidRPr="007001F1" w:rsidDel="00BE7BD4" w:rsidRDefault="00BE7BD4"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14:paraId="10A5BBFE" w14:textId="77777777" w:rsidR="00BE7BD4" w:rsidRPr="007001F1" w:rsidRDefault="00BE7BD4" w:rsidP="00872D5A">
            <w:pPr>
              <w:jc w:val="center"/>
              <w:rPr>
                <w:color w:val="000000"/>
                <w:sz w:val="22"/>
                <w:szCs w:val="22"/>
              </w:rPr>
            </w:pPr>
          </w:p>
        </w:tc>
        <w:tc>
          <w:tcPr>
            <w:tcW w:w="567" w:type="dxa"/>
            <w:shd w:val="clear" w:color="auto" w:fill="auto"/>
            <w:vAlign w:val="center"/>
          </w:tcPr>
          <w:p w14:paraId="4129C22F" w14:textId="77777777" w:rsidR="00BE7BD4" w:rsidRPr="007001F1" w:rsidRDefault="00BE7BD4" w:rsidP="00872D5A">
            <w:pPr>
              <w:jc w:val="center"/>
              <w:rPr>
                <w:color w:val="000000"/>
                <w:sz w:val="22"/>
                <w:szCs w:val="22"/>
              </w:rPr>
            </w:pPr>
          </w:p>
        </w:tc>
        <w:tc>
          <w:tcPr>
            <w:tcW w:w="776" w:type="dxa"/>
            <w:shd w:val="clear" w:color="auto" w:fill="auto"/>
            <w:vAlign w:val="center"/>
          </w:tcPr>
          <w:p w14:paraId="7A0B66C7" w14:textId="77777777" w:rsidR="00BE7BD4" w:rsidRPr="007001F1" w:rsidRDefault="00BE7BD4" w:rsidP="00872D5A">
            <w:pPr>
              <w:jc w:val="center"/>
              <w:rPr>
                <w:color w:val="000000"/>
                <w:sz w:val="22"/>
                <w:szCs w:val="22"/>
              </w:rPr>
            </w:pPr>
          </w:p>
        </w:tc>
        <w:tc>
          <w:tcPr>
            <w:tcW w:w="1775" w:type="dxa"/>
            <w:shd w:val="clear" w:color="auto" w:fill="auto"/>
            <w:vAlign w:val="center"/>
          </w:tcPr>
          <w:p w14:paraId="2272DB1A" w14:textId="77777777" w:rsidR="00BE7BD4" w:rsidRPr="007001F1" w:rsidRDefault="00BE7BD4" w:rsidP="00872D5A">
            <w:pPr>
              <w:jc w:val="center"/>
              <w:rPr>
                <w:color w:val="000000"/>
                <w:sz w:val="22"/>
                <w:szCs w:val="22"/>
              </w:rPr>
            </w:pPr>
          </w:p>
        </w:tc>
      </w:tr>
      <w:tr w:rsidR="00BE7BD4" w:rsidRPr="007001F1" w14:paraId="63CB27C6" w14:textId="77777777" w:rsidTr="002B4A5C">
        <w:trPr>
          <w:trHeight w:val="440"/>
        </w:trPr>
        <w:tc>
          <w:tcPr>
            <w:tcW w:w="582" w:type="dxa"/>
            <w:vMerge/>
            <w:shd w:val="clear" w:color="auto" w:fill="auto"/>
            <w:noWrap/>
            <w:vAlign w:val="center"/>
          </w:tcPr>
          <w:p w14:paraId="27BAAB55"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F4BB15F" w14:textId="7A416F60" w:rsidR="00BE7BD4" w:rsidRPr="007001F1" w:rsidDel="00BE7BD4" w:rsidRDefault="00BE7BD4" w:rsidP="00EC1F84">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55E06D04" w14:textId="77777777" w:rsidR="00BE7BD4" w:rsidRPr="007001F1" w:rsidRDefault="00BE7BD4" w:rsidP="00872D5A">
            <w:pPr>
              <w:jc w:val="center"/>
              <w:rPr>
                <w:color w:val="000000"/>
                <w:sz w:val="22"/>
                <w:szCs w:val="22"/>
              </w:rPr>
            </w:pPr>
          </w:p>
        </w:tc>
        <w:tc>
          <w:tcPr>
            <w:tcW w:w="567" w:type="dxa"/>
            <w:shd w:val="clear" w:color="auto" w:fill="auto"/>
            <w:vAlign w:val="center"/>
          </w:tcPr>
          <w:p w14:paraId="1DC314B0" w14:textId="77777777" w:rsidR="00BE7BD4" w:rsidRPr="007001F1" w:rsidRDefault="00BE7BD4" w:rsidP="00872D5A">
            <w:pPr>
              <w:jc w:val="center"/>
              <w:rPr>
                <w:color w:val="000000"/>
                <w:sz w:val="22"/>
                <w:szCs w:val="22"/>
              </w:rPr>
            </w:pPr>
          </w:p>
        </w:tc>
        <w:tc>
          <w:tcPr>
            <w:tcW w:w="776" w:type="dxa"/>
            <w:shd w:val="clear" w:color="auto" w:fill="auto"/>
            <w:vAlign w:val="center"/>
          </w:tcPr>
          <w:p w14:paraId="5FFD5C6F" w14:textId="77777777" w:rsidR="00BE7BD4" w:rsidRPr="007001F1" w:rsidRDefault="00BE7BD4" w:rsidP="00872D5A">
            <w:pPr>
              <w:jc w:val="center"/>
              <w:rPr>
                <w:color w:val="000000"/>
                <w:sz w:val="22"/>
                <w:szCs w:val="22"/>
              </w:rPr>
            </w:pPr>
          </w:p>
        </w:tc>
        <w:tc>
          <w:tcPr>
            <w:tcW w:w="1775" w:type="dxa"/>
            <w:shd w:val="clear" w:color="auto" w:fill="auto"/>
            <w:vAlign w:val="center"/>
          </w:tcPr>
          <w:p w14:paraId="15CFE685" w14:textId="77777777" w:rsidR="00BE7BD4" w:rsidRPr="007001F1" w:rsidRDefault="00BE7BD4" w:rsidP="00872D5A">
            <w:pPr>
              <w:jc w:val="center"/>
              <w:rPr>
                <w:color w:val="000000"/>
                <w:sz w:val="22"/>
                <w:szCs w:val="22"/>
              </w:rPr>
            </w:pPr>
          </w:p>
        </w:tc>
      </w:tr>
      <w:tr w:rsidR="00BE7BD4" w:rsidRPr="007001F1" w14:paraId="46505728" w14:textId="77777777" w:rsidTr="002B4A5C">
        <w:trPr>
          <w:trHeight w:val="441"/>
        </w:trPr>
        <w:tc>
          <w:tcPr>
            <w:tcW w:w="582" w:type="dxa"/>
            <w:vMerge/>
            <w:shd w:val="clear" w:color="auto" w:fill="auto"/>
            <w:noWrap/>
            <w:vAlign w:val="center"/>
          </w:tcPr>
          <w:p w14:paraId="03C1BE43"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AACAFF6" w14:textId="4E9460F4" w:rsidR="00BE7BD4" w:rsidRPr="007001F1" w:rsidDel="00BE7BD4" w:rsidRDefault="00BE7BD4" w:rsidP="00EC1F84">
            <w:pPr>
              <w:jc w:val="both"/>
              <w:rPr>
                <w:color w:val="000000"/>
                <w:sz w:val="22"/>
                <w:szCs w:val="22"/>
              </w:rPr>
            </w:pPr>
            <w:r w:rsidRPr="007001F1">
              <w:rPr>
                <w:sz w:val="22"/>
                <w:szCs w:val="22"/>
              </w:rPr>
              <w:t>g)</w:t>
            </w:r>
            <w:ins w:id="1401" w:author="Hudec Branislav" w:date="2018-02-20T16:44:00Z">
              <w:r w:rsidR="008F57F1">
                <w:rPr>
                  <w:sz w:val="22"/>
                  <w:szCs w:val="22"/>
                </w:rPr>
                <w:t xml:space="preserve"> </w:t>
              </w:r>
            </w:ins>
            <w:r w:rsidRPr="007001F1">
              <w:rPr>
                <w:sz w:val="22"/>
                <w:szCs w:val="22"/>
              </w:rPr>
              <w:t>Stanovil verejný obstarávateľ PHZ v zmysle  ostatných ustanovení § 6 ZVO?</w:t>
            </w:r>
          </w:p>
        </w:tc>
        <w:tc>
          <w:tcPr>
            <w:tcW w:w="567" w:type="dxa"/>
            <w:shd w:val="clear" w:color="auto" w:fill="auto"/>
            <w:vAlign w:val="center"/>
          </w:tcPr>
          <w:p w14:paraId="0DE73CDF" w14:textId="77777777" w:rsidR="00BE7BD4" w:rsidRPr="007001F1" w:rsidRDefault="00BE7BD4" w:rsidP="00872D5A">
            <w:pPr>
              <w:jc w:val="center"/>
              <w:rPr>
                <w:color w:val="000000"/>
                <w:sz w:val="22"/>
                <w:szCs w:val="22"/>
              </w:rPr>
            </w:pPr>
          </w:p>
        </w:tc>
        <w:tc>
          <w:tcPr>
            <w:tcW w:w="567" w:type="dxa"/>
            <w:shd w:val="clear" w:color="auto" w:fill="auto"/>
            <w:vAlign w:val="center"/>
          </w:tcPr>
          <w:p w14:paraId="7B16FBF1" w14:textId="77777777" w:rsidR="00BE7BD4" w:rsidRPr="007001F1" w:rsidRDefault="00BE7BD4" w:rsidP="00872D5A">
            <w:pPr>
              <w:jc w:val="center"/>
              <w:rPr>
                <w:color w:val="000000"/>
                <w:sz w:val="22"/>
                <w:szCs w:val="22"/>
              </w:rPr>
            </w:pPr>
          </w:p>
        </w:tc>
        <w:tc>
          <w:tcPr>
            <w:tcW w:w="776" w:type="dxa"/>
            <w:shd w:val="clear" w:color="auto" w:fill="auto"/>
            <w:vAlign w:val="center"/>
          </w:tcPr>
          <w:p w14:paraId="3BCC50F3" w14:textId="77777777" w:rsidR="00BE7BD4" w:rsidRPr="007001F1" w:rsidRDefault="00BE7BD4" w:rsidP="00872D5A">
            <w:pPr>
              <w:jc w:val="center"/>
              <w:rPr>
                <w:color w:val="000000"/>
                <w:sz w:val="22"/>
                <w:szCs w:val="22"/>
              </w:rPr>
            </w:pPr>
          </w:p>
        </w:tc>
        <w:tc>
          <w:tcPr>
            <w:tcW w:w="1775" w:type="dxa"/>
            <w:shd w:val="clear" w:color="auto" w:fill="auto"/>
            <w:vAlign w:val="center"/>
          </w:tcPr>
          <w:p w14:paraId="284A529F" w14:textId="77777777" w:rsidR="00BE7BD4" w:rsidRPr="007001F1" w:rsidRDefault="00BE7BD4" w:rsidP="00872D5A">
            <w:pPr>
              <w:jc w:val="center"/>
              <w:rPr>
                <w:color w:val="000000"/>
                <w:sz w:val="22"/>
                <w:szCs w:val="22"/>
              </w:rPr>
            </w:pPr>
          </w:p>
        </w:tc>
      </w:tr>
      <w:tr w:rsidR="00480283" w:rsidRPr="007001F1" w14:paraId="07AFA031" w14:textId="77777777" w:rsidTr="007261E4">
        <w:trPr>
          <w:trHeight w:val="20"/>
        </w:trPr>
        <w:tc>
          <w:tcPr>
            <w:tcW w:w="582" w:type="dxa"/>
            <w:shd w:val="clear" w:color="auto" w:fill="auto"/>
            <w:noWrap/>
            <w:vAlign w:val="center"/>
            <w:hideMark/>
          </w:tcPr>
          <w:p w14:paraId="62280DBB" w14:textId="77777777" w:rsidR="00480283" w:rsidRPr="007001F1" w:rsidRDefault="00480283"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5A3A67C" w14:textId="77777777" w:rsidR="00480283" w:rsidRPr="007001F1" w:rsidRDefault="00480283" w:rsidP="00EC1F84">
            <w:pPr>
              <w:jc w:val="both"/>
              <w:rPr>
                <w:color w:val="000000"/>
                <w:sz w:val="22"/>
                <w:szCs w:val="22"/>
              </w:rPr>
            </w:pPr>
            <w:r w:rsidRPr="007001F1">
              <w:rPr>
                <w:color w:val="000000"/>
                <w:sz w:val="22"/>
                <w:szCs w:val="22"/>
              </w:rPr>
              <w:t xml:space="preserve">Bolo priame rokovacie konanie  použité len vtedy, </w:t>
            </w:r>
            <w:r w:rsidRPr="007001F1">
              <w:rPr>
                <w:color w:val="000000"/>
                <w:sz w:val="22"/>
                <w:szCs w:val="22"/>
              </w:rPr>
              <w:lastRenderedPageBreak/>
              <w:t>ak je splnená aspoň jedna z podmienok v § 81 ZVO?</w:t>
            </w:r>
          </w:p>
        </w:tc>
        <w:tc>
          <w:tcPr>
            <w:tcW w:w="567" w:type="dxa"/>
            <w:shd w:val="clear" w:color="auto" w:fill="auto"/>
            <w:vAlign w:val="center"/>
            <w:hideMark/>
          </w:tcPr>
          <w:p w14:paraId="6236BDEF" w14:textId="77777777" w:rsidR="00480283" w:rsidRPr="007001F1" w:rsidRDefault="00480283" w:rsidP="00872D5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69216053"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0793C93"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15A6E0"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3B7BE32C" w14:textId="77777777" w:rsidTr="007261E4">
        <w:trPr>
          <w:trHeight w:val="20"/>
        </w:trPr>
        <w:tc>
          <w:tcPr>
            <w:tcW w:w="582" w:type="dxa"/>
            <w:shd w:val="clear" w:color="auto" w:fill="auto"/>
            <w:noWrap/>
            <w:vAlign w:val="center"/>
            <w:hideMark/>
          </w:tcPr>
          <w:p w14:paraId="77A12FD8" w14:textId="77777777" w:rsidR="00480283" w:rsidRPr="007001F1" w:rsidRDefault="00480283"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7DB56C93" w14:textId="77777777" w:rsidR="00480283" w:rsidRPr="007001F1" w:rsidRDefault="00480283" w:rsidP="00EC1F84">
            <w:pPr>
              <w:jc w:val="both"/>
              <w:rPr>
                <w:color w:val="000000"/>
                <w:sz w:val="22"/>
                <w:szCs w:val="22"/>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34132E07"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ED9884D"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A4ECFEE"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8BD520" w14:textId="77777777" w:rsidR="00480283" w:rsidRPr="007001F1" w:rsidRDefault="00480283" w:rsidP="00872D5A">
            <w:pPr>
              <w:jc w:val="center"/>
              <w:rPr>
                <w:color w:val="000000"/>
                <w:sz w:val="22"/>
                <w:szCs w:val="22"/>
              </w:rPr>
            </w:pPr>
            <w:r w:rsidRPr="007001F1">
              <w:rPr>
                <w:color w:val="000000"/>
                <w:sz w:val="22"/>
                <w:szCs w:val="22"/>
              </w:rPr>
              <w:t> </w:t>
            </w:r>
          </w:p>
        </w:tc>
      </w:tr>
      <w:tr w:rsidR="00BE7BD4" w:rsidRPr="007001F1" w14:paraId="0D8711BB" w14:textId="77777777" w:rsidTr="007261E4">
        <w:trPr>
          <w:trHeight w:val="758"/>
        </w:trPr>
        <w:tc>
          <w:tcPr>
            <w:tcW w:w="582" w:type="dxa"/>
            <w:vMerge w:val="restart"/>
            <w:shd w:val="clear" w:color="auto" w:fill="auto"/>
            <w:noWrap/>
            <w:vAlign w:val="center"/>
          </w:tcPr>
          <w:p w14:paraId="4F60E771" w14:textId="0EB79B69"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39BBB62" w14:textId="0F1D2BE4" w:rsidR="00BE7BD4" w:rsidRPr="007001F1" w:rsidRDefault="00BE7BD4"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ins w:id="1402" w:author="Kramár Róbert" w:date="2017-07-26T17:38:00Z">
              <w:r w:rsidR="001C6287">
                <w:rPr>
                  <w:color w:val="000000"/>
                  <w:sz w:val="22"/>
                  <w:szCs w:val="22"/>
                </w:rPr>
                <w:t xml:space="preserve"> </w:t>
              </w:r>
            </w:ins>
            <w:r w:rsidRPr="007001F1">
              <w:rPr>
                <w:color w:val="000000"/>
                <w:sz w:val="22"/>
                <w:szCs w:val="22"/>
              </w:rPr>
              <w:t>28</w:t>
            </w:r>
            <w:ins w:id="1403" w:author="Kramár Róbert" w:date="2017-07-26T17:38:00Z">
              <w:r w:rsidR="001C6287">
                <w:rPr>
                  <w:color w:val="000000"/>
                  <w:sz w:val="22"/>
                  <w:szCs w:val="22"/>
                </w:rPr>
                <w:t xml:space="preserve"> </w:t>
              </w:r>
            </w:ins>
            <w:r w:rsidRPr="007001F1">
              <w:rPr>
                <w:color w:val="000000"/>
                <w:sz w:val="22"/>
                <w:szCs w:val="22"/>
              </w:rPr>
              <w:t xml:space="preserve">ZVO? </w:t>
            </w:r>
          </w:p>
        </w:tc>
        <w:tc>
          <w:tcPr>
            <w:tcW w:w="567" w:type="dxa"/>
            <w:shd w:val="clear" w:color="auto" w:fill="auto"/>
            <w:vAlign w:val="center"/>
          </w:tcPr>
          <w:p w14:paraId="18707692" w14:textId="77777777" w:rsidR="00BE7BD4" w:rsidRPr="007001F1" w:rsidRDefault="00BE7BD4" w:rsidP="00872D5A">
            <w:pPr>
              <w:jc w:val="center"/>
              <w:rPr>
                <w:color w:val="000000"/>
                <w:sz w:val="22"/>
                <w:szCs w:val="22"/>
              </w:rPr>
            </w:pPr>
          </w:p>
        </w:tc>
        <w:tc>
          <w:tcPr>
            <w:tcW w:w="567" w:type="dxa"/>
            <w:shd w:val="clear" w:color="auto" w:fill="auto"/>
            <w:vAlign w:val="center"/>
          </w:tcPr>
          <w:p w14:paraId="2D817BF5" w14:textId="77777777" w:rsidR="00BE7BD4" w:rsidRPr="007001F1" w:rsidRDefault="00BE7BD4" w:rsidP="00872D5A">
            <w:pPr>
              <w:jc w:val="center"/>
              <w:rPr>
                <w:color w:val="000000"/>
                <w:sz w:val="22"/>
                <w:szCs w:val="22"/>
              </w:rPr>
            </w:pPr>
          </w:p>
        </w:tc>
        <w:tc>
          <w:tcPr>
            <w:tcW w:w="776" w:type="dxa"/>
            <w:shd w:val="clear" w:color="auto" w:fill="auto"/>
            <w:vAlign w:val="center"/>
          </w:tcPr>
          <w:p w14:paraId="5B7D3354" w14:textId="77777777" w:rsidR="00BE7BD4" w:rsidRPr="007001F1" w:rsidRDefault="00BE7BD4" w:rsidP="00872D5A">
            <w:pPr>
              <w:jc w:val="center"/>
              <w:rPr>
                <w:color w:val="000000"/>
                <w:sz w:val="22"/>
                <w:szCs w:val="22"/>
              </w:rPr>
            </w:pPr>
          </w:p>
        </w:tc>
        <w:tc>
          <w:tcPr>
            <w:tcW w:w="1775" w:type="dxa"/>
            <w:shd w:val="clear" w:color="auto" w:fill="auto"/>
            <w:vAlign w:val="center"/>
          </w:tcPr>
          <w:p w14:paraId="6D2708BC" w14:textId="77777777" w:rsidR="00BE7BD4" w:rsidRPr="007001F1" w:rsidRDefault="00BE7BD4" w:rsidP="00872D5A">
            <w:pPr>
              <w:jc w:val="center"/>
              <w:rPr>
                <w:color w:val="000000"/>
                <w:sz w:val="22"/>
                <w:szCs w:val="22"/>
              </w:rPr>
            </w:pPr>
          </w:p>
        </w:tc>
      </w:tr>
      <w:tr w:rsidR="00BE7BD4" w:rsidRPr="007001F1" w14:paraId="2C0E3EDA" w14:textId="77777777" w:rsidTr="007261E4">
        <w:trPr>
          <w:trHeight w:val="757"/>
        </w:trPr>
        <w:tc>
          <w:tcPr>
            <w:tcW w:w="582" w:type="dxa"/>
            <w:vMerge/>
            <w:shd w:val="clear" w:color="auto" w:fill="auto"/>
            <w:noWrap/>
            <w:vAlign w:val="center"/>
          </w:tcPr>
          <w:p w14:paraId="518F0A01"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777FA259" w14:textId="4A6BFF35" w:rsidR="00BE7BD4" w:rsidRPr="007001F1" w:rsidRDefault="00BE7BD4" w:rsidP="00EC1F84">
            <w:pPr>
              <w:jc w:val="both"/>
              <w:rPr>
                <w:color w:val="000000"/>
                <w:sz w:val="22"/>
                <w:szCs w:val="22"/>
              </w:rPr>
            </w:pPr>
            <w:r w:rsidRPr="007001F1">
              <w:rPr>
                <w:color w:val="000000"/>
                <w:sz w:val="22"/>
                <w:szCs w:val="22"/>
              </w:rPr>
              <w:t>b) V prípade, ak verejný obstarávateľ nerozdelil zákazku na časti, uviedol v</w:t>
            </w:r>
            <w:del w:id="1404" w:author="Kramár Róbert" w:date="2018-04-27T17:51:00Z">
              <w:r w:rsidRPr="007001F1" w:rsidDel="003025C1">
                <w:rPr>
                  <w:color w:val="000000"/>
                  <w:sz w:val="22"/>
                  <w:szCs w:val="22"/>
                </w:rPr>
                <w:delText xml:space="preserve"> </w:delText>
              </w:r>
            </w:del>
            <w:ins w:id="1405" w:author="Kramár Róbert" w:date="2018-04-27T17:51:00Z">
              <w:r w:rsidR="003025C1">
                <w:rPr>
                  <w:color w:val="000000"/>
                  <w:sz w:val="22"/>
                  <w:szCs w:val="22"/>
                </w:rPr>
                <w:t xml:space="preserve"> návrhu </w:t>
              </w:r>
            </w:ins>
            <w:r w:rsidRPr="007001F1">
              <w:rPr>
                <w:color w:val="000000"/>
                <w:sz w:val="22"/>
                <w:szCs w:val="22"/>
              </w:rPr>
              <w:t>oznámen</w:t>
            </w:r>
            <w:ins w:id="1406" w:author="Kramár Róbert" w:date="2018-04-27T17:51:00Z">
              <w:r w:rsidR="003025C1">
                <w:rPr>
                  <w:color w:val="000000"/>
                  <w:sz w:val="22"/>
                  <w:szCs w:val="22"/>
                </w:rPr>
                <w:t>ia</w:t>
              </w:r>
            </w:ins>
            <w:del w:id="1407" w:author="Kramár Róbert" w:date="2018-04-27T17:51:00Z">
              <w:r w:rsidRPr="007001F1" w:rsidDel="003025C1">
                <w:rPr>
                  <w:color w:val="000000"/>
                  <w:sz w:val="22"/>
                  <w:szCs w:val="22"/>
                </w:rPr>
                <w:delText>í</w:delText>
              </w:r>
            </w:del>
            <w:r w:rsidRPr="007001F1">
              <w:rPr>
                <w:color w:val="000000"/>
                <w:sz w:val="22"/>
                <w:szCs w:val="22"/>
              </w:rPr>
              <w:t xml:space="preserve"> o vyhlásení verejného obstarávania odôvodnenie?</w:t>
            </w:r>
          </w:p>
        </w:tc>
        <w:tc>
          <w:tcPr>
            <w:tcW w:w="567" w:type="dxa"/>
            <w:shd w:val="clear" w:color="auto" w:fill="auto"/>
            <w:vAlign w:val="center"/>
          </w:tcPr>
          <w:p w14:paraId="7684364D" w14:textId="77777777" w:rsidR="00BE7BD4" w:rsidRPr="007001F1" w:rsidRDefault="00BE7BD4" w:rsidP="00872D5A">
            <w:pPr>
              <w:jc w:val="center"/>
              <w:rPr>
                <w:color w:val="000000"/>
                <w:sz w:val="22"/>
                <w:szCs w:val="22"/>
              </w:rPr>
            </w:pPr>
          </w:p>
        </w:tc>
        <w:tc>
          <w:tcPr>
            <w:tcW w:w="567" w:type="dxa"/>
            <w:shd w:val="clear" w:color="auto" w:fill="auto"/>
            <w:vAlign w:val="center"/>
          </w:tcPr>
          <w:p w14:paraId="49241F7C" w14:textId="77777777" w:rsidR="00BE7BD4" w:rsidRPr="007001F1" w:rsidRDefault="00BE7BD4" w:rsidP="00872D5A">
            <w:pPr>
              <w:jc w:val="center"/>
              <w:rPr>
                <w:color w:val="000000"/>
                <w:sz w:val="22"/>
                <w:szCs w:val="22"/>
              </w:rPr>
            </w:pPr>
          </w:p>
        </w:tc>
        <w:tc>
          <w:tcPr>
            <w:tcW w:w="776" w:type="dxa"/>
            <w:shd w:val="clear" w:color="auto" w:fill="auto"/>
            <w:vAlign w:val="center"/>
          </w:tcPr>
          <w:p w14:paraId="09D8A71A" w14:textId="77777777" w:rsidR="00BE7BD4" w:rsidRPr="007001F1" w:rsidRDefault="00BE7BD4" w:rsidP="00872D5A">
            <w:pPr>
              <w:jc w:val="center"/>
              <w:rPr>
                <w:color w:val="000000"/>
                <w:sz w:val="22"/>
                <w:szCs w:val="22"/>
              </w:rPr>
            </w:pPr>
          </w:p>
        </w:tc>
        <w:tc>
          <w:tcPr>
            <w:tcW w:w="1775" w:type="dxa"/>
            <w:shd w:val="clear" w:color="auto" w:fill="auto"/>
            <w:vAlign w:val="center"/>
          </w:tcPr>
          <w:p w14:paraId="578F35C2" w14:textId="77777777" w:rsidR="00BE7BD4" w:rsidRPr="007001F1" w:rsidRDefault="00BE7BD4" w:rsidP="00872D5A">
            <w:pPr>
              <w:jc w:val="center"/>
              <w:rPr>
                <w:color w:val="000000"/>
                <w:sz w:val="22"/>
                <w:szCs w:val="22"/>
              </w:rPr>
            </w:pPr>
          </w:p>
        </w:tc>
      </w:tr>
      <w:tr w:rsidR="00480283" w:rsidRPr="007001F1" w14:paraId="31C44789" w14:textId="77777777" w:rsidTr="007261E4">
        <w:trPr>
          <w:trHeight w:val="20"/>
        </w:trPr>
        <w:tc>
          <w:tcPr>
            <w:tcW w:w="582" w:type="dxa"/>
            <w:shd w:val="clear" w:color="auto" w:fill="auto"/>
            <w:noWrap/>
            <w:vAlign w:val="center"/>
            <w:hideMark/>
          </w:tcPr>
          <w:p w14:paraId="1AC6F1D1" w14:textId="13E0C427" w:rsidR="00480283" w:rsidRPr="007001F1" w:rsidRDefault="00517473"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D37A8CE" w14:textId="6D29895D" w:rsidR="00480283" w:rsidRPr="007001F1" w:rsidRDefault="00480283" w:rsidP="00EC1F84">
            <w:pPr>
              <w:jc w:val="both"/>
              <w:rPr>
                <w:color w:val="000000"/>
                <w:sz w:val="22"/>
                <w:szCs w:val="22"/>
              </w:rPr>
            </w:pPr>
            <w:r w:rsidRPr="007001F1">
              <w:rPr>
                <w:color w:val="000000"/>
                <w:sz w:val="22"/>
                <w:szCs w:val="22"/>
              </w:rPr>
              <w:t>Bol zamestnanec vykonávajúci kontrolu oboznámený s rizikovými indikátormi</w:t>
            </w:r>
            <w:del w:id="1408" w:author="Kramár Róbert" w:date="2017-05-15T13:33:00Z">
              <w:r w:rsidRPr="007001F1" w:rsidDel="00A128DC">
                <w:rPr>
                  <w:color w:val="000000"/>
                  <w:sz w:val="22"/>
                  <w:szCs w:val="22"/>
                </w:rPr>
                <w:delText>, ktoré sú uvedené v Systéme riadenia EŠIF</w:delText>
              </w:r>
            </w:del>
            <w:ins w:id="1409" w:author="Kramár Róbert" w:date="2017-07-26T17:38:00Z">
              <w:r w:rsidR="001C6287">
                <w:rPr>
                  <w:color w:val="000000"/>
                  <w:sz w:val="22"/>
                  <w:szCs w:val="22"/>
                </w:rPr>
                <w:t xml:space="preserve"> </w:t>
              </w:r>
            </w:ins>
            <w:ins w:id="1410"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6B0182" w:rsidRPr="007001F1">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53C46C"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A3380E"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AA3C3D"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D5D11D"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289C2F38" w14:textId="77777777" w:rsidTr="007261E4">
        <w:trPr>
          <w:trHeight w:val="20"/>
        </w:trPr>
        <w:tc>
          <w:tcPr>
            <w:tcW w:w="582" w:type="dxa"/>
            <w:shd w:val="clear" w:color="auto" w:fill="auto"/>
            <w:noWrap/>
            <w:vAlign w:val="center"/>
            <w:hideMark/>
          </w:tcPr>
          <w:p w14:paraId="51F9324D" w14:textId="30D1C51D" w:rsidR="00480283" w:rsidRPr="007001F1" w:rsidRDefault="00517473"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600BA483" w14:textId="77777777" w:rsidR="00480283" w:rsidRPr="007001F1" w:rsidRDefault="00480283"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9B32F0D"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20CA0F"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F46E1A"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30AE51"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1343E424" w14:textId="77777777" w:rsidTr="007261E4">
        <w:trPr>
          <w:trHeight w:val="20"/>
        </w:trPr>
        <w:tc>
          <w:tcPr>
            <w:tcW w:w="582" w:type="dxa"/>
            <w:shd w:val="clear" w:color="auto" w:fill="auto"/>
            <w:noWrap/>
            <w:vAlign w:val="center"/>
            <w:hideMark/>
          </w:tcPr>
          <w:p w14:paraId="0ACC505D" w14:textId="7A83C52B" w:rsidR="00480283" w:rsidRPr="007001F1" w:rsidRDefault="00517473"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B33AB2B" w14:textId="23B991FE" w:rsidR="00480283" w:rsidRPr="007001F1" w:rsidRDefault="00480283" w:rsidP="00EC1F84">
            <w:pPr>
              <w:jc w:val="both"/>
              <w:rPr>
                <w:color w:val="000000"/>
                <w:sz w:val="22"/>
                <w:szCs w:val="22"/>
              </w:rPr>
            </w:pPr>
            <w:del w:id="1411" w:author="Kramár Róbert" w:date="2017-05-15T13:14:00Z">
              <w:r w:rsidRPr="007001F1" w:rsidDel="0088057F">
                <w:rPr>
                  <w:color w:val="000000"/>
                  <w:sz w:val="22"/>
                  <w:szCs w:val="22"/>
                </w:rPr>
                <w:delText xml:space="preserve">Boli pri zadávaní zákazky </w:delText>
              </w:r>
              <w:r w:rsidR="006B0182"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412" w:author="Kramár Róbert" w:date="2017-05-15T13:14:00Z">
              <w:r w:rsidR="0088057F" w:rsidRPr="007001F1">
                <w:rPr>
                  <w:color w:val="000000"/>
                  <w:sz w:val="22"/>
                  <w:szCs w:val="22"/>
                </w:rPr>
                <w:t xml:space="preserve">Boli pri zadávaní zákazky dodržané princípy v zmysle § 10 ods. 2 ZVO? </w:t>
              </w:r>
            </w:ins>
            <w:ins w:id="1413" w:author="Kramár Róbert" w:date="2017-07-26T17:24:00Z">
              <w:r w:rsidR="007001F1">
                <w:rPr>
                  <w:color w:val="000000"/>
                  <w:sz w:val="22"/>
                  <w:szCs w:val="22"/>
                </w:rPr>
                <w:t>Dodržal verejný obstarávateľ pri zadávaní zákazky princíp hospodárnosti?</w:t>
              </w:r>
            </w:ins>
            <w:r w:rsidRPr="007001F1">
              <w:rPr>
                <w:color w:val="000000"/>
                <w:sz w:val="22"/>
                <w:szCs w:val="22"/>
              </w:rPr>
              <w:t xml:space="preserve"> </w:t>
            </w:r>
          </w:p>
        </w:tc>
        <w:tc>
          <w:tcPr>
            <w:tcW w:w="567" w:type="dxa"/>
            <w:shd w:val="clear" w:color="auto" w:fill="auto"/>
            <w:vAlign w:val="center"/>
            <w:hideMark/>
          </w:tcPr>
          <w:p w14:paraId="683A70FA"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50D174A"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2433E04"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AEC18B" w14:textId="77777777" w:rsidR="00480283" w:rsidRPr="007001F1" w:rsidRDefault="00480283" w:rsidP="00872D5A">
            <w:pPr>
              <w:jc w:val="center"/>
              <w:rPr>
                <w:color w:val="000000"/>
                <w:sz w:val="22"/>
                <w:szCs w:val="22"/>
              </w:rPr>
            </w:pPr>
            <w:r w:rsidRPr="007001F1">
              <w:rPr>
                <w:color w:val="000000"/>
                <w:sz w:val="22"/>
                <w:szCs w:val="22"/>
              </w:rPr>
              <w:t> </w:t>
            </w:r>
          </w:p>
        </w:tc>
      </w:tr>
      <w:tr w:rsidR="00BE7BD4" w:rsidRPr="007001F1" w14:paraId="78FF0AD4" w14:textId="77777777" w:rsidTr="002B4A5C">
        <w:trPr>
          <w:trHeight w:val="325"/>
        </w:trPr>
        <w:tc>
          <w:tcPr>
            <w:tcW w:w="582" w:type="dxa"/>
            <w:vMerge w:val="restart"/>
            <w:shd w:val="clear" w:color="auto" w:fill="auto"/>
            <w:noWrap/>
            <w:vAlign w:val="center"/>
            <w:hideMark/>
          </w:tcPr>
          <w:p w14:paraId="2E94001D" w14:textId="2C300872" w:rsidR="00BE7BD4" w:rsidRPr="007001F1" w:rsidRDefault="00BE7BD4"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7ED51380" w14:textId="1E422602" w:rsidR="00BE7BD4" w:rsidRPr="007001F1" w:rsidRDefault="00BE7BD4"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4F5A13D4"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B78F72"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06E3AE"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5946D5"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4F80E780" w14:textId="77777777" w:rsidTr="007261E4">
        <w:trPr>
          <w:trHeight w:val="630"/>
        </w:trPr>
        <w:tc>
          <w:tcPr>
            <w:tcW w:w="582" w:type="dxa"/>
            <w:vMerge/>
            <w:shd w:val="clear" w:color="auto" w:fill="auto"/>
            <w:noWrap/>
            <w:vAlign w:val="center"/>
          </w:tcPr>
          <w:p w14:paraId="2B1D77B4"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24860251" w14:textId="200E00A7" w:rsidR="00BE7BD4" w:rsidRPr="007001F1" w:rsidRDefault="00BE7BD4" w:rsidP="00EC1F84">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4413B3AB" w14:textId="77777777" w:rsidR="00BE7BD4" w:rsidRPr="007001F1" w:rsidRDefault="00BE7BD4" w:rsidP="00872D5A">
            <w:pPr>
              <w:jc w:val="center"/>
              <w:rPr>
                <w:color w:val="000000"/>
                <w:sz w:val="22"/>
                <w:szCs w:val="22"/>
              </w:rPr>
            </w:pPr>
          </w:p>
        </w:tc>
        <w:tc>
          <w:tcPr>
            <w:tcW w:w="567" w:type="dxa"/>
            <w:shd w:val="clear" w:color="auto" w:fill="auto"/>
            <w:vAlign w:val="center"/>
          </w:tcPr>
          <w:p w14:paraId="42E08395" w14:textId="77777777" w:rsidR="00BE7BD4" w:rsidRPr="007001F1" w:rsidRDefault="00BE7BD4" w:rsidP="00872D5A">
            <w:pPr>
              <w:jc w:val="center"/>
              <w:rPr>
                <w:color w:val="000000"/>
                <w:sz w:val="22"/>
                <w:szCs w:val="22"/>
              </w:rPr>
            </w:pPr>
          </w:p>
        </w:tc>
        <w:tc>
          <w:tcPr>
            <w:tcW w:w="776" w:type="dxa"/>
            <w:shd w:val="clear" w:color="auto" w:fill="auto"/>
            <w:vAlign w:val="center"/>
          </w:tcPr>
          <w:p w14:paraId="3A24CA83" w14:textId="77777777" w:rsidR="00BE7BD4" w:rsidRPr="007001F1" w:rsidRDefault="00BE7BD4" w:rsidP="00872D5A">
            <w:pPr>
              <w:jc w:val="center"/>
              <w:rPr>
                <w:color w:val="000000"/>
                <w:sz w:val="22"/>
                <w:szCs w:val="22"/>
              </w:rPr>
            </w:pPr>
          </w:p>
        </w:tc>
        <w:tc>
          <w:tcPr>
            <w:tcW w:w="1775" w:type="dxa"/>
            <w:shd w:val="clear" w:color="auto" w:fill="auto"/>
            <w:vAlign w:val="center"/>
          </w:tcPr>
          <w:p w14:paraId="3079E632" w14:textId="77777777" w:rsidR="00BE7BD4" w:rsidRPr="007001F1" w:rsidRDefault="00BE7BD4" w:rsidP="00872D5A">
            <w:pPr>
              <w:jc w:val="center"/>
              <w:rPr>
                <w:color w:val="000000"/>
                <w:sz w:val="22"/>
                <w:szCs w:val="22"/>
              </w:rPr>
            </w:pPr>
          </w:p>
        </w:tc>
      </w:tr>
      <w:tr w:rsidR="00480283" w:rsidRPr="007001F1" w14:paraId="3D408181" w14:textId="77777777" w:rsidTr="007261E4">
        <w:trPr>
          <w:trHeight w:val="20"/>
        </w:trPr>
        <w:tc>
          <w:tcPr>
            <w:tcW w:w="582" w:type="dxa"/>
            <w:shd w:val="clear" w:color="auto" w:fill="auto"/>
            <w:noWrap/>
            <w:vAlign w:val="center"/>
            <w:hideMark/>
          </w:tcPr>
          <w:p w14:paraId="6B4F62B8" w14:textId="49C0C0C6" w:rsidR="00480283" w:rsidRPr="007001F1" w:rsidRDefault="00517473" w:rsidP="00872D5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5F8B28D9" w14:textId="77777777"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14:paraId="78AAFE58"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EC7D4A"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8F5B85"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B6DCC6"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5A5317D3" w14:textId="77777777" w:rsidTr="007261E4">
        <w:trPr>
          <w:trHeight w:val="300"/>
        </w:trPr>
        <w:tc>
          <w:tcPr>
            <w:tcW w:w="9087" w:type="dxa"/>
            <w:gridSpan w:val="7"/>
            <w:shd w:val="clear" w:color="auto" w:fill="auto"/>
            <w:noWrap/>
            <w:vAlign w:val="center"/>
          </w:tcPr>
          <w:p w14:paraId="322D0E76" w14:textId="26912BD0" w:rsidR="00480283" w:rsidRPr="007001F1" w:rsidRDefault="00027816" w:rsidP="00872D5A">
            <w:pPr>
              <w:jc w:val="both"/>
              <w:rPr>
                <w:b/>
                <w:sz w:val="20"/>
                <w:szCs w:val="20"/>
              </w:rPr>
            </w:pPr>
            <w:r w:rsidRPr="007001F1">
              <w:rPr>
                <w:b/>
                <w:sz w:val="20"/>
                <w:szCs w:val="20"/>
              </w:rPr>
              <w:t>VYJADRENIE</w:t>
            </w:r>
          </w:p>
          <w:p w14:paraId="059090EC" w14:textId="77777777" w:rsidR="00480283" w:rsidRPr="007001F1" w:rsidRDefault="00480283" w:rsidP="00872D5A">
            <w:r w:rsidRPr="007001F1">
              <w:rPr>
                <w:sz w:val="20"/>
                <w:szCs w:val="20"/>
              </w:rPr>
              <w:t xml:space="preserve">Na základe overených skutočností potvrdzujem, že  </w:t>
            </w:r>
            <w:sdt>
              <w:sdtPr>
                <w:rPr>
                  <w:sz w:val="20"/>
                  <w:szCs w:val="20"/>
                </w:rPr>
                <w:id w:val="-1122293313"/>
                <w:placeholder>
                  <w:docPart w:val="95C4BB2F44404A91BA3D370537A7C8B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8FBAE1B" w14:textId="77777777" w:rsidR="00480283" w:rsidRPr="007001F1" w:rsidRDefault="00480283" w:rsidP="00872D5A">
            <w:pPr>
              <w:rPr>
                <w:b/>
                <w:bCs/>
                <w:color w:val="000000"/>
                <w:sz w:val="22"/>
                <w:szCs w:val="22"/>
              </w:rPr>
            </w:pPr>
          </w:p>
        </w:tc>
      </w:tr>
      <w:tr w:rsidR="00480283" w:rsidRPr="007001F1" w14:paraId="71047B80" w14:textId="77777777" w:rsidTr="007261E4">
        <w:trPr>
          <w:trHeight w:val="300"/>
        </w:trPr>
        <w:tc>
          <w:tcPr>
            <w:tcW w:w="3559" w:type="dxa"/>
            <w:gridSpan w:val="2"/>
            <w:shd w:val="clear" w:color="auto" w:fill="auto"/>
            <w:vAlign w:val="center"/>
            <w:hideMark/>
          </w:tcPr>
          <w:p w14:paraId="40C5E793" w14:textId="77777777" w:rsidR="00480283" w:rsidRPr="007001F1" w:rsidRDefault="00480283" w:rsidP="00872D5A">
            <w:pPr>
              <w:rPr>
                <w:b/>
                <w:bCs/>
                <w:sz w:val="22"/>
                <w:szCs w:val="22"/>
              </w:rPr>
            </w:pPr>
            <w:r w:rsidRPr="007001F1">
              <w:rPr>
                <w:b/>
                <w:bCs/>
                <w:sz w:val="22"/>
                <w:szCs w:val="22"/>
              </w:rPr>
              <w:t>Kontrolu vykonal</w:t>
            </w:r>
            <w:r w:rsidRPr="007001F1">
              <w:rPr>
                <w:rStyle w:val="Odkaznapoznmkupodiarou"/>
                <w:b/>
                <w:bCs/>
                <w:sz w:val="20"/>
                <w:szCs w:val="20"/>
              </w:rPr>
              <w:footnoteReference w:id="34"/>
            </w:r>
            <w:r w:rsidRPr="007001F1">
              <w:rPr>
                <w:b/>
                <w:bCs/>
                <w:sz w:val="22"/>
                <w:szCs w:val="22"/>
              </w:rPr>
              <w:t>:</w:t>
            </w:r>
          </w:p>
        </w:tc>
        <w:tc>
          <w:tcPr>
            <w:tcW w:w="5528" w:type="dxa"/>
            <w:gridSpan w:val="5"/>
            <w:shd w:val="clear" w:color="auto" w:fill="auto"/>
            <w:vAlign w:val="center"/>
            <w:hideMark/>
          </w:tcPr>
          <w:p w14:paraId="0351B7C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27F8ABC0" w14:textId="77777777" w:rsidTr="007261E4">
        <w:trPr>
          <w:trHeight w:val="300"/>
        </w:trPr>
        <w:tc>
          <w:tcPr>
            <w:tcW w:w="3559" w:type="dxa"/>
            <w:gridSpan w:val="2"/>
            <w:shd w:val="clear" w:color="auto" w:fill="auto"/>
            <w:vAlign w:val="center"/>
            <w:hideMark/>
          </w:tcPr>
          <w:p w14:paraId="5402C367" w14:textId="77777777" w:rsidR="00480283" w:rsidRPr="007001F1" w:rsidRDefault="00480283"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090F388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5878C622" w14:textId="77777777" w:rsidTr="007261E4">
        <w:trPr>
          <w:trHeight w:val="300"/>
        </w:trPr>
        <w:tc>
          <w:tcPr>
            <w:tcW w:w="3559" w:type="dxa"/>
            <w:gridSpan w:val="2"/>
            <w:shd w:val="clear" w:color="000000" w:fill="FFFFFF"/>
            <w:vAlign w:val="center"/>
            <w:hideMark/>
          </w:tcPr>
          <w:p w14:paraId="09E19F46" w14:textId="77777777" w:rsidR="00480283" w:rsidRPr="007001F1" w:rsidRDefault="00480283"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2FA7EE96"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91000BB" w14:textId="77777777" w:rsidTr="007261E4">
        <w:trPr>
          <w:trHeight w:val="300"/>
        </w:trPr>
        <w:tc>
          <w:tcPr>
            <w:tcW w:w="9087" w:type="dxa"/>
            <w:gridSpan w:val="7"/>
            <w:shd w:val="clear" w:color="auto" w:fill="auto"/>
            <w:noWrap/>
            <w:vAlign w:val="bottom"/>
            <w:hideMark/>
          </w:tcPr>
          <w:p w14:paraId="2C55F7CB"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3E2D0F03" w14:textId="77777777" w:rsidTr="007261E4">
        <w:trPr>
          <w:trHeight w:val="300"/>
        </w:trPr>
        <w:tc>
          <w:tcPr>
            <w:tcW w:w="3559" w:type="dxa"/>
            <w:gridSpan w:val="2"/>
            <w:shd w:val="clear" w:color="000000" w:fill="FFFFFF"/>
            <w:vAlign w:val="center"/>
            <w:hideMark/>
          </w:tcPr>
          <w:p w14:paraId="75F90BE7" w14:textId="77777777" w:rsidR="00480283" w:rsidRPr="007001F1" w:rsidRDefault="00480283" w:rsidP="00872D5A">
            <w:pPr>
              <w:rPr>
                <w:b/>
                <w:bCs/>
                <w:sz w:val="22"/>
                <w:szCs w:val="22"/>
              </w:rPr>
            </w:pPr>
            <w:r w:rsidRPr="007001F1">
              <w:rPr>
                <w:b/>
                <w:bCs/>
                <w:sz w:val="22"/>
                <w:szCs w:val="22"/>
              </w:rPr>
              <w:t>Kontrolu vykonal</w:t>
            </w:r>
            <w:r w:rsidRPr="007001F1">
              <w:rPr>
                <w:rStyle w:val="Odkaznapoznmkupodiarou"/>
                <w:b/>
                <w:bCs/>
                <w:sz w:val="20"/>
                <w:szCs w:val="20"/>
              </w:rPr>
              <w:footnoteReference w:id="35"/>
            </w:r>
            <w:r w:rsidRPr="007001F1">
              <w:rPr>
                <w:b/>
                <w:bCs/>
                <w:sz w:val="22"/>
                <w:szCs w:val="22"/>
              </w:rPr>
              <w:t>:</w:t>
            </w:r>
          </w:p>
        </w:tc>
        <w:tc>
          <w:tcPr>
            <w:tcW w:w="5528" w:type="dxa"/>
            <w:gridSpan w:val="5"/>
            <w:shd w:val="clear" w:color="auto" w:fill="auto"/>
            <w:vAlign w:val="center"/>
            <w:hideMark/>
          </w:tcPr>
          <w:p w14:paraId="6E4A946D"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C87314C" w14:textId="77777777" w:rsidTr="007261E4">
        <w:trPr>
          <w:trHeight w:val="300"/>
        </w:trPr>
        <w:tc>
          <w:tcPr>
            <w:tcW w:w="3559" w:type="dxa"/>
            <w:gridSpan w:val="2"/>
            <w:shd w:val="clear" w:color="000000" w:fill="FFFFFF"/>
            <w:vAlign w:val="center"/>
            <w:hideMark/>
          </w:tcPr>
          <w:p w14:paraId="61A5B1D7" w14:textId="77777777" w:rsidR="00480283" w:rsidRPr="007001F1" w:rsidRDefault="00480283"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CA47773"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36C49EE" w14:textId="77777777" w:rsidTr="007261E4">
        <w:trPr>
          <w:trHeight w:val="300"/>
        </w:trPr>
        <w:tc>
          <w:tcPr>
            <w:tcW w:w="3559" w:type="dxa"/>
            <w:gridSpan w:val="2"/>
            <w:shd w:val="clear" w:color="000000" w:fill="FFFFFF"/>
            <w:vAlign w:val="center"/>
            <w:hideMark/>
          </w:tcPr>
          <w:p w14:paraId="297B0521" w14:textId="77777777" w:rsidR="00480283" w:rsidRPr="007001F1" w:rsidRDefault="00480283"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6F8098A1" w14:textId="77777777" w:rsidR="00480283" w:rsidRPr="007001F1" w:rsidRDefault="00480283" w:rsidP="00872D5A">
            <w:pPr>
              <w:rPr>
                <w:color w:val="000000"/>
                <w:sz w:val="22"/>
                <w:szCs w:val="22"/>
              </w:rPr>
            </w:pPr>
            <w:r w:rsidRPr="007001F1">
              <w:rPr>
                <w:color w:val="000000"/>
                <w:sz w:val="22"/>
                <w:szCs w:val="22"/>
              </w:rPr>
              <w:t> </w:t>
            </w:r>
          </w:p>
        </w:tc>
      </w:tr>
    </w:tbl>
    <w:p w14:paraId="0B93A5C2" w14:textId="150D38CC" w:rsidR="00391DED" w:rsidRPr="007001F1" w:rsidRDefault="00391DED"/>
    <w:p w14:paraId="3748B82F" w14:textId="77777777" w:rsidR="00391DED" w:rsidRPr="007001F1" w:rsidRDefault="00391DE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14:paraId="4E973DB6" w14:textId="77777777" w:rsidTr="007261E4">
        <w:trPr>
          <w:trHeight w:val="645"/>
        </w:trPr>
        <w:tc>
          <w:tcPr>
            <w:tcW w:w="9087" w:type="dxa"/>
            <w:gridSpan w:val="7"/>
            <w:shd w:val="clear" w:color="000000" w:fill="60497A"/>
            <w:vAlign w:val="center"/>
            <w:hideMark/>
          </w:tcPr>
          <w:p w14:paraId="2BAE08E0" w14:textId="18BC2450" w:rsidR="00391DED" w:rsidRPr="007001F1" w:rsidRDefault="00391DED"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414"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414"/>
          </w:p>
        </w:tc>
      </w:tr>
      <w:tr w:rsidR="00391DED" w:rsidRPr="007001F1" w14:paraId="4B2CC770" w14:textId="77777777" w:rsidTr="007261E4">
        <w:trPr>
          <w:trHeight w:val="330"/>
        </w:trPr>
        <w:tc>
          <w:tcPr>
            <w:tcW w:w="9087" w:type="dxa"/>
            <w:gridSpan w:val="7"/>
            <w:shd w:val="clear" w:color="auto" w:fill="auto"/>
            <w:vAlign w:val="center"/>
            <w:hideMark/>
          </w:tcPr>
          <w:p w14:paraId="1B273BC5" w14:textId="77777777" w:rsidR="00391DED" w:rsidRPr="007001F1" w:rsidRDefault="00391DED" w:rsidP="00872D5A">
            <w:pPr>
              <w:jc w:val="center"/>
              <w:rPr>
                <w:b/>
                <w:bCs/>
                <w:color w:val="000000"/>
                <w:sz w:val="22"/>
                <w:szCs w:val="22"/>
              </w:rPr>
            </w:pPr>
            <w:r w:rsidRPr="007001F1">
              <w:rPr>
                <w:b/>
                <w:bCs/>
                <w:color w:val="000000"/>
                <w:sz w:val="22"/>
                <w:szCs w:val="22"/>
              </w:rPr>
              <w:t>Identifikácia programu</w:t>
            </w:r>
          </w:p>
        </w:tc>
      </w:tr>
      <w:tr w:rsidR="00391DED" w:rsidRPr="007001F1" w14:paraId="1C4D60C7" w14:textId="77777777" w:rsidTr="007261E4">
        <w:trPr>
          <w:trHeight w:val="300"/>
        </w:trPr>
        <w:tc>
          <w:tcPr>
            <w:tcW w:w="3559" w:type="dxa"/>
            <w:gridSpan w:val="2"/>
            <w:shd w:val="clear" w:color="auto" w:fill="auto"/>
            <w:vAlign w:val="center"/>
            <w:hideMark/>
          </w:tcPr>
          <w:p w14:paraId="0FEBE97C" w14:textId="77777777" w:rsidR="00391DED" w:rsidRPr="007001F1" w:rsidRDefault="00391DED"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6868ECB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065E209" w14:textId="77777777" w:rsidTr="007261E4">
        <w:trPr>
          <w:trHeight w:val="660"/>
        </w:trPr>
        <w:tc>
          <w:tcPr>
            <w:tcW w:w="3559" w:type="dxa"/>
            <w:gridSpan w:val="2"/>
            <w:shd w:val="clear" w:color="auto" w:fill="auto"/>
            <w:vAlign w:val="center"/>
            <w:hideMark/>
          </w:tcPr>
          <w:p w14:paraId="5F866C49" w14:textId="64E5B7C1" w:rsidR="00391DED" w:rsidRPr="007001F1" w:rsidRDefault="00391DED" w:rsidP="00872D5A">
            <w:pPr>
              <w:rPr>
                <w:color w:val="000000"/>
                <w:sz w:val="22"/>
                <w:szCs w:val="22"/>
              </w:rPr>
            </w:pPr>
            <w:r w:rsidRPr="007001F1">
              <w:rPr>
                <w:color w:val="000000"/>
                <w:sz w:val="22"/>
                <w:szCs w:val="22"/>
              </w:rPr>
              <w:t xml:space="preserve">Názov </w:t>
            </w:r>
            <w:ins w:id="1415" w:author="Kramár Róbert" w:date="2018-04-27T15:12: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42F51CFD"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3C8D8A3" w14:textId="77777777" w:rsidTr="007261E4">
        <w:trPr>
          <w:trHeight w:val="330"/>
        </w:trPr>
        <w:tc>
          <w:tcPr>
            <w:tcW w:w="9087" w:type="dxa"/>
            <w:gridSpan w:val="7"/>
            <w:shd w:val="clear" w:color="auto" w:fill="auto"/>
            <w:vAlign w:val="center"/>
            <w:hideMark/>
          </w:tcPr>
          <w:p w14:paraId="6F9D6216" w14:textId="77777777" w:rsidR="00391DED" w:rsidRPr="007001F1" w:rsidRDefault="00391DED" w:rsidP="00872D5A">
            <w:pPr>
              <w:jc w:val="center"/>
              <w:rPr>
                <w:b/>
                <w:bCs/>
                <w:color w:val="000000"/>
                <w:sz w:val="22"/>
                <w:szCs w:val="22"/>
              </w:rPr>
            </w:pPr>
            <w:r w:rsidRPr="007001F1">
              <w:rPr>
                <w:b/>
                <w:bCs/>
                <w:color w:val="000000"/>
                <w:sz w:val="22"/>
                <w:szCs w:val="22"/>
              </w:rPr>
              <w:t>Identifikácia projektu a prijímateľa</w:t>
            </w:r>
          </w:p>
        </w:tc>
      </w:tr>
      <w:tr w:rsidR="00391DED" w:rsidRPr="007001F1" w14:paraId="77BEE9A7" w14:textId="77777777" w:rsidTr="007261E4">
        <w:trPr>
          <w:trHeight w:val="330"/>
        </w:trPr>
        <w:tc>
          <w:tcPr>
            <w:tcW w:w="3559" w:type="dxa"/>
            <w:gridSpan w:val="2"/>
            <w:shd w:val="clear" w:color="auto" w:fill="auto"/>
            <w:vAlign w:val="center"/>
            <w:hideMark/>
          </w:tcPr>
          <w:p w14:paraId="4B2B9565" w14:textId="02B05116" w:rsidR="00391DED" w:rsidRPr="007001F1" w:rsidRDefault="00391DED"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20F15A9"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094CD0F" w14:textId="77777777" w:rsidTr="007261E4">
        <w:trPr>
          <w:trHeight w:val="300"/>
        </w:trPr>
        <w:tc>
          <w:tcPr>
            <w:tcW w:w="3559" w:type="dxa"/>
            <w:gridSpan w:val="2"/>
            <w:shd w:val="clear" w:color="auto" w:fill="auto"/>
            <w:vAlign w:val="center"/>
            <w:hideMark/>
          </w:tcPr>
          <w:p w14:paraId="7216B622" w14:textId="77777777" w:rsidR="00391DED" w:rsidRPr="007001F1" w:rsidRDefault="00391DED"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C5629F7"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36F5EBB" w14:textId="77777777" w:rsidTr="007261E4">
        <w:trPr>
          <w:trHeight w:val="300"/>
        </w:trPr>
        <w:tc>
          <w:tcPr>
            <w:tcW w:w="3559" w:type="dxa"/>
            <w:gridSpan w:val="2"/>
            <w:shd w:val="clear" w:color="auto" w:fill="auto"/>
            <w:vAlign w:val="center"/>
            <w:hideMark/>
          </w:tcPr>
          <w:p w14:paraId="278B9AAF" w14:textId="77777777" w:rsidR="00391DED" w:rsidRPr="007001F1" w:rsidRDefault="00391DED"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1B9E41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E0A0108" w14:textId="77777777" w:rsidTr="007261E4">
        <w:trPr>
          <w:trHeight w:val="300"/>
        </w:trPr>
        <w:tc>
          <w:tcPr>
            <w:tcW w:w="3559" w:type="dxa"/>
            <w:gridSpan w:val="2"/>
            <w:shd w:val="clear" w:color="auto" w:fill="auto"/>
            <w:vAlign w:val="center"/>
            <w:hideMark/>
          </w:tcPr>
          <w:p w14:paraId="2291FDC2" w14:textId="77777777" w:rsidR="00391DED" w:rsidRPr="007001F1" w:rsidRDefault="00391DED"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5C0BC70"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63AADE" w14:textId="77777777" w:rsidTr="007261E4">
        <w:trPr>
          <w:trHeight w:val="330"/>
        </w:trPr>
        <w:tc>
          <w:tcPr>
            <w:tcW w:w="9087" w:type="dxa"/>
            <w:gridSpan w:val="7"/>
            <w:shd w:val="clear" w:color="auto" w:fill="auto"/>
            <w:vAlign w:val="center"/>
            <w:hideMark/>
          </w:tcPr>
          <w:p w14:paraId="40D682C6" w14:textId="77777777" w:rsidR="00391DED" w:rsidRPr="007001F1" w:rsidRDefault="00391DED" w:rsidP="00872D5A">
            <w:pPr>
              <w:jc w:val="center"/>
              <w:rPr>
                <w:b/>
                <w:bCs/>
                <w:color w:val="000000"/>
                <w:sz w:val="22"/>
                <w:szCs w:val="22"/>
              </w:rPr>
            </w:pPr>
            <w:r w:rsidRPr="007001F1">
              <w:rPr>
                <w:b/>
                <w:bCs/>
                <w:color w:val="000000"/>
                <w:sz w:val="22"/>
                <w:szCs w:val="22"/>
              </w:rPr>
              <w:t>Identifikácia zákazky</w:t>
            </w:r>
          </w:p>
        </w:tc>
      </w:tr>
      <w:tr w:rsidR="00391DED" w:rsidRPr="007001F1" w14:paraId="79258840" w14:textId="77777777" w:rsidTr="007261E4">
        <w:trPr>
          <w:trHeight w:val="300"/>
        </w:trPr>
        <w:tc>
          <w:tcPr>
            <w:tcW w:w="3559" w:type="dxa"/>
            <w:gridSpan w:val="2"/>
            <w:shd w:val="clear" w:color="auto" w:fill="auto"/>
            <w:vAlign w:val="center"/>
            <w:hideMark/>
          </w:tcPr>
          <w:p w14:paraId="0A9EBE53" w14:textId="77777777" w:rsidR="00391DED" w:rsidRPr="007001F1" w:rsidRDefault="00391DED"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6F8280F" w14:textId="77777777" w:rsidR="00391DED" w:rsidRPr="007001F1" w:rsidRDefault="00391DED" w:rsidP="00872D5A">
            <w:pPr>
              <w:rPr>
                <w:color w:val="000000"/>
                <w:sz w:val="22"/>
                <w:szCs w:val="22"/>
              </w:rPr>
            </w:pPr>
            <w:r w:rsidRPr="007001F1">
              <w:rPr>
                <w:color w:val="000000"/>
                <w:sz w:val="22"/>
                <w:szCs w:val="22"/>
              </w:rPr>
              <w:t>Nadlimitná zákazka</w:t>
            </w:r>
          </w:p>
        </w:tc>
      </w:tr>
      <w:tr w:rsidR="00391DED" w:rsidRPr="007001F1" w14:paraId="63F24026" w14:textId="77777777" w:rsidTr="007261E4">
        <w:trPr>
          <w:trHeight w:val="300"/>
        </w:trPr>
        <w:tc>
          <w:tcPr>
            <w:tcW w:w="3559" w:type="dxa"/>
            <w:gridSpan w:val="2"/>
            <w:shd w:val="clear" w:color="auto" w:fill="auto"/>
            <w:vAlign w:val="center"/>
            <w:hideMark/>
          </w:tcPr>
          <w:p w14:paraId="2FE8F4C4" w14:textId="77777777" w:rsidR="00391DED" w:rsidRPr="007001F1" w:rsidRDefault="00391DED"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1702DD58" w14:textId="163828A4" w:rsidR="00391DED" w:rsidRPr="007001F1" w:rsidRDefault="00391DED" w:rsidP="00872D5A">
            <w:pPr>
              <w:rPr>
                <w:color w:val="000000"/>
                <w:sz w:val="22"/>
                <w:szCs w:val="22"/>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14:paraId="59FD8F27" w14:textId="77777777" w:rsidTr="007261E4">
        <w:trPr>
          <w:trHeight w:val="300"/>
        </w:trPr>
        <w:tc>
          <w:tcPr>
            <w:tcW w:w="3559" w:type="dxa"/>
            <w:gridSpan w:val="2"/>
            <w:shd w:val="clear" w:color="auto" w:fill="auto"/>
            <w:vAlign w:val="center"/>
            <w:hideMark/>
          </w:tcPr>
          <w:p w14:paraId="5F93E112" w14:textId="77777777" w:rsidR="00391DED" w:rsidRPr="007001F1" w:rsidRDefault="00391DED"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72E65A0" w14:textId="77777777" w:rsidR="00391DED" w:rsidRPr="007001F1" w:rsidRDefault="00391DED" w:rsidP="00872D5A">
            <w:pPr>
              <w:rPr>
                <w:color w:val="000000"/>
                <w:sz w:val="22"/>
                <w:szCs w:val="22"/>
              </w:rPr>
            </w:pPr>
            <w:r w:rsidRPr="007001F1">
              <w:rPr>
                <w:color w:val="000000"/>
                <w:sz w:val="22"/>
                <w:szCs w:val="22"/>
              </w:rPr>
              <w:t xml:space="preserve"> </w:t>
            </w:r>
          </w:p>
        </w:tc>
      </w:tr>
      <w:tr w:rsidR="004D0B9F" w:rsidRPr="007001F1" w14:paraId="25FE556F" w14:textId="77777777" w:rsidTr="007261E4">
        <w:trPr>
          <w:trHeight w:val="300"/>
        </w:trPr>
        <w:tc>
          <w:tcPr>
            <w:tcW w:w="3559" w:type="dxa"/>
            <w:gridSpan w:val="2"/>
            <w:shd w:val="clear" w:color="auto" w:fill="auto"/>
            <w:vAlign w:val="center"/>
          </w:tcPr>
          <w:p w14:paraId="44C6568F" w14:textId="29204ABC"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7F39095" w14:textId="77777777" w:rsidR="004D0B9F" w:rsidRPr="007001F1" w:rsidRDefault="004D0B9F" w:rsidP="00872D5A">
            <w:pPr>
              <w:rPr>
                <w:color w:val="000000"/>
                <w:sz w:val="22"/>
                <w:szCs w:val="22"/>
              </w:rPr>
            </w:pPr>
          </w:p>
        </w:tc>
      </w:tr>
      <w:tr w:rsidR="00391DED" w:rsidRPr="007001F1" w14:paraId="14216814" w14:textId="77777777" w:rsidTr="007261E4">
        <w:trPr>
          <w:trHeight w:val="300"/>
        </w:trPr>
        <w:tc>
          <w:tcPr>
            <w:tcW w:w="3559" w:type="dxa"/>
            <w:gridSpan w:val="2"/>
            <w:shd w:val="clear" w:color="auto" w:fill="auto"/>
            <w:vAlign w:val="center"/>
            <w:hideMark/>
          </w:tcPr>
          <w:p w14:paraId="6F69B7D0" w14:textId="77777777" w:rsidR="00391DED" w:rsidRPr="007001F1" w:rsidRDefault="00391DED"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5BD8EF0" w14:textId="037BE037" w:rsidR="00391DED" w:rsidRPr="007001F1" w:rsidRDefault="00144756" w:rsidP="00872D5A">
            <w:pPr>
              <w:rPr>
                <w:color w:val="000000"/>
                <w:sz w:val="22"/>
                <w:szCs w:val="22"/>
              </w:rPr>
            </w:pPr>
            <w:r w:rsidRPr="007001F1">
              <w:rPr>
                <w:color w:val="000000"/>
                <w:sz w:val="22"/>
                <w:szCs w:val="22"/>
              </w:rPr>
              <w:t>druhá</w:t>
            </w:r>
            <w:r w:rsidR="00391DED" w:rsidRPr="007001F1">
              <w:rPr>
                <w:color w:val="000000"/>
                <w:sz w:val="22"/>
                <w:szCs w:val="22"/>
              </w:rPr>
              <w:t xml:space="preserve"> ex-</w:t>
            </w:r>
            <w:proofErr w:type="spellStart"/>
            <w:r w:rsidR="00391DED" w:rsidRPr="007001F1">
              <w:rPr>
                <w:color w:val="000000"/>
                <w:sz w:val="22"/>
                <w:szCs w:val="22"/>
              </w:rPr>
              <w:t>ante</w:t>
            </w:r>
            <w:proofErr w:type="spellEnd"/>
            <w:r w:rsidR="00391DED" w:rsidRPr="007001F1">
              <w:rPr>
                <w:color w:val="000000"/>
                <w:sz w:val="22"/>
                <w:szCs w:val="22"/>
              </w:rPr>
              <w:t xml:space="preserve"> kontrola</w:t>
            </w:r>
          </w:p>
        </w:tc>
      </w:tr>
      <w:tr w:rsidR="00391DED" w:rsidRPr="007001F1" w14:paraId="40431993" w14:textId="77777777" w:rsidTr="007261E4">
        <w:trPr>
          <w:trHeight w:val="300"/>
        </w:trPr>
        <w:tc>
          <w:tcPr>
            <w:tcW w:w="3559" w:type="dxa"/>
            <w:gridSpan w:val="2"/>
            <w:shd w:val="clear" w:color="auto" w:fill="auto"/>
            <w:vAlign w:val="center"/>
            <w:hideMark/>
          </w:tcPr>
          <w:p w14:paraId="60A28767" w14:textId="77777777" w:rsidR="00391DED" w:rsidRPr="007001F1" w:rsidRDefault="00391DED"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63166D7"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1C914A18" w14:textId="77777777" w:rsidTr="007261E4">
        <w:trPr>
          <w:trHeight w:val="300"/>
        </w:trPr>
        <w:tc>
          <w:tcPr>
            <w:tcW w:w="3559" w:type="dxa"/>
            <w:gridSpan w:val="2"/>
            <w:shd w:val="clear" w:color="auto" w:fill="auto"/>
            <w:vAlign w:val="center"/>
            <w:hideMark/>
          </w:tcPr>
          <w:p w14:paraId="69390394" w14:textId="77777777" w:rsidR="00391DED" w:rsidRPr="007001F1" w:rsidRDefault="00391DED"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B4B232D"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F2BF9C1" w14:textId="77777777" w:rsidTr="007261E4">
        <w:trPr>
          <w:trHeight w:val="300"/>
        </w:trPr>
        <w:tc>
          <w:tcPr>
            <w:tcW w:w="3559" w:type="dxa"/>
            <w:gridSpan w:val="2"/>
            <w:shd w:val="clear" w:color="auto" w:fill="auto"/>
            <w:vAlign w:val="center"/>
            <w:hideMark/>
          </w:tcPr>
          <w:p w14:paraId="0CD43EE8" w14:textId="77777777" w:rsidR="00391DED" w:rsidRPr="007001F1" w:rsidRDefault="00391DED"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57E08FF"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38C7B96E" w14:textId="77777777" w:rsidTr="007261E4">
        <w:trPr>
          <w:trHeight w:val="300"/>
        </w:trPr>
        <w:tc>
          <w:tcPr>
            <w:tcW w:w="3559" w:type="dxa"/>
            <w:gridSpan w:val="2"/>
            <w:shd w:val="clear" w:color="auto" w:fill="auto"/>
            <w:vAlign w:val="center"/>
            <w:hideMark/>
          </w:tcPr>
          <w:p w14:paraId="25190FCC" w14:textId="77777777" w:rsidR="00391DED" w:rsidRPr="007001F1" w:rsidRDefault="00391DED"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D7FBECE"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CC42EC9" w14:textId="77777777" w:rsidTr="007261E4">
        <w:trPr>
          <w:trHeight w:val="300"/>
        </w:trPr>
        <w:tc>
          <w:tcPr>
            <w:tcW w:w="3559" w:type="dxa"/>
            <w:gridSpan w:val="2"/>
            <w:shd w:val="clear" w:color="auto" w:fill="auto"/>
            <w:vAlign w:val="center"/>
            <w:hideMark/>
          </w:tcPr>
          <w:p w14:paraId="61218D92" w14:textId="77777777" w:rsidR="00391DED" w:rsidRPr="007001F1" w:rsidRDefault="00391DED"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F41075C"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675AC54" w14:textId="77777777" w:rsidTr="007261E4">
        <w:trPr>
          <w:trHeight w:val="300"/>
        </w:trPr>
        <w:tc>
          <w:tcPr>
            <w:tcW w:w="3559" w:type="dxa"/>
            <w:gridSpan w:val="2"/>
            <w:shd w:val="clear" w:color="auto" w:fill="auto"/>
            <w:vAlign w:val="center"/>
            <w:hideMark/>
          </w:tcPr>
          <w:p w14:paraId="6D43B11B" w14:textId="77777777" w:rsidR="00391DED" w:rsidRPr="007001F1" w:rsidRDefault="00391DED"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8EE3BB6"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6AF23DDE" w14:textId="77777777" w:rsidTr="007261E4">
        <w:trPr>
          <w:trHeight w:val="300"/>
        </w:trPr>
        <w:tc>
          <w:tcPr>
            <w:tcW w:w="3559" w:type="dxa"/>
            <w:gridSpan w:val="2"/>
            <w:shd w:val="clear" w:color="auto" w:fill="auto"/>
            <w:vAlign w:val="center"/>
            <w:hideMark/>
          </w:tcPr>
          <w:p w14:paraId="2B60EBFB" w14:textId="77777777" w:rsidR="00391DED" w:rsidRPr="007001F1" w:rsidRDefault="00391DED"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049D161"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A872A98" w14:textId="77777777" w:rsidTr="007261E4">
        <w:trPr>
          <w:trHeight w:val="300"/>
        </w:trPr>
        <w:tc>
          <w:tcPr>
            <w:tcW w:w="3559" w:type="dxa"/>
            <w:gridSpan w:val="2"/>
            <w:shd w:val="clear" w:color="auto" w:fill="auto"/>
            <w:vAlign w:val="center"/>
            <w:hideMark/>
          </w:tcPr>
          <w:p w14:paraId="6A3C605D" w14:textId="77777777" w:rsidR="00391DED" w:rsidRPr="007001F1" w:rsidRDefault="00391DED" w:rsidP="00872D5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2949AD39" w14:textId="77777777" w:rsidR="00391DED" w:rsidRPr="007001F1" w:rsidRDefault="00391DED" w:rsidP="00872D5A">
            <w:pPr>
              <w:rPr>
                <w:color w:val="000000"/>
                <w:sz w:val="22"/>
                <w:szCs w:val="22"/>
              </w:rPr>
            </w:pPr>
            <w:r w:rsidRPr="007001F1">
              <w:rPr>
                <w:color w:val="000000"/>
                <w:sz w:val="22"/>
                <w:szCs w:val="22"/>
              </w:rPr>
              <w:t> </w:t>
            </w:r>
          </w:p>
        </w:tc>
      </w:tr>
      <w:tr w:rsidR="00391DED" w:rsidRPr="007001F1" w:rsidDel="002D4145" w14:paraId="3ADF8C09" w14:textId="4490406B" w:rsidTr="007261E4">
        <w:trPr>
          <w:trHeight w:val="300"/>
          <w:del w:id="1416" w:author="Kramár Róbert" w:date="2018-04-27T16:51:00Z"/>
        </w:trPr>
        <w:tc>
          <w:tcPr>
            <w:tcW w:w="3559" w:type="dxa"/>
            <w:gridSpan w:val="2"/>
            <w:shd w:val="clear" w:color="auto" w:fill="auto"/>
            <w:vAlign w:val="center"/>
            <w:hideMark/>
          </w:tcPr>
          <w:p w14:paraId="7E79B63F" w14:textId="042F8F10" w:rsidR="00391DED" w:rsidRPr="007001F1" w:rsidDel="002D4145" w:rsidRDefault="00391DED" w:rsidP="00872D5A">
            <w:pPr>
              <w:rPr>
                <w:del w:id="1417" w:author="Kramár Róbert" w:date="2018-04-27T16:51:00Z"/>
                <w:color w:val="000000"/>
                <w:sz w:val="22"/>
                <w:szCs w:val="22"/>
              </w:rPr>
            </w:pPr>
            <w:del w:id="1418" w:author="Kramár Róbert" w:date="2018-04-27T16:51: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1E519576" w14:textId="2F900EB0" w:rsidR="00391DED" w:rsidRPr="007001F1" w:rsidDel="002D4145" w:rsidRDefault="00391DED" w:rsidP="00872D5A">
            <w:pPr>
              <w:rPr>
                <w:del w:id="1419" w:author="Kramár Róbert" w:date="2018-04-27T16:51:00Z"/>
                <w:color w:val="000000"/>
                <w:sz w:val="22"/>
                <w:szCs w:val="22"/>
              </w:rPr>
            </w:pPr>
            <w:del w:id="1420" w:author="Kramár Róbert" w:date="2018-04-27T16:51:00Z">
              <w:r w:rsidRPr="007001F1" w:rsidDel="002D4145">
                <w:rPr>
                  <w:color w:val="000000"/>
                  <w:sz w:val="22"/>
                  <w:szCs w:val="22"/>
                </w:rPr>
                <w:delText> </w:delText>
              </w:r>
            </w:del>
          </w:p>
        </w:tc>
      </w:tr>
      <w:tr w:rsidR="00391DED" w:rsidRPr="007001F1" w:rsidDel="002D4145" w14:paraId="7B43E3D6" w14:textId="5C3B08EB" w:rsidTr="007261E4">
        <w:trPr>
          <w:trHeight w:val="810"/>
          <w:del w:id="1421" w:author="Kramár Róbert" w:date="2018-04-27T16:51:00Z"/>
        </w:trPr>
        <w:tc>
          <w:tcPr>
            <w:tcW w:w="3559" w:type="dxa"/>
            <w:gridSpan w:val="2"/>
            <w:shd w:val="clear" w:color="auto" w:fill="auto"/>
            <w:vAlign w:val="center"/>
            <w:hideMark/>
          </w:tcPr>
          <w:p w14:paraId="2D0C09A4" w14:textId="6D041179" w:rsidR="00391DED" w:rsidRPr="007001F1" w:rsidDel="002D4145" w:rsidRDefault="00391DED" w:rsidP="00872D5A">
            <w:pPr>
              <w:rPr>
                <w:del w:id="1422" w:author="Kramár Róbert" w:date="2018-04-27T16:51:00Z"/>
                <w:color w:val="000000"/>
                <w:sz w:val="22"/>
                <w:szCs w:val="22"/>
              </w:rPr>
            </w:pPr>
            <w:del w:id="1423" w:author="Kramár Róbert" w:date="2018-04-27T16:51: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41DAA049" w14:textId="501F4F89" w:rsidR="00391DED" w:rsidRPr="007001F1" w:rsidDel="002D4145" w:rsidRDefault="00391DED" w:rsidP="00872D5A">
            <w:pPr>
              <w:rPr>
                <w:del w:id="1424" w:author="Kramár Róbert" w:date="2018-04-27T16:51:00Z"/>
                <w:color w:val="000000"/>
                <w:sz w:val="22"/>
                <w:szCs w:val="22"/>
              </w:rPr>
            </w:pPr>
            <w:del w:id="1425" w:author="Kramár Róbert" w:date="2018-04-27T16:51:00Z">
              <w:r w:rsidRPr="007001F1" w:rsidDel="002D4145">
                <w:rPr>
                  <w:color w:val="000000"/>
                  <w:sz w:val="22"/>
                  <w:szCs w:val="22"/>
                </w:rPr>
                <w:delText> </w:delText>
              </w:r>
            </w:del>
          </w:p>
        </w:tc>
      </w:tr>
      <w:tr w:rsidR="00391DED" w:rsidRPr="007001F1" w14:paraId="25D4711F" w14:textId="77777777" w:rsidTr="007261E4">
        <w:trPr>
          <w:trHeight w:val="315"/>
        </w:trPr>
        <w:tc>
          <w:tcPr>
            <w:tcW w:w="582" w:type="dxa"/>
            <w:shd w:val="clear" w:color="000000" w:fill="60497A"/>
            <w:vAlign w:val="center"/>
            <w:hideMark/>
          </w:tcPr>
          <w:p w14:paraId="76888858" w14:textId="77777777" w:rsidR="00391DED" w:rsidRPr="007001F1" w:rsidRDefault="00391DED"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6EE37EB1" w14:textId="77777777" w:rsidR="00391DED" w:rsidRPr="007001F1" w:rsidRDefault="00391DED"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8804DB4" w14:textId="77777777" w:rsidR="00391DED" w:rsidRPr="007001F1" w:rsidRDefault="00391DED"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5D31C08A" w14:textId="77777777" w:rsidR="00391DED" w:rsidRPr="007001F1" w:rsidRDefault="00391DED"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8B45947" w14:textId="77777777" w:rsidR="00391DED" w:rsidRPr="007001F1" w:rsidRDefault="00391DED"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9D1EF42" w14:textId="77777777" w:rsidR="00391DED" w:rsidRPr="007001F1" w:rsidRDefault="00391DED" w:rsidP="00872D5A">
            <w:pPr>
              <w:jc w:val="center"/>
              <w:rPr>
                <w:b/>
                <w:bCs/>
                <w:color w:val="FFFFFF"/>
                <w:sz w:val="22"/>
                <w:szCs w:val="22"/>
              </w:rPr>
            </w:pPr>
            <w:r w:rsidRPr="007001F1">
              <w:rPr>
                <w:b/>
                <w:bCs/>
                <w:color w:val="FFFFFF"/>
                <w:sz w:val="22"/>
                <w:szCs w:val="22"/>
              </w:rPr>
              <w:t>Poznámka</w:t>
            </w:r>
          </w:p>
        </w:tc>
      </w:tr>
      <w:tr w:rsidR="00BE7BD4" w:rsidRPr="007001F1" w14:paraId="67A9D313" w14:textId="77777777" w:rsidTr="002B4A5C">
        <w:trPr>
          <w:trHeight w:val="367"/>
        </w:trPr>
        <w:tc>
          <w:tcPr>
            <w:tcW w:w="582" w:type="dxa"/>
            <w:vMerge w:val="restart"/>
            <w:shd w:val="clear" w:color="auto" w:fill="auto"/>
            <w:noWrap/>
            <w:vAlign w:val="center"/>
            <w:hideMark/>
          </w:tcPr>
          <w:p w14:paraId="62048A4D" w14:textId="77777777" w:rsidR="00BE7BD4" w:rsidRPr="007001F1" w:rsidRDefault="00BE7BD4"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33A9638" w14:textId="502742EA" w:rsidR="00BE7BD4" w:rsidRPr="007001F1" w:rsidRDefault="00BE7BD4"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59A1D1E9"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FEC33E"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94F511"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8A7B51"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660EDEDF" w14:textId="77777777" w:rsidTr="007261E4">
        <w:trPr>
          <w:trHeight w:val="757"/>
        </w:trPr>
        <w:tc>
          <w:tcPr>
            <w:tcW w:w="582" w:type="dxa"/>
            <w:vMerge/>
            <w:shd w:val="clear" w:color="auto" w:fill="auto"/>
            <w:noWrap/>
            <w:vAlign w:val="center"/>
          </w:tcPr>
          <w:p w14:paraId="45E754B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56A8B60F" w14:textId="339E2B48" w:rsidR="00BE7BD4" w:rsidRPr="007001F1" w:rsidRDefault="00BE7BD4"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15D3A4A" w14:textId="77777777" w:rsidR="00BE7BD4" w:rsidRPr="007001F1" w:rsidRDefault="00BE7BD4" w:rsidP="00872D5A">
            <w:pPr>
              <w:jc w:val="center"/>
              <w:rPr>
                <w:color w:val="000000"/>
                <w:sz w:val="22"/>
                <w:szCs w:val="22"/>
              </w:rPr>
            </w:pPr>
          </w:p>
        </w:tc>
        <w:tc>
          <w:tcPr>
            <w:tcW w:w="567" w:type="dxa"/>
            <w:shd w:val="clear" w:color="auto" w:fill="auto"/>
            <w:vAlign w:val="center"/>
          </w:tcPr>
          <w:p w14:paraId="1091DE63" w14:textId="77777777" w:rsidR="00BE7BD4" w:rsidRPr="007001F1" w:rsidRDefault="00BE7BD4" w:rsidP="00872D5A">
            <w:pPr>
              <w:jc w:val="center"/>
              <w:rPr>
                <w:color w:val="000000"/>
                <w:sz w:val="22"/>
                <w:szCs w:val="22"/>
              </w:rPr>
            </w:pPr>
          </w:p>
        </w:tc>
        <w:tc>
          <w:tcPr>
            <w:tcW w:w="776" w:type="dxa"/>
            <w:shd w:val="clear" w:color="auto" w:fill="auto"/>
            <w:vAlign w:val="center"/>
          </w:tcPr>
          <w:p w14:paraId="470D239A" w14:textId="77777777" w:rsidR="00BE7BD4" w:rsidRPr="007001F1" w:rsidRDefault="00BE7BD4" w:rsidP="00872D5A">
            <w:pPr>
              <w:jc w:val="center"/>
              <w:rPr>
                <w:color w:val="000000"/>
                <w:sz w:val="22"/>
                <w:szCs w:val="22"/>
              </w:rPr>
            </w:pPr>
          </w:p>
        </w:tc>
        <w:tc>
          <w:tcPr>
            <w:tcW w:w="1775" w:type="dxa"/>
            <w:shd w:val="clear" w:color="auto" w:fill="auto"/>
            <w:vAlign w:val="center"/>
          </w:tcPr>
          <w:p w14:paraId="5E1BA828" w14:textId="77777777" w:rsidR="00BE7BD4" w:rsidRPr="007001F1" w:rsidRDefault="00BE7BD4" w:rsidP="00872D5A">
            <w:pPr>
              <w:jc w:val="center"/>
              <w:rPr>
                <w:color w:val="000000"/>
                <w:sz w:val="22"/>
                <w:szCs w:val="22"/>
              </w:rPr>
            </w:pPr>
          </w:p>
        </w:tc>
      </w:tr>
      <w:tr w:rsidR="00391DED" w:rsidRPr="007001F1" w14:paraId="1D230141" w14:textId="77777777" w:rsidTr="007261E4">
        <w:trPr>
          <w:trHeight w:val="20"/>
        </w:trPr>
        <w:tc>
          <w:tcPr>
            <w:tcW w:w="582" w:type="dxa"/>
            <w:shd w:val="clear" w:color="auto" w:fill="auto"/>
            <w:noWrap/>
            <w:vAlign w:val="center"/>
            <w:hideMark/>
          </w:tcPr>
          <w:p w14:paraId="79137B75" w14:textId="77777777" w:rsidR="00391DED" w:rsidRPr="007001F1" w:rsidRDefault="00391DED"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B74257F" w14:textId="36D6447F" w:rsidR="00391DED" w:rsidRPr="007001F1" w:rsidRDefault="00391DED" w:rsidP="00EC1F84">
            <w:pPr>
              <w:jc w:val="both"/>
              <w:rPr>
                <w:color w:val="000000"/>
                <w:sz w:val="22"/>
                <w:szCs w:val="22"/>
              </w:rPr>
            </w:pPr>
            <w:del w:id="1426" w:author="Kramár Róbert" w:date="2017-05-15T13:14:00Z">
              <w:r w:rsidRPr="007001F1" w:rsidDel="0088057F">
                <w:rPr>
                  <w:color w:val="000000"/>
                  <w:sz w:val="22"/>
                  <w:szCs w:val="22"/>
                </w:rPr>
                <w:delText xml:space="preserve">Boli pri zadávaní zákazky </w:delText>
              </w:r>
              <w:r w:rsidR="006B0182"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427" w:author="Kramár Róbert" w:date="2017-05-15T13:14:00Z">
              <w:r w:rsidR="0088057F" w:rsidRPr="007001F1">
                <w:rPr>
                  <w:color w:val="000000"/>
                  <w:sz w:val="22"/>
                  <w:szCs w:val="22"/>
                </w:rPr>
                <w:t xml:space="preserve">Boli pri zadávaní zákazky dodržané princípy v zmysle § 10 ods. 2 ZVO? </w:t>
              </w:r>
            </w:ins>
            <w:ins w:id="1428"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31CF6BDA"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6967A1"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B978BC"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5997D8"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3584596B" w14:textId="77777777" w:rsidTr="007261E4">
        <w:trPr>
          <w:trHeight w:val="20"/>
        </w:trPr>
        <w:tc>
          <w:tcPr>
            <w:tcW w:w="582" w:type="dxa"/>
            <w:shd w:val="clear" w:color="auto" w:fill="auto"/>
            <w:noWrap/>
            <w:vAlign w:val="center"/>
            <w:hideMark/>
          </w:tcPr>
          <w:p w14:paraId="62F3CE89" w14:textId="77777777" w:rsidR="00391DED" w:rsidRPr="007001F1" w:rsidRDefault="00391DED"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E475940" w14:textId="6D87B62F" w:rsidR="00391DED" w:rsidRPr="007001F1" w:rsidRDefault="00391DED" w:rsidP="00EC1F84">
            <w:pPr>
              <w:jc w:val="both"/>
              <w:rPr>
                <w:color w:val="000000"/>
                <w:sz w:val="22"/>
                <w:szCs w:val="22"/>
              </w:rPr>
            </w:pPr>
            <w:r w:rsidRPr="007001F1">
              <w:rPr>
                <w:color w:val="000000"/>
                <w:sz w:val="22"/>
                <w:szCs w:val="22"/>
              </w:rPr>
              <w:t>Bol zamestnanec vykonávajúci kontrolu oboznámený s rizikovými indikátormi</w:t>
            </w:r>
            <w:del w:id="1429" w:author="Kramár Róbert" w:date="2017-05-15T13:33:00Z">
              <w:r w:rsidRPr="007001F1" w:rsidDel="00A128DC">
                <w:rPr>
                  <w:color w:val="000000"/>
                  <w:sz w:val="22"/>
                  <w:szCs w:val="22"/>
                </w:rPr>
                <w:delText>, ktoré sú uvedené v Systéme riadenia EŠIF</w:delText>
              </w:r>
            </w:del>
            <w:ins w:id="1430" w:author="Kramár Róbert" w:date="2017-07-26T17:39:00Z">
              <w:r w:rsidR="001C6287">
                <w:rPr>
                  <w:color w:val="000000"/>
                  <w:sz w:val="22"/>
                  <w:szCs w:val="22"/>
                </w:rPr>
                <w:t xml:space="preserve"> </w:t>
              </w:r>
            </w:ins>
            <w:ins w:id="1431"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6B0182" w:rsidRPr="007001F1">
              <w:t xml:space="preserve"> </w:t>
            </w:r>
            <w:r w:rsidR="006B0182" w:rsidRPr="007001F1">
              <w:rPr>
                <w:color w:val="000000"/>
                <w:sz w:val="22"/>
                <w:szCs w:val="22"/>
              </w:rPr>
              <w:t xml:space="preserve">Neboli identifikované rizikové indikátory, ktoré môžu iniciovať spoluprácu s PMÚ alebo </w:t>
            </w:r>
            <w:r w:rsidR="006B0182" w:rsidRPr="007001F1">
              <w:rPr>
                <w:color w:val="000000"/>
                <w:sz w:val="22"/>
                <w:szCs w:val="22"/>
              </w:rPr>
              <w:lastRenderedPageBreak/>
              <w:t>OČTK?</w:t>
            </w:r>
          </w:p>
        </w:tc>
        <w:tc>
          <w:tcPr>
            <w:tcW w:w="567" w:type="dxa"/>
            <w:shd w:val="clear" w:color="auto" w:fill="auto"/>
            <w:vAlign w:val="center"/>
            <w:hideMark/>
          </w:tcPr>
          <w:p w14:paraId="5237D347" w14:textId="77777777" w:rsidR="00391DED" w:rsidRPr="007001F1" w:rsidRDefault="00391DED" w:rsidP="00872D5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2B11B44"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6FDCB1"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7235BD" w14:textId="77777777" w:rsidR="00391DED" w:rsidRPr="007001F1" w:rsidRDefault="00391DED" w:rsidP="00872D5A">
            <w:pPr>
              <w:jc w:val="center"/>
              <w:rPr>
                <w:color w:val="000000"/>
                <w:sz w:val="22"/>
                <w:szCs w:val="22"/>
              </w:rPr>
            </w:pPr>
            <w:r w:rsidRPr="007001F1">
              <w:rPr>
                <w:color w:val="000000"/>
                <w:sz w:val="22"/>
                <w:szCs w:val="22"/>
              </w:rPr>
              <w:t> </w:t>
            </w:r>
          </w:p>
        </w:tc>
      </w:tr>
      <w:tr w:rsidR="00BE7BD4" w:rsidRPr="007001F1" w14:paraId="472EA184" w14:textId="77777777" w:rsidTr="002B4A5C">
        <w:trPr>
          <w:trHeight w:val="271"/>
        </w:trPr>
        <w:tc>
          <w:tcPr>
            <w:tcW w:w="582" w:type="dxa"/>
            <w:vMerge w:val="restart"/>
            <w:shd w:val="clear" w:color="auto" w:fill="auto"/>
            <w:noWrap/>
            <w:vAlign w:val="center"/>
            <w:hideMark/>
          </w:tcPr>
          <w:p w14:paraId="31673BD5" w14:textId="77777777"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06F2BAD" w14:textId="0D3EE47A" w:rsidR="00BE7BD4" w:rsidRPr="007001F1" w:rsidRDefault="00BE7BD4"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23EB68C3"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91EBD4F"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514994"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80905B"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F00FD39" w14:textId="77777777" w:rsidTr="007261E4">
        <w:trPr>
          <w:trHeight w:val="675"/>
        </w:trPr>
        <w:tc>
          <w:tcPr>
            <w:tcW w:w="582" w:type="dxa"/>
            <w:vMerge/>
            <w:shd w:val="clear" w:color="auto" w:fill="auto"/>
            <w:noWrap/>
            <w:vAlign w:val="center"/>
          </w:tcPr>
          <w:p w14:paraId="2DEC5156"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5DF90F08" w14:textId="40CFCB27" w:rsidR="00BE7BD4" w:rsidRPr="007001F1" w:rsidRDefault="00BE7BD4" w:rsidP="00EC1F84">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36C287FD" w14:textId="77777777" w:rsidR="00BE7BD4" w:rsidRPr="007001F1" w:rsidRDefault="00BE7BD4" w:rsidP="00872D5A">
            <w:pPr>
              <w:jc w:val="center"/>
              <w:rPr>
                <w:color w:val="000000"/>
                <w:sz w:val="22"/>
                <w:szCs w:val="22"/>
              </w:rPr>
            </w:pPr>
          </w:p>
        </w:tc>
        <w:tc>
          <w:tcPr>
            <w:tcW w:w="567" w:type="dxa"/>
            <w:shd w:val="clear" w:color="auto" w:fill="auto"/>
            <w:vAlign w:val="center"/>
          </w:tcPr>
          <w:p w14:paraId="5FE7C5D5" w14:textId="77777777" w:rsidR="00BE7BD4" w:rsidRPr="007001F1" w:rsidRDefault="00BE7BD4" w:rsidP="00872D5A">
            <w:pPr>
              <w:jc w:val="center"/>
              <w:rPr>
                <w:color w:val="000000"/>
                <w:sz w:val="22"/>
                <w:szCs w:val="22"/>
              </w:rPr>
            </w:pPr>
          </w:p>
        </w:tc>
        <w:tc>
          <w:tcPr>
            <w:tcW w:w="776" w:type="dxa"/>
            <w:shd w:val="clear" w:color="auto" w:fill="auto"/>
            <w:vAlign w:val="center"/>
          </w:tcPr>
          <w:p w14:paraId="599D5CCF" w14:textId="77777777" w:rsidR="00BE7BD4" w:rsidRPr="007001F1" w:rsidRDefault="00BE7BD4" w:rsidP="00872D5A">
            <w:pPr>
              <w:jc w:val="center"/>
              <w:rPr>
                <w:color w:val="000000"/>
                <w:sz w:val="22"/>
                <w:szCs w:val="22"/>
              </w:rPr>
            </w:pPr>
          </w:p>
        </w:tc>
        <w:tc>
          <w:tcPr>
            <w:tcW w:w="1775" w:type="dxa"/>
            <w:shd w:val="clear" w:color="auto" w:fill="auto"/>
            <w:vAlign w:val="center"/>
          </w:tcPr>
          <w:p w14:paraId="04FE68A4" w14:textId="77777777" w:rsidR="00BE7BD4" w:rsidRPr="007001F1" w:rsidRDefault="00BE7BD4" w:rsidP="00872D5A">
            <w:pPr>
              <w:jc w:val="center"/>
              <w:rPr>
                <w:color w:val="000000"/>
                <w:sz w:val="22"/>
                <w:szCs w:val="22"/>
              </w:rPr>
            </w:pPr>
          </w:p>
        </w:tc>
      </w:tr>
      <w:tr w:rsidR="00BE7BD4" w:rsidRPr="007001F1" w14:paraId="438CD429" w14:textId="77777777" w:rsidTr="007261E4">
        <w:trPr>
          <w:trHeight w:val="675"/>
        </w:trPr>
        <w:tc>
          <w:tcPr>
            <w:tcW w:w="582" w:type="dxa"/>
            <w:vMerge/>
            <w:shd w:val="clear" w:color="auto" w:fill="auto"/>
            <w:noWrap/>
            <w:vAlign w:val="center"/>
          </w:tcPr>
          <w:p w14:paraId="53FF3C89"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1C242E4" w14:textId="2D586142" w:rsidR="00BE7BD4" w:rsidRPr="007001F1" w:rsidRDefault="00BE7BD4" w:rsidP="00EC1F84">
            <w:pPr>
              <w:jc w:val="both"/>
              <w:rPr>
                <w:sz w:val="22"/>
                <w:szCs w:val="22"/>
              </w:rPr>
            </w:pPr>
            <w:r w:rsidRPr="007001F1">
              <w:rPr>
                <w:sz w:val="22"/>
                <w:szCs w:val="22"/>
              </w:rPr>
              <w:t xml:space="preserve">c) Bol uchádzač alebo záujemca vylúčený podľa </w:t>
            </w:r>
            <w:ins w:id="1432" w:author="Hudec Branislav" w:date="2018-02-20T16:44:00Z">
              <w:r w:rsidR="008F57F1">
                <w:rPr>
                  <w:sz w:val="22"/>
                  <w:szCs w:val="22"/>
                </w:rPr>
                <w:t xml:space="preserve">       </w:t>
              </w:r>
            </w:ins>
            <w:r w:rsidRPr="007001F1">
              <w:rPr>
                <w:sz w:val="22"/>
                <w:szCs w:val="22"/>
              </w:rPr>
              <w:t>§ 40 ods. 6 písm. f), ak konflikt záujmov nebolo možné odstrániť inými účinnými opatreniami?</w:t>
            </w:r>
          </w:p>
        </w:tc>
        <w:tc>
          <w:tcPr>
            <w:tcW w:w="567" w:type="dxa"/>
            <w:shd w:val="clear" w:color="auto" w:fill="auto"/>
            <w:vAlign w:val="center"/>
          </w:tcPr>
          <w:p w14:paraId="148CE69E" w14:textId="77777777" w:rsidR="00BE7BD4" w:rsidRPr="007001F1" w:rsidRDefault="00BE7BD4" w:rsidP="00872D5A">
            <w:pPr>
              <w:jc w:val="center"/>
              <w:rPr>
                <w:color w:val="000000"/>
                <w:sz w:val="22"/>
                <w:szCs w:val="22"/>
              </w:rPr>
            </w:pPr>
          </w:p>
        </w:tc>
        <w:tc>
          <w:tcPr>
            <w:tcW w:w="567" w:type="dxa"/>
            <w:shd w:val="clear" w:color="auto" w:fill="auto"/>
            <w:vAlign w:val="center"/>
          </w:tcPr>
          <w:p w14:paraId="7C78014E" w14:textId="77777777" w:rsidR="00BE7BD4" w:rsidRPr="007001F1" w:rsidRDefault="00BE7BD4" w:rsidP="00872D5A">
            <w:pPr>
              <w:jc w:val="center"/>
              <w:rPr>
                <w:color w:val="000000"/>
                <w:sz w:val="22"/>
                <w:szCs w:val="22"/>
              </w:rPr>
            </w:pPr>
          </w:p>
        </w:tc>
        <w:tc>
          <w:tcPr>
            <w:tcW w:w="776" w:type="dxa"/>
            <w:shd w:val="clear" w:color="auto" w:fill="auto"/>
            <w:vAlign w:val="center"/>
          </w:tcPr>
          <w:p w14:paraId="22D7103D" w14:textId="77777777" w:rsidR="00BE7BD4" w:rsidRPr="007001F1" w:rsidRDefault="00BE7BD4" w:rsidP="00872D5A">
            <w:pPr>
              <w:jc w:val="center"/>
              <w:rPr>
                <w:color w:val="000000"/>
                <w:sz w:val="22"/>
                <w:szCs w:val="22"/>
              </w:rPr>
            </w:pPr>
          </w:p>
        </w:tc>
        <w:tc>
          <w:tcPr>
            <w:tcW w:w="1775" w:type="dxa"/>
            <w:shd w:val="clear" w:color="auto" w:fill="auto"/>
            <w:vAlign w:val="center"/>
          </w:tcPr>
          <w:p w14:paraId="2F96B43A" w14:textId="77777777" w:rsidR="00BE7BD4" w:rsidRPr="007001F1" w:rsidRDefault="00BE7BD4" w:rsidP="00872D5A">
            <w:pPr>
              <w:jc w:val="center"/>
              <w:rPr>
                <w:color w:val="000000"/>
                <w:sz w:val="22"/>
                <w:szCs w:val="22"/>
              </w:rPr>
            </w:pPr>
          </w:p>
        </w:tc>
      </w:tr>
      <w:tr w:rsidR="00BE7BD4" w:rsidRPr="007001F1" w14:paraId="268DDBCC" w14:textId="77777777" w:rsidTr="007261E4">
        <w:trPr>
          <w:trHeight w:val="1140"/>
        </w:trPr>
        <w:tc>
          <w:tcPr>
            <w:tcW w:w="582" w:type="dxa"/>
            <w:vMerge w:val="restart"/>
            <w:shd w:val="clear" w:color="auto" w:fill="auto"/>
            <w:noWrap/>
            <w:vAlign w:val="center"/>
            <w:hideMark/>
          </w:tcPr>
          <w:p w14:paraId="62F7101B" w14:textId="77777777" w:rsidR="00BE7BD4" w:rsidRPr="007001F1" w:rsidRDefault="00BE7BD4"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B31BCC4" w14:textId="758EAAD2" w:rsidR="00BE7BD4" w:rsidRPr="007001F1" w:rsidRDefault="00BE7BD4"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7E2386B0"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3F305D3"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333B1C"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6F5148"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3EF0AF63" w14:textId="77777777" w:rsidTr="007261E4">
        <w:trPr>
          <w:trHeight w:val="1140"/>
        </w:trPr>
        <w:tc>
          <w:tcPr>
            <w:tcW w:w="582" w:type="dxa"/>
            <w:vMerge/>
            <w:shd w:val="clear" w:color="auto" w:fill="auto"/>
            <w:noWrap/>
            <w:vAlign w:val="center"/>
          </w:tcPr>
          <w:p w14:paraId="4B69EF55"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A0F7269" w14:textId="2CF6E2B7" w:rsidR="00BE7BD4" w:rsidRPr="007001F1" w:rsidRDefault="00BE7BD4" w:rsidP="00EC1F84">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7DA4FA83" w14:textId="77777777" w:rsidR="00BE7BD4" w:rsidRPr="007001F1" w:rsidRDefault="00BE7BD4" w:rsidP="00872D5A">
            <w:pPr>
              <w:jc w:val="center"/>
              <w:rPr>
                <w:color w:val="000000"/>
                <w:sz w:val="22"/>
                <w:szCs w:val="22"/>
              </w:rPr>
            </w:pPr>
          </w:p>
        </w:tc>
        <w:tc>
          <w:tcPr>
            <w:tcW w:w="567" w:type="dxa"/>
            <w:shd w:val="clear" w:color="auto" w:fill="auto"/>
            <w:vAlign w:val="center"/>
          </w:tcPr>
          <w:p w14:paraId="3D2B61A9" w14:textId="77777777" w:rsidR="00BE7BD4" w:rsidRPr="007001F1" w:rsidRDefault="00BE7BD4" w:rsidP="00872D5A">
            <w:pPr>
              <w:jc w:val="center"/>
              <w:rPr>
                <w:color w:val="000000"/>
                <w:sz w:val="22"/>
                <w:szCs w:val="22"/>
              </w:rPr>
            </w:pPr>
          </w:p>
        </w:tc>
        <w:tc>
          <w:tcPr>
            <w:tcW w:w="776" w:type="dxa"/>
            <w:shd w:val="clear" w:color="auto" w:fill="auto"/>
            <w:vAlign w:val="center"/>
          </w:tcPr>
          <w:p w14:paraId="444E63CA" w14:textId="77777777" w:rsidR="00BE7BD4" w:rsidRPr="007001F1" w:rsidRDefault="00BE7BD4" w:rsidP="00872D5A">
            <w:pPr>
              <w:jc w:val="center"/>
              <w:rPr>
                <w:color w:val="000000"/>
                <w:sz w:val="22"/>
                <w:szCs w:val="22"/>
              </w:rPr>
            </w:pPr>
          </w:p>
        </w:tc>
        <w:tc>
          <w:tcPr>
            <w:tcW w:w="1775" w:type="dxa"/>
            <w:shd w:val="clear" w:color="auto" w:fill="auto"/>
            <w:vAlign w:val="center"/>
          </w:tcPr>
          <w:p w14:paraId="0E571C98" w14:textId="77777777" w:rsidR="00BE7BD4" w:rsidRPr="007001F1" w:rsidRDefault="00BE7BD4" w:rsidP="00872D5A">
            <w:pPr>
              <w:jc w:val="center"/>
              <w:rPr>
                <w:color w:val="000000"/>
                <w:sz w:val="22"/>
                <w:szCs w:val="22"/>
              </w:rPr>
            </w:pPr>
          </w:p>
        </w:tc>
      </w:tr>
      <w:tr w:rsidR="00391DED" w:rsidRPr="007001F1" w14:paraId="2B87A1F6" w14:textId="77777777" w:rsidTr="007261E4">
        <w:trPr>
          <w:trHeight w:val="20"/>
        </w:trPr>
        <w:tc>
          <w:tcPr>
            <w:tcW w:w="582" w:type="dxa"/>
            <w:shd w:val="clear" w:color="auto" w:fill="auto"/>
            <w:noWrap/>
            <w:vAlign w:val="center"/>
            <w:hideMark/>
          </w:tcPr>
          <w:p w14:paraId="2B35F422" w14:textId="77777777" w:rsidR="00391DED" w:rsidRPr="007001F1" w:rsidRDefault="00391DED"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4FE38538" w14:textId="77777777" w:rsidR="00391DED" w:rsidRPr="007001F1" w:rsidRDefault="00391DED" w:rsidP="00EC1F84">
            <w:pPr>
              <w:jc w:val="both"/>
              <w:rPr>
                <w:color w:val="000000"/>
                <w:sz w:val="22"/>
                <w:szCs w:val="22"/>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67A94C3"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A9F614"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520CB3"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CBDE1A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3A73EF85" w14:textId="77777777" w:rsidTr="007261E4">
        <w:trPr>
          <w:trHeight w:val="20"/>
        </w:trPr>
        <w:tc>
          <w:tcPr>
            <w:tcW w:w="582" w:type="dxa"/>
            <w:shd w:val="clear" w:color="auto" w:fill="auto"/>
            <w:noWrap/>
            <w:vAlign w:val="center"/>
            <w:hideMark/>
          </w:tcPr>
          <w:p w14:paraId="0D5D145D" w14:textId="77777777" w:rsidR="00391DED" w:rsidRPr="007001F1" w:rsidRDefault="00391DED"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6E2FDE4" w14:textId="77777777" w:rsidR="00391DED" w:rsidRPr="007001F1" w:rsidRDefault="00391DED" w:rsidP="00EC1F84">
            <w:pPr>
              <w:jc w:val="both"/>
              <w:rPr>
                <w:color w:val="000000"/>
                <w:sz w:val="22"/>
                <w:szCs w:val="22"/>
              </w:rPr>
            </w:pPr>
            <w:r w:rsidRPr="007001F1">
              <w:rPr>
                <w:color w:val="000000"/>
                <w:sz w:val="22"/>
                <w:szCs w:val="22"/>
              </w:rPr>
              <w:t>Zaslal verejný obstarávateľ publikačnému úradu a úradu oznámenie o dobrovoľnej transparentnosti ex-</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14:paraId="0D32DFF5"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C68275"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87B525"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E3D22FB" w14:textId="77777777" w:rsidR="00391DED" w:rsidRPr="007001F1" w:rsidRDefault="00391DED" w:rsidP="00872D5A">
            <w:pPr>
              <w:jc w:val="center"/>
              <w:rPr>
                <w:color w:val="000000"/>
                <w:sz w:val="22"/>
                <w:szCs w:val="22"/>
              </w:rPr>
            </w:pPr>
            <w:r w:rsidRPr="007001F1">
              <w:rPr>
                <w:color w:val="000000"/>
                <w:sz w:val="22"/>
                <w:szCs w:val="22"/>
              </w:rPr>
              <w:t> </w:t>
            </w:r>
          </w:p>
        </w:tc>
      </w:tr>
      <w:tr w:rsidR="00BE7BD4" w:rsidRPr="007001F1" w14:paraId="4A232CCD" w14:textId="77777777" w:rsidTr="007261E4">
        <w:trPr>
          <w:trHeight w:val="758"/>
        </w:trPr>
        <w:tc>
          <w:tcPr>
            <w:tcW w:w="582" w:type="dxa"/>
            <w:vMerge w:val="restart"/>
            <w:shd w:val="clear" w:color="auto" w:fill="auto"/>
            <w:noWrap/>
            <w:vAlign w:val="center"/>
            <w:hideMark/>
          </w:tcPr>
          <w:p w14:paraId="2024FAC3" w14:textId="6F57A2A0" w:rsidR="00BE7BD4" w:rsidRPr="007001F1" w:rsidRDefault="00BE7BD4"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45B4D5B1" w14:textId="7D3C3E16" w:rsidR="00BE7BD4" w:rsidRPr="007001F1" w:rsidRDefault="00BE7BD4" w:rsidP="00EC1F84">
            <w:pPr>
              <w:jc w:val="both"/>
              <w:rPr>
                <w:sz w:val="22"/>
                <w:szCs w:val="22"/>
              </w:rPr>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4576D2BF"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7FD55B"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28FA73"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1CC0F4"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86722D1" w14:textId="77777777" w:rsidTr="002B4A5C">
        <w:trPr>
          <w:trHeight w:val="346"/>
        </w:trPr>
        <w:tc>
          <w:tcPr>
            <w:tcW w:w="582" w:type="dxa"/>
            <w:vMerge/>
            <w:shd w:val="clear" w:color="auto" w:fill="auto"/>
            <w:noWrap/>
            <w:vAlign w:val="center"/>
          </w:tcPr>
          <w:p w14:paraId="0FF4D9E3"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F579D33" w14:textId="59F10396" w:rsidR="00BE7BD4" w:rsidRPr="007001F1" w:rsidRDefault="00BE7BD4" w:rsidP="00EC1F84">
            <w:pPr>
              <w:jc w:val="both"/>
              <w:rPr>
                <w:color w:val="000000"/>
                <w:sz w:val="22"/>
                <w:szCs w:val="22"/>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1F368F29" w14:textId="77777777" w:rsidR="00BE7BD4" w:rsidRPr="007001F1" w:rsidRDefault="00BE7BD4" w:rsidP="00872D5A">
            <w:pPr>
              <w:jc w:val="center"/>
              <w:rPr>
                <w:color w:val="000000"/>
                <w:sz w:val="22"/>
                <w:szCs w:val="22"/>
              </w:rPr>
            </w:pPr>
          </w:p>
        </w:tc>
        <w:tc>
          <w:tcPr>
            <w:tcW w:w="567" w:type="dxa"/>
            <w:shd w:val="clear" w:color="auto" w:fill="auto"/>
            <w:vAlign w:val="center"/>
          </w:tcPr>
          <w:p w14:paraId="0B1EE560" w14:textId="77777777" w:rsidR="00BE7BD4" w:rsidRPr="007001F1" w:rsidRDefault="00BE7BD4" w:rsidP="00872D5A">
            <w:pPr>
              <w:jc w:val="center"/>
              <w:rPr>
                <w:color w:val="000000"/>
                <w:sz w:val="22"/>
                <w:szCs w:val="22"/>
              </w:rPr>
            </w:pPr>
          </w:p>
        </w:tc>
        <w:tc>
          <w:tcPr>
            <w:tcW w:w="776" w:type="dxa"/>
            <w:shd w:val="clear" w:color="auto" w:fill="auto"/>
            <w:vAlign w:val="center"/>
          </w:tcPr>
          <w:p w14:paraId="3B52404F" w14:textId="77777777" w:rsidR="00BE7BD4" w:rsidRPr="007001F1" w:rsidRDefault="00BE7BD4" w:rsidP="00872D5A">
            <w:pPr>
              <w:jc w:val="center"/>
              <w:rPr>
                <w:color w:val="000000"/>
                <w:sz w:val="22"/>
                <w:szCs w:val="22"/>
              </w:rPr>
            </w:pPr>
          </w:p>
        </w:tc>
        <w:tc>
          <w:tcPr>
            <w:tcW w:w="1775" w:type="dxa"/>
            <w:shd w:val="clear" w:color="auto" w:fill="auto"/>
            <w:vAlign w:val="center"/>
          </w:tcPr>
          <w:p w14:paraId="5D79E586" w14:textId="77777777" w:rsidR="00BE7BD4" w:rsidRPr="007001F1" w:rsidRDefault="00BE7BD4" w:rsidP="00872D5A">
            <w:pPr>
              <w:jc w:val="center"/>
              <w:rPr>
                <w:color w:val="000000"/>
                <w:sz w:val="22"/>
                <w:szCs w:val="22"/>
              </w:rPr>
            </w:pPr>
          </w:p>
        </w:tc>
      </w:tr>
      <w:tr w:rsidR="00AC5799" w:rsidRPr="007001F1" w14:paraId="22B7FC79" w14:textId="77777777" w:rsidTr="007261E4">
        <w:trPr>
          <w:trHeight w:val="20"/>
        </w:trPr>
        <w:tc>
          <w:tcPr>
            <w:tcW w:w="582" w:type="dxa"/>
            <w:shd w:val="clear" w:color="auto" w:fill="auto"/>
            <w:noWrap/>
            <w:vAlign w:val="center"/>
          </w:tcPr>
          <w:p w14:paraId="0297644A" w14:textId="663DDB04" w:rsidR="00AC5799" w:rsidRPr="007001F1" w:rsidRDefault="00AC5799" w:rsidP="00AC5799">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04EF1CF0" w14:textId="26568123" w:rsidR="00AC5799" w:rsidRPr="007001F1" w:rsidRDefault="00AC5799" w:rsidP="00EC1F84">
            <w:pPr>
              <w:jc w:val="both"/>
              <w:rPr>
                <w:sz w:val="22"/>
                <w:szCs w:val="22"/>
              </w:rPr>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14:paraId="6435E38D" w14:textId="77777777" w:rsidR="00AC5799" w:rsidRPr="007001F1" w:rsidRDefault="00AC5799" w:rsidP="00AC5799">
            <w:pPr>
              <w:jc w:val="center"/>
              <w:rPr>
                <w:color w:val="000000"/>
                <w:sz w:val="22"/>
                <w:szCs w:val="22"/>
              </w:rPr>
            </w:pPr>
          </w:p>
        </w:tc>
        <w:tc>
          <w:tcPr>
            <w:tcW w:w="567" w:type="dxa"/>
            <w:shd w:val="clear" w:color="auto" w:fill="auto"/>
            <w:vAlign w:val="center"/>
          </w:tcPr>
          <w:p w14:paraId="02678A2F" w14:textId="77777777" w:rsidR="00AC5799" w:rsidRPr="007001F1" w:rsidRDefault="00AC5799" w:rsidP="00AC5799">
            <w:pPr>
              <w:jc w:val="center"/>
              <w:rPr>
                <w:color w:val="000000"/>
                <w:sz w:val="22"/>
                <w:szCs w:val="22"/>
              </w:rPr>
            </w:pPr>
          </w:p>
        </w:tc>
        <w:tc>
          <w:tcPr>
            <w:tcW w:w="776" w:type="dxa"/>
            <w:shd w:val="clear" w:color="auto" w:fill="auto"/>
            <w:vAlign w:val="center"/>
          </w:tcPr>
          <w:p w14:paraId="592CDBD4" w14:textId="77777777" w:rsidR="00AC5799" w:rsidRPr="007001F1" w:rsidRDefault="00AC5799" w:rsidP="00AC5799">
            <w:pPr>
              <w:jc w:val="center"/>
              <w:rPr>
                <w:color w:val="000000"/>
                <w:sz w:val="22"/>
                <w:szCs w:val="22"/>
              </w:rPr>
            </w:pPr>
          </w:p>
        </w:tc>
        <w:tc>
          <w:tcPr>
            <w:tcW w:w="1775" w:type="dxa"/>
            <w:shd w:val="clear" w:color="auto" w:fill="auto"/>
            <w:vAlign w:val="center"/>
          </w:tcPr>
          <w:p w14:paraId="28FA3B0C" w14:textId="77777777" w:rsidR="00AC5799" w:rsidRPr="007001F1" w:rsidRDefault="00AC5799" w:rsidP="00AC5799">
            <w:pPr>
              <w:jc w:val="center"/>
              <w:rPr>
                <w:color w:val="000000"/>
                <w:sz w:val="22"/>
                <w:szCs w:val="22"/>
              </w:rPr>
            </w:pPr>
          </w:p>
        </w:tc>
      </w:tr>
      <w:tr w:rsidR="00AC5799" w:rsidRPr="007001F1" w14:paraId="29B3A7CE" w14:textId="77777777" w:rsidTr="007261E4">
        <w:trPr>
          <w:trHeight w:val="20"/>
        </w:trPr>
        <w:tc>
          <w:tcPr>
            <w:tcW w:w="582" w:type="dxa"/>
            <w:shd w:val="clear" w:color="auto" w:fill="auto"/>
            <w:noWrap/>
            <w:vAlign w:val="center"/>
          </w:tcPr>
          <w:p w14:paraId="6A84BD19" w14:textId="1449C1DC" w:rsidR="00AC5799" w:rsidRPr="007001F1" w:rsidRDefault="00AC5799" w:rsidP="00AC5799">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0157690A" w14:textId="51DE0EC3" w:rsidR="00AC5799" w:rsidRPr="007001F1" w:rsidRDefault="00AC5799" w:rsidP="00EC1F84">
            <w:pPr>
              <w:jc w:val="both"/>
              <w:rPr>
                <w:sz w:val="22"/>
                <w:szCs w:val="22"/>
              </w:rPr>
            </w:pPr>
            <w:r w:rsidRPr="007001F1">
              <w:rPr>
                <w:sz w:val="22"/>
                <w:szCs w:val="22"/>
              </w:rPr>
              <w:t>Vyhotovil verejný obstarávateľ z priameho rokovacieho konania zápisnicu?</w:t>
            </w:r>
          </w:p>
        </w:tc>
        <w:tc>
          <w:tcPr>
            <w:tcW w:w="567" w:type="dxa"/>
            <w:shd w:val="clear" w:color="auto" w:fill="auto"/>
            <w:vAlign w:val="center"/>
          </w:tcPr>
          <w:p w14:paraId="116548E7" w14:textId="77777777" w:rsidR="00AC5799" w:rsidRPr="007001F1" w:rsidRDefault="00AC5799" w:rsidP="00AC5799">
            <w:pPr>
              <w:jc w:val="center"/>
              <w:rPr>
                <w:color w:val="000000"/>
                <w:sz w:val="22"/>
                <w:szCs w:val="22"/>
              </w:rPr>
            </w:pPr>
          </w:p>
        </w:tc>
        <w:tc>
          <w:tcPr>
            <w:tcW w:w="567" w:type="dxa"/>
            <w:shd w:val="clear" w:color="auto" w:fill="auto"/>
            <w:vAlign w:val="center"/>
          </w:tcPr>
          <w:p w14:paraId="75AA7618" w14:textId="77777777" w:rsidR="00AC5799" w:rsidRPr="007001F1" w:rsidRDefault="00AC5799" w:rsidP="00AC5799">
            <w:pPr>
              <w:jc w:val="center"/>
              <w:rPr>
                <w:color w:val="000000"/>
                <w:sz w:val="22"/>
                <w:szCs w:val="22"/>
              </w:rPr>
            </w:pPr>
          </w:p>
        </w:tc>
        <w:tc>
          <w:tcPr>
            <w:tcW w:w="776" w:type="dxa"/>
            <w:shd w:val="clear" w:color="auto" w:fill="auto"/>
            <w:vAlign w:val="center"/>
          </w:tcPr>
          <w:p w14:paraId="27817A8F" w14:textId="77777777" w:rsidR="00AC5799" w:rsidRPr="007001F1" w:rsidRDefault="00AC5799" w:rsidP="00AC5799">
            <w:pPr>
              <w:jc w:val="center"/>
              <w:rPr>
                <w:color w:val="000000"/>
                <w:sz w:val="22"/>
                <w:szCs w:val="22"/>
              </w:rPr>
            </w:pPr>
          </w:p>
        </w:tc>
        <w:tc>
          <w:tcPr>
            <w:tcW w:w="1775" w:type="dxa"/>
            <w:shd w:val="clear" w:color="auto" w:fill="auto"/>
            <w:vAlign w:val="center"/>
          </w:tcPr>
          <w:p w14:paraId="2D47772C" w14:textId="77777777" w:rsidR="00AC5799" w:rsidRPr="007001F1" w:rsidRDefault="00AC5799" w:rsidP="00AC5799">
            <w:pPr>
              <w:jc w:val="center"/>
              <w:rPr>
                <w:color w:val="000000"/>
                <w:sz w:val="22"/>
                <w:szCs w:val="22"/>
              </w:rPr>
            </w:pPr>
          </w:p>
        </w:tc>
      </w:tr>
      <w:tr w:rsidR="00BE7BD4" w:rsidRPr="007001F1" w14:paraId="29702249" w14:textId="77777777" w:rsidTr="002B4A5C">
        <w:trPr>
          <w:trHeight w:val="386"/>
        </w:trPr>
        <w:tc>
          <w:tcPr>
            <w:tcW w:w="582" w:type="dxa"/>
            <w:vMerge w:val="restart"/>
            <w:shd w:val="clear" w:color="auto" w:fill="auto"/>
            <w:noWrap/>
            <w:vAlign w:val="center"/>
          </w:tcPr>
          <w:p w14:paraId="2DF95442" w14:textId="3186EAA0" w:rsidR="00BE7BD4" w:rsidRPr="007001F1" w:rsidRDefault="00BE7BD4" w:rsidP="00F2042D">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51224530" w14:textId="0B26BF51" w:rsidR="00BE7BD4" w:rsidRPr="007001F1" w:rsidRDefault="00BE7BD4" w:rsidP="00EC1F84">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AC51AC8" w14:textId="77777777" w:rsidR="00BE7BD4" w:rsidRPr="007001F1" w:rsidRDefault="00BE7BD4" w:rsidP="00872D5A">
            <w:pPr>
              <w:jc w:val="center"/>
              <w:rPr>
                <w:color w:val="000000"/>
                <w:sz w:val="22"/>
                <w:szCs w:val="22"/>
              </w:rPr>
            </w:pPr>
          </w:p>
        </w:tc>
        <w:tc>
          <w:tcPr>
            <w:tcW w:w="567" w:type="dxa"/>
            <w:shd w:val="clear" w:color="auto" w:fill="auto"/>
            <w:vAlign w:val="center"/>
          </w:tcPr>
          <w:p w14:paraId="66A1240D" w14:textId="77777777" w:rsidR="00BE7BD4" w:rsidRPr="007001F1" w:rsidRDefault="00BE7BD4" w:rsidP="00872D5A">
            <w:pPr>
              <w:jc w:val="center"/>
              <w:rPr>
                <w:color w:val="000000"/>
                <w:sz w:val="22"/>
                <w:szCs w:val="22"/>
              </w:rPr>
            </w:pPr>
          </w:p>
        </w:tc>
        <w:tc>
          <w:tcPr>
            <w:tcW w:w="776" w:type="dxa"/>
            <w:shd w:val="clear" w:color="auto" w:fill="auto"/>
            <w:vAlign w:val="center"/>
          </w:tcPr>
          <w:p w14:paraId="4EF0E5CE" w14:textId="77777777" w:rsidR="00BE7BD4" w:rsidRPr="007001F1" w:rsidRDefault="00BE7BD4" w:rsidP="00872D5A">
            <w:pPr>
              <w:jc w:val="center"/>
              <w:rPr>
                <w:color w:val="000000"/>
                <w:sz w:val="22"/>
                <w:szCs w:val="22"/>
              </w:rPr>
            </w:pPr>
          </w:p>
        </w:tc>
        <w:tc>
          <w:tcPr>
            <w:tcW w:w="1775" w:type="dxa"/>
            <w:shd w:val="clear" w:color="auto" w:fill="auto"/>
            <w:vAlign w:val="center"/>
          </w:tcPr>
          <w:p w14:paraId="0AACFCEF" w14:textId="77777777" w:rsidR="00BE7BD4" w:rsidRPr="007001F1" w:rsidRDefault="00BE7BD4" w:rsidP="00872D5A">
            <w:pPr>
              <w:jc w:val="center"/>
              <w:rPr>
                <w:color w:val="000000"/>
                <w:sz w:val="22"/>
                <w:szCs w:val="22"/>
              </w:rPr>
            </w:pPr>
          </w:p>
        </w:tc>
      </w:tr>
      <w:tr w:rsidR="00BE7BD4" w:rsidRPr="007001F1" w14:paraId="3B34A57E" w14:textId="77777777" w:rsidTr="007261E4">
        <w:trPr>
          <w:trHeight w:val="845"/>
        </w:trPr>
        <w:tc>
          <w:tcPr>
            <w:tcW w:w="582" w:type="dxa"/>
            <w:vMerge/>
            <w:shd w:val="clear" w:color="auto" w:fill="auto"/>
            <w:noWrap/>
            <w:vAlign w:val="center"/>
          </w:tcPr>
          <w:p w14:paraId="35BA8A42" w14:textId="77777777" w:rsidR="00BE7BD4" w:rsidRPr="007001F1" w:rsidRDefault="00BE7BD4" w:rsidP="00F2042D">
            <w:pPr>
              <w:jc w:val="center"/>
              <w:rPr>
                <w:color w:val="000000"/>
                <w:sz w:val="22"/>
                <w:szCs w:val="22"/>
              </w:rPr>
            </w:pPr>
          </w:p>
        </w:tc>
        <w:tc>
          <w:tcPr>
            <w:tcW w:w="4820" w:type="dxa"/>
            <w:gridSpan w:val="2"/>
            <w:shd w:val="clear" w:color="auto" w:fill="auto"/>
            <w:vAlign w:val="center"/>
          </w:tcPr>
          <w:p w14:paraId="5056DFD1" w14:textId="68863A80" w:rsidR="00BE7BD4" w:rsidRPr="007001F1" w:rsidRDefault="00BE7BD4"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FD52699" w14:textId="77777777" w:rsidR="00BE7BD4" w:rsidRPr="007001F1" w:rsidRDefault="00BE7BD4" w:rsidP="00872D5A">
            <w:pPr>
              <w:jc w:val="center"/>
              <w:rPr>
                <w:color w:val="000000"/>
                <w:sz w:val="22"/>
                <w:szCs w:val="22"/>
              </w:rPr>
            </w:pPr>
          </w:p>
        </w:tc>
        <w:tc>
          <w:tcPr>
            <w:tcW w:w="567" w:type="dxa"/>
            <w:shd w:val="clear" w:color="auto" w:fill="auto"/>
            <w:vAlign w:val="center"/>
          </w:tcPr>
          <w:p w14:paraId="1F3694F9" w14:textId="77777777" w:rsidR="00BE7BD4" w:rsidRPr="007001F1" w:rsidRDefault="00BE7BD4" w:rsidP="00872D5A">
            <w:pPr>
              <w:jc w:val="center"/>
              <w:rPr>
                <w:color w:val="000000"/>
                <w:sz w:val="22"/>
                <w:szCs w:val="22"/>
              </w:rPr>
            </w:pPr>
          </w:p>
        </w:tc>
        <w:tc>
          <w:tcPr>
            <w:tcW w:w="776" w:type="dxa"/>
            <w:shd w:val="clear" w:color="auto" w:fill="auto"/>
            <w:vAlign w:val="center"/>
          </w:tcPr>
          <w:p w14:paraId="0BFDE2B0" w14:textId="77777777" w:rsidR="00BE7BD4" w:rsidRPr="007001F1" w:rsidRDefault="00BE7BD4" w:rsidP="00872D5A">
            <w:pPr>
              <w:jc w:val="center"/>
              <w:rPr>
                <w:color w:val="000000"/>
                <w:sz w:val="22"/>
                <w:szCs w:val="22"/>
              </w:rPr>
            </w:pPr>
          </w:p>
        </w:tc>
        <w:tc>
          <w:tcPr>
            <w:tcW w:w="1775" w:type="dxa"/>
            <w:shd w:val="clear" w:color="auto" w:fill="auto"/>
            <w:vAlign w:val="center"/>
          </w:tcPr>
          <w:p w14:paraId="25EE1F54" w14:textId="77777777" w:rsidR="00BE7BD4" w:rsidRPr="007001F1" w:rsidRDefault="00BE7BD4" w:rsidP="00872D5A">
            <w:pPr>
              <w:jc w:val="center"/>
              <w:rPr>
                <w:color w:val="000000"/>
                <w:sz w:val="22"/>
                <w:szCs w:val="22"/>
              </w:rPr>
            </w:pPr>
          </w:p>
        </w:tc>
      </w:tr>
      <w:tr w:rsidR="00BE7BD4" w:rsidRPr="007001F1" w14:paraId="7AC80D98" w14:textId="77777777" w:rsidTr="007261E4">
        <w:trPr>
          <w:trHeight w:val="845"/>
        </w:trPr>
        <w:tc>
          <w:tcPr>
            <w:tcW w:w="582" w:type="dxa"/>
            <w:vMerge/>
            <w:shd w:val="clear" w:color="auto" w:fill="auto"/>
            <w:noWrap/>
            <w:vAlign w:val="center"/>
          </w:tcPr>
          <w:p w14:paraId="6DBDB3A7" w14:textId="77777777" w:rsidR="00BE7BD4" w:rsidRPr="007001F1" w:rsidRDefault="00BE7BD4" w:rsidP="00F2042D">
            <w:pPr>
              <w:jc w:val="center"/>
              <w:rPr>
                <w:color w:val="000000"/>
                <w:sz w:val="22"/>
                <w:szCs w:val="22"/>
              </w:rPr>
            </w:pPr>
          </w:p>
        </w:tc>
        <w:tc>
          <w:tcPr>
            <w:tcW w:w="4820" w:type="dxa"/>
            <w:gridSpan w:val="2"/>
            <w:shd w:val="clear" w:color="auto" w:fill="auto"/>
            <w:vAlign w:val="center"/>
          </w:tcPr>
          <w:p w14:paraId="21A2088D" w14:textId="6AE6E5EC" w:rsidR="00BE7BD4" w:rsidRPr="007001F1" w:rsidRDefault="00BE7BD4" w:rsidP="00EC1F84">
            <w:pPr>
              <w:jc w:val="both"/>
              <w:rPr>
                <w:color w:val="000000"/>
                <w:sz w:val="22"/>
                <w:szCs w:val="22"/>
              </w:rPr>
            </w:pPr>
            <w:del w:id="1433" w:author="Kramár Róbert" w:date="2018-04-27T17:33: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434"/>
            </w:r>
          </w:p>
        </w:tc>
        <w:tc>
          <w:tcPr>
            <w:tcW w:w="567" w:type="dxa"/>
            <w:shd w:val="clear" w:color="auto" w:fill="auto"/>
            <w:vAlign w:val="center"/>
          </w:tcPr>
          <w:p w14:paraId="602EDEDD" w14:textId="77777777" w:rsidR="00BE7BD4" w:rsidRPr="007001F1" w:rsidRDefault="00BE7BD4" w:rsidP="00872D5A">
            <w:pPr>
              <w:jc w:val="center"/>
              <w:rPr>
                <w:color w:val="000000"/>
                <w:sz w:val="22"/>
                <w:szCs w:val="22"/>
              </w:rPr>
            </w:pPr>
          </w:p>
        </w:tc>
        <w:tc>
          <w:tcPr>
            <w:tcW w:w="567" w:type="dxa"/>
            <w:shd w:val="clear" w:color="auto" w:fill="auto"/>
            <w:vAlign w:val="center"/>
          </w:tcPr>
          <w:p w14:paraId="0128B5BB" w14:textId="77777777" w:rsidR="00BE7BD4" w:rsidRPr="007001F1" w:rsidRDefault="00BE7BD4" w:rsidP="00872D5A">
            <w:pPr>
              <w:jc w:val="center"/>
              <w:rPr>
                <w:color w:val="000000"/>
                <w:sz w:val="22"/>
                <w:szCs w:val="22"/>
              </w:rPr>
            </w:pPr>
          </w:p>
        </w:tc>
        <w:tc>
          <w:tcPr>
            <w:tcW w:w="776" w:type="dxa"/>
            <w:shd w:val="clear" w:color="auto" w:fill="auto"/>
            <w:vAlign w:val="center"/>
          </w:tcPr>
          <w:p w14:paraId="11D07A90" w14:textId="77777777" w:rsidR="00BE7BD4" w:rsidRPr="007001F1" w:rsidRDefault="00BE7BD4" w:rsidP="00872D5A">
            <w:pPr>
              <w:jc w:val="center"/>
              <w:rPr>
                <w:color w:val="000000"/>
                <w:sz w:val="22"/>
                <w:szCs w:val="22"/>
              </w:rPr>
            </w:pPr>
          </w:p>
        </w:tc>
        <w:tc>
          <w:tcPr>
            <w:tcW w:w="1775" w:type="dxa"/>
            <w:shd w:val="clear" w:color="auto" w:fill="auto"/>
            <w:vAlign w:val="center"/>
          </w:tcPr>
          <w:p w14:paraId="05FA9F90" w14:textId="77777777" w:rsidR="00BE7BD4" w:rsidRPr="007001F1" w:rsidRDefault="00BE7BD4" w:rsidP="00872D5A">
            <w:pPr>
              <w:jc w:val="center"/>
              <w:rPr>
                <w:color w:val="000000"/>
                <w:sz w:val="22"/>
                <w:szCs w:val="22"/>
              </w:rPr>
            </w:pPr>
          </w:p>
        </w:tc>
      </w:tr>
      <w:tr w:rsidR="00391DED" w:rsidRPr="007001F1" w14:paraId="41E74935" w14:textId="77777777" w:rsidTr="007261E4">
        <w:trPr>
          <w:trHeight w:val="20"/>
        </w:trPr>
        <w:tc>
          <w:tcPr>
            <w:tcW w:w="582" w:type="dxa"/>
            <w:shd w:val="clear" w:color="auto" w:fill="auto"/>
            <w:noWrap/>
            <w:vAlign w:val="center"/>
            <w:hideMark/>
          </w:tcPr>
          <w:p w14:paraId="427A9E59" w14:textId="1455D2EB" w:rsidR="00391DED" w:rsidRPr="007001F1" w:rsidRDefault="00517473" w:rsidP="00F2042D">
            <w:pPr>
              <w:jc w:val="center"/>
              <w:rPr>
                <w:color w:val="000000"/>
                <w:sz w:val="22"/>
                <w:szCs w:val="22"/>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14:paraId="7519890E" w14:textId="77777777" w:rsidR="00391DED" w:rsidRPr="007001F1" w:rsidRDefault="00391DED"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FABDE49"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7B8EA2"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1B96EC"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79ACC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48D73B3E" w14:textId="77777777" w:rsidTr="007261E4">
        <w:trPr>
          <w:trHeight w:val="300"/>
        </w:trPr>
        <w:tc>
          <w:tcPr>
            <w:tcW w:w="9087" w:type="dxa"/>
            <w:gridSpan w:val="7"/>
            <w:shd w:val="clear" w:color="auto" w:fill="auto"/>
            <w:noWrap/>
            <w:vAlign w:val="center"/>
          </w:tcPr>
          <w:p w14:paraId="60F03F15" w14:textId="77777777" w:rsidR="00391DED" w:rsidRPr="007001F1" w:rsidRDefault="00391DED" w:rsidP="00872D5A">
            <w:pPr>
              <w:jc w:val="both"/>
              <w:rPr>
                <w:b/>
                <w:sz w:val="20"/>
                <w:szCs w:val="20"/>
              </w:rPr>
            </w:pPr>
            <w:r w:rsidRPr="007001F1">
              <w:rPr>
                <w:b/>
                <w:sz w:val="20"/>
                <w:szCs w:val="20"/>
              </w:rPr>
              <w:t>VYJADRENIE</w:t>
            </w:r>
          </w:p>
          <w:p w14:paraId="7BB0F7BF" w14:textId="77777777" w:rsidR="00391DED" w:rsidRPr="007001F1" w:rsidRDefault="00391DED" w:rsidP="00872D5A">
            <w:pPr>
              <w:jc w:val="both"/>
              <w:rPr>
                <w:sz w:val="20"/>
                <w:szCs w:val="20"/>
              </w:rPr>
            </w:pPr>
          </w:p>
          <w:p w14:paraId="4F1D4289" w14:textId="77777777" w:rsidR="00391DED" w:rsidRPr="007001F1" w:rsidRDefault="00391DED" w:rsidP="00872D5A">
            <w:r w:rsidRPr="007001F1">
              <w:rPr>
                <w:sz w:val="20"/>
                <w:szCs w:val="20"/>
              </w:rPr>
              <w:t xml:space="preserve">Na základe overených skutočností potvrdzujem, že  </w:t>
            </w:r>
            <w:sdt>
              <w:sdtPr>
                <w:rPr>
                  <w:sz w:val="20"/>
                  <w:szCs w:val="20"/>
                </w:rPr>
                <w:id w:val="-799306404"/>
                <w:placeholder>
                  <w:docPart w:val="1AE15DF9740543D4A51938F094140ED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08E6E31" w14:textId="77777777" w:rsidR="00391DED" w:rsidRPr="007001F1" w:rsidRDefault="00391DED" w:rsidP="00872D5A">
            <w:pPr>
              <w:rPr>
                <w:sz w:val="20"/>
                <w:szCs w:val="20"/>
              </w:rPr>
            </w:pPr>
          </w:p>
          <w:p w14:paraId="63262145" w14:textId="77777777" w:rsidR="00391DED" w:rsidRPr="007001F1" w:rsidRDefault="00391DED" w:rsidP="00872D5A">
            <w:pPr>
              <w:rPr>
                <w:b/>
                <w:bCs/>
                <w:color w:val="000000"/>
                <w:sz w:val="22"/>
                <w:szCs w:val="22"/>
              </w:rPr>
            </w:pPr>
          </w:p>
        </w:tc>
      </w:tr>
      <w:tr w:rsidR="00391DED" w:rsidRPr="007001F1" w14:paraId="5F862539" w14:textId="77777777" w:rsidTr="007261E4">
        <w:trPr>
          <w:trHeight w:val="300"/>
        </w:trPr>
        <w:tc>
          <w:tcPr>
            <w:tcW w:w="3559" w:type="dxa"/>
            <w:gridSpan w:val="2"/>
            <w:shd w:val="clear" w:color="auto" w:fill="auto"/>
            <w:vAlign w:val="center"/>
            <w:hideMark/>
          </w:tcPr>
          <w:p w14:paraId="040897F0" w14:textId="77777777" w:rsidR="00391DED" w:rsidRPr="007001F1" w:rsidRDefault="00391DED" w:rsidP="00872D5A">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36"/>
            </w:r>
            <w:r w:rsidRPr="007001F1">
              <w:rPr>
                <w:b/>
                <w:bCs/>
                <w:sz w:val="22"/>
                <w:szCs w:val="22"/>
              </w:rPr>
              <w:t>:</w:t>
            </w:r>
          </w:p>
        </w:tc>
        <w:tc>
          <w:tcPr>
            <w:tcW w:w="5528" w:type="dxa"/>
            <w:gridSpan w:val="5"/>
            <w:shd w:val="clear" w:color="auto" w:fill="auto"/>
            <w:vAlign w:val="center"/>
            <w:hideMark/>
          </w:tcPr>
          <w:p w14:paraId="58B98091"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6C189F65" w14:textId="77777777" w:rsidTr="007261E4">
        <w:trPr>
          <w:trHeight w:val="300"/>
        </w:trPr>
        <w:tc>
          <w:tcPr>
            <w:tcW w:w="3559" w:type="dxa"/>
            <w:gridSpan w:val="2"/>
            <w:shd w:val="clear" w:color="auto" w:fill="auto"/>
            <w:vAlign w:val="center"/>
            <w:hideMark/>
          </w:tcPr>
          <w:p w14:paraId="384EE0C9" w14:textId="77777777" w:rsidR="00391DED" w:rsidRPr="007001F1" w:rsidRDefault="00391DED"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45125A2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436B53" w14:textId="77777777" w:rsidTr="007261E4">
        <w:trPr>
          <w:trHeight w:val="300"/>
        </w:trPr>
        <w:tc>
          <w:tcPr>
            <w:tcW w:w="3559" w:type="dxa"/>
            <w:gridSpan w:val="2"/>
            <w:shd w:val="clear" w:color="000000" w:fill="FFFFFF"/>
            <w:vAlign w:val="center"/>
            <w:hideMark/>
          </w:tcPr>
          <w:p w14:paraId="07A7C5C1" w14:textId="77777777" w:rsidR="00391DED" w:rsidRPr="007001F1" w:rsidRDefault="00391DED"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4A5A2B7E"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15D8C4" w14:textId="77777777" w:rsidTr="007261E4">
        <w:trPr>
          <w:trHeight w:val="300"/>
        </w:trPr>
        <w:tc>
          <w:tcPr>
            <w:tcW w:w="9087" w:type="dxa"/>
            <w:gridSpan w:val="7"/>
            <w:shd w:val="clear" w:color="auto" w:fill="auto"/>
            <w:noWrap/>
            <w:vAlign w:val="bottom"/>
            <w:hideMark/>
          </w:tcPr>
          <w:p w14:paraId="35790DD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4BDBE522" w14:textId="77777777" w:rsidTr="007261E4">
        <w:trPr>
          <w:trHeight w:val="300"/>
        </w:trPr>
        <w:tc>
          <w:tcPr>
            <w:tcW w:w="3559" w:type="dxa"/>
            <w:gridSpan w:val="2"/>
            <w:shd w:val="clear" w:color="000000" w:fill="FFFFFF"/>
            <w:vAlign w:val="center"/>
            <w:hideMark/>
          </w:tcPr>
          <w:p w14:paraId="61299445" w14:textId="77777777" w:rsidR="00391DED" w:rsidRPr="007001F1" w:rsidRDefault="00391DED" w:rsidP="00872D5A">
            <w:pPr>
              <w:rPr>
                <w:b/>
                <w:bCs/>
                <w:sz w:val="22"/>
                <w:szCs w:val="22"/>
              </w:rPr>
            </w:pPr>
            <w:r w:rsidRPr="007001F1">
              <w:rPr>
                <w:b/>
                <w:bCs/>
                <w:sz w:val="22"/>
                <w:szCs w:val="22"/>
              </w:rPr>
              <w:t>Kontrolu vykonal</w:t>
            </w:r>
            <w:r w:rsidRPr="007001F1">
              <w:rPr>
                <w:rStyle w:val="Odkaznapoznmkupodiarou"/>
                <w:b/>
                <w:bCs/>
                <w:sz w:val="20"/>
                <w:szCs w:val="20"/>
              </w:rPr>
              <w:footnoteReference w:id="37"/>
            </w:r>
            <w:r w:rsidRPr="007001F1">
              <w:rPr>
                <w:b/>
                <w:bCs/>
                <w:sz w:val="22"/>
                <w:szCs w:val="22"/>
              </w:rPr>
              <w:t>:</w:t>
            </w:r>
          </w:p>
        </w:tc>
        <w:tc>
          <w:tcPr>
            <w:tcW w:w="5528" w:type="dxa"/>
            <w:gridSpan w:val="5"/>
            <w:shd w:val="clear" w:color="auto" w:fill="auto"/>
            <w:vAlign w:val="center"/>
            <w:hideMark/>
          </w:tcPr>
          <w:p w14:paraId="1329F655"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E4F9905" w14:textId="77777777" w:rsidTr="007261E4">
        <w:trPr>
          <w:trHeight w:val="300"/>
        </w:trPr>
        <w:tc>
          <w:tcPr>
            <w:tcW w:w="3559" w:type="dxa"/>
            <w:gridSpan w:val="2"/>
            <w:shd w:val="clear" w:color="000000" w:fill="FFFFFF"/>
            <w:vAlign w:val="center"/>
            <w:hideMark/>
          </w:tcPr>
          <w:p w14:paraId="4DF2236A" w14:textId="77777777" w:rsidR="00391DED" w:rsidRPr="007001F1" w:rsidRDefault="00391DED"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5D458015"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DDF4E17" w14:textId="77777777" w:rsidTr="007261E4">
        <w:trPr>
          <w:trHeight w:val="300"/>
        </w:trPr>
        <w:tc>
          <w:tcPr>
            <w:tcW w:w="3559" w:type="dxa"/>
            <w:gridSpan w:val="2"/>
            <w:shd w:val="clear" w:color="000000" w:fill="FFFFFF"/>
            <w:vAlign w:val="center"/>
            <w:hideMark/>
          </w:tcPr>
          <w:p w14:paraId="5EAE242A" w14:textId="77777777" w:rsidR="00391DED" w:rsidRPr="007001F1" w:rsidRDefault="00391DED"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59AE46CF" w14:textId="77777777" w:rsidR="00391DED" w:rsidRPr="007001F1" w:rsidRDefault="00391DED" w:rsidP="00872D5A">
            <w:pPr>
              <w:rPr>
                <w:color w:val="000000"/>
                <w:sz w:val="22"/>
                <w:szCs w:val="22"/>
              </w:rPr>
            </w:pPr>
            <w:r w:rsidRPr="007001F1">
              <w:rPr>
                <w:color w:val="000000"/>
                <w:sz w:val="22"/>
                <w:szCs w:val="22"/>
              </w:rPr>
              <w:t> </w:t>
            </w:r>
          </w:p>
        </w:tc>
      </w:tr>
    </w:tbl>
    <w:p w14:paraId="60CC34AA" w14:textId="4C6FDE8D" w:rsidR="00AC5799" w:rsidRPr="007001F1" w:rsidRDefault="00AC5799"/>
    <w:p w14:paraId="7AB99A3D" w14:textId="77777777"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14:paraId="360632C4" w14:textId="77777777" w:rsidTr="007261E4">
        <w:trPr>
          <w:trHeight w:val="645"/>
        </w:trPr>
        <w:tc>
          <w:tcPr>
            <w:tcW w:w="9087" w:type="dxa"/>
            <w:gridSpan w:val="7"/>
            <w:shd w:val="clear" w:color="000000" w:fill="60497A"/>
            <w:vAlign w:val="center"/>
            <w:hideMark/>
          </w:tcPr>
          <w:p w14:paraId="34AEEEA6" w14:textId="77777777"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435" w:name="KZ_19"/>
            <w:r w:rsidRPr="007001F1">
              <w:rPr>
                <w:b/>
                <w:bCs/>
                <w:color w:val="FFFFFF"/>
              </w:rPr>
              <w:t>Nadlimitná zákazka - priame rokovacie konanie - následná ex-post kontrola</w:t>
            </w:r>
            <w:bookmarkEnd w:id="1435"/>
          </w:p>
        </w:tc>
      </w:tr>
      <w:tr w:rsidR="00AC5799" w:rsidRPr="007001F1" w14:paraId="0A77251A" w14:textId="77777777" w:rsidTr="007261E4">
        <w:trPr>
          <w:trHeight w:val="330"/>
        </w:trPr>
        <w:tc>
          <w:tcPr>
            <w:tcW w:w="9087" w:type="dxa"/>
            <w:gridSpan w:val="7"/>
            <w:shd w:val="clear" w:color="auto" w:fill="auto"/>
            <w:vAlign w:val="center"/>
            <w:hideMark/>
          </w:tcPr>
          <w:p w14:paraId="26D66897" w14:textId="77777777" w:rsidR="00AC5799" w:rsidRPr="007001F1" w:rsidRDefault="00AC5799" w:rsidP="00872D5A">
            <w:pPr>
              <w:jc w:val="center"/>
              <w:rPr>
                <w:b/>
                <w:bCs/>
                <w:color w:val="000000"/>
                <w:sz w:val="22"/>
                <w:szCs w:val="22"/>
              </w:rPr>
            </w:pPr>
            <w:r w:rsidRPr="007001F1">
              <w:rPr>
                <w:b/>
                <w:bCs/>
                <w:color w:val="000000"/>
                <w:sz w:val="22"/>
                <w:szCs w:val="22"/>
              </w:rPr>
              <w:t>Identifikácia programu</w:t>
            </w:r>
          </w:p>
        </w:tc>
      </w:tr>
      <w:tr w:rsidR="00AC5799" w:rsidRPr="007001F1" w14:paraId="7092D8FB" w14:textId="77777777" w:rsidTr="007261E4">
        <w:trPr>
          <w:trHeight w:val="300"/>
        </w:trPr>
        <w:tc>
          <w:tcPr>
            <w:tcW w:w="3559" w:type="dxa"/>
            <w:gridSpan w:val="2"/>
            <w:shd w:val="clear" w:color="auto" w:fill="auto"/>
            <w:vAlign w:val="center"/>
            <w:hideMark/>
          </w:tcPr>
          <w:p w14:paraId="17D70B6C" w14:textId="77777777" w:rsidR="00AC5799" w:rsidRPr="007001F1" w:rsidRDefault="00AC5799"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FDDF1D2"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D1EAE9F" w14:textId="77777777" w:rsidTr="007261E4">
        <w:trPr>
          <w:trHeight w:val="660"/>
        </w:trPr>
        <w:tc>
          <w:tcPr>
            <w:tcW w:w="3559" w:type="dxa"/>
            <w:gridSpan w:val="2"/>
            <w:shd w:val="clear" w:color="auto" w:fill="auto"/>
            <w:vAlign w:val="center"/>
            <w:hideMark/>
          </w:tcPr>
          <w:p w14:paraId="4C9B1144" w14:textId="5BC74320" w:rsidR="00AC5799" w:rsidRPr="007001F1" w:rsidRDefault="00AC5799" w:rsidP="00872D5A">
            <w:pPr>
              <w:rPr>
                <w:color w:val="000000"/>
                <w:sz w:val="22"/>
                <w:szCs w:val="22"/>
              </w:rPr>
            </w:pPr>
            <w:r w:rsidRPr="007001F1">
              <w:rPr>
                <w:color w:val="000000"/>
                <w:sz w:val="22"/>
                <w:szCs w:val="22"/>
              </w:rPr>
              <w:t xml:space="preserve">Názov </w:t>
            </w:r>
            <w:ins w:id="1436" w:author="Kramár Róbert" w:date="2018-04-27T15:12: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73F22FB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9E313F8" w14:textId="77777777" w:rsidTr="007261E4">
        <w:trPr>
          <w:trHeight w:val="330"/>
        </w:trPr>
        <w:tc>
          <w:tcPr>
            <w:tcW w:w="9087" w:type="dxa"/>
            <w:gridSpan w:val="7"/>
            <w:shd w:val="clear" w:color="auto" w:fill="auto"/>
            <w:vAlign w:val="center"/>
            <w:hideMark/>
          </w:tcPr>
          <w:p w14:paraId="0D1DC389" w14:textId="77777777" w:rsidR="00AC5799" w:rsidRPr="007001F1" w:rsidRDefault="00AC5799" w:rsidP="00872D5A">
            <w:pPr>
              <w:jc w:val="center"/>
              <w:rPr>
                <w:b/>
                <w:bCs/>
                <w:color w:val="000000"/>
                <w:sz w:val="22"/>
                <w:szCs w:val="22"/>
              </w:rPr>
            </w:pPr>
            <w:r w:rsidRPr="007001F1">
              <w:rPr>
                <w:b/>
                <w:bCs/>
                <w:color w:val="000000"/>
                <w:sz w:val="22"/>
                <w:szCs w:val="22"/>
              </w:rPr>
              <w:t>Identifikácia projektu a prijímateľa</w:t>
            </w:r>
          </w:p>
        </w:tc>
      </w:tr>
      <w:tr w:rsidR="00AC5799" w:rsidRPr="007001F1" w14:paraId="77A6037E" w14:textId="77777777" w:rsidTr="007261E4">
        <w:trPr>
          <w:trHeight w:val="330"/>
        </w:trPr>
        <w:tc>
          <w:tcPr>
            <w:tcW w:w="3559" w:type="dxa"/>
            <w:gridSpan w:val="2"/>
            <w:shd w:val="clear" w:color="auto" w:fill="auto"/>
            <w:vAlign w:val="center"/>
            <w:hideMark/>
          </w:tcPr>
          <w:p w14:paraId="2781E996" w14:textId="3171ABB1" w:rsidR="00AC5799" w:rsidRPr="007001F1" w:rsidRDefault="00AC5799"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EAE6D3"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1F7103B2" w14:textId="77777777" w:rsidTr="007261E4">
        <w:trPr>
          <w:trHeight w:val="300"/>
        </w:trPr>
        <w:tc>
          <w:tcPr>
            <w:tcW w:w="3559" w:type="dxa"/>
            <w:gridSpan w:val="2"/>
            <w:shd w:val="clear" w:color="auto" w:fill="auto"/>
            <w:vAlign w:val="center"/>
            <w:hideMark/>
          </w:tcPr>
          <w:p w14:paraId="36E0E69F" w14:textId="77777777" w:rsidR="00AC5799" w:rsidRPr="007001F1" w:rsidRDefault="00AC5799"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CFC2053"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365686E4" w14:textId="77777777" w:rsidTr="007261E4">
        <w:trPr>
          <w:trHeight w:val="300"/>
        </w:trPr>
        <w:tc>
          <w:tcPr>
            <w:tcW w:w="3559" w:type="dxa"/>
            <w:gridSpan w:val="2"/>
            <w:shd w:val="clear" w:color="auto" w:fill="auto"/>
            <w:vAlign w:val="center"/>
            <w:hideMark/>
          </w:tcPr>
          <w:p w14:paraId="4DA77ABC" w14:textId="77777777" w:rsidR="00AC5799" w:rsidRPr="007001F1" w:rsidRDefault="00AC5799"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2D1C6B8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E883CD7" w14:textId="77777777" w:rsidTr="007261E4">
        <w:trPr>
          <w:trHeight w:val="300"/>
        </w:trPr>
        <w:tc>
          <w:tcPr>
            <w:tcW w:w="3559" w:type="dxa"/>
            <w:gridSpan w:val="2"/>
            <w:shd w:val="clear" w:color="auto" w:fill="auto"/>
            <w:vAlign w:val="center"/>
            <w:hideMark/>
          </w:tcPr>
          <w:p w14:paraId="3081B90A" w14:textId="77777777" w:rsidR="00AC5799" w:rsidRPr="007001F1" w:rsidRDefault="00AC5799"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BA470CC"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F673B7C" w14:textId="77777777" w:rsidTr="007261E4">
        <w:trPr>
          <w:trHeight w:val="330"/>
        </w:trPr>
        <w:tc>
          <w:tcPr>
            <w:tcW w:w="9087" w:type="dxa"/>
            <w:gridSpan w:val="7"/>
            <w:shd w:val="clear" w:color="auto" w:fill="auto"/>
            <w:vAlign w:val="center"/>
            <w:hideMark/>
          </w:tcPr>
          <w:p w14:paraId="7B92F252" w14:textId="77777777" w:rsidR="00AC5799" w:rsidRPr="007001F1" w:rsidRDefault="00AC5799" w:rsidP="00872D5A">
            <w:pPr>
              <w:jc w:val="center"/>
              <w:rPr>
                <w:b/>
                <w:bCs/>
                <w:color w:val="000000"/>
                <w:sz w:val="22"/>
                <w:szCs w:val="22"/>
              </w:rPr>
            </w:pPr>
            <w:r w:rsidRPr="007001F1">
              <w:rPr>
                <w:b/>
                <w:bCs/>
                <w:color w:val="000000"/>
                <w:sz w:val="22"/>
                <w:szCs w:val="22"/>
              </w:rPr>
              <w:t>Identifikácia zákazky</w:t>
            </w:r>
          </w:p>
        </w:tc>
      </w:tr>
      <w:tr w:rsidR="00AC5799" w:rsidRPr="007001F1" w14:paraId="7E3F6DBA" w14:textId="77777777" w:rsidTr="007261E4">
        <w:trPr>
          <w:trHeight w:val="300"/>
        </w:trPr>
        <w:tc>
          <w:tcPr>
            <w:tcW w:w="3559" w:type="dxa"/>
            <w:gridSpan w:val="2"/>
            <w:shd w:val="clear" w:color="auto" w:fill="auto"/>
            <w:vAlign w:val="center"/>
            <w:hideMark/>
          </w:tcPr>
          <w:p w14:paraId="4661DC16" w14:textId="77777777" w:rsidR="00AC5799" w:rsidRPr="007001F1" w:rsidRDefault="00AC5799"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345223E" w14:textId="77777777" w:rsidR="00AC5799" w:rsidRPr="007001F1" w:rsidRDefault="00AC5799" w:rsidP="00872D5A">
            <w:pPr>
              <w:rPr>
                <w:color w:val="000000"/>
                <w:sz w:val="22"/>
                <w:szCs w:val="22"/>
              </w:rPr>
            </w:pPr>
            <w:r w:rsidRPr="007001F1">
              <w:rPr>
                <w:color w:val="000000"/>
                <w:sz w:val="22"/>
                <w:szCs w:val="22"/>
              </w:rPr>
              <w:t>Nadlimitná zákazka</w:t>
            </w:r>
          </w:p>
        </w:tc>
      </w:tr>
      <w:tr w:rsidR="00AC5799" w:rsidRPr="007001F1" w14:paraId="0E9CCE68" w14:textId="77777777" w:rsidTr="007261E4">
        <w:trPr>
          <w:trHeight w:val="300"/>
        </w:trPr>
        <w:tc>
          <w:tcPr>
            <w:tcW w:w="3559" w:type="dxa"/>
            <w:gridSpan w:val="2"/>
            <w:shd w:val="clear" w:color="auto" w:fill="auto"/>
            <w:vAlign w:val="center"/>
            <w:hideMark/>
          </w:tcPr>
          <w:p w14:paraId="6261642A" w14:textId="77777777" w:rsidR="00AC5799" w:rsidRPr="007001F1" w:rsidRDefault="00AC5799"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D4C992A" w14:textId="5C7936CC" w:rsidR="00AC5799" w:rsidRPr="007001F1" w:rsidRDefault="00AC5799" w:rsidP="00872D5A">
            <w:pPr>
              <w:rPr>
                <w:color w:val="000000"/>
                <w:sz w:val="22"/>
                <w:szCs w:val="22"/>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14:paraId="1D044D0A" w14:textId="77777777" w:rsidTr="007261E4">
        <w:trPr>
          <w:trHeight w:val="300"/>
        </w:trPr>
        <w:tc>
          <w:tcPr>
            <w:tcW w:w="3559" w:type="dxa"/>
            <w:gridSpan w:val="2"/>
            <w:shd w:val="clear" w:color="auto" w:fill="auto"/>
            <w:vAlign w:val="center"/>
            <w:hideMark/>
          </w:tcPr>
          <w:p w14:paraId="30A71FB5" w14:textId="77777777" w:rsidR="00AC5799" w:rsidRPr="007001F1" w:rsidRDefault="00AC5799"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7837E0" w14:textId="77777777" w:rsidR="00AC5799" w:rsidRPr="007001F1" w:rsidRDefault="00AC5799" w:rsidP="00872D5A">
            <w:pPr>
              <w:rPr>
                <w:color w:val="000000"/>
                <w:sz w:val="22"/>
                <w:szCs w:val="22"/>
              </w:rPr>
            </w:pPr>
            <w:r w:rsidRPr="007001F1">
              <w:rPr>
                <w:color w:val="000000"/>
                <w:sz w:val="22"/>
                <w:szCs w:val="22"/>
              </w:rPr>
              <w:t xml:space="preserve"> </w:t>
            </w:r>
          </w:p>
        </w:tc>
      </w:tr>
      <w:tr w:rsidR="004D0B9F" w:rsidRPr="007001F1" w14:paraId="1F04C1E8" w14:textId="77777777" w:rsidTr="007261E4">
        <w:trPr>
          <w:trHeight w:val="300"/>
        </w:trPr>
        <w:tc>
          <w:tcPr>
            <w:tcW w:w="3559" w:type="dxa"/>
            <w:gridSpan w:val="2"/>
            <w:shd w:val="clear" w:color="auto" w:fill="auto"/>
            <w:vAlign w:val="center"/>
          </w:tcPr>
          <w:p w14:paraId="02E0CB8B" w14:textId="148FB259"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4ED4F38" w14:textId="77777777" w:rsidR="004D0B9F" w:rsidRPr="007001F1" w:rsidRDefault="004D0B9F" w:rsidP="00872D5A">
            <w:pPr>
              <w:rPr>
                <w:color w:val="000000"/>
                <w:sz w:val="22"/>
                <w:szCs w:val="22"/>
              </w:rPr>
            </w:pPr>
          </w:p>
        </w:tc>
      </w:tr>
      <w:tr w:rsidR="00AC5799" w:rsidRPr="007001F1" w14:paraId="5649EE8B" w14:textId="77777777" w:rsidTr="007261E4">
        <w:trPr>
          <w:trHeight w:val="300"/>
        </w:trPr>
        <w:tc>
          <w:tcPr>
            <w:tcW w:w="3559" w:type="dxa"/>
            <w:gridSpan w:val="2"/>
            <w:shd w:val="clear" w:color="auto" w:fill="auto"/>
            <w:vAlign w:val="center"/>
            <w:hideMark/>
          </w:tcPr>
          <w:p w14:paraId="490C491B" w14:textId="77777777" w:rsidR="00AC5799" w:rsidRPr="007001F1" w:rsidRDefault="00AC5799"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75D6DCB" w14:textId="77777777" w:rsidR="00AC5799" w:rsidRPr="007001F1" w:rsidRDefault="00AC5799" w:rsidP="00872D5A">
            <w:pPr>
              <w:rPr>
                <w:color w:val="000000"/>
                <w:sz w:val="22"/>
                <w:szCs w:val="22"/>
              </w:rPr>
            </w:pPr>
            <w:r w:rsidRPr="007001F1">
              <w:rPr>
                <w:color w:val="000000"/>
                <w:sz w:val="22"/>
                <w:szCs w:val="22"/>
              </w:rPr>
              <w:t>Následná ex-post kontrola</w:t>
            </w:r>
          </w:p>
        </w:tc>
      </w:tr>
      <w:tr w:rsidR="00AC5799" w:rsidRPr="007001F1" w14:paraId="77A47FDE" w14:textId="77777777" w:rsidTr="007261E4">
        <w:trPr>
          <w:trHeight w:val="300"/>
        </w:trPr>
        <w:tc>
          <w:tcPr>
            <w:tcW w:w="3559" w:type="dxa"/>
            <w:gridSpan w:val="2"/>
            <w:shd w:val="clear" w:color="auto" w:fill="auto"/>
            <w:vAlign w:val="center"/>
            <w:hideMark/>
          </w:tcPr>
          <w:p w14:paraId="6D51369D" w14:textId="77777777" w:rsidR="00AC5799" w:rsidRPr="007001F1" w:rsidRDefault="00AC5799"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FA9295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38B3E604" w14:textId="77777777" w:rsidTr="007261E4">
        <w:trPr>
          <w:trHeight w:val="300"/>
        </w:trPr>
        <w:tc>
          <w:tcPr>
            <w:tcW w:w="3559" w:type="dxa"/>
            <w:gridSpan w:val="2"/>
            <w:shd w:val="clear" w:color="auto" w:fill="auto"/>
            <w:vAlign w:val="center"/>
            <w:hideMark/>
          </w:tcPr>
          <w:p w14:paraId="7CCA527E" w14:textId="77777777" w:rsidR="00AC5799" w:rsidRPr="007001F1" w:rsidRDefault="00AC5799"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8CBACD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E2A1E52" w14:textId="77777777" w:rsidTr="007261E4">
        <w:trPr>
          <w:trHeight w:val="300"/>
        </w:trPr>
        <w:tc>
          <w:tcPr>
            <w:tcW w:w="3559" w:type="dxa"/>
            <w:gridSpan w:val="2"/>
            <w:shd w:val="clear" w:color="auto" w:fill="auto"/>
            <w:vAlign w:val="center"/>
            <w:hideMark/>
          </w:tcPr>
          <w:p w14:paraId="688BFCCB" w14:textId="77777777" w:rsidR="00AC5799" w:rsidRPr="007001F1" w:rsidRDefault="00AC5799"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D6DF3AD"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BEE8D0D" w14:textId="77777777" w:rsidTr="007261E4">
        <w:trPr>
          <w:trHeight w:val="300"/>
        </w:trPr>
        <w:tc>
          <w:tcPr>
            <w:tcW w:w="3559" w:type="dxa"/>
            <w:gridSpan w:val="2"/>
            <w:shd w:val="clear" w:color="auto" w:fill="auto"/>
            <w:vAlign w:val="center"/>
            <w:hideMark/>
          </w:tcPr>
          <w:p w14:paraId="10DA0DE7" w14:textId="77777777" w:rsidR="00AC5799" w:rsidRPr="007001F1" w:rsidRDefault="00AC5799"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8540FC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17EE098" w14:textId="77777777" w:rsidTr="007261E4">
        <w:trPr>
          <w:trHeight w:val="300"/>
        </w:trPr>
        <w:tc>
          <w:tcPr>
            <w:tcW w:w="3559" w:type="dxa"/>
            <w:gridSpan w:val="2"/>
            <w:shd w:val="clear" w:color="auto" w:fill="auto"/>
            <w:vAlign w:val="center"/>
            <w:hideMark/>
          </w:tcPr>
          <w:p w14:paraId="39A60F4E" w14:textId="77777777" w:rsidR="00AC5799" w:rsidRPr="007001F1" w:rsidRDefault="00AC5799"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2A5E63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A93AC86" w14:textId="77777777" w:rsidTr="007261E4">
        <w:trPr>
          <w:trHeight w:val="300"/>
        </w:trPr>
        <w:tc>
          <w:tcPr>
            <w:tcW w:w="3559" w:type="dxa"/>
            <w:gridSpan w:val="2"/>
            <w:shd w:val="clear" w:color="auto" w:fill="auto"/>
            <w:vAlign w:val="center"/>
            <w:hideMark/>
          </w:tcPr>
          <w:p w14:paraId="1B7AFBAA" w14:textId="77777777" w:rsidR="00AC5799" w:rsidRPr="007001F1" w:rsidRDefault="00AC5799"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815776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D7222A1" w14:textId="77777777" w:rsidTr="007261E4">
        <w:trPr>
          <w:trHeight w:val="300"/>
        </w:trPr>
        <w:tc>
          <w:tcPr>
            <w:tcW w:w="3559" w:type="dxa"/>
            <w:gridSpan w:val="2"/>
            <w:shd w:val="clear" w:color="auto" w:fill="auto"/>
            <w:vAlign w:val="center"/>
            <w:hideMark/>
          </w:tcPr>
          <w:p w14:paraId="1E4E6A4C" w14:textId="77777777" w:rsidR="00AC5799" w:rsidRPr="007001F1" w:rsidRDefault="00AC5799"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150A260"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461756A" w14:textId="77777777" w:rsidTr="007261E4">
        <w:trPr>
          <w:trHeight w:val="300"/>
        </w:trPr>
        <w:tc>
          <w:tcPr>
            <w:tcW w:w="3559" w:type="dxa"/>
            <w:gridSpan w:val="2"/>
            <w:shd w:val="clear" w:color="auto" w:fill="auto"/>
            <w:vAlign w:val="center"/>
            <w:hideMark/>
          </w:tcPr>
          <w:p w14:paraId="2EA74797" w14:textId="77777777" w:rsidR="00AC5799" w:rsidRPr="007001F1" w:rsidRDefault="00AC5799" w:rsidP="00872D5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6272422C" w14:textId="77777777" w:rsidR="00AC5799" w:rsidRPr="007001F1" w:rsidRDefault="00AC5799" w:rsidP="00872D5A">
            <w:pPr>
              <w:rPr>
                <w:color w:val="000000"/>
                <w:sz w:val="22"/>
                <w:szCs w:val="22"/>
              </w:rPr>
            </w:pPr>
            <w:r w:rsidRPr="007001F1">
              <w:rPr>
                <w:color w:val="000000"/>
                <w:sz w:val="22"/>
                <w:szCs w:val="22"/>
              </w:rPr>
              <w:t> </w:t>
            </w:r>
          </w:p>
        </w:tc>
      </w:tr>
      <w:tr w:rsidR="00AC5799" w:rsidRPr="007001F1" w:rsidDel="002D4145" w14:paraId="016248AE" w14:textId="3297A233" w:rsidTr="007261E4">
        <w:trPr>
          <w:trHeight w:val="300"/>
          <w:del w:id="1437" w:author="Kramár Róbert" w:date="2018-04-27T16:51:00Z"/>
        </w:trPr>
        <w:tc>
          <w:tcPr>
            <w:tcW w:w="3559" w:type="dxa"/>
            <w:gridSpan w:val="2"/>
            <w:shd w:val="clear" w:color="auto" w:fill="auto"/>
            <w:vAlign w:val="center"/>
            <w:hideMark/>
          </w:tcPr>
          <w:p w14:paraId="39E23EC5" w14:textId="22E7D406" w:rsidR="00AC5799" w:rsidRPr="007001F1" w:rsidDel="002D4145" w:rsidRDefault="00AC5799" w:rsidP="00872D5A">
            <w:pPr>
              <w:rPr>
                <w:del w:id="1438" w:author="Kramár Róbert" w:date="2018-04-27T16:51:00Z"/>
                <w:color w:val="000000"/>
                <w:sz w:val="22"/>
                <w:szCs w:val="22"/>
              </w:rPr>
            </w:pPr>
            <w:del w:id="1439" w:author="Kramár Róbert" w:date="2018-04-27T16:51: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378EEE8C" w14:textId="32BDB363" w:rsidR="00AC5799" w:rsidRPr="007001F1" w:rsidDel="002D4145" w:rsidRDefault="00AC5799" w:rsidP="00872D5A">
            <w:pPr>
              <w:rPr>
                <w:del w:id="1440" w:author="Kramár Róbert" w:date="2018-04-27T16:51:00Z"/>
                <w:color w:val="000000"/>
                <w:sz w:val="22"/>
                <w:szCs w:val="22"/>
              </w:rPr>
            </w:pPr>
            <w:del w:id="1441" w:author="Kramár Róbert" w:date="2018-04-27T16:51:00Z">
              <w:r w:rsidRPr="007001F1" w:rsidDel="002D4145">
                <w:rPr>
                  <w:color w:val="000000"/>
                  <w:sz w:val="22"/>
                  <w:szCs w:val="22"/>
                </w:rPr>
                <w:delText> </w:delText>
              </w:r>
            </w:del>
          </w:p>
        </w:tc>
      </w:tr>
      <w:tr w:rsidR="00AC5799" w:rsidRPr="007001F1" w14:paraId="43F11F20" w14:textId="77777777" w:rsidTr="007261E4">
        <w:trPr>
          <w:trHeight w:val="300"/>
        </w:trPr>
        <w:tc>
          <w:tcPr>
            <w:tcW w:w="3559" w:type="dxa"/>
            <w:gridSpan w:val="2"/>
            <w:shd w:val="clear" w:color="auto" w:fill="auto"/>
            <w:vAlign w:val="center"/>
            <w:hideMark/>
          </w:tcPr>
          <w:p w14:paraId="328AEA31" w14:textId="77777777" w:rsidR="00AC5799" w:rsidRPr="007001F1" w:rsidRDefault="00AC5799" w:rsidP="00872D5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6472F5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D2D26BE" w14:textId="77777777" w:rsidTr="007261E4">
        <w:trPr>
          <w:trHeight w:val="300"/>
        </w:trPr>
        <w:tc>
          <w:tcPr>
            <w:tcW w:w="3559" w:type="dxa"/>
            <w:gridSpan w:val="2"/>
            <w:shd w:val="clear" w:color="auto" w:fill="auto"/>
            <w:vAlign w:val="center"/>
            <w:hideMark/>
          </w:tcPr>
          <w:p w14:paraId="1443D506" w14:textId="77777777" w:rsidR="00AC5799" w:rsidRPr="007001F1" w:rsidRDefault="00AC5799" w:rsidP="00872D5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0950006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FDA5144" w14:textId="77777777" w:rsidTr="007261E4">
        <w:trPr>
          <w:trHeight w:val="300"/>
        </w:trPr>
        <w:tc>
          <w:tcPr>
            <w:tcW w:w="3559" w:type="dxa"/>
            <w:gridSpan w:val="2"/>
            <w:shd w:val="clear" w:color="auto" w:fill="auto"/>
            <w:vAlign w:val="center"/>
            <w:hideMark/>
          </w:tcPr>
          <w:p w14:paraId="28343C5D" w14:textId="77777777" w:rsidR="00AC5799" w:rsidRPr="007001F1" w:rsidRDefault="00AC5799" w:rsidP="00872D5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6FC807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rsidDel="002D4145" w14:paraId="1B909845" w14:textId="2957A87F" w:rsidTr="007261E4">
        <w:trPr>
          <w:trHeight w:val="810"/>
          <w:del w:id="1442" w:author="Kramár Róbert" w:date="2018-04-27T16:51:00Z"/>
        </w:trPr>
        <w:tc>
          <w:tcPr>
            <w:tcW w:w="3559" w:type="dxa"/>
            <w:gridSpan w:val="2"/>
            <w:shd w:val="clear" w:color="auto" w:fill="auto"/>
            <w:vAlign w:val="center"/>
            <w:hideMark/>
          </w:tcPr>
          <w:p w14:paraId="056C8256" w14:textId="17EA606B" w:rsidR="00AC5799" w:rsidRPr="007001F1" w:rsidDel="002D4145" w:rsidRDefault="00AC5799" w:rsidP="00872D5A">
            <w:pPr>
              <w:rPr>
                <w:del w:id="1443" w:author="Kramár Róbert" w:date="2018-04-27T16:51:00Z"/>
                <w:color w:val="000000"/>
                <w:sz w:val="22"/>
                <w:szCs w:val="22"/>
              </w:rPr>
            </w:pPr>
            <w:del w:id="1444" w:author="Kramár Róbert" w:date="2018-04-27T16:51: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2ED0CE8C" w14:textId="1581A305" w:rsidR="00AC5799" w:rsidRPr="007001F1" w:rsidDel="002D4145" w:rsidRDefault="00AC5799" w:rsidP="00872D5A">
            <w:pPr>
              <w:rPr>
                <w:del w:id="1445" w:author="Kramár Róbert" w:date="2018-04-27T16:51:00Z"/>
                <w:color w:val="000000"/>
                <w:sz w:val="22"/>
                <w:szCs w:val="22"/>
              </w:rPr>
            </w:pPr>
            <w:del w:id="1446" w:author="Kramár Róbert" w:date="2018-04-27T16:51:00Z">
              <w:r w:rsidRPr="007001F1" w:rsidDel="002D4145">
                <w:rPr>
                  <w:color w:val="000000"/>
                  <w:sz w:val="22"/>
                  <w:szCs w:val="22"/>
                </w:rPr>
                <w:delText> </w:delText>
              </w:r>
            </w:del>
          </w:p>
        </w:tc>
      </w:tr>
      <w:tr w:rsidR="00AC5799" w:rsidRPr="007001F1" w14:paraId="24EB4002" w14:textId="77777777" w:rsidTr="007261E4">
        <w:trPr>
          <w:trHeight w:val="315"/>
        </w:trPr>
        <w:tc>
          <w:tcPr>
            <w:tcW w:w="582" w:type="dxa"/>
            <w:shd w:val="clear" w:color="000000" w:fill="60497A"/>
            <w:vAlign w:val="center"/>
            <w:hideMark/>
          </w:tcPr>
          <w:p w14:paraId="152E4684" w14:textId="77777777" w:rsidR="00AC5799" w:rsidRPr="007001F1" w:rsidRDefault="00AC5799"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B53F951" w14:textId="77777777" w:rsidR="00AC5799" w:rsidRPr="007001F1" w:rsidRDefault="00AC5799"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F905737" w14:textId="77777777" w:rsidR="00AC5799" w:rsidRPr="007001F1" w:rsidRDefault="00AC5799"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F6EBB0F" w14:textId="77777777" w:rsidR="00AC5799" w:rsidRPr="007001F1" w:rsidRDefault="00AC5799"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60B25BD" w14:textId="77777777" w:rsidR="00AC5799" w:rsidRPr="007001F1" w:rsidRDefault="00AC5799"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4B37DBA" w14:textId="77777777" w:rsidR="00AC5799" w:rsidRPr="007001F1" w:rsidRDefault="00AC5799" w:rsidP="00872D5A">
            <w:pPr>
              <w:jc w:val="center"/>
              <w:rPr>
                <w:b/>
                <w:bCs/>
                <w:color w:val="FFFFFF"/>
                <w:sz w:val="22"/>
                <w:szCs w:val="22"/>
              </w:rPr>
            </w:pPr>
            <w:r w:rsidRPr="007001F1">
              <w:rPr>
                <w:b/>
                <w:bCs/>
                <w:color w:val="FFFFFF"/>
                <w:sz w:val="22"/>
                <w:szCs w:val="22"/>
              </w:rPr>
              <w:t>Poznámka</w:t>
            </w:r>
          </w:p>
        </w:tc>
      </w:tr>
      <w:tr w:rsidR="00AC5799" w:rsidRPr="007001F1" w14:paraId="27831A58" w14:textId="77777777" w:rsidTr="007261E4">
        <w:trPr>
          <w:trHeight w:val="20"/>
        </w:trPr>
        <w:tc>
          <w:tcPr>
            <w:tcW w:w="582" w:type="dxa"/>
            <w:shd w:val="clear" w:color="auto" w:fill="auto"/>
            <w:noWrap/>
            <w:vAlign w:val="center"/>
            <w:hideMark/>
          </w:tcPr>
          <w:p w14:paraId="700354E1" w14:textId="77777777" w:rsidR="00AC5799" w:rsidRPr="007001F1" w:rsidRDefault="00AC5799"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ADC38DE" w14:textId="3A53C63C" w:rsidR="00AC5799" w:rsidRPr="007001F1" w:rsidRDefault="00AC5799" w:rsidP="00EC1F84">
            <w:pPr>
              <w:jc w:val="both"/>
              <w:rPr>
                <w:color w:val="000000"/>
                <w:sz w:val="22"/>
                <w:szCs w:val="22"/>
              </w:rPr>
            </w:pPr>
            <w:del w:id="1447" w:author="Kramár Róbert" w:date="2017-05-15T13:14:00Z">
              <w:r w:rsidRPr="007001F1" w:rsidDel="0088057F">
                <w:rPr>
                  <w:color w:val="000000"/>
                  <w:sz w:val="22"/>
                  <w:szCs w:val="22"/>
                </w:rPr>
                <w:delText xml:space="preserve">Boli pri zadávaní zákazky </w:delText>
              </w:r>
              <w:r w:rsidR="006B0182"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448" w:author="Kramár Róbert" w:date="2017-05-15T13:14:00Z">
              <w:r w:rsidR="0088057F" w:rsidRPr="007001F1">
                <w:rPr>
                  <w:color w:val="000000"/>
                  <w:sz w:val="22"/>
                  <w:szCs w:val="22"/>
                </w:rPr>
                <w:t xml:space="preserve">Boli pri zadávaní zákazky dodržané princípy v zmysle § 10 ods. 2 ZVO? </w:t>
              </w:r>
            </w:ins>
            <w:ins w:id="1449" w:author="Kramár Róbert" w:date="2017-07-26T17:24:00Z">
              <w:r w:rsidR="007001F1">
                <w:rPr>
                  <w:color w:val="000000"/>
                  <w:sz w:val="22"/>
                  <w:szCs w:val="22"/>
                </w:rPr>
                <w:t>Dodržal verejný obstarávateľ pri zadávaní zákazky princíp hospodárnosti?</w:t>
              </w:r>
            </w:ins>
            <w:r w:rsidRPr="007001F1">
              <w:rPr>
                <w:color w:val="000000"/>
                <w:sz w:val="22"/>
                <w:szCs w:val="22"/>
              </w:rPr>
              <w:t xml:space="preserve"> </w:t>
            </w:r>
          </w:p>
        </w:tc>
        <w:tc>
          <w:tcPr>
            <w:tcW w:w="567" w:type="dxa"/>
            <w:shd w:val="clear" w:color="auto" w:fill="auto"/>
            <w:vAlign w:val="center"/>
            <w:hideMark/>
          </w:tcPr>
          <w:p w14:paraId="7D7E83AC"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98E5451"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45AAEC"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BB178B"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0777D102" w14:textId="77777777" w:rsidTr="007261E4">
        <w:trPr>
          <w:trHeight w:val="20"/>
        </w:trPr>
        <w:tc>
          <w:tcPr>
            <w:tcW w:w="582" w:type="dxa"/>
            <w:shd w:val="clear" w:color="auto" w:fill="auto"/>
            <w:noWrap/>
            <w:vAlign w:val="center"/>
            <w:hideMark/>
          </w:tcPr>
          <w:p w14:paraId="6B967C8E" w14:textId="77777777" w:rsidR="00AC5799" w:rsidRPr="007001F1" w:rsidRDefault="00AC5799"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7354495" w14:textId="0A651D97" w:rsidR="00AC5799" w:rsidRPr="007001F1" w:rsidRDefault="00AC5799" w:rsidP="00EC1F84">
            <w:pPr>
              <w:jc w:val="both"/>
              <w:rPr>
                <w:color w:val="000000"/>
                <w:sz w:val="22"/>
                <w:szCs w:val="22"/>
              </w:rPr>
            </w:pPr>
            <w:r w:rsidRPr="007001F1">
              <w:rPr>
                <w:color w:val="000000"/>
                <w:sz w:val="22"/>
                <w:szCs w:val="22"/>
              </w:rPr>
              <w:t>Bol zamestnanec vykonávajúci kontrolu oboznámený s rizikovými indikátormi</w:t>
            </w:r>
            <w:del w:id="1450" w:author="Kramár Róbert" w:date="2017-05-15T13:33:00Z">
              <w:r w:rsidRPr="007001F1" w:rsidDel="00A128DC">
                <w:rPr>
                  <w:color w:val="000000"/>
                  <w:sz w:val="22"/>
                  <w:szCs w:val="22"/>
                </w:rPr>
                <w:delText>, ktoré sú uvedené v Systéme riadenia EŠIF</w:delText>
              </w:r>
            </w:del>
            <w:ins w:id="1451" w:author="Kramár Róbert" w:date="2017-07-26T17:39:00Z">
              <w:r w:rsidR="001C6287">
                <w:rPr>
                  <w:color w:val="000000"/>
                  <w:sz w:val="22"/>
                  <w:szCs w:val="22"/>
                </w:rPr>
                <w:t xml:space="preserve"> </w:t>
              </w:r>
            </w:ins>
            <w:ins w:id="1452"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4A2B7E" w:rsidRPr="007001F1">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194B84F"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6F80AB"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A81563"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4934B6"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55DDC7CB" w14:textId="77777777" w:rsidTr="007261E4">
        <w:trPr>
          <w:trHeight w:val="20"/>
        </w:trPr>
        <w:tc>
          <w:tcPr>
            <w:tcW w:w="582" w:type="dxa"/>
            <w:shd w:val="clear" w:color="auto" w:fill="auto"/>
            <w:noWrap/>
            <w:vAlign w:val="center"/>
            <w:hideMark/>
          </w:tcPr>
          <w:p w14:paraId="1A99F79F" w14:textId="77777777" w:rsidR="00AC5799" w:rsidRPr="007001F1" w:rsidRDefault="00AC5799" w:rsidP="00872D5A">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1FBD4397" w14:textId="77777777" w:rsidR="00AC5799" w:rsidRPr="007001F1" w:rsidRDefault="00AC5799" w:rsidP="00EC1F84">
            <w:pPr>
              <w:jc w:val="both"/>
              <w:rPr>
                <w:color w:val="000000"/>
                <w:sz w:val="22"/>
                <w:szCs w:val="22"/>
              </w:rPr>
            </w:pPr>
            <w:r w:rsidRPr="007001F1">
              <w:rPr>
                <w:color w:val="000000"/>
                <w:sz w:val="22"/>
                <w:szCs w:val="22"/>
              </w:rPr>
              <w:t>Je zmluva uzavretá v súlade s výsledkom rokovaní s uchádzačom?</w:t>
            </w:r>
          </w:p>
        </w:tc>
        <w:tc>
          <w:tcPr>
            <w:tcW w:w="567" w:type="dxa"/>
            <w:shd w:val="clear" w:color="auto" w:fill="auto"/>
            <w:vAlign w:val="center"/>
            <w:hideMark/>
          </w:tcPr>
          <w:p w14:paraId="3AD6AD81"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CB09CD"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43D272"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ED1224" w14:textId="77777777" w:rsidR="00AC5799" w:rsidRPr="007001F1" w:rsidRDefault="00AC5799" w:rsidP="00872D5A">
            <w:pPr>
              <w:jc w:val="center"/>
              <w:rPr>
                <w:color w:val="000000"/>
                <w:sz w:val="22"/>
                <w:szCs w:val="22"/>
              </w:rPr>
            </w:pPr>
            <w:r w:rsidRPr="007001F1">
              <w:rPr>
                <w:color w:val="000000"/>
                <w:sz w:val="22"/>
                <w:szCs w:val="22"/>
              </w:rPr>
              <w:t> </w:t>
            </w:r>
          </w:p>
        </w:tc>
      </w:tr>
      <w:tr w:rsidR="00BE7BD4" w:rsidRPr="007001F1" w14:paraId="5847297E" w14:textId="77777777" w:rsidTr="007261E4">
        <w:trPr>
          <w:trHeight w:val="590"/>
        </w:trPr>
        <w:tc>
          <w:tcPr>
            <w:tcW w:w="582" w:type="dxa"/>
            <w:vMerge w:val="restart"/>
            <w:shd w:val="clear" w:color="auto" w:fill="auto"/>
            <w:noWrap/>
            <w:vAlign w:val="center"/>
            <w:hideMark/>
          </w:tcPr>
          <w:p w14:paraId="3846A15F" w14:textId="77777777"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8A97F33" w14:textId="049C4BBF" w:rsidR="00BE7BD4" w:rsidRPr="007001F1" w:rsidRDefault="00BE7BD4" w:rsidP="00EC1F84">
            <w:pPr>
              <w:jc w:val="both"/>
              <w:rPr>
                <w:color w:val="000000"/>
                <w:sz w:val="22"/>
                <w:szCs w:val="22"/>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14:paraId="69817827"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6EB6BF4"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9925D1"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4C82E9"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05FEC4F8" w14:textId="77777777" w:rsidTr="007261E4">
        <w:trPr>
          <w:trHeight w:val="590"/>
        </w:trPr>
        <w:tc>
          <w:tcPr>
            <w:tcW w:w="582" w:type="dxa"/>
            <w:vMerge/>
            <w:shd w:val="clear" w:color="auto" w:fill="auto"/>
            <w:noWrap/>
            <w:vAlign w:val="center"/>
          </w:tcPr>
          <w:p w14:paraId="5DA2932D"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40F51BA9" w14:textId="325246F7" w:rsidR="00BE7BD4" w:rsidRPr="007001F1" w:rsidRDefault="00BE7BD4" w:rsidP="00EC1F84">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632F4F8" w14:textId="77777777" w:rsidR="00BE7BD4" w:rsidRPr="007001F1" w:rsidRDefault="00BE7BD4" w:rsidP="00872D5A">
            <w:pPr>
              <w:jc w:val="center"/>
              <w:rPr>
                <w:color w:val="000000"/>
                <w:sz w:val="22"/>
                <w:szCs w:val="22"/>
              </w:rPr>
            </w:pPr>
          </w:p>
        </w:tc>
        <w:tc>
          <w:tcPr>
            <w:tcW w:w="567" w:type="dxa"/>
            <w:shd w:val="clear" w:color="auto" w:fill="auto"/>
            <w:vAlign w:val="center"/>
          </w:tcPr>
          <w:p w14:paraId="3BEC8804" w14:textId="77777777" w:rsidR="00BE7BD4" w:rsidRPr="007001F1" w:rsidRDefault="00BE7BD4" w:rsidP="00872D5A">
            <w:pPr>
              <w:jc w:val="center"/>
              <w:rPr>
                <w:color w:val="000000"/>
                <w:sz w:val="22"/>
                <w:szCs w:val="22"/>
              </w:rPr>
            </w:pPr>
          </w:p>
        </w:tc>
        <w:tc>
          <w:tcPr>
            <w:tcW w:w="776" w:type="dxa"/>
            <w:shd w:val="clear" w:color="auto" w:fill="auto"/>
            <w:vAlign w:val="center"/>
          </w:tcPr>
          <w:p w14:paraId="7C2AC496" w14:textId="77777777" w:rsidR="00BE7BD4" w:rsidRPr="007001F1" w:rsidRDefault="00BE7BD4" w:rsidP="00872D5A">
            <w:pPr>
              <w:jc w:val="center"/>
              <w:rPr>
                <w:color w:val="000000"/>
                <w:sz w:val="22"/>
                <w:szCs w:val="22"/>
              </w:rPr>
            </w:pPr>
          </w:p>
        </w:tc>
        <w:tc>
          <w:tcPr>
            <w:tcW w:w="1775" w:type="dxa"/>
            <w:shd w:val="clear" w:color="auto" w:fill="auto"/>
            <w:vAlign w:val="center"/>
          </w:tcPr>
          <w:p w14:paraId="0FC4A51B" w14:textId="77777777" w:rsidR="00BE7BD4" w:rsidRPr="007001F1" w:rsidRDefault="00BE7BD4" w:rsidP="00872D5A">
            <w:pPr>
              <w:jc w:val="center"/>
              <w:rPr>
                <w:color w:val="000000"/>
                <w:sz w:val="22"/>
                <w:szCs w:val="22"/>
              </w:rPr>
            </w:pPr>
          </w:p>
        </w:tc>
      </w:tr>
      <w:tr w:rsidR="00BE7BD4" w:rsidRPr="007001F1" w14:paraId="32A1992C" w14:textId="77777777" w:rsidTr="002B4A5C">
        <w:trPr>
          <w:trHeight w:val="226"/>
        </w:trPr>
        <w:tc>
          <w:tcPr>
            <w:tcW w:w="582" w:type="dxa"/>
            <w:vMerge/>
            <w:shd w:val="clear" w:color="auto" w:fill="auto"/>
            <w:noWrap/>
            <w:vAlign w:val="center"/>
          </w:tcPr>
          <w:p w14:paraId="19D70E8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6A540503" w14:textId="66684F11" w:rsidR="00BE7BD4" w:rsidRPr="007001F1" w:rsidRDefault="00BE7BD4" w:rsidP="00EC1F84">
            <w:pPr>
              <w:jc w:val="both"/>
              <w:rPr>
                <w:color w:val="000000"/>
                <w:sz w:val="22"/>
                <w:szCs w:val="22"/>
              </w:rPr>
            </w:pPr>
            <w:r w:rsidRPr="007001F1">
              <w:rPr>
                <w:color w:val="000000"/>
                <w:sz w:val="22"/>
                <w:szCs w:val="22"/>
              </w:rPr>
              <w:t>c) Je zmluva podpísaná oprávnenými osobami?</w:t>
            </w:r>
          </w:p>
        </w:tc>
        <w:tc>
          <w:tcPr>
            <w:tcW w:w="567" w:type="dxa"/>
            <w:shd w:val="clear" w:color="auto" w:fill="auto"/>
            <w:vAlign w:val="center"/>
          </w:tcPr>
          <w:p w14:paraId="34512CFE" w14:textId="77777777" w:rsidR="00BE7BD4" w:rsidRPr="007001F1" w:rsidRDefault="00BE7BD4" w:rsidP="00872D5A">
            <w:pPr>
              <w:jc w:val="center"/>
              <w:rPr>
                <w:color w:val="000000"/>
                <w:sz w:val="22"/>
                <w:szCs w:val="22"/>
              </w:rPr>
            </w:pPr>
          </w:p>
        </w:tc>
        <w:tc>
          <w:tcPr>
            <w:tcW w:w="567" w:type="dxa"/>
            <w:shd w:val="clear" w:color="auto" w:fill="auto"/>
            <w:vAlign w:val="center"/>
          </w:tcPr>
          <w:p w14:paraId="2937CB24" w14:textId="77777777" w:rsidR="00BE7BD4" w:rsidRPr="007001F1" w:rsidRDefault="00BE7BD4" w:rsidP="00872D5A">
            <w:pPr>
              <w:jc w:val="center"/>
              <w:rPr>
                <w:color w:val="000000"/>
                <w:sz w:val="22"/>
                <w:szCs w:val="22"/>
              </w:rPr>
            </w:pPr>
          </w:p>
        </w:tc>
        <w:tc>
          <w:tcPr>
            <w:tcW w:w="776" w:type="dxa"/>
            <w:shd w:val="clear" w:color="auto" w:fill="auto"/>
            <w:vAlign w:val="center"/>
          </w:tcPr>
          <w:p w14:paraId="5C78E6C3" w14:textId="77777777" w:rsidR="00BE7BD4" w:rsidRPr="007001F1" w:rsidRDefault="00BE7BD4" w:rsidP="00872D5A">
            <w:pPr>
              <w:jc w:val="center"/>
              <w:rPr>
                <w:color w:val="000000"/>
                <w:sz w:val="22"/>
                <w:szCs w:val="22"/>
              </w:rPr>
            </w:pPr>
          </w:p>
        </w:tc>
        <w:tc>
          <w:tcPr>
            <w:tcW w:w="1775" w:type="dxa"/>
            <w:shd w:val="clear" w:color="auto" w:fill="auto"/>
            <w:vAlign w:val="center"/>
          </w:tcPr>
          <w:p w14:paraId="2539BA02" w14:textId="77777777" w:rsidR="00BE7BD4" w:rsidRPr="007001F1" w:rsidRDefault="00BE7BD4" w:rsidP="00872D5A">
            <w:pPr>
              <w:jc w:val="center"/>
              <w:rPr>
                <w:color w:val="000000"/>
                <w:sz w:val="22"/>
                <w:szCs w:val="22"/>
              </w:rPr>
            </w:pPr>
          </w:p>
        </w:tc>
      </w:tr>
      <w:tr w:rsidR="00AC5799" w:rsidRPr="007001F1" w14:paraId="6285CB97" w14:textId="77777777" w:rsidTr="007261E4">
        <w:trPr>
          <w:trHeight w:val="20"/>
        </w:trPr>
        <w:tc>
          <w:tcPr>
            <w:tcW w:w="582" w:type="dxa"/>
            <w:shd w:val="clear" w:color="auto" w:fill="auto"/>
            <w:noWrap/>
            <w:vAlign w:val="center"/>
            <w:hideMark/>
          </w:tcPr>
          <w:p w14:paraId="3D0FA290" w14:textId="77777777" w:rsidR="00AC5799" w:rsidRPr="007001F1" w:rsidRDefault="00AC5799"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BDC3559" w14:textId="77777777" w:rsidR="00AC5799" w:rsidRPr="007001F1" w:rsidRDefault="00AC5799"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9F7524C"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1D2BF0"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A2B7979"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DFBDEC" w14:textId="77777777" w:rsidR="00AC5799" w:rsidRPr="007001F1" w:rsidRDefault="00AC5799" w:rsidP="00872D5A">
            <w:pPr>
              <w:jc w:val="center"/>
              <w:rPr>
                <w:color w:val="000000"/>
                <w:sz w:val="22"/>
                <w:szCs w:val="22"/>
              </w:rPr>
            </w:pPr>
            <w:r w:rsidRPr="007001F1">
              <w:rPr>
                <w:color w:val="000000"/>
                <w:sz w:val="22"/>
                <w:szCs w:val="22"/>
              </w:rPr>
              <w:t> </w:t>
            </w:r>
          </w:p>
        </w:tc>
      </w:tr>
      <w:tr w:rsidR="00BE7BD4" w:rsidRPr="007001F1" w14:paraId="04D79410" w14:textId="77777777" w:rsidTr="002B4A5C">
        <w:trPr>
          <w:trHeight w:val="326"/>
        </w:trPr>
        <w:tc>
          <w:tcPr>
            <w:tcW w:w="582" w:type="dxa"/>
            <w:vMerge w:val="restart"/>
            <w:shd w:val="clear" w:color="auto" w:fill="auto"/>
            <w:noWrap/>
            <w:vAlign w:val="center"/>
          </w:tcPr>
          <w:p w14:paraId="08FEAE30" w14:textId="03668A8E" w:rsidR="00BE7BD4" w:rsidRPr="007001F1" w:rsidRDefault="00BE7BD4"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2D6D2DCC" w14:textId="6F14FCE1" w:rsidR="00BE7BD4" w:rsidRPr="007001F1" w:rsidRDefault="00EC1F84" w:rsidP="00EC1F84">
            <w:pPr>
              <w:jc w:val="both"/>
              <w:rPr>
                <w:color w:val="000000"/>
                <w:sz w:val="22"/>
                <w:szCs w:val="22"/>
              </w:rPr>
            </w:pPr>
            <w:r w:rsidRPr="007001F1">
              <w:rPr>
                <w:color w:val="000000"/>
                <w:sz w:val="22"/>
                <w:szCs w:val="22"/>
              </w:rPr>
              <w:t>a)</w:t>
            </w:r>
            <w:r w:rsidR="00CD1E59" w:rsidRPr="007001F1">
              <w:rPr>
                <w:color w:val="000000"/>
                <w:sz w:val="22"/>
                <w:szCs w:val="22"/>
              </w:rPr>
              <w:t xml:space="preserve"> </w:t>
            </w:r>
            <w:r w:rsidR="00BE7BD4" w:rsidRPr="007001F1">
              <w:rPr>
                <w:color w:val="000000"/>
                <w:sz w:val="22"/>
                <w:szCs w:val="22"/>
              </w:rPr>
              <w:t>Nebol pri zadávaní zákazky identifikovaný konflikt záujmov podľa § 23 ZVO?</w:t>
            </w:r>
          </w:p>
        </w:tc>
        <w:tc>
          <w:tcPr>
            <w:tcW w:w="567" w:type="dxa"/>
            <w:shd w:val="clear" w:color="auto" w:fill="auto"/>
            <w:vAlign w:val="center"/>
          </w:tcPr>
          <w:p w14:paraId="5082B417" w14:textId="77777777" w:rsidR="00BE7BD4" w:rsidRPr="007001F1" w:rsidRDefault="00BE7BD4" w:rsidP="00872D5A">
            <w:pPr>
              <w:jc w:val="center"/>
              <w:rPr>
                <w:color w:val="000000"/>
                <w:sz w:val="22"/>
                <w:szCs w:val="22"/>
              </w:rPr>
            </w:pPr>
          </w:p>
        </w:tc>
        <w:tc>
          <w:tcPr>
            <w:tcW w:w="567" w:type="dxa"/>
            <w:shd w:val="clear" w:color="auto" w:fill="auto"/>
            <w:vAlign w:val="center"/>
          </w:tcPr>
          <w:p w14:paraId="4143AD0C" w14:textId="77777777" w:rsidR="00BE7BD4" w:rsidRPr="007001F1" w:rsidRDefault="00BE7BD4" w:rsidP="00872D5A">
            <w:pPr>
              <w:jc w:val="center"/>
              <w:rPr>
                <w:color w:val="000000"/>
                <w:sz w:val="22"/>
                <w:szCs w:val="22"/>
              </w:rPr>
            </w:pPr>
          </w:p>
        </w:tc>
        <w:tc>
          <w:tcPr>
            <w:tcW w:w="776" w:type="dxa"/>
            <w:shd w:val="clear" w:color="auto" w:fill="auto"/>
            <w:vAlign w:val="center"/>
          </w:tcPr>
          <w:p w14:paraId="5C528544" w14:textId="77777777" w:rsidR="00BE7BD4" w:rsidRPr="007001F1" w:rsidRDefault="00BE7BD4" w:rsidP="00872D5A">
            <w:pPr>
              <w:jc w:val="center"/>
              <w:rPr>
                <w:color w:val="000000"/>
                <w:sz w:val="22"/>
                <w:szCs w:val="22"/>
              </w:rPr>
            </w:pPr>
          </w:p>
        </w:tc>
        <w:tc>
          <w:tcPr>
            <w:tcW w:w="1775" w:type="dxa"/>
            <w:shd w:val="clear" w:color="auto" w:fill="auto"/>
            <w:vAlign w:val="center"/>
          </w:tcPr>
          <w:p w14:paraId="64CF6EB9" w14:textId="77777777" w:rsidR="00BE7BD4" w:rsidRPr="007001F1" w:rsidRDefault="00BE7BD4" w:rsidP="00872D5A">
            <w:pPr>
              <w:jc w:val="center"/>
              <w:rPr>
                <w:color w:val="000000"/>
                <w:sz w:val="22"/>
                <w:szCs w:val="22"/>
              </w:rPr>
            </w:pPr>
          </w:p>
        </w:tc>
      </w:tr>
      <w:tr w:rsidR="00BE7BD4" w:rsidRPr="007001F1" w14:paraId="11B5C960" w14:textId="77777777" w:rsidTr="007261E4">
        <w:trPr>
          <w:trHeight w:val="675"/>
        </w:trPr>
        <w:tc>
          <w:tcPr>
            <w:tcW w:w="582" w:type="dxa"/>
            <w:vMerge/>
            <w:shd w:val="clear" w:color="auto" w:fill="auto"/>
            <w:noWrap/>
            <w:vAlign w:val="center"/>
          </w:tcPr>
          <w:p w14:paraId="15927F5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02AD975" w14:textId="02093C9C" w:rsidR="00BE7BD4" w:rsidRPr="007001F1" w:rsidRDefault="00BE7BD4" w:rsidP="00EC1F84">
            <w:pPr>
              <w:jc w:val="both"/>
              <w:rPr>
                <w:color w:val="000000"/>
                <w:sz w:val="22"/>
                <w:szCs w:val="22"/>
              </w:rPr>
            </w:pPr>
            <w:r w:rsidRPr="007001F1">
              <w:rPr>
                <w:color w:val="000000"/>
                <w:sz w:val="22"/>
                <w:szCs w:val="22"/>
              </w:rPr>
              <w:t>b)</w:t>
            </w:r>
            <w:r w:rsidR="00CD1E59" w:rsidRPr="007001F1">
              <w:rPr>
                <w:color w:val="000000"/>
                <w:sz w:val="22"/>
                <w:szCs w:val="22"/>
              </w:rPr>
              <w:t xml:space="preserve"> </w:t>
            </w:r>
            <w:r w:rsidRPr="007001F1">
              <w:rPr>
                <w:color w:val="000000"/>
                <w:sz w:val="22"/>
                <w:szCs w:val="22"/>
              </w:rPr>
              <w:t>Boli v prípade konfliktu záujmov prijaté primerané opatrenia a vykonaná nápravu v zmysle         § 23 ods. 5 ZVO?</w:t>
            </w:r>
          </w:p>
        </w:tc>
        <w:tc>
          <w:tcPr>
            <w:tcW w:w="567" w:type="dxa"/>
            <w:shd w:val="clear" w:color="auto" w:fill="auto"/>
            <w:vAlign w:val="center"/>
          </w:tcPr>
          <w:p w14:paraId="76E53C96" w14:textId="77777777" w:rsidR="00BE7BD4" w:rsidRPr="007001F1" w:rsidRDefault="00BE7BD4" w:rsidP="00872D5A">
            <w:pPr>
              <w:jc w:val="center"/>
              <w:rPr>
                <w:color w:val="000000"/>
                <w:sz w:val="22"/>
                <w:szCs w:val="22"/>
              </w:rPr>
            </w:pPr>
          </w:p>
        </w:tc>
        <w:tc>
          <w:tcPr>
            <w:tcW w:w="567" w:type="dxa"/>
            <w:shd w:val="clear" w:color="auto" w:fill="auto"/>
            <w:vAlign w:val="center"/>
          </w:tcPr>
          <w:p w14:paraId="53523396" w14:textId="77777777" w:rsidR="00BE7BD4" w:rsidRPr="007001F1" w:rsidRDefault="00BE7BD4" w:rsidP="00872D5A">
            <w:pPr>
              <w:jc w:val="center"/>
              <w:rPr>
                <w:color w:val="000000"/>
                <w:sz w:val="22"/>
                <w:szCs w:val="22"/>
              </w:rPr>
            </w:pPr>
          </w:p>
        </w:tc>
        <w:tc>
          <w:tcPr>
            <w:tcW w:w="776" w:type="dxa"/>
            <w:shd w:val="clear" w:color="auto" w:fill="auto"/>
            <w:vAlign w:val="center"/>
          </w:tcPr>
          <w:p w14:paraId="1391ED51" w14:textId="77777777" w:rsidR="00BE7BD4" w:rsidRPr="007001F1" w:rsidRDefault="00BE7BD4" w:rsidP="00872D5A">
            <w:pPr>
              <w:jc w:val="center"/>
              <w:rPr>
                <w:color w:val="000000"/>
                <w:sz w:val="22"/>
                <w:szCs w:val="22"/>
              </w:rPr>
            </w:pPr>
          </w:p>
        </w:tc>
        <w:tc>
          <w:tcPr>
            <w:tcW w:w="1775" w:type="dxa"/>
            <w:shd w:val="clear" w:color="auto" w:fill="auto"/>
            <w:vAlign w:val="center"/>
          </w:tcPr>
          <w:p w14:paraId="6049FE83" w14:textId="77777777" w:rsidR="00BE7BD4" w:rsidRPr="007001F1" w:rsidRDefault="00BE7BD4" w:rsidP="00872D5A">
            <w:pPr>
              <w:jc w:val="center"/>
              <w:rPr>
                <w:color w:val="000000"/>
                <w:sz w:val="22"/>
                <w:szCs w:val="22"/>
              </w:rPr>
            </w:pPr>
          </w:p>
        </w:tc>
      </w:tr>
      <w:tr w:rsidR="00BE7BD4" w:rsidRPr="007001F1" w14:paraId="4E079747" w14:textId="77777777" w:rsidTr="007261E4">
        <w:trPr>
          <w:trHeight w:val="675"/>
        </w:trPr>
        <w:tc>
          <w:tcPr>
            <w:tcW w:w="582" w:type="dxa"/>
            <w:vMerge/>
            <w:shd w:val="clear" w:color="auto" w:fill="auto"/>
            <w:noWrap/>
            <w:vAlign w:val="center"/>
          </w:tcPr>
          <w:p w14:paraId="05FB1CEE"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D917AA8" w14:textId="3766CBD8" w:rsidR="00BE7BD4" w:rsidRPr="007001F1" w:rsidRDefault="00BE7BD4" w:rsidP="00EC1F84">
            <w:pPr>
              <w:jc w:val="both"/>
              <w:rPr>
                <w:color w:val="000000"/>
                <w:sz w:val="22"/>
                <w:szCs w:val="22"/>
              </w:rPr>
            </w:pPr>
            <w:r w:rsidRPr="007001F1">
              <w:rPr>
                <w:color w:val="000000"/>
                <w:sz w:val="22"/>
                <w:szCs w:val="22"/>
              </w:rPr>
              <w:t xml:space="preserve">c) Bol uchádzač alebo záujemca vylúčený podľa </w:t>
            </w:r>
            <w:r w:rsidR="00CD1E59" w:rsidRPr="007001F1">
              <w:rPr>
                <w:color w:val="000000"/>
                <w:sz w:val="22"/>
                <w:szCs w:val="22"/>
              </w:rPr>
              <w:t xml:space="preserve">              </w:t>
            </w:r>
            <w:r w:rsidRPr="007001F1">
              <w:rPr>
                <w:color w:val="000000"/>
                <w:sz w:val="22"/>
                <w:szCs w:val="22"/>
              </w:rPr>
              <w:t>§ 40 ods. 6 písm. f), ak konflikt záujmov nebolo možné odstrániť inými účinnými opatreniami?</w:t>
            </w:r>
          </w:p>
        </w:tc>
        <w:tc>
          <w:tcPr>
            <w:tcW w:w="567" w:type="dxa"/>
            <w:shd w:val="clear" w:color="auto" w:fill="auto"/>
            <w:vAlign w:val="center"/>
          </w:tcPr>
          <w:p w14:paraId="211B283E" w14:textId="77777777" w:rsidR="00BE7BD4" w:rsidRPr="007001F1" w:rsidRDefault="00BE7BD4" w:rsidP="00872D5A">
            <w:pPr>
              <w:jc w:val="center"/>
              <w:rPr>
                <w:color w:val="000000"/>
                <w:sz w:val="22"/>
                <w:szCs w:val="22"/>
              </w:rPr>
            </w:pPr>
          </w:p>
        </w:tc>
        <w:tc>
          <w:tcPr>
            <w:tcW w:w="567" w:type="dxa"/>
            <w:shd w:val="clear" w:color="auto" w:fill="auto"/>
            <w:vAlign w:val="center"/>
          </w:tcPr>
          <w:p w14:paraId="29E3A89E" w14:textId="77777777" w:rsidR="00BE7BD4" w:rsidRPr="007001F1" w:rsidRDefault="00BE7BD4" w:rsidP="00872D5A">
            <w:pPr>
              <w:jc w:val="center"/>
              <w:rPr>
                <w:color w:val="000000"/>
                <w:sz w:val="22"/>
                <w:szCs w:val="22"/>
              </w:rPr>
            </w:pPr>
          </w:p>
        </w:tc>
        <w:tc>
          <w:tcPr>
            <w:tcW w:w="776" w:type="dxa"/>
            <w:shd w:val="clear" w:color="auto" w:fill="auto"/>
            <w:vAlign w:val="center"/>
          </w:tcPr>
          <w:p w14:paraId="1DC883ED" w14:textId="77777777" w:rsidR="00BE7BD4" w:rsidRPr="007001F1" w:rsidRDefault="00BE7BD4" w:rsidP="00872D5A">
            <w:pPr>
              <w:jc w:val="center"/>
              <w:rPr>
                <w:color w:val="000000"/>
                <w:sz w:val="22"/>
                <w:szCs w:val="22"/>
              </w:rPr>
            </w:pPr>
          </w:p>
        </w:tc>
        <w:tc>
          <w:tcPr>
            <w:tcW w:w="1775" w:type="dxa"/>
            <w:shd w:val="clear" w:color="auto" w:fill="auto"/>
            <w:vAlign w:val="center"/>
          </w:tcPr>
          <w:p w14:paraId="3079DC5D" w14:textId="77777777" w:rsidR="00BE7BD4" w:rsidRPr="007001F1" w:rsidRDefault="00BE7BD4" w:rsidP="00872D5A">
            <w:pPr>
              <w:jc w:val="center"/>
              <w:rPr>
                <w:color w:val="000000"/>
                <w:sz w:val="22"/>
                <w:szCs w:val="22"/>
              </w:rPr>
            </w:pPr>
          </w:p>
        </w:tc>
      </w:tr>
      <w:tr w:rsidR="00AC5799" w:rsidRPr="007001F1" w14:paraId="7A93D3FE" w14:textId="77777777" w:rsidTr="007261E4">
        <w:trPr>
          <w:trHeight w:val="20"/>
        </w:trPr>
        <w:tc>
          <w:tcPr>
            <w:tcW w:w="582" w:type="dxa"/>
            <w:shd w:val="clear" w:color="auto" w:fill="auto"/>
            <w:noWrap/>
            <w:vAlign w:val="center"/>
            <w:hideMark/>
          </w:tcPr>
          <w:p w14:paraId="41E05D49" w14:textId="7D80DC16" w:rsidR="00AC5799" w:rsidRPr="007001F1" w:rsidRDefault="004A2B7E"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76795E8" w14:textId="7F1F1823" w:rsidR="00AC5799" w:rsidRPr="007001F1" w:rsidRDefault="00AC5799"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3BEEBDB2"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F03C64"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49A34B"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0A3B5A"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523357CE" w14:textId="77777777" w:rsidTr="007261E4">
        <w:trPr>
          <w:trHeight w:val="300"/>
        </w:trPr>
        <w:tc>
          <w:tcPr>
            <w:tcW w:w="9087" w:type="dxa"/>
            <w:gridSpan w:val="7"/>
            <w:shd w:val="clear" w:color="auto" w:fill="auto"/>
            <w:noWrap/>
            <w:vAlign w:val="center"/>
          </w:tcPr>
          <w:p w14:paraId="1438B17C" w14:textId="77777777" w:rsidR="00AC5799" w:rsidRPr="007001F1" w:rsidRDefault="00AC5799" w:rsidP="00872D5A">
            <w:pPr>
              <w:jc w:val="both"/>
              <w:rPr>
                <w:b/>
                <w:sz w:val="20"/>
                <w:szCs w:val="20"/>
              </w:rPr>
            </w:pPr>
            <w:r w:rsidRPr="007001F1">
              <w:rPr>
                <w:b/>
                <w:sz w:val="20"/>
                <w:szCs w:val="20"/>
              </w:rPr>
              <w:t>VYJADRENIE</w:t>
            </w:r>
          </w:p>
          <w:p w14:paraId="5DFD9F69" w14:textId="77777777" w:rsidR="00AC5799" w:rsidRPr="007001F1" w:rsidRDefault="00AC5799" w:rsidP="00872D5A">
            <w:pPr>
              <w:jc w:val="both"/>
              <w:rPr>
                <w:sz w:val="20"/>
                <w:szCs w:val="20"/>
              </w:rPr>
            </w:pPr>
          </w:p>
          <w:p w14:paraId="65D97647" w14:textId="77777777" w:rsidR="00AC5799" w:rsidRPr="007001F1" w:rsidRDefault="00AC5799" w:rsidP="00872D5A">
            <w:r w:rsidRPr="007001F1">
              <w:rPr>
                <w:sz w:val="20"/>
                <w:szCs w:val="20"/>
              </w:rPr>
              <w:t xml:space="preserve">Na základe overených skutočností potvrdzujem, že  </w:t>
            </w:r>
            <w:sdt>
              <w:sdtPr>
                <w:rPr>
                  <w:sz w:val="20"/>
                  <w:szCs w:val="20"/>
                </w:rPr>
                <w:id w:val="-1105422312"/>
                <w:placeholder>
                  <w:docPart w:val="BF9E45B88E894F9BBCBBCEFADC9382D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29B7AA7" w14:textId="77777777" w:rsidR="00AC5799" w:rsidRPr="007001F1" w:rsidRDefault="00AC5799" w:rsidP="00872D5A">
            <w:pPr>
              <w:rPr>
                <w:sz w:val="20"/>
                <w:szCs w:val="20"/>
              </w:rPr>
            </w:pPr>
          </w:p>
          <w:p w14:paraId="01BD31FD" w14:textId="77777777" w:rsidR="00AC5799" w:rsidRPr="007001F1" w:rsidRDefault="00AC5799" w:rsidP="00872D5A">
            <w:pPr>
              <w:rPr>
                <w:b/>
                <w:bCs/>
                <w:color w:val="000000"/>
                <w:sz w:val="22"/>
                <w:szCs w:val="22"/>
              </w:rPr>
            </w:pPr>
          </w:p>
        </w:tc>
      </w:tr>
      <w:tr w:rsidR="00AC5799" w:rsidRPr="007001F1" w14:paraId="41696D8B" w14:textId="77777777" w:rsidTr="007261E4">
        <w:trPr>
          <w:trHeight w:val="300"/>
        </w:trPr>
        <w:tc>
          <w:tcPr>
            <w:tcW w:w="3559" w:type="dxa"/>
            <w:gridSpan w:val="2"/>
            <w:shd w:val="clear" w:color="auto" w:fill="auto"/>
            <w:vAlign w:val="center"/>
            <w:hideMark/>
          </w:tcPr>
          <w:p w14:paraId="16BC49B7" w14:textId="77777777" w:rsidR="00AC5799" w:rsidRPr="007001F1" w:rsidRDefault="00AC5799" w:rsidP="00872D5A">
            <w:pPr>
              <w:rPr>
                <w:b/>
                <w:bCs/>
                <w:sz w:val="22"/>
                <w:szCs w:val="22"/>
              </w:rPr>
            </w:pPr>
            <w:r w:rsidRPr="007001F1">
              <w:rPr>
                <w:b/>
                <w:bCs/>
                <w:sz w:val="22"/>
                <w:szCs w:val="22"/>
              </w:rPr>
              <w:t>Kontrolu vykonal</w:t>
            </w:r>
            <w:r w:rsidRPr="007001F1">
              <w:rPr>
                <w:rStyle w:val="Odkaznapoznmkupodiarou"/>
                <w:b/>
                <w:bCs/>
                <w:sz w:val="20"/>
                <w:szCs w:val="20"/>
              </w:rPr>
              <w:footnoteReference w:id="38"/>
            </w:r>
            <w:r w:rsidRPr="007001F1">
              <w:rPr>
                <w:b/>
                <w:bCs/>
                <w:sz w:val="22"/>
                <w:szCs w:val="22"/>
              </w:rPr>
              <w:t>:</w:t>
            </w:r>
          </w:p>
        </w:tc>
        <w:tc>
          <w:tcPr>
            <w:tcW w:w="5528" w:type="dxa"/>
            <w:gridSpan w:val="5"/>
            <w:shd w:val="clear" w:color="auto" w:fill="auto"/>
            <w:vAlign w:val="center"/>
            <w:hideMark/>
          </w:tcPr>
          <w:p w14:paraId="5064ADB9"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97FFBE3" w14:textId="77777777" w:rsidTr="007261E4">
        <w:trPr>
          <w:trHeight w:val="300"/>
        </w:trPr>
        <w:tc>
          <w:tcPr>
            <w:tcW w:w="3559" w:type="dxa"/>
            <w:gridSpan w:val="2"/>
            <w:shd w:val="clear" w:color="auto" w:fill="auto"/>
            <w:vAlign w:val="center"/>
            <w:hideMark/>
          </w:tcPr>
          <w:p w14:paraId="049C5773" w14:textId="77777777" w:rsidR="00AC5799" w:rsidRPr="007001F1" w:rsidRDefault="00AC5799"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7CD3841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06C35883" w14:textId="77777777" w:rsidTr="007261E4">
        <w:trPr>
          <w:trHeight w:val="300"/>
        </w:trPr>
        <w:tc>
          <w:tcPr>
            <w:tcW w:w="3559" w:type="dxa"/>
            <w:gridSpan w:val="2"/>
            <w:shd w:val="clear" w:color="000000" w:fill="FFFFFF"/>
            <w:vAlign w:val="center"/>
            <w:hideMark/>
          </w:tcPr>
          <w:p w14:paraId="1DEF2BE1" w14:textId="77777777" w:rsidR="00AC5799" w:rsidRPr="007001F1" w:rsidRDefault="00AC5799"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7B73063D"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FF2ABCC" w14:textId="77777777" w:rsidTr="007261E4">
        <w:trPr>
          <w:trHeight w:val="300"/>
        </w:trPr>
        <w:tc>
          <w:tcPr>
            <w:tcW w:w="9087" w:type="dxa"/>
            <w:gridSpan w:val="7"/>
            <w:shd w:val="clear" w:color="auto" w:fill="auto"/>
            <w:noWrap/>
            <w:vAlign w:val="bottom"/>
            <w:hideMark/>
          </w:tcPr>
          <w:p w14:paraId="0F2740EE"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6046A6AB" w14:textId="77777777" w:rsidTr="007261E4">
        <w:trPr>
          <w:trHeight w:val="300"/>
        </w:trPr>
        <w:tc>
          <w:tcPr>
            <w:tcW w:w="3559" w:type="dxa"/>
            <w:gridSpan w:val="2"/>
            <w:shd w:val="clear" w:color="000000" w:fill="FFFFFF"/>
            <w:vAlign w:val="center"/>
            <w:hideMark/>
          </w:tcPr>
          <w:p w14:paraId="4BB599EF" w14:textId="77777777" w:rsidR="00AC5799" w:rsidRPr="007001F1" w:rsidRDefault="00AC5799" w:rsidP="00872D5A">
            <w:pPr>
              <w:rPr>
                <w:b/>
                <w:bCs/>
                <w:sz w:val="22"/>
                <w:szCs w:val="22"/>
              </w:rPr>
            </w:pPr>
            <w:r w:rsidRPr="007001F1">
              <w:rPr>
                <w:b/>
                <w:bCs/>
                <w:sz w:val="22"/>
                <w:szCs w:val="22"/>
              </w:rPr>
              <w:t>Kontrolu vykonal</w:t>
            </w:r>
            <w:r w:rsidRPr="007001F1">
              <w:rPr>
                <w:rStyle w:val="Odkaznapoznmkupodiarou"/>
                <w:b/>
                <w:bCs/>
                <w:sz w:val="20"/>
                <w:szCs w:val="20"/>
              </w:rPr>
              <w:footnoteReference w:id="39"/>
            </w:r>
            <w:r w:rsidRPr="007001F1">
              <w:rPr>
                <w:b/>
                <w:bCs/>
                <w:sz w:val="22"/>
                <w:szCs w:val="22"/>
              </w:rPr>
              <w:t>:</w:t>
            </w:r>
          </w:p>
        </w:tc>
        <w:tc>
          <w:tcPr>
            <w:tcW w:w="5528" w:type="dxa"/>
            <w:gridSpan w:val="5"/>
            <w:shd w:val="clear" w:color="auto" w:fill="auto"/>
            <w:vAlign w:val="center"/>
            <w:hideMark/>
          </w:tcPr>
          <w:p w14:paraId="10DF442A"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012728A1" w14:textId="77777777" w:rsidTr="007261E4">
        <w:trPr>
          <w:trHeight w:val="300"/>
        </w:trPr>
        <w:tc>
          <w:tcPr>
            <w:tcW w:w="3559" w:type="dxa"/>
            <w:gridSpan w:val="2"/>
            <w:shd w:val="clear" w:color="000000" w:fill="FFFFFF"/>
            <w:vAlign w:val="center"/>
            <w:hideMark/>
          </w:tcPr>
          <w:p w14:paraId="1174DCCB" w14:textId="77777777" w:rsidR="00AC5799" w:rsidRPr="007001F1" w:rsidRDefault="00AC5799"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B471616"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7926F34" w14:textId="77777777" w:rsidTr="007261E4">
        <w:trPr>
          <w:trHeight w:val="300"/>
        </w:trPr>
        <w:tc>
          <w:tcPr>
            <w:tcW w:w="3559" w:type="dxa"/>
            <w:gridSpan w:val="2"/>
            <w:shd w:val="clear" w:color="000000" w:fill="FFFFFF"/>
            <w:vAlign w:val="center"/>
            <w:hideMark/>
          </w:tcPr>
          <w:p w14:paraId="564E6BC6" w14:textId="77777777" w:rsidR="00AC5799" w:rsidRPr="007001F1" w:rsidRDefault="00AC5799"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1989691E" w14:textId="77777777" w:rsidR="00AC5799" w:rsidRPr="007001F1" w:rsidRDefault="00AC5799" w:rsidP="00872D5A">
            <w:pPr>
              <w:rPr>
                <w:color w:val="000000"/>
                <w:sz w:val="22"/>
                <w:szCs w:val="22"/>
              </w:rPr>
            </w:pPr>
            <w:r w:rsidRPr="007001F1">
              <w:rPr>
                <w:color w:val="000000"/>
                <w:sz w:val="22"/>
                <w:szCs w:val="22"/>
              </w:rPr>
              <w:t> </w:t>
            </w:r>
          </w:p>
        </w:tc>
      </w:tr>
    </w:tbl>
    <w:p w14:paraId="5DBD90FB" w14:textId="12142D89" w:rsidR="00872D5A" w:rsidRPr="007001F1" w:rsidRDefault="00872D5A"/>
    <w:p w14:paraId="2B238902" w14:textId="77777777" w:rsidR="00872D5A" w:rsidRPr="007001F1" w:rsidRDefault="00872D5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14:paraId="58DDE0ED" w14:textId="77777777" w:rsidTr="007261E4">
        <w:trPr>
          <w:trHeight w:val="645"/>
        </w:trPr>
        <w:tc>
          <w:tcPr>
            <w:tcW w:w="9087" w:type="dxa"/>
            <w:gridSpan w:val="7"/>
            <w:shd w:val="clear" w:color="000000" w:fill="60497A"/>
            <w:vAlign w:val="center"/>
            <w:hideMark/>
          </w:tcPr>
          <w:p w14:paraId="59381DD9" w14:textId="77777777"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453" w:name="KZ_20"/>
            <w:r w:rsidRPr="007001F1">
              <w:rPr>
                <w:b/>
                <w:bCs/>
                <w:color w:val="FFFFFF"/>
              </w:rPr>
              <w:t>Nadlimitná zákazka - priame rokovacie konanie - štandardná ex-post kontrola</w:t>
            </w:r>
            <w:bookmarkEnd w:id="1453"/>
          </w:p>
        </w:tc>
      </w:tr>
      <w:tr w:rsidR="00872D5A" w:rsidRPr="007001F1" w14:paraId="60AC34C2" w14:textId="77777777" w:rsidTr="007261E4">
        <w:trPr>
          <w:trHeight w:val="330"/>
        </w:trPr>
        <w:tc>
          <w:tcPr>
            <w:tcW w:w="9087" w:type="dxa"/>
            <w:gridSpan w:val="7"/>
            <w:shd w:val="clear" w:color="auto" w:fill="auto"/>
            <w:vAlign w:val="center"/>
            <w:hideMark/>
          </w:tcPr>
          <w:p w14:paraId="530ACECB" w14:textId="77777777" w:rsidR="00872D5A" w:rsidRPr="007001F1" w:rsidRDefault="00872D5A" w:rsidP="00872D5A">
            <w:pPr>
              <w:jc w:val="center"/>
              <w:rPr>
                <w:b/>
                <w:bCs/>
                <w:color w:val="000000"/>
                <w:sz w:val="22"/>
                <w:szCs w:val="22"/>
              </w:rPr>
            </w:pPr>
            <w:r w:rsidRPr="007001F1">
              <w:rPr>
                <w:b/>
                <w:bCs/>
                <w:color w:val="000000"/>
                <w:sz w:val="22"/>
                <w:szCs w:val="22"/>
              </w:rPr>
              <w:t>Identifikácia programu</w:t>
            </w:r>
          </w:p>
        </w:tc>
      </w:tr>
      <w:tr w:rsidR="00872D5A" w:rsidRPr="007001F1" w14:paraId="47E239A9" w14:textId="77777777" w:rsidTr="007261E4">
        <w:trPr>
          <w:trHeight w:val="300"/>
        </w:trPr>
        <w:tc>
          <w:tcPr>
            <w:tcW w:w="3559" w:type="dxa"/>
            <w:gridSpan w:val="2"/>
            <w:shd w:val="clear" w:color="auto" w:fill="auto"/>
            <w:vAlign w:val="center"/>
            <w:hideMark/>
          </w:tcPr>
          <w:p w14:paraId="4970EFB6" w14:textId="77777777" w:rsidR="00872D5A" w:rsidRPr="007001F1" w:rsidRDefault="00872D5A"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CA8EEEA"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B35CDCA" w14:textId="77777777" w:rsidTr="007261E4">
        <w:trPr>
          <w:trHeight w:val="660"/>
        </w:trPr>
        <w:tc>
          <w:tcPr>
            <w:tcW w:w="3559" w:type="dxa"/>
            <w:gridSpan w:val="2"/>
            <w:shd w:val="clear" w:color="auto" w:fill="auto"/>
            <w:vAlign w:val="center"/>
            <w:hideMark/>
          </w:tcPr>
          <w:p w14:paraId="4CCADA24" w14:textId="0666FE91" w:rsidR="00872D5A" w:rsidRPr="007001F1" w:rsidRDefault="00872D5A" w:rsidP="00872D5A">
            <w:pPr>
              <w:rPr>
                <w:color w:val="000000"/>
                <w:sz w:val="22"/>
                <w:szCs w:val="22"/>
              </w:rPr>
            </w:pPr>
            <w:r w:rsidRPr="007001F1">
              <w:rPr>
                <w:color w:val="000000"/>
                <w:sz w:val="22"/>
                <w:szCs w:val="22"/>
              </w:rPr>
              <w:t xml:space="preserve">Názov </w:t>
            </w:r>
            <w:ins w:id="1454" w:author="Kramár Róbert" w:date="2018-04-27T15:12: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1D1F777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2CA249D5" w14:textId="77777777" w:rsidTr="007261E4">
        <w:trPr>
          <w:trHeight w:val="330"/>
        </w:trPr>
        <w:tc>
          <w:tcPr>
            <w:tcW w:w="9087" w:type="dxa"/>
            <w:gridSpan w:val="7"/>
            <w:shd w:val="clear" w:color="auto" w:fill="auto"/>
            <w:vAlign w:val="center"/>
            <w:hideMark/>
          </w:tcPr>
          <w:p w14:paraId="3A24B0E0" w14:textId="77777777" w:rsidR="00872D5A" w:rsidRPr="007001F1" w:rsidRDefault="00872D5A" w:rsidP="00872D5A">
            <w:pPr>
              <w:jc w:val="center"/>
              <w:rPr>
                <w:b/>
                <w:bCs/>
                <w:color w:val="000000"/>
                <w:sz w:val="22"/>
                <w:szCs w:val="22"/>
              </w:rPr>
            </w:pPr>
            <w:r w:rsidRPr="007001F1">
              <w:rPr>
                <w:b/>
                <w:bCs/>
                <w:color w:val="000000"/>
                <w:sz w:val="22"/>
                <w:szCs w:val="22"/>
              </w:rPr>
              <w:t>Identifikácia projektu a prijímateľa</w:t>
            </w:r>
          </w:p>
        </w:tc>
      </w:tr>
      <w:tr w:rsidR="00872D5A" w:rsidRPr="007001F1" w14:paraId="51C84CA2" w14:textId="77777777" w:rsidTr="007261E4">
        <w:trPr>
          <w:trHeight w:val="330"/>
        </w:trPr>
        <w:tc>
          <w:tcPr>
            <w:tcW w:w="3559" w:type="dxa"/>
            <w:gridSpan w:val="2"/>
            <w:shd w:val="clear" w:color="auto" w:fill="auto"/>
            <w:vAlign w:val="center"/>
            <w:hideMark/>
          </w:tcPr>
          <w:p w14:paraId="68F73CA7" w14:textId="70D46E0E" w:rsidR="00872D5A" w:rsidRPr="007001F1" w:rsidRDefault="00872D5A"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FDECF6C"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E8F7CC9" w14:textId="77777777" w:rsidTr="007261E4">
        <w:trPr>
          <w:trHeight w:val="300"/>
        </w:trPr>
        <w:tc>
          <w:tcPr>
            <w:tcW w:w="3559" w:type="dxa"/>
            <w:gridSpan w:val="2"/>
            <w:shd w:val="clear" w:color="auto" w:fill="auto"/>
            <w:vAlign w:val="center"/>
            <w:hideMark/>
          </w:tcPr>
          <w:p w14:paraId="0C30B9FF" w14:textId="77777777" w:rsidR="00872D5A" w:rsidRPr="007001F1" w:rsidRDefault="00872D5A"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45C28A1"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73F9383C" w14:textId="77777777" w:rsidTr="007261E4">
        <w:trPr>
          <w:trHeight w:val="300"/>
        </w:trPr>
        <w:tc>
          <w:tcPr>
            <w:tcW w:w="3559" w:type="dxa"/>
            <w:gridSpan w:val="2"/>
            <w:shd w:val="clear" w:color="auto" w:fill="auto"/>
            <w:vAlign w:val="center"/>
            <w:hideMark/>
          </w:tcPr>
          <w:p w14:paraId="01B2EBC3" w14:textId="77777777" w:rsidR="00872D5A" w:rsidRPr="007001F1" w:rsidRDefault="00872D5A"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80B48EB"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1D07375" w14:textId="77777777" w:rsidTr="007261E4">
        <w:trPr>
          <w:trHeight w:val="300"/>
        </w:trPr>
        <w:tc>
          <w:tcPr>
            <w:tcW w:w="3559" w:type="dxa"/>
            <w:gridSpan w:val="2"/>
            <w:shd w:val="clear" w:color="auto" w:fill="auto"/>
            <w:vAlign w:val="center"/>
            <w:hideMark/>
          </w:tcPr>
          <w:p w14:paraId="3AEF56F9" w14:textId="77777777" w:rsidR="00872D5A" w:rsidRPr="007001F1" w:rsidRDefault="00872D5A"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AE86DFF"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7E747F" w14:textId="77777777" w:rsidTr="007261E4">
        <w:trPr>
          <w:trHeight w:val="330"/>
        </w:trPr>
        <w:tc>
          <w:tcPr>
            <w:tcW w:w="9087" w:type="dxa"/>
            <w:gridSpan w:val="7"/>
            <w:shd w:val="clear" w:color="auto" w:fill="auto"/>
            <w:vAlign w:val="center"/>
            <w:hideMark/>
          </w:tcPr>
          <w:p w14:paraId="04E9FC3D" w14:textId="77777777" w:rsidR="00872D5A" w:rsidRPr="007001F1" w:rsidRDefault="00872D5A" w:rsidP="00872D5A">
            <w:pPr>
              <w:jc w:val="center"/>
              <w:rPr>
                <w:b/>
                <w:bCs/>
                <w:color w:val="000000"/>
                <w:sz w:val="22"/>
                <w:szCs w:val="22"/>
              </w:rPr>
            </w:pPr>
            <w:r w:rsidRPr="007001F1">
              <w:rPr>
                <w:b/>
                <w:bCs/>
                <w:color w:val="000000"/>
                <w:sz w:val="22"/>
                <w:szCs w:val="22"/>
              </w:rPr>
              <w:t>Identifikácia zákazky</w:t>
            </w:r>
          </w:p>
        </w:tc>
      </w:tr>
      <w:tr w:rsidR="00872D5A" w:rsidRPr="007001F1" w14:paraId="5AE80368" w14:textId="77777777" w:rsidTr="007261E4">
        <w:trPr>
          <w:trHeight w:val="300"/>
        </w:trPr>
        <w:tc>
          <w:tcPr>
            <w:tcW w:w="3559" w:type="dxa"/>
            <w:gridSpan w:val="2"/>
            <w:shd w:val="clear" w:color="auto" w:fill="auto"/>
            <w:vAlign w:val="center"/>
            <w:hideMark/>
          </w:tcPr>
          <w:p w14:paraId="5147F8CA" w14:textId="77777777" w:rsidR="00872D5A" w:rsidRPr="007001F1" w:rsidRDefault="00872D5A"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1203041" w14:textId="77777777" w:rsidR="00872D5A" w:rsidRPr="007001F1" w:rsidRDefault="00872D5A" w:rsidP="00872D5A">
            <w:pPr>
              <w:rPr>
                <w:color w:val="000000"/>
                <w:sz w:val="22"/>
                <w:szCs w:val="22"/>
              </w:rPr>
            </w:pPr>
            <w:r w:rsidRPr="007001F1">
              <w:rPr>
                <w:color w:val="000000"/>
                <w:sz w:val="22"/>
                <w:szCs w:val="22"/>
              </w:rPr>
              <w:t>Nadlimitná zákazka</w:t>
            </w:r>
          </w:p>
        </w:tc>
      </w:tr>
      <w:tr w:rsidR="00872D5A" w:rsidRPr="007001F1" w14:paraId="450B15EB" w14:textId="77777777" w:rsidTr="007261E4">
        <w:trPr>
          <w:trHeight w:val="300"/>
        </w:trPr>
        <w:tc>
          <w:tcPr>
            <w:tcW w:w="3559" w:type="dxa"/>
            <w:gridSpan w:val="2"/>
            <w:shd w:val="clear" w:color="auto" w:fill="auto"/>
            <w:vAlign w:val="center"/>
            <w:hideMark/>
          </w:tcPr>
          <w:p w14:paraId="11D785CD" w14:textId="77777777" w:rsidR="00872D5A" w:rsidRPr="007001F1" w:rsidRDefault="00872D5A"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1434B4DC" w14:textId="6AA719E2" w:rsidR="00872D5A" w:rsidRPr="007001F1" w:rsidRDefault="00872D5A" w:rsidP="00872D5A">
            <w:pPr>
              <w:rPr>
                <w:color w:val="000000"/>
                <w:sz w:val="22"/>
                <w:szCs w:val="22"/>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14:paraId="6B6D7A3B" w14:textId="77777777" w:rsidTr="007261E4">
        <w:trPr>
          <w:trHeight w:val="300"/>
        </w:trPr>
        <w:tc>
          <w:tcPr>
            <w:tcW w:w="3559" w:type="dxa"/>
            <w:gridSpan w:val="2"/>
            <w:shd w:val="clear" w:color="auto" w:fill="auto"/>
            <w:vAlign w:val="center"/>
            <w:hideMark/>
          </w:tcPr>
          <w:p w14:paraId="5554A279" w14:textId="77777777" w:rsidR="00872D5A" w:rsidRPr="007001F1" w:rsidRDefault="00872D5A"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AE9EE73" w14:textId="77777777" w:rsidR="00872D5A" w:rsidRPr="007001F1" w:rsidRDefault="00872D5A" w:rsidP="00872D5A">
            <w:pPr>
              <w:rPr>
                <w:color w:val="000000"/>
                <w:sz w:val="22"/>
                <w:szCs w:val="22"/>
              </w:rPr>
            </w:pPr>
            <w:r w:rsidRPr="007001F1">
              <w:rPr>
                <w:color w:val="000000"/>
                <w:sz w:val="22"/>
                <w:szCs w:val="22"/>
              </w:rPr>
              <w:t xml:space="preserve"> </w:t>
            </w:r>
          </w:p>
        </w:tc>
      </w:tr>
      <w:tr w:rsidR="004D0B9F" w:rsidRPr="007001F1" w14:paraId="5A16E83A" w14:textId="77777777" w:rsidTr="007261E4">
        <w:trPr>
          <w:trHeight w:val="300"/>
        </w:trPr>
        <w:tc>
          <w:tcPr>
            <w:tcW w:w="3559" w:type="dxa"/>
            <w:gridSpan w:val="2"/>
            <w:shd w:val="clear" w:color="auto" w:fill="auto"/>
            <w:vAlign w:val="center"/>
          </w:tcPr>
          <w:p w14:paraId="7137B6BA" w14:textId="3BD7E485"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169FCE1" w14:textId="77777777" w:rsidR="004D0B9F" w:rsidRPr="007001F1" w:rsidRDefault="004D0B9F" w:rsidP="00872D5A">
            <w:pPr>
              <w:rPr>
                <w:color w:val="000000"/>
                <w:sz w:val="22"/>
                <w:szCs w:val="22"/>
              </w:rPr>
            </w:pPr>
          </w:p>
        </w:tc>
      </w:tr>
      <w:tr w:rsidR="00872D5A" w:rsidRPr="007001F1" w14:paraId="027B7664" w14:textId="77777777" w:rsidTr="007261E4">
        <w:trPr>
          <w:trHeight w:val="300"/>
        </w:trPr>
        <w:tc>
          <w:tcPr>
            <w:tcW w:w="3559" w:type="dxa"/>
            <w:gridSpan w:val="2"/>
            <w:shd w:val="clear" w:color="auto" w:fill="auto"/>
            <w:vAlign w:val="center"/>
            <w:hideMark/>
          </w:tcPr>
          <w:p w14:paraId="61F71C12" w14:textId="77777777" w:rsidR="00872D5A" w:rsidRPr="007001F1" w:rsidRDefault="00872D5A"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5FFCDB71" w14:textId="77777777" w:rsidR="00872D5A" w:rsidRPr="007001F1" w:rsidRDefault="00872D5A" w:rsidP="00872D5A">
            <w:pPr>
              <w:rPr>
                <w:color w:val="000000"/>
                <w:sz w:val="22"/>
                <w:szCs w:val="22"/>
              </w:rPr>
            </w:pPr>
            <w:r w:rsidRPr="007001F1">
              <w:rPr>
                <w:color w:val="000000"/>
                <w:sz w:val="22"/>
                <w:szCs w:val="22"/>
              </w:rPr>
              <w:t>Štandardná ex-post kontrola</w:t>
            </w:r>
          </w:p>
        </w:tc>
      </w:tr>
      <w:tr w:rsidR="00872D5A" w:rsidRPr="007001F1" w14:paraId="1E7FAC96" w14:textId="77777777" w:rsidTr="007261E4">
        <w:trPr>
          <w:trHeight w:val="300"/>
        </w:trPr>
        <w:tc>
          <w:tcPr>
            <w:tcW w:w="3559" w:type="dxa"/>
            <w:gridSpan w:val="2"/>
            <w:shd w:val="clear" w:color="auto" w:fill="auto"/>
            <w:vAlign w:val="center"/>
            <w:hideMark/>
          </w:tcPr>
          <w:p w14:paraId="557982DD" w14:textId="77777777" w:rsidR="00872D5A" w:rsidRPr="007001F1" w:rsidRDefault="00872D5A"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319E3C65"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D3D8AA1" w14:textId="77777777" w:rsidTr="007261E4">
        <w:trPr>
          <w:trHeight w:val="300"/>
        </w:trPr>
        <w:tc>
          <w:tcPr>
            <w:tcW w:w="3559" w:type="dxa"/>
            <w:gridSpan w:val="2"/>
            <w:shd w:val="clear" w:color="auto" w:fill="auto"/>
            <w:vAlign w:val="center"/>
            <w:hideMark/>
          </w:tcPr>
          <w:p w14:paraId="230CAB52" w14:textId="77777777" w:rsidR="00872D5A" w:rsidRPr="007001F1" w:rsidRDefault="00872D5A"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8151E7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2A823EA" w14:textId="77777777" w:rsidTr="007261E4">
        <w:trPr>
          <w:trHeight w:val="300"/>
        </w:trPr>
        <w:tc>
          <w:tcPr>
            <w:tcW w:w="3559" w:type="dxa"/>
            <w:gridSpan w:val="2"/>
            <w:shd w:val="clear" w:color="auto" w:fill="auto"/>
            <w:vAlign w:val="center"/>
            <w:hideMark/>
          </w:tcPr>
          <w:p w14:paraId="5CFBF118" w14:textId="77777777" w:rsidR="00872D5A" w:rsidRPr="007001F1" w:rsidRDefault="00872D5A"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85CFECF"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7E2B11E6" w14:textId="77777777" w:rsidTr="007261E4">
        <w:trPr>
          <w:trHeight w:val="300"/>
        </w:trPr>
        <w:tc>
          <w:tcPr>
            <w:tcW w:w="3559" w:type="dxa"/>
            <w:gridSpan w:val="2"/>
            <w:shd w:val="clear" w:color="auto" w:fill="auto"/>
            <w:vAlign w:val="center"/>
            <w:hideMark/>
          </w:tcPr>
          <w:p w14:paraId="7776A43E" w14:textId="77777777" w:rsidR="00872D5A" w:rsidRPr="007001F1" w:rsidRDefault="00872D5A"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D87CF5E"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2EFE40D" w14:textId="77777777" w:rsidTr="007261E4">
        <w:trPr>
          <w:trHeight w:val="300"/>
        </w:trPr>
        <w:tc>
          <w:tcPr>
            <w:tcW w:w="3559" w:type="dxa"/>
            <w:gridSpan w:val="2"/>
            <w:shd w:val="clear" w:color="auto" w:fill="auto"/>
            <w:vAlign w:val="center"/>
            <w:hideMark/>
          </w:tcPr>
          <w:p w14:paraId="555AB311" w14:textId="77777777" w:rsidR="00872D5A" w:rsidRPr="007001F1" w:rsidRDefault="00872D5A"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3947F9A"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2AE8E79" w14:textId="77777777" w:rsidTr="007261E4">
        <w:trPr>
          <w:trHeight w:val="300"/>
        </w:trPr>
        <w:tc>
          <w:tcPr>
            <w:tcW w:w="3559" w:type="dxa"/>
            <w:gridSpan w:val="2"/>
            <w:shd w:val="clear" w:color="auto" w:fill="auto"/>
            <w:vAlign w:val="center"/>
            <w:hideMark/>
          </w:tcPr>
          <w:p w14:paraId="080CADE7" w14:textId="77777777" w:rsidR="00872D5A" w:rsidRPr="007001F1" w:rsidRDefault="00872D5A"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9782EF6"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F0DFAA" w14:textId="77777777" w:rsidTr="007261E4">
        <w:trPr>
          <w:trHeight w:val="300"/>
        </w:trPr>
        <w:tc>
          <w:tcPr>
            <w:tcW w:w="3559" w:type="dxa"/>
            <w:gridSpan w:val="2"/>
            <w:shd w:val="clear" w:color="auto" w:fill="auto"/>
            <w:vAlign w:val="center"/>
            <w:hideMark/>
          </w:tcPr>
          <w:p w14:paraId="3D9CA281" w14:textId="77777777" w:rsidR="00872D5A" w:rsidRPr="007001F1" w:rsidRDefault="00872D5A"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D1313F1"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81D0726" w14:textId="77777777" w:rsidTr="007261E4">
        <w:trPr>
          <w:trHeight w:val="300"/>
        </w:trPr>
        <w:tc>
          <w:tcPr>
            <w:tcW w:w="3559" w:type="dxa"/>
            <w:gridSpan w:val="2"/>
            <w:shd w:val="clear" w:color="auto" w:fill="auto"/>
            <w:vAlign w:val="center"/>
            <w:hideMark/>
          </w:tcPr>
          <w:p w14:paraId="76C151CC" w14:textId="77777777" w:rsidR="00872D5A" w:rsidRPr="007001F1" w:rsidRDefault="00872D5A" w:rsidP="00872D5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16C058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rsidDel="002D4145" w14:paraId="5A3DCD15" w14:textId="26523764" w:rsidTr="007261E4">
        <w:trPr>
          <w:trHeight w:val="300"/>
          <w:del w:id="1455" w:author="Kramár Róbert" w:date="2018-04-27T16:51:00Z"/>
        </w:trPr>
        <w:tc>
          <w:tcPr>
            <w:tcW w:w="3559" w:type="dxa"/>
            <w:gridSpan w:val="2"/>
            <w:shd w:val="clear" w:color="auto" w:fill="auto"/>
            <w:vAlign w:val="center"/>
            <w:hideMark/>
          </w:tcPr>
          <w:p w14:paraId="6CA8276D" w14:textId="517F784B" w:rsidR="00872D5A" w:rsidRPr="007001F1" w:rsidDel="002D4145" w:rsidRDefault="00872D5A" w:rsidP="00872D5A">
            <w:pPr>
              <w:rPr>
                <w:del w:id="1456" w:author="Kramár Róbert" w:date="2018-04-27T16:51:00Z"/>
                <w:color w:val="000000"/>
                <w:sz w:val="22"/>
                <w:szCs w:val="22"/>
              </w:rPr>
            </w:pPr>
            <w:del w:id="1457" w:author="Kramár Róbert" w:date="2018-04-27T16:51: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09FD6CA6" w14:textId="2236AB31" w:rsidR="00872D5A" w:rsidRPr="007001F1" w:rsidDel="002D4145" w:rsidRDefault="00872D5A" w:rsidP="00872D5A">
            <w:pPr>
              <w:rPr>
                <w:del w:id="1458" w:author="Kramár Róbert" w:date="2018-04-27T16:51:00Z"/>
                <w:color w:val="000000"/>
                <w:sz w:val="22"/>
                <w:szCs w:val="22"/>
              </w:rPr>
            </w:pPr>
            <w:del w:id="1459" w:author="Kramár Róbert" w:date="2018-04-27T16:51:00Z">
              <w:r w:rsidRPr="007001F1" w:rsidDel="002D4145">
                <w:rPr>
                  <w:color w:val="000000"/>
                  <w:sz w:val="22"/>
                  <w:szCs w:val="22"/>
                </w:rPr>
                <w:delText> </w:delText>
              </w:r>
            </w:del>
          </w:p>
        </w:tc>
      </w:tr>
      <w:tr w:rsidR="00872D5A" w:rsidRPr="007001F1" w14:paraId="0ED34336" w14:textId="77777777" w:rsidTr="007261E4">
        <w:trPr>
          <w:trHeight w:val="300"/>
        </w:trPr>
        <w:tc>
          <w:tcPr>
            <w:tcW w:w="3559" w:type="dxa"/>
            <w:gridSpan w:val="2"/>
            <w:shd w:val="clear" w:color="auto" w:fill="auto"/>
            <w:vAlign w:val="center"/>
            <w:hideMark/>
          </w:tcPr>
          <w:p w14:paraId="0FF181FD" w14:textId="77777777" w:rsidR="00872D5A" w:rsidRPr="007001F1" w:rsidRDefault="00872D5A" w:rsidP="00872D5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F1474D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8ABCD38" w14:textId="77777777" w:rsidTr="007261E4">
        <w:trPr>
          <w:trHeight w:val="300"/>
        </w:trPr>
        <w:tc>
          <w:tcPr>
            <w:tcW w:w="3559" w:type="dxa"/>
            <w:gridSpan w:val="2"/>
            <w:shd w:val="clear" w:color="auto" w:fill="auto"/>
            <w:vAlign w:val="center"/>
            <w:hideMark/>
          </w:tcPr>
          <w:p w14:paraId="59C61FB2" w14:textId="77777777" w:rsidR="00872D5A" w:rsidRPr="007001F1" w:rsidRDefault="00872D5A" w:rsidP="00872D5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20BAC888"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25AC838" w14:textId="77777777" w:rsidTr="007261E4">
        <w:trPr>
          <w:trHeight w:val="300"/>
        </w:trPr>
        <w:tc>
          <w:tcPr>
            <w:tcW w:w="3559" w:type="dxa"/>
            <w:gridSpan w:val="2"/>
            <w:shd w:val="clear" w:color="auto" w:fill="auto"/>
            <w:vAlign w:val="center"/>
            <w:hideMark/>
          </w:tcPr>
          <w:p w14:paraId="31EC9F95" w14:textId="77777777" w:rsidR="00872D5A" w:rsidRPr="007001F1" w:rsidRDefault="00872D5A" w:rsidP="00872D5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5DB2E07B" w14:textId="77777777" w:rsidR="00872D5A" w:rsidRPr="007001F1" w:rsidRDefault="00872D5A" w:rsidP="00872D5A">
            <w:pPr>
              <w:rPr>
                <w:color w:val="000000"/>
                <w:sz w:val="22"/>
                <w:szCs w:val="22"/>
              </w:rPr>
            </w:pPr>
            <w:r w:rsidRPr="007001F1">
              <w:rPr>
                <w:color w:val="000000"/>
                <w:sz w:val="22"/>
                <w:szCs w:val="22"/>
              </w:rPr>
              <w:t> </w:t>
            </w:r>
          </w:p>
        </w:tc>
      </w:tr>
      <w:tr w:rsidR="00872D5A" w:rsidRPr="007001F1" w:rsidDel="002D4145" w14:paraId="4725BBFD" w14:textId="42C66E3A" w:rsidTr="007261E4">
        <w:trPr>
          <w:trHeight w:val="810"/>
          <w:del w:id="1460" w:author="Kramár Róbert" w:date="2018-04-27T16:51:00Z"/>
        </w:trPr>
        <w:tc>
          <w:tcPr>
            <w:tcW w:w="3559" w:type="dxa"/>
            <w:gridSpan w:val="2"/>
            <w:shd w:val="clear" w:color="auto" w:fill="auto"/>
            <w:vAlign w:val="center"/>
            <w:hideMark/>
          </w:tcPr>
          <w:p w14:paraId="5FBFD7A5" w14:textId="22C49604" w:rsidR="004A2B7E" w:rsidRPr="007001F1" w:rsidDel="002D4145" w:rsidRDefault="00872D5A" w:rsidP="00F2042D">
            <w:pPr>
              <w:rPr>
                <w:del w:id="1461" w:author="Kramár Róbert" w:date="2018-04-27T16:51:00Z"/>
                <w:color w:val="000000"/>
                <w:sz w:val="22"/>
                <w:szCs w:val="22"/>
              </w:rPr>
            </w:pPr>
            <w:del w:id="1462" w:author="Kramár Róbert" w:date="2018-04-27T16:51: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5DC0C3D5" w14:textId="6ABBD425" w:rsidR="00872D5A" w:rsidRPr="007001F1" w:rsidDel="002D4145" w:rsidRDefault="00872D5A" w:rsidP="00872D5A">
            <w:pPr>
              <w:rPr>
                <w:del w:id="1463" w:author="Kramár Róbert" w:date="2018-04-27T16:51:00Z"/>
                <w:color w:val="000000"/>
                <w:sz w:val="22"/>
                <w:szCs w:val="22"/>
              </w:rPr>
            </w:pPr>
            <w:del w:id="1464" w:author="Kramár Róbert" w:date="2018-04-27T16:51:00Z">
              <w:r w:rsidRPr="007001F1" w:rsidDel="002D4145">
                <w:rPr>
                  <w:color w:val="000000"/>
                  <w:sz w:val="22"/>
                  <w:szCs w:val="22"/>
                </w:rPr>
                <w:delText> </w:delText>
              </w:r>
            </w:del>
          </w:p>
        </w:tc>
      </w:tr>
      <w:tr w:rsidR="00872D5A" w:rsidRPr="007001F1" w14:paraId="1F78174A" w14:textId="77777777" w:rsidTr="007261E4">
        <w:trPr>
          <w:trHeight w:val="315"/>
        </w:trPr>
        <w:tc>
          <w:tcPr>
            <w:tcW w:w="582" w:type="dxa"/>
            <w:shd w:val="clear" w:color="000000" w:fill="60497A"/>
            <w:vAlign w:val="center"/>
            <w:hideMark/>
          </w:tcPr>
          <w:p w14:paraId="0DA9AB2F" w14:textId="77777777" w:rsidR="00872D5A" w:rsidRPr="007001F1" w:rsidRDefault="00872D5A"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118EE7C" w14:textId="77777777" w:rsidR="00872D5A" w:rsidRPr="007001F1" w:rsidRDefault="00872D5A"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481DEAA" w14:textId="77777777" w:rsidR="00872D5A" w:rsidRPr="007001F1" w:rsidRDefault="00872D5A"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54814DF" w14:textId="77777777" w:rsidR="00872D5A" w:rsidRPr="007001F1" w:rsidRDefault="00872D5A"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29558542" w14:textId="77777777" w:rsidR="00872D5A" w:rsidRPr="007001F1" w:rsidRDefault="00872D5A"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0E5EB13" w14:textId="77777777" w:rsidR="00872D5A" w:rsidRPr="007001F1" w:rsidRDefault="00872D5A" w:rsidP="00872D5A">
            <w:pPr>
              <w:jc w:val="center"/>
              <w:rPr>
                <w:b/>
                <w:bCs/>
                <w:color w:val="FFFFFF"/>
                <w:sz w:val="22"/>
                <w:szCs w:val="22"/>
              </w:rPr>
            </w:pPr>
            <w:r w:rsidRPr="007001F1">
              <w:rPr>
                <w:b/>
                <w:bCs/>
                <w:color w:val="FFFFFF"/>
                <w:sz w:val="22"/>
                <w:szCs w:val="22"/>
              </w:rPr>
              <w:t>Poznámka</w:t>
            </w:r>
          </w:p>
        </w:tc>
      </w:tr>
      <w:tr w:rsidR="00ED3F92" w:rsidRPr="007001F1" w14:paraId="09A9801E" w14:textId="77777777" w:rsidTr="002B4A5C">
        <w:trPr>
          <w:trHeight w:val="302"/>
        </w:trPr>
        <w:tc>
          <w:tcPr>
            <w:tcW w:w="582" w:type="dxa"/>
            <w:vMerge w:val="restart"/>
            <w:shd w:val="clear" w:color="auto" w:fill="auto"/>
            <w:noWrap/>
            <w:vAlign w:val="center"/>
            <w:hideMark/>
          </w:tcPr>
          <w:p w14:paraId="5D222E20" w14:textId="77777777" w:rsidR="00ED3F92" w:rsidRPr="007001F1" w:rsidRDefault="00ED3F92"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BC7E1F" w14:textId="1DBDC6D4" w:rsidR="00ED3F92" w:rsidRPr="007001F1" w:rsidRDefault="00EC1F84" w:rsidP="00EC1F84">
            <w:pPr>
              <w:jc w:val="both"/>
              <w:rPr>
                <w:color w:val="000000"/>
                <w:sz w:val="22"/>
                <w:szCs w:val="22"/>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14:paraId="673F57FB"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1F279B"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3F1C9B"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394219"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61A9E69D" w14:textId="77777777" w:rsidTr="002B4A5C">
        <w:trPr>
          <w:trHeight w:val="703"/>
        </w:trPr>
        <w:tc>
          <w:tcPr>
            <w:tcW w:w="582" w:type="dxa"/>
            <w:vMerge/>
            <w:shd w:val="clear" w:color="auto" w:fill="auto"/>
            <w:noWrap/>
            <w:vAlign w:val="center"/>
          </w:tcPr>
          <w:p w14:paraId="70C0DC8B"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1D9B1DD" w14:textId="5344753B" w:rsidR="00ED3F92" w:rsidRPr="007001F1" w:rsidDel="00ED3F92" w:rsidRDefault="00ED3F92" w:rsidP="00EC1F84">
            <w:pPr>
              <w:jc w:val="both"/>
              <w:rPr>
                <w:color w:val="000000"/>
                <w:sz w:val="22"/>
                <w:szCs w:val="22"/>
              </w:rPr>
            </w:pPr>
            <w:r w:rsidRPr="007001F1">
              <w:rPr>
                <w:color w:val="000000"/>
                <w:sz w:val="22"/>
                <w:szCs w:val="22"/>
              </w:rPr>
              <w:t>b) Bola určená PHZ podľa podmienok platných v čase  odoslania oznámenia o použití priameho rokovacieho konania?</w:t>
            </w:r>
          </w:p>
        </w:tc>
        <w:tc>
          <w:tcPr>
            <w:tcW w:w="567" w:type="dxa"/>
            <w:shd w:val="clear" w:color="auto" w:fill="auto"/>
            <w:vAlign w:val="center"/>
          </w:tcPr>
          <w:p w14:paraId="07893E62" w14:textId="77777777" w:rsidR="00ED3F92" w:rsidRPr="007001F1" w:rsidRDefault="00ED3F92" w:rsidP="00872D5A">
            <w:pPr>
              <w:jc w:val="center"/>
              <w:rPr>
                <w:color w:val="000000"/>
                <w:sz w:val="22"/>
                <w:szCs w:val="22"/>
              </w:rPr>
            </w:pPr>
          </w:p>
        </w:tc>
        <w:tc>
          <w:tcPr>
            <w:tcW w:w="567" w:type="dxa"/>
            <w:shd w:val="clear" w:color="auto" w:fill="auto"/>
            <w:vAlign w:val="center"/>
          </w:tcPr>
          <w:p w14:paraId="372AF9F0" w14:textId="77777777" w:rsidR="00ED3F92" w:rsidRPr="007001F1" w:rsidRDefault="00ED3F92" w:rsidP="00872D5A">
            <w:pPr>
              <w:jc w:val="center"/>
              <w:rPr>
                <w:color w:val="000000"/>
                <w:sz w:val="22"/>
                <w:szCs w:val="22"/>
              </w:rPr>
            </w:pPr>
          </w:p>
        </w:tc>
        <w:tc>
          <w:tcPr>
            <w:tcW w:w="776" w:type="dxa"/>
            <w:shd w:val="clear" w:color="auto" w:fill="auto"/>
            <w:vAlign w:val="center"/>
          </w:tcPr>
          <w:p w14:paraId="06C338D8" w14:textId="77777777" w:rsidR="00ED3F92" w:rsidRPr="007001F1" w:rsidRDefault="00ED3F92" w:rsidP="00872D5A">
            <w:pPr>
              <w:jc w:val="center"/>
              <w:rPr>
                <w:color w:val="000000"/>
                <w:sz w:val="22"/>
                <w:szCs w:val="22"/>
              </w:rPr>
            </w:pPr>
          </w:p>
        </w:tc>
        <w:tc>
          <w:tcPr>
            <w:tcW w:w="1775" w:type="dxa"/>
            <w:shd w:val="clear" w:color="auto" w:fill="auto"/>
            <w:vAlign w:val="center"/>
          </w:tcPr>
          <w:p w14:paraId="0A6862FB" w14:textId="77777777" w:rsidR="00ED3F92" w:rsidRPr="007001F1" w:rsidRDefault="00ED3F92" w:rsidP="00872D5A">
            <w:pPr>
              <w:jc w:val="center"/>
              <w:rPr>
                <w:color w:val="000000"/>
                <w:sz w:val="22"/>
                <w:szCs w:val="22"/>
              </w:rPr>
            </w:pPr>
          </w:p>
        </w:tc>
      </w:tr>
      <w:tr w:rsidR="00ED3F92" w:rsidRPr="007001F1" w14:paraId="5C7C1A6C" w14:textId="77777777" w:rsidTr="002B4A5C">
        <w:trPr>
          <w:trHeight w:val="582"/>
        </w:trPr>
        <w:tc>
          <w:tcPr>
            <w:tcW w:w="582" w:type="dxa"/>
            <w:vMerge/>
            <w:shd w:val="clear" w:color="auto" w:fill="auto"/>
            <w:noWrap/>
            <w:vAlign w:val="center"/>
          </w:tcPr>
          <w:p w14:paraId="4E00EE0D"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14B93A79" w14:textId="39BE2D7C" w:rsidR="00ED3F92" w:rsidRPr="007001F1" w:rsidDel="00ED3F92" w:rsidRDefault="00ED3F92"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2104EDF4" w14:textId="77777777" w:rsidR="00ED3F92" w:rsidRPr="007001F1" w:rsidRDefault="00ED3F92" w:rsidP="00872D5A">
            <w:pPr>
              <w:jc w:val="center"/>
              <w:rPr>
                <w:color w:val="000000"/>
                <w:sz w:val="22"/>
                <w:szCs w:val="22"/>
              </w:rPr>
            </w:pPr>
          </w:p>
        </w:tc>
        <w:tc>
          <w:tcPr>
            <w:tcW w:w="567" w:type="dxa"/>
            <w:shd w:val="clear" w:color="auto" w:fill="auto"/>
            <w:vAlign w:val="center"/>
          </w:tcPr>
          <w:p w14:paraId="552973BE" w14:textId="77777777" w:rsidR="00ED3F92" w:rsidRPr="007001F1" w:rsidRDefault="00ED3F92" w:rsidP="00872D5A">
            <w:pPr>
              <w:jc w:val="center"/>
              <w:rPr>
                <w:color w:val="000000"/>
                <w:sz w:val="22"/>
                <w:szCs w:val="22"/>
              </w:rPr>
            </w:pPr>
          </w:p>
        </w:tc>
        <w:tc>
          <w:tcPr>
            <w:tcW w:w="776" w:type="dxa"/>
            <w:shd w:val="clear" w:color="auto" w:fill="auto"/>
            <w:vAlign w:val="center"/>
          </w:tcPr>
          <w:p w14:paraId="324A3284" w14:textId="77777777" w:rsidR="00ED3F92" w:rsidRPr="007001F1" w:rsidRDefault="00ED3F92" w:rsidP="00872D5A">
            <w:pPr>
              <w:jc w:val="center"/>
              <w:rPr>
                <w:color w:val="000000"/>
                <w:sz w:val="22"/>
                <w:szCs w:val="22"/>
              </w:rPr>
            </w:pPr>
          </w:p>
        </w:tc>
        <w:tc>
          <w:tcPr>
            <w:tcW w:w="1775" w:type="dxa"/>
            <w:shd w:val="clear" w:color="auto" w:fill="auto"/>
            <w:vAlign w:val="center"/>
          </w:tcPr>
          <w:p w14:paraId="6380BA68" w14:textId="77777777" w:rsidR="00ED3F92" w:rsidRPr="007001F1" w:rsidRDefault="00ED3F92" w:rsidP="00872D5A">
            <w:pPr>
              <w:jc w:val="center"/>
              <w:rPr>
                <w:color w:val="000000"/>
                <w:sz w:val="22"/>
                <w:szCs w:val="22"/>
              </w:rPr>
            </w:pPr>
          </w:p>
        </w:tc>
      </w:tr>
      <w:tr w:rsidR="00ED3F92" w:rsidRPr="007001F1" w14:paraId="0860F600" w14:textId="77777777" w:rsidTr="002B4A5C">
        <w:trPr>
          <w:trHeight w:val="665"/>
        </w:trPr>
        <w:tc>
          <w:tcPr>
            <w:tcW w:w="582" w:type="dxa"/>
            <w:vMerge/>
            <w:shd w:val="clear" w:color="auto" w:fill="auto"/>
            <w:noWrap/>
            <w:vAlign w:val="center"/>
          </w:tcPr>
          <w:p w14:paraId="200E77A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6101F85" w14:textId="2EEF8E5A" w:rsidR="00ED3F92" w:rsidRPr="007001F1" w:rsidDel="00ED3F92" w:rsidRDefault="00ED3F92"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3962ED3" w14:textId="77777777" w:rsidR="00ED3F92" w:rsidRPr="007001F1" w:rsidRDefault="00ED3F92" w:rsidP="00872D5A">
            <w:pPr>
              <w:jc w:val="center"/>
              <w:rPr>
                <w:color w:val="000000"/>
                <w:sz w:val="22"/>
                <w:szCs w:val="22"/>
              </w:rPr>
            </w:pPr>
          </w:p>
        </w:tc>
        <w:tc>
          <w:tcPr>
            <w:tcW w:w="567" w:type="dxa"/>
            <w:shd w:val="clear" w:color="auto" w:fill="auto"/>
            <w:vAlign w:val="center"/>
          </w:tcPr>
          <w:p w14:paraId="038F11A6" w14:textId="77777777" w:rsidR="00ED3F92" w:rsidRPr="007001F1" w:rsidRDefault="00ED3F92" w:rsidP="00872D5A">
            <w:pPr>
              <w:jc w:val="center"/>
              <w:rPr>
                <w:color w:val="000000"/>
                <w:sz w:val="22"/>
                <w:szCs w:val="22"/>
              </w:rPr>
            </w:pPr>
          </w:p>
        </w:tc>
        <w:tc>
          <w:tcPr>
            <w:tcW w:w="776" w:type="dxa"/>
            <w:shd w:val="clear" w:color="auto" w:fill="auto"/>
            <w:vAlign w:val="center"/>
          </w:tcPr>
          <w:p w14:paraId="22A4BB3D" w14:textId="77777777" w:rsidR="00ED3F92" w:rsidRPr="007001F1" w:rsidRDefault="00ED3F92" w:rsidP="00872D5A">
            <w:pPr>
              <w:jc w:val="center"/>
              <w:rPr>
                <w:color w:val="000000"/>
                <w:sz w:val="22"/>
                <w:szCs w:val="22"/>
              </w:rPr>
            </w:pPr>
          </w:p>
        </w:tc>
        <w:tc>
          <w:tcPr>
            <w:tcW w:w="1775" w:type="dxa"/>
            <w:shd w:val="clear" w:color="auto" w:fill="auto"/>
            <w:vAlign w:val="center"/>
          </w:tcPr>
          <w:p w14:paraId="24AFD3E6" w14:textId="77777777" w:rsidR="00ED3F92" w:rsidRPr="007001F1" w:rsidRDefault="00ED3F92" w:rsidP="00872D5A">
            <w:pPr>
              <w:jc w:val="center"/>
              <w:rPr>
                <w:color w:val="000000"/>
                <w:sz w:val="22"/>
                <w:szCs w:val="22"/>
              </w:rPr>
            </w:pPr>
          </w:p>
        </w:tc>
      </w:tr>
      <w:tr w:rsidR="00ED3F92" w:rsidRPr="007001F1" w14:paraId="74161B26" w14:textId="77777777" w:rsidTr="007261E4">
        <w:trPr>
          <w:trHeight w:val="867"/>
        </w:trPr>
        <w:tc>
          <w:tcPr>
            <w:tcW w:w="582" w:type="dxa"/>
            <w:vMerge/>
            <w:shd w:val="clear" w:color="auto" w:fill="auto"/>
            <w:noWrap/>
            <w:vAlign w:val="center"/>
          </w:tcPr>
          <w:p w14:paraId="0ACA108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04E7E8AD" w14:textId="1A27FD29" w:rsidR="00ED3F92" w:rsidRPr="007001F1" w:rsidDel="00ED3F92" w:rsidRDefault="00ED3F92"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FD5F715" w14:textId="77777777" w:rsidR="00ED3F92" w:rsidRPr="007001F1" w:rsidRDefault="00ED3F92" w:rsidP="00872D5A">
            <w:pPr>
              <w:jc w:val="center"/>
              <w:rPr>
                <w:color w:val="000000"/>
                <w:sz w:val="22"/>
                <w:szCs w:val="22"/>
              </w:rPr>
            </w:pPr>
          </w:p>
        </w:tc>
        <w:tc>
          <w:tcPr>
            <w:tcW w:w="567" w:type="dxa"/>
            <w:shd w:val="clear" w:color="auto" w:fill="auto"/>
            <w:vAlign w:val="center"/>
          </w:tcPr>
          <w:p w14:paraId="5E74D058" w14:textId="77777777" w:rsidR="00ED3F92" w:rsidRPr="007001F1" w:rsidRDefault="00ED3F92" w:rsidP="00872D5A">
            <w:pPr>
              <w:jc w:val="center"/>
              <w:rPr>
                <w:color w:val="000000"/>
                <w:sz w:val="22"/>
                <w:szCs w:val="22"/>
              </w:rPr>
            </w:pPr>
          </w:p>
        </w:tc>
        <w:tc>
          <w:tcPr>
            <w:tcW w:w="776" w:type="dxa"/>
            <w:shd w:val="clear" w:color="auto" w:fill="auto"/>
            <w:vAlign w:val="center"/>
          </w:tcPr>
          <w:p w14:paraId="4269B981" w14:textId="77777777" w:rsidR="00ED3F92" w:rsidRPr="007001F1" w:rsidRDefault="00ED3F92" w:rsidP="00872D5A">
            <w:pPr>
              <w:jc w:val="center"/>
              <w:rPr>
                <w:color w:val="000000"/>
                <w:sz w:val="22"/>
                <w:szCs w:val="22"/>
              </w:rPr>
            </w:pPr>
          </w:p>
        </w:tc>
        <w:tc>
          <w:tcPr>
            <w:tcW w:w="1775" w:type="dxa"/>
            <w:shd w:val="clear" w:color="auto" w:fill="auto"/>
            <w:vAlign w:val="center"/>
          </w:tcPr>
          <w:p w14:paraId="6CFE552A" w14:textId="77777777" w:rsidR="00ED3F92" w:rsidRPr="007001F1" w:rsidRDefault="00ED3F92" w:rsidP="00872D5A">
            <w:pPr>
              <w:jc w:val="center"/>
              <w:rPr>
                <w:color w:val="000000"/>
                <w:sz w:val="22"/>
                <w:szCs w:val="22"/>
              </w:rPr>
            </w:pPr>
          </w:p>
        </w:tc>
      </w:tr>
      <w:tr w:rsidR="00ED3F92" w:rsidRPr="007001F1" w14:paraId="65BB76D4" w14:textId="77777777" w:rsidTr="002B4A5C">
        <w:trPr>
          <w:trHeight w:val="342"/>
        </w:trPr>
        <w:tc>
          <w:tcPr>
            <w:tcW w:w="582" w:type="dxa"/>
            <w:vMerge/>
            <w:shd w:val="clear" w:color="auto" w:fill="auto"/>
            <w:noWrap/>
            <w:vAlign w:val="center"/>
          </w:tcPr>
          <w:p w14:paraId="0F1C7A6B"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529106DA" w14:textId="48A3FACB" w:rsidR="00ED3F92" w:rsidRPr="007001F1" w:rsidDel="00ED3F92" w:rsidRDefault="00ED3F92" w:rsidP="00EC1F84">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20C0CAF0" w14:textId="77777777" w:rsidR="00ED3F92" w:rsidRPr="007001F1" w:rsidRDefault="00ED3F92" w:rsidP="00872D5A">
            <w:pPr>
              <w:jc w:val="center"/>
              <w:rPr>
                <w:color w:val="000000"/>
                <w:sz w:val="22"/>
                <w:szCs w:val="22"/>
              </w:rPr>
            </w:pPr>
          </w:p>
        </w:tc>
        <w:tc>
          <w:tcPr>
            <w:tcW w:w="567" w:type="dxa"/>
            <w:shd w:val="clear" w:color="auto" w:fill="auto"/>
            <w:vAlign w:val="center"/>
          </w:tcPr>
          <w:p w14:paraId="1F3628B0" w14:textId="77777777" w:rsidR="00ED3F92" w:rsidRPr="007001F1" w:rsidRDefault="00ED3F92" w:rsidP="00872D5A">
            <w:pPr>
              <w:jc w:val="center"/>
              <w:rPr>
                <w:color w:val="000000"/>
                <w:sz w:val="22"/>
                <w:szCs w:val="22"/>
              </w:rPr>
            </w:pPr>
          </w:p>
        </w:tc>
        <w:tc>
          <w:tcPr>
            <w:tcW w:w="776" w:type="dxa"/>
            <w:shd w:val="clear" w:color="auto" w:fill="auto"/>
            <w:vAlign w:val="center"/>
          </w:tcPr>
          <w:p w14:paraId="7BC3B70F" w14:textId="77777777" w:rsidR="00ED3F92" w:rsidRPr="007001F1" w:rsidRDefault="00ED3F92" w:rsidP="00872D5A">
            <w:pPr>
              <w:jc w:val="center"/>
              <w:rPr>
                <w:color w:val="000000"/>
                <w:sz w:val="22"/>
                <w:szCs w:val="22"/>
              </w:rPr>
            </w:pPr>
          </w:p>
        </w:tc>
        <w:tc>
          <w:tcPr>
            <w:tcW w:w="1775" w:type="dxa"/>
            <w:shd w:val="clear" w:color="auto" w:fill="auto"/>
            <w:vAlign w:val="center"/>
          </w:tcPr>
          <w:p w14:paraId="1E52B376" w14:textId="77777777" w:rsidR="00ED3F92" w:rsidRPr="007001F1" w:rsidRDefault="00ED3F92" w:rsidP="00872D5A">
            <w:pPr>
              <w:jc w:val="center"/>
              <w:rPr>
                <w:color w:val="000000"/>
                <w:sz w:val="22"/>
                <w:szCs w:val="22"/>
              </w:rPr>
            </w:pPr>
          </w:p>
        </w:tc>
      </w:tr>
      <w:tr w:rsidR="00ED3F92" w:rsidRPr="007001F1" w14:paraId="164A0815" w14:textId="77777777" w:rsidTr="002B4A5C">
        <w:trPr>
          <w:trHeight w:val="392"/>
        </w:trPr>
        <w:tc>
          <w:tcPr>
            <w:tcW w:w="582" w:type="dxa"/>
            <w:vMerge/>
            <w:shd w:val="clear" w:color="auto" w:fill="auto"/>
            <w:noWrap/>
            <w:vAlign w:val="center"/>
          </w:tcPr>
          <w:p w14:paraId="63CA8F5C"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CEAAF49" w14:textId="55D92273" w:rsidR="00ED3F92" w:rsidRPr="007001F1" w:rsidDel="00ED3F92" w:rsidRDefault="00ED3F92" w:rsidP="00EC1F84">
            <w:pPr>
              <w:jc w:val="both"/>
              <w:rPr>
                <w:color w:val="000000"/>
                <w:sz w:val="22"/>
                <w:szCs w:val="22"/>
              </w:rPr>
            </w:pPr>
            <w:r w:rsidRPr="007001F1">
              <w:rPr>
                <w:sz w:val="22"/>
                <w:szCs w:val="22"/>
              </w:rPr>
              <w:t>g)</w:t>
            </w:r>
            <w:r w:rsidR="00EC1F84"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02536ED2" w14:textId="77777777" w:rsidR="00ED3F92" w:rsidRPr="007001F1" w:rsidRDefault="00ED3F92" w:rsidP="00872D5A">
            <w:pPr>
              <w:jc w:val="center"/>
              <w:rPr>
                <w:color w:val="000000"/>
                <w:sz w:val="22"/>
                <w:szCs w:val="22"/>
              </w:rPr>
            </w:pPr>
          </w:p>
        </w:tc>
        <w:tc>
          <w:tcPr>
            <w:tcW w:w="567" w:type="dxa"/>
            <w:shd w:val="clear" w:color="auto" w:fill="auto"/>
            <w:vAlign w:val="center"/>
          </w:tcPr>
          <w:p w14:paraId="55CF25F6" w14:textId="77777777" w:rsidR="00ED3F92" w:rsidRPr="007001F1" w:rsidRDefault="00ED3F92" w:rsidP="00872D5A">
            <w:pPr>
              <w:jc w:val="center"/>
              <w:rPr>
                <w:color w:val="000000"/>
                <w:sz w:val="22"/>
                <w:szCs w:val="22"/>
              </w:rPr>
            </w:pPr>
          </w:p>
        </w:tc>
        <w:tc>
          <w:tcPr>
            <w:tcW w:w="776" w:type="dxa"/>
            <w:shd w:val="clear" w:color="auto" w:fill="auto"/>
            <w:vAlign w:val="center"/>
          </w:tcPr>
          <w:p w14:paraId="06F026A4" w14:textId="77777777" w:rsidR="00ED3F92" w:rsidRPr="007001F1" w:rsidRDefault="00ED3F92" w:rsidP="00872D5A">
            <w:pPr>
              <w:jc w:val="center"/>
              <w:rPr>
                <w:color w:val="000000"/>
                <w:sz w:val="22"/>
                <w:szCs w:val="22"/>
              </w:rPr>
            </w:pPr>
          </w:p>
        </w:tc>
        <w:tc>
          <w:tcPr>
            <w:tcW w:w="1775" w:type="dxa"/>
            <w:shd w:val="clear" w:color="auto" w:fill="auto"/>
            <w:vAlign w:val="center"/>
          </w:tcPr>
          <w:p w14:paraId="460704A5" w14:textId="77777777" w:rsidR="00ED3F92" w:rsidRPr="007001F1" w:rsidRDefault="00ED3F92" w:rsidP="00872D5A">
            <w:pPr>
              <w:jc w:val="center"/>
              <w:rPr>
                <w:color w:val="000000"/>
                <w:sz w:val="22"/>
                <w:szCs w:val="22"/>
              </w:rPr>
            </w:pPr>
          </w:p>
        </w:tc>
      </w:tr>
      <w:tr w:rsidR="00872D5A" w:rsidRPr="007001F1" w14:paraId="22D18312" w14:textId="77777777" w:rsidTr="007261E4">
        <w:trPr>
          <w:trHeight w:val="20"/>
        </w:trPr>
        <w:tc>
          <w:tcPr>
            <w:tcW w:w="582" w:type="dxa"/>
            <w:shd w:val="clear" w:color="auto" w:fill="auto"/>
            <w:noWrap/>
            <w:vAlign w:val="center"/>
            <w:hideMark/>
          </w:tcPr>
          <w:p w14:paraId="46A4B9DE" w14:textId="77777777" w:rsidR="00872D5A" w:rsidRPr="007001F1" w:rsidRDefault="00872D5A"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87B519D" w14:textId="77777777" w:rsidR="00872D5A" w:rsidRPr="007001F1" w:rsidRDefault="00872D5A" w:rsidP="00EC1F84">
            <w:pPr>
              <w:jc w:val="both"/>
              <w:rPr>
                <w:color w:val="000000"/>
                <w:sz w:val="22"/>
                <w:szCs w:val="22"/>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6DF6D750"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AF0BC1"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62AFF9"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05BA87"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69F65B1B" w14:textId="77777777" w:rsidTr="007261E4">
        <w:trPr>
          <w:trHeight w:val="20"/>
        </w:trPr>
        <w:tc>
          <w:tcPr>
            <w:tcW w:w="582" w:type="dxa"/>
            <w:shd w:val="clear" w:color="auto" w:fill="auto"/>
            <w:noWrap/>
            <w:vAlign w:val="center"/>
            <w:hideMark/>
          </w:tcPr>
          <w:p w14:paraId="5A9DFB97" w14:textId="77777777" w:rsidR="00872D5A" w:rsidRPr="007001F1" w:rsidRDefault="00872D5A"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79C9B694" w14:textId="77777777" w:rsidR="00872D5A" w:rsidRPr="007001F1" w:rsidRDefault="00872D5A" w:rsidP="00EC1F84">
            <w:pPr>
              <w:jc w:val="both"/>
              <w:rPr>
                <w:color w:val="000000"/>
                <w:sz w:val="22"/>
                <w:szCs w:val="22"/>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4A6E4D17"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9058FB"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B23EB2"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1BFE44"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2EE76D5E" w14:textId="77777777" w:rsidTr="007261E4">
        <w:trPr>
          <w:trHeight w:val="758"/>
        </w:trPr>
        <w:tc>
          <w:tcPr>
            <w:tcW w:w="582" w:type="dxa"/>
            <w:vMerge w:val="restart"/>
            <w:shd w:val="clear" w:color="auto" w:fill="auto"/>
            <w:noWrap/>
            <w:vAlign w:val="center"/>
          </w:tcPr>
          <w:p w14:paraId="06CF5898" w14:textId="1DBBB4F5" w:rsidR="00ED3F92" w:rsidRPr="007001F1" w:rsidRDefault="00ED3F92"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B866BBA" w14:textId="642CEEB6" w:rsidR="00ED3F92" w:rsidRPr="007001F1" w:rsidRDefault="00ED3F92"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ins w:id="1465" w:author="Kramár Róbert" w:date="2017-07-26T17:39:00Z">
              <w:r w:rsidR="001C6287">
                <w:rPr>
                  <w:color w:val="000000"/>
                  <w:sz w:val="22"/>
                  <w:szCs w:val="22"/>
                </w:rPr>
                <w:t xml:space="preserve"> </w:t>
              </w:r>
            </w:ins>
            <w:r w:rsidRPr="007001F1">
              <w:rPr>
                <w:color w:val="000000"/>
                <w:sz w:val="22"/>
                <w:szCs w:val="22"/>
              </w:rPr>
              <w:t xml:space="preserve">28 ZVO? </w:t>
            </w:r>
          </w:p>
        </w:tc>
        <w:tc>
          <w:tcPr>
            <w:tcW w:w="567" w:type="dxa"/>
            <w:shd w:val="clear" w:color="auto" w:fill="auto"/>
            <w:vAlign w:val="center"/>
          </w:tcPr>
          <w:p w14:paraId="4EDF945D" w14:textId="77777777" w:rsidR="00ED3F92" w:rsidRPr="007001F1" w:rsidRDefault="00ED3F92" w:rsidP="00872D5A">
            <w:pPr>
              <w:jc w:val="center"/>
              <w:rPr>
                <w:color w:val="000000"/>
                <w:sz w:val="22"/>
                <w:szCs w:val="22"/>
              </w:rPr>
            </w:pPr>
          </w:p>
        </w:tc>
        <w:tc>
          <w:tcPr>
            <w:tcW w:w="567" w:type="dxa"/>
            <w:shd w:val="clear" w:color="auto" w:fill="auto"/>
            <w:vAlign w:val="center"/>
          </w:tcPr>
          <w:p w14:paraId="724B8CCC" w14:textId="77777777" w:rsidR="00ED3F92" w:rsidRPr="007001F1" w:rsidRDefault="00ED3F92" w:rsidP="00872D5A">
            <w:pPr>
              <w:jc w:val="center"/>
              <w:rPr>
                <w:color w:val="000000"/>
                <w:sz w:val="22"/>
                <w:szCs w:val="22"/>
              </w:rPr>
            </w:pPr>
          </w:p>
        </w:tc>
        <w:tc>
          <w:tcPr>
            <w:tcW w:w="776" w:type="dxa"/>
            <w:shd w:val="clear" w:color="auto" w:fill="auto"/>
            <w:vAlign w:val="center"/>
          </w:tcPr>
          <w:p w14:paraId="57656638" w14:textId="77777777" w:rsidR="00ED3F92" w:rsidRPr="007001F1" w:rsidRDefault="00ED3F92" w:rsidP="00872D5A">
            <w:pPr>
              <w:jc w:val="center"/>
              <w:rPr>
                <w:color w:val="000000"/>
                <w:sz w:val="22"/>
                <w:szCs w:val="22"/>
              </w:rPr>
            </w:pPr>
          </w:p>
        </w:tc>
        <w:tc>
          <w:tcPr>
            <w:tcW w:w="1775" w:type="dxa"/>
            <w:shd w:val="clear" w:color="auto" w:fill="auto"/>
            <w:vAlign w:val="center"/>
          </w:tcPr>
          <w:p w14:paraId="680F52C6" w14:textId="77777777" w:rsidR="00ED3F92" w:rsidRPr="007001F1" w:rsidRDefault="00ED3F92" w:rsidP="00872D5A">
            <w:pPr>
              <w:jc w:val="center"/>
              <w:rPr>
                <w:color w:val="000000"/>
                <w:sz w:val="22"/>
                <w:szCs w:val="22"/>
              </w:rPr>
            </w:pPr>
          </w:p>
        </w:tc>
      </w:tr>
      <w:tr w:rsidR="00ED3F92" w:rsidRPr="007001F1" w14:paraId="48629B7E" w14:textId="77777777" w:rsidTr="007261E4">
        <w:trPr>
          <w:trHeight w:val="757"/>
        </w:trPr>
        <w:tc>
          <w:tcPr>
            <w:tcW w:w="582" w:type="dxa"/>
            <w:vMerge/>
            <w:shd w:val="clear" w:color="auto" w:fill="auto"/>
            <w:noWrap/>
            <w:vAlign w:val="center"/>
          </w:tcPr>
          <w:p w14:paraId="0CAEEB09"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2D7B623B" w14:textId="1E67EF35" w:rsidR="00ED3F92" w:rsidRPr="007001F1" w:rsidRDefault="00ED3F92" w:rsidP="00EC1F84">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ins w:id="1466" w:author="Kramár Róbert" w:date="2018-04-27T17:26:00Z">
              <w:r w:rsidR="007F62A7">
                <w:rPr>
                  <w:color w:val="000000"/>
                  <w:sz w:val="22"/>
                  <w:szCs w:val="22"/>
                </w:rPr>
                <w:t xml:space="preserve">alebo v správe o zákazke </w:t>
              </w:r>
            </w:ins>
            <w:r w:rsidRPr="007001F1">
              <w:rPr>
                <w:color w:val="000000"/>
                <w:sz w:val="22"/>
                <w:szCs w:val="22"/>
              </w:rPr>
              <w:t>odôvodnenie?</w:t>
            </w:r>
          </w:p>
        </w:tc>
        <w:tc>
          <w:tcPr>
            <w:tcW w:w="567" w:type="dxa"/>
            <w:shd w:val="clear" w:color="auto" w:fill="auto"/>
            <w:vAlign w:val="center"/>
          </w:tcPr>
          <w:p w14:paraId="7174407B" w14:textId="77777777" w:rsidR="00ED3F92" w:rsidRPr="007001F1" w:rsidRDefault="00ED3F92" w:rsidP="00872D5A">
            <w:pPr>
              <w:jc w:val="center"/>
              <w:rPr>
                <w:color w:val="000000"/>
                <w:sz w:val="22"/>
                <w:szCs w:val="22"/>
              </w:rPr>
            </w:pPr>
          </w:p>
        </w:tc>
        <w:tc>
          <w:tcPr>
            <w:tcW w:w="567" w:type="dxa"/>
            <w:shd w:val="clear" w:color="auto" w:fill="auto"/>
            <w:vAlign w:val="center"/>
          </w:tcPr>
          <w:p w14:paraId="13DAA0BA" w14:textId="77777777" w:rsidR="00ED3F92" w:rsidRPr="007001F1" w:rsidRDefault="00ED3F92" w:rsidP="00872D5A">
            <w:pPr>
              <w:jc w:val="center"/>
              <w:rPr>
                <w:color w:val="000000"/>
                <w:sz w:val="22"/>
                <w:szCs w:val="22"/>
              </w:rPr>
            </w:pPr>
          </w:p>
        </w:tc>
        <w:tc>
          <w:tcPr>
            <w:tcW w:w="776" w:type="dxa"/>
            <w:shd w:val="clear" w:color="auto" w:fill="auto"/>
            <w:vAlign w:val="center"/>
          </w:tcPr>
          <w:p w14:paraId="4554C4BB" w14:textId="77777777" w:rsidR="00ED3F92" w:rsidRPr="007001F1" w:rsidRDefault="00ED3F92" w:rsidP="00872D5A">
            <w:pPr>
              <w:jc w:val="center"/>
              <w:rPr>
                <w:color w:val="000000"/>
                <w:sz w:val="22"/>
                <w:szCs w:val="22"/>
              </w:rPr>
            </w:pPr>
          </w:p>
        </w:tc>
        <w:tc>
          <w:tcPr>
            <w:tcW w:w="1775" w:type="dxa"/>
            <w:shd w:val="clear" w:color="auto" w:fill="auto"/>
            <w:vAlign w:val="center"/>
          </w:tcPr>
          <w:p w14:paraId="600C0682" w14:textId="77777777" w:rsidR="00ED3F92" w:rsidRPr="007001F1" w:rsidRDefault="00ED3F92" w:rsidP="00872D5A">
            <w:pPr>
              <w:jc w:val="center"/>
              <w:rPr>
                <w:color w:val="000000"/>
                <w:sz w:val="22"/>
                <w:szCs w:val="22"/>
              </w:rPr>
            </w:pPr>
          </w:p>
        </w:tc>
      </w:tr>
      <w:tr w:rsidR="00872D5A" w:rsidRPr="007001F1" w14:paraId="716E3C2A" w14:textId="77777777" w:rsidTr="007261E4">
        <w:trPr>
          <w:trHeight w:val="20"/>
        </w:trPr>
        <w:tc>
          <w:tcPr>
            <w:tcW w:w="582" w:type="dxa"/>
            <w:shd w:val="clear" w:color="auto" w:fill="auto"/>
            <w:noWrap/>
            <w:vAlign w:val="center"/>
            <w:hideMark/>
          </w:tcPr>
          <w:p w14:paraId="2B1203EF" w14:textId="5B8D7099" w:rsidR="00872D5A" w:rsidRPr="007001F1" w:rsidRDefault="00517473"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D2DBB97" w14:textId="2ACEB98C" w:rsidR="00872D5A" w:rsidRPr="007001F1" w:rsidRDefault="00872D5A" w:rsidP="00EC1F84">
            <w:pPr>
              <w:jc w:val="both"/>
              <w:rPr>
                <w:color w:val="000000"/>
                <w:sz w:val="22"/>
                <w:szCs w:val="22"/>
              </w:rPr>
            </w:pPr>
            <w:r w:rsidRPr="007001F1">
              <w:rPr>
                <w:color w:val="000000"/>
                <w:sz w:val="22"/>
                <w:szCs w:val="22"/>
              </w:rPr>
              <w:t>Bol zamestnanec vykonávajúci kontrolu oboznámený s rizikovými indikátormi</w:t>
            </w:r>
            <w:del w:id="1467" w:author="Kramár Róbert" w:date="2017-05-15T13:33:00Z">
              <w:r w:rsidRPr="007001F1" w:rsidDel="00A128DC">
                <w:rPr>
                  <w:color w:val="000000"/>
                  <w:sz w:val="22"/>
                  <w:szCs w:val="22"/>
                </w:rPr>
                <w:delText>, ktoré sú uvedené v Systéme riadenia EŠIF</w:delText>
              </w:r>
            </w:del>
            <w:ins w:id="1468" w:author="Kramár Róbert" w:date="2017-07-26T17:39:00Z">
              <w:r w:rsidR="001C6287">
                <w:rPr>
                  <w:color w:val="000000"/>
                  <w:sz w:val="22"/>
                  <w:szCs w:val="22"/>
                </w:rPr>
                <w:t xml:space="preserve"> </w:t>
              </w:r>
            </w:ins>
            <w:ins w:id="1469"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4A2B7E" w:rsidRPr="007001F1">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8292E9"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4A9C48"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5A535E"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B3D157C"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731E80CB" w14:textId="77777777" w:rsidTr="007261E4">
        <w:trPr>
          <w:trHeight w:val="20"/>
        </w:trPr>
        <w:tc>
          <w:tcPr>
            <w:tcW w:w="582" w:type="dxa"/>
            <w:shd w:val="clear" w:color="auto" w:fill="auto"/>
            <w:noWrap/>
            <w:vAlign w:val="center"/>
            <w:hideMark/>
          </w:tcPr>
          <w:p w14:paraId="2D071CDB" w14:textId="5C257300" w:rsidR="00872D5A" w:rsidRPr="007001F1" w:rsidRDefault="00517473"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4EAD24E" w14:textId="77777777" w:rsidR="00872D5A" w:rsidRPr="007001F1" w:rsidRDefault="00872D5A"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F92BE85"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BA3D964"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7D7D2CE"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BEFDE2"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5662F24F" w14:textId="77777777" w:rsidTr="007261E4">
        <w:trPr>
          <w:trHeight w:val="20"/>
        </w:trPr>
        <w:tc>
          <w:tcPr>
            <w:tcW w:w="582" w:type="dxa"/>
            <w:shd w:val="clear" w:color="auto" w:fill="auto"/>
            <w:noWrap/>
            <w:vAlign w:val="center"/>
            <w:hideMark/>
          </w:tcPr>
          <w:p w14:paraId="743FE6B3" w14:textId="23B9BA8B" w:rsidR="00872D5A" w:rsidRPr="007001F1" w:rsidRDefault="00517473"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2826413" w14:textId="4A328AB5" w:rsidR="00872D5A" w:rsidRPr="007001F1" w:rsidRDefault="00872D5A" w:rsidP="00EC1F84">
            <w:pPr>
              <w:jc w:val="both"/>
              <w:rPr>
                <w:color w:val="000000"/>
                <w:sz w:val="22"/>
                <w:szCs w:val="22"/>
              </w:rPr>
            </w:pPr>
            <w:del w:id="1470" w:author="Kramár Róbert" w:date="2017-05-15T13:14:00Z">
              <w:r w:rsidRPr="007001F1" w:rsidDel="0088057F">
                <w:rPr>
                  <w:color w:val="000000"/>
                  <w:sz w:val="22"/>
                  <w:szCs w:val="22"/>
                </w:rPr>
                <w:delText xml:space="preserve">Boli pri zadávaní zákazky </w:delText>
              </w:r>
              <w:r w:rsidR="004A2B7E"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471" w:author="Kramár Róbert" w:date="2017-05-15T13:14:00Z">
              <w:r w:rsidR="0088057F" w:rsidRPr="007001F1">
                <w:rPr>
                  <w:color w:val="000000"/>
                  <w:sz w:val="22"/>
                  <w:szCs w:val="22"/>
                </w:rPr>
                <w:t xml:space="preserve">Boli pri zadávaní zákazky dodržané princípy v zmysle § 10 ods. 2 ZVO? </w:t>
              </w:r>
            </w:ins>
            <w:ins w:id="1472"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6F462143"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0770AE9"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EA8B5A"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F0B52A"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4D89DEEC" w14:textId="77777777" w:rsidTr="002B4A5C">
        <w:trPr>
          <w:trHeight w:val="292"/>
        </w:trPr>
        <w:tc>
          <w:tcPr>
            <w:tcW w:w="582" w:type="dxa"/>
            <w:vMerge w:val="restart"/>
            <w:shd w:val="clear" w:color="auto" w:fill="auto"/>
            <w:noWrap/>
            <w:vAlign w:val="center"/>
            <w:hideMark/>
          </w:tcPr>
          <w:p w14:paraId="2CF6A9AD" w14:textId="27361D6C" w:rsidR="00ED3F92" w:rsidRPr="007001F1" w:rsidRDefault="00ED3F92"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DD817AF" w14:textId="1DE7E6AB" w:rsidR="00ED3F92" w:rsidRPr="007001F1" w:rsidRDefault="00ED3F92"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36115324"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1AF5941"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FFEFE6"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BA329DD"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71242ECF" w14:textId="77777777" w:rsidTr="007261E4">
        <w:trPr>
          <w:trHeight w:val="675"/>
        </w:trPr>
        <w:tc>
          <w:tcPr>
            <w:tcW w:w="582" w:type="dxa"/>
            <w:vMerge/>
            <w:shd w:val="clear" w:color="auto" w:fill="auto"/>
            <w:noWrap/>
            <w:vAlign w:val="center"/>
          </w:tcPr>
          <w:p w14:paraId="2C50ED24"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7A6518D" w14:textId="6488E3D8" w:rsidR="00ED3F92" w:rsidRPr="007001F1" w:rsidRDefault="00ED3F92" w:rsidP="00EC1F84">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2934F0A" w14:textId="77777777" w:rsidR="00ED3F92" w:rsidRPr="007001F1" w:rsidRDefault="00ED3F92" w:rsidP="00872D5A">
            <w:pPr>
              <w:jc w:val="center"/>
              <w:rPr>
                <w:color w:val="000000"/>
                <w:sz w:val="22"/>
                <w:szCs w:val="22"/>
              </w:rPr>
            </w:pPr>
          </w:p>
        </w:tc>
        <w:tc>
          <w:tcPr>
            <w:tcW w:w="567" w:type="dxa"/>
            <w:shd w:val="clear" w:color="auto" w:fill="auto"/>
            <w:vAlign w:val="center"/>
          </w:tcPr>
          <w:p w14:paraId="684BEAAD" w14:textId="77777777" w:rsidR="00ED3F92" w:rsidRPr="007001F1" w:rsidRDefault="00ED3F92" w:rsidP="00872D5A">
            <w:pPr>
              <w:jc w:val="center"/>
              <w:rPr>
                <w:color w:val="000000"/>
                <w:sz w:val="22"/>
                <w:szCs w:val="22"/>
              </w:rPr>
            </w:pPr>
          </w:p>
        </w:tc>
        <w:tc>
          <w:tcPr>
            <w:tcW w:w="776" w:type="dxa"/>
            <w:shd w:val="clear" w:color="auto" w:fill="auto"/>
            <w:vAlign w:val="center"/>
          </w:tcPr>
          <w:p w14:paraId="4376E9F5" w14:textId="77777777" w:rsidR="00ED3F92" w:rsidRPr="007001F1" w:rsidRDefault="00ED3F92" w:rsidP="00872D5A">
            <w:pPr>
              <w:jc w:val="center"/>
              <w:rPr>
                <w:color w:val="000000"/>
                <w:sz w:val="22"/>
                <w:szCs w:val="22"/>
              </w:rPr>
            </w:pPr>
          </w:p>
        </w:tc>
        <w:tc>
          <w:tcPr>
            <w:tcW w:w="1775" w:type="dxa"/>
            <w:shd w:val="clear" w:color="auto" w:fill="auto"/>
            <w:vAlign w:val="center"/>
          </w:tcPr>
          <w:p w14:paraId="43FA3731" w14:textId="77777777" w:rsidR="00ED3F92" w:rsidRPr="007001F1" w:rsidRDefault="00ED3F92" w:rsidP="00872D5A">
            <w:pPr>
              <w:jc w:val="center"/>
              <w:rPr>
                <w:color w:val="000000"/>
                <w:sz w:val="22"/>
                <w:szCs w:val="22"/>
              </w:rPr>
            </w:pPr>
          </w:p>
        </w:tc>
      </w:tr>
      <w:tr w:rsidR="00ED3F92" w:rsidRPr="007001F1" w14:paraId="2ADB638A" w14:textId="77777777" w:rsidTr="007261E4">
        <w:trPr>
          <w:trHeight w:val="675"/>
        </w:trPr>
        <w:tc>
          <w:tcPr>
            <w:tcW w:w="582" w:type="dxa"/>
            <w:vMerge/>
            <w:shd w:val="clear" w:color="auto" w:fill="auto"/>
            <w:noWrap/>
            <w:vAlign w:val="center"/>
          </w:tcPr>
          <w:p w14:paraId="1424BD8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086AC8B" w14:textId="04C0E35B" w:rsidR="00ED3F92" w:rsidRPr="007001F1" w:rsidRDefault="00ED3F92"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996308E" w14:textId="77777777" w:rsidR="00ED3F92" w:rsidRPr="007001F1" w:rsidRDefault="00ED3F92" w:rsidP="00872D5A">
            <w:pPr>
              <w:jc w:val="center"/>
              <w:rPr>
                <w:color w:val="000000"/>
                <w:sz w:val="22"/>
                <w:szCs w:val="22"/>
              </w:rPr>
            </w:pPr>
          </w:p>
        </w:tc>
        <w:tc>
          <w:tcPr>
            <w:tcW w:w="567" w:type="dxa"/>
            <w:shd w:val="clear" w:color="auto" w:fill="auto"/>
            <w:vAlign w:val="center"/>
          </w:tcPr>
          <w:p w14:paraId="01D18C2F" w14:textId="77777777" w:rsidR="00ED3F92" w:rsidRPr="007001F1" w:rsidRDefault="00ED3F92" w:rsidP="00872D5A">
            <w:pPr>
              <w:jc w:val="center"/>
              <w:rPr>
                <w:color w:val="000000"/>
                <w:sz w:val="22"/>
                <w:szCs w:val="22"/>
              </w:rPr>
            </w:pPr>
          </w:p>
        </w:tc>
        <w:tc>
          <w:tcPr>
            <w:tcW w:w="776" w:type="dxa"/>
            <w:shd w:val="clear" w:color="auto" w:fill="auto"/>
            <w:vAlign w:val="center"/>
          </w:tcPr>
          <w:p w14:paraId="5EFB9D52" w14:textId="77777777" w:rsidR="00ED3F92" w:rsidRPr="007001F1" w:rsidRDefault="00ED3F92" w:rsidP="00872D5A">
            <w:pPr>
              <w:jc w:val="center"/>
              <w:rPr>
                <w:color w:val="000000"/>
                <w:sz w:val="22"/>
                <w:szCs w:val="22"/>
              </w:rPr>
            </w:pPr>
          </w:p>
        </w:tc>
        <w:tc>
          <w:tcPr>
            <w:tcW w:w="1775" w:type="dxa"/>
            <w:shd w:val="clear" w:color="auto" w:fill="auto"/>
            <w:vAlign w:val="center"/>
          </w:tcPr>
          <w:p w14:paraId="75CF401C" w14:textId="77777777" w:rsidR="00ED3F92" w:rsidRPr="007001F1" w:rsidRDefault="00ED3F92" w:rsidP="00872D5A">
            <w:pPr>
              <w:jc w:val="center"/>
              <w:rPr>
                <w:color w:val="000000"/>
                <w:sz w:val="22"/>
                <w:szCs w:val="22"/>
              </w:rPr>
            </w:pPr>
          </w:p>
        </w:tc>
      </w:tr>
      <w:tr w:rsidR="00ED3F92" w:rsidRPr="007001F1" w14:paraId="7AF4672F" w14:textId="77777777" w:rsidTr="002B4A5C">
        <w:trPr>
          <w:trHeight w:val="364"/>
        </w:trPr>
        <w:tc>
          <w:tcPr>
            <w:tcW w:w="582" w:type="dxa"/>
            <w:vMerge w:val="restart"/>
            <w:shd w:val="clear" w:color="auto" w:fill="auto"/>
            <w:noWrap/>
            <w:vAlign w:val="center"/>
            <w:hideMark/>
          </w:tcPr>
          <w:p w14:paraId="3D39E332" w14:textId="6213712E" w:rsidR="00ED3F92" w:rsidRPr="007001F1" w:rsidRDefault="00ED3F92" w:rsidP="00872D5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0CDB85F" w14:textId="0E430BBA" w:rsidR="00ED3F92" w:rsidRPr="007001F1" w:rsidRDefault="00ED3F92" w:rsidP="00EC1F84">
            <w:pPr>
              <w:jc w:val="both"/>
              <w:rPr>
                <w:color w:val="000000"/>
                <w:sz w:val="22"/>
                <w:szCs w:val="22"/>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14:paraId="1F271218"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EDE6AE"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B77163"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85A414"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7564D01E" w14:textId="77777777" w:rsidTr="007261E4">
        <w:trPr>
          <w:trHeight w:val="757"/>
        </w:trPr>
        <w:tc>
          <w:tcPr>
            <w:tcW w:w="582" w:type="dxa"/>
            <w:vMerge/>
            <w:shd w:val="clear" w:color="auto" w:fill="auto"/>
            <w:noWrap/>
            <w:vAlign w:val="center"/>
          </w:tcPr>
          <w:p w14:paraId="0D34AFDA"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94AE828" w14:textId="08180A58" w:rsidR="00ED3F92" w:rsidRPr="007001F1" w:rsidRDefault="00ED3F92"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9B91596" w14:textId="77777777" w:rsidR="00ED3F92" w:rsidRPr="007001F1" w:rsidRDefault="00ED3F92" w:rsidP="00872D5A">
            <w:pPr>
              <w:jc w:val="center"/>
              <w:rPr>
                <w:color w:val="000000"/>
                <w:sz w:val="22"/>
                <w:szCs w:val="22"/>
              </w:rPr>
            </w:pPr>
          </w:p>
        </w:tc>
        <w:tc>
          <w:tcPr>
            <w:tcW w:w="567" w:type="dxa"/>
            <w:shd w:val="clear" w:color="auto" w:fill="auto"/>
            <w:vAlign w:val="center"/>
          </w:tcPr>
          <w:p w14:paraId="1C7DC0CF" w14:textId="77777777" w:rsidR="00ED3F92" w:rsidRPr="007001F1" w:rsidRDefault="00ED3F92" w:rsidP="00872D5A">
            <w:pPr>
              <w:jc w:val="center"/>
              <w:rPr>
                <w:color w:val="000000"/>
                <w:sz w:val="22"/>
                <w:szCs w:val="22"/>
              </w:rPr>
            </w:pPr>
          </w:p>
        </w:tc>
        <w:tc>
          <w:tcPr>
            <w:tcW w:w="776" w:type="dxa"/>
            <w:shd w:val="clear" w:color="auto" w:fill="auto"/>
            <w:vAlign w:val="center"/>
          </w:tcPr>
          <w:p w14:paraId="1F5A8A36" w14:textId="77777777" w:rsidR="00ED3F92" w:rsidRPr="007001F1" w:rsidRDefault="00ED3F92" w:rsidP="00872D5A">
            <w:pPr>
              <w:jc w:val="center"/>
              <w:rPr>
                <w:color w:val="000000"/>
                <w:sz w:val="22"/>
                <w:szCs w:val="22"/>
              </w:rPr>
            </w:pPr>
          </w:p>
        </w:tc>
        <w:tc>
          <w:tcPr>
            <w:tcW w:w="1775" w:type="dxa"/>
            <w:shd w:val="clear" w:color="auto" w:fill="auto"/>
            <w:vAlign w:val="center"/>
          </w:tcPr>
          <w:p w14:paraId="6F74F841" w14:textId="77777777" w:rsidR="00ED3F92" w:rsidRPr="007001F1" w:rsidRDefault="00ED3F92" w:rsidP="00872D5A">
            <w:pPr>
              <w:jc w:val="center"/>
              <w:rPr>
                <w:color w:val="000000"/>
                <w:sz w:val="22"/>
                <w:szCs w:val="22"/>
              </w:rPr>
            </w:pPr>
          </w:p>
        </w:tc>
      </w:tr>
      <w:tr w:rsidR="00ED3F92" w:rsidRPr="007001F1" w14:paraId="5CB85B9A" w14:textId="77777777" w:rsidTr="007261E4">
        <w:trPr>
          <w:trHeight w:val="1140"/>
        </w:trPr>
        <w:tc>
          <w:tcPr>
            <w:tcW w:w="582" w:type="dxa"/>
            <w:vMerge w:val="restart"/>
            <w:shd w:val="clear" w:color="auto" w:fill="auto"/>
            <w:noWrap/>
            <w:vAlign w:val="center"/>
            <w:hideMark/>
          </w:tcPr>
          <w:p w14:paraId="0D2760B3" w14:textId="1EE9CD5A" w:rsidR="00ED3F92" w:rsidRPr="007001F1" w:rsidRDefault="00ED3F92" w:rsidP="00872D5A">
            <w:pPr>
              <w:jc w:val="center"/>
              <w:rPr>
                <w:color w:val="000000"/>
                <w:sz w:val="22"/>
                <w:szCs w:val="22"/>
              </w:rPr>
            </w:pPr>
            <w:r w:rsidRPr="007001F1">
              <w:rPr>
                <w:color w:val="000000"/>
                <w:sz w:val="22"/>
                <w:szCs w:val="22"/>
              </w:rPr>
              <w:lastRenderedPageBreak/>
              <w:t>10</w:t>
            </w:r>
          </w:p>
        </w:tc>
        <w:tc>
          <w:tcPr>
            <w:tcW w:w="4820" w:type="dxa"/>
            <w:gridSpan w:val="2"/>
            <w:shd w:val="clear" w:color="auto" w:fill="auto"/>
            <w:vAlign w:val="center"/>
            <w:hideMark/>
          </w:tcPr>
          <w:p w14:paraId="3AB578C9" w14:textId="6555288C" w:rsidR="00ED3F92" w:rsidRPr="007001F1" w:rsidRDefault="00ED3F92"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EE794FA"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4B327A"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DC7598"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982B0E"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4EEFEF25" w14:textId="77777777" w:rsidTr="007261E4">
        <w:trPr>
          <w:trHeight w:val="1140"/>
        </w:trPr>
        <w:tc>
          <w:tcPr>
            <w:tcW w:w="582" w:type="dxa"/>
            <w:vMerge/>
            <w:shd w:val="clear" w:color="auto" w:fill="auto"/>
            <w:noWrap/>
            <w:vAlign w:val="center"/>
          </w:tcPr>
          <w:p w14:paraId="31EB8287"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2FB35A2" w14:textId="5E00B465" w:rsidR="00ED3F92" w:rsidRPr="007001F1" w:rsidRDefault="00ED3F92" w:rsidP="00EC1F84">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6A45515B" w14:textId="77777777" w:rsidR="00ED3F92" w:rsidRPr="007001F1" w:rsidRDefault="00ED3F92" w:rsidP="00872D5A">
            <w:pPr>
              <w:jc w:val="center"/>
              <w:rPr>
                <w:color w:val="000000"/>
                <w:sz w:val="22"/>
                <w:szCs w:val="22"/>
              </w:rPr>
            </w:pPr>
          </w:p>
        </w:tc>
        <w:tc>
          <w:tcPr>
            <w:tcW w:w="567" w:type="dxa"/>
            <w:shd w:val="clear" w:color="auto" w:fill="auto"/>
            <w:vAlign w:val="center"/>
          </w:tcPr>
          <w:p w14:paraId="004EF12B" w14:textId="77777777" w:rsidR="00ED3F92" w:rsidRPr="007001F1" w:rsidRDefault="00ED3F92" w:rsidP="00872D5A">
            <w:pPr>
              <w:jc w:val="center"/>
              <w:rPr>
                <w:color w:val="000000"/>
                <w:sz w:val="22"/>
                <w:szCs w:val="22"/>
              </w:rPr>
            </w:pPr>
          </w:p>
        </w:tc>
        <w:tc>
          <w:tcPr>
            <w:tcW w:w="776" w:type="dxa"/>
            <w:shd w:val="clear" w:color="auto" w:fill="auto"/>
            <w:vAlign w:val="center"/>
          </w:tcPr>
          <w:p w14:paraId="6F86C1AE" w14:textId="77777777" w:rsidR="00ED3F92" w:rsidRPr="007001F1" w:rsidRDefault="00ED3F92" w:rsidP="00872D5A">
            <w:pPr>
              <w:jc w:val="center"/>
              <w:rPr>
                <w:color w:val="000000"/>
                <w:sz w:val="22"/>
                <w:szCs w:val="22"/>
              </w:rPr>
            </w:pPr>
          </w:p>
        </w:tc>
        <w:tc>
          <w:tcPr>
            <w:tcW w:w="1775" w:type="dxa"/>
            <w:shd w:val="clear" w:color="auto" w:fill="auto"/>
            <w:vAlign w:val="center"/>
          </w:tcPr>
          <w:p w14:paraId="1FC11FDC" w14:textId="77777777" w:rsidR="00ED3F92" w:rsidRPr="007001F1" w:rsidRDefault="00ED3F92" w:rsidP="00872D5A">
            <w:pPr>
              <w:jc w:val="center"/>
              <w:rPr>
                <w:color w:val="000000"/>
                <w:sz w:val="22"/>
                <w:szCs w:val="22"/>
              </w:rPr>
            </w:pPr>
          </w:p>
        </w:tc>
      </w:tr>
      <w:tr w:rsidR="00872D5A" w:rsidRPr="007001F1" w14:paraId="42378F99" w14:textId="77777777" w:rsidTr="007261E4">
        <w:trPr>
          <w:trHeight w:val="20"/>
        </w:trPr>
        <w:tc>
          <w:tcPr>
            <w:tcW w:w="582" w:type="dxa"/>
            <w:shd w:val="clear" w:color="auto" w:fill="auto"/>
            <w:noWrap/>
            <w:vAlign w:val="center"/>
            <w:hideMark/>
          </w:tcPr>
          <w:p w14:paraId="279F0088" w14:textId="0A77AECB" w:rsidR="00872D5A" w:rsidRPr="007001F1" w:rsidRDefault="00517473" w:rsidP="00872D5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19E4363A" w14:textId="5B16A8B6" w:rsidR="00872D5A" w:rsidRPr="007001F1" w:rsidRDefault="00872D5A" w:rsidP="00EC1F84">
            <w:pPr>
              <w:jc w:val="both"/>
              <w:rPr>
                <w:color w:val="000000"/>
                <w:sz w:val="22"/>
                <w:szCs w:val="22"/>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3011A39"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57DDAA"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DF9E40"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C6A869"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0084F596" w14:textId="77777777" w:rsidTr="007261E4">
        <w:trPr>
          <w:trHeight w:val="20"/>
        </w:trPr>
        <w:tc>
          <w:tcPr>
            <w:tcW w:w="582" w:type="dxa"/>
            <w:shd w:val="clear" w:color="auto" w:fill="auto"/>
            <w:noWrap/>
            <w:vAlign w:val="center"/>
            <w:hideMark/>
          </w:tcPr>
          <w:p w14:paraId="688CB70C" w14:textId="2C7964F5" w:rsidR="00872D5A" w:rsidRPr="007001F1" w:rsidRDefault="00517473" w:rsidP="00872D5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795738B9" w14:textId="77777777" w:rsidR="00872D5A" w:rsidRPr="007001F1" w:rsidRDefault="00872D5A" w:rsidP="00EC1F84">
            <w:pPr>
              <w:jc w:val="both"/>
              <w:rPr>
                <w:color w:val="000000"/>
                <w:sz w:val="22"/>
                <w:szCs w:val="22"/>
              </w:rPr>
            </w:pPr>
            <w:r w:rsidRPr="007001F1">
              <w:rPr>
                <w:color w:val="000000"/>
                <w:sz w:val="22"/>
                <w:szCs w:val="22"/>
              </w:rPr>
              <w:t>Zaslal verejný obstarávateľ publikačnému úradu a úradu oznámenie o dobrovoľnej transparentnosti ex-</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14:paraId="22280A98"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2B2695"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741945"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FA1859"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6CB9BB82" w14:textId="77777777" w:rsidTr="007261E4">
        <w:trPr>
          <w:trHeight w:val="758"/>
        </w:trPr>
        <w:tc>
          <w:tcPr>
            <w:tcW w:w="582" w:type="dxa"/>
            <w:vMerge w:val="restart"/>
            <w:shd w:val="clear" w:color="auto" w:fill="auto"/>
            <w:noWrap/>
            <w:vAlign w:val="center"/>
            <w:hideMark/>
          </w:tcPr>
          <w:p w14:paraId="21718BF2" w14:textId="7D4D68AA" w:rsidR="00ED3F92" w:rsidRPr="007001F1" w:rsidRDefault="00ED3F92">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1C129749" w14:textId="0F016CBD" w:rsidR="00ED3F92" w:rsidRPr="007001F1" w:rsidRDefault="00ED3F92" w:rsidP="00EC1F84">
            <w:pPr>
              <w:jc w:val="both"/>
              <w:rPr>
                <w:sz w:val="22"/>
                <w:szCs w:val="22"/>
              </w:rPr>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1042933B"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16EB63"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513491"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5A8554"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408B6A14" w14:textId="77777777" w:rsidTr="002B4A5C">
        <w:trPr>
          <w:trHeight w:val="274"/>
        </w:trPr>
        <w:tc>
          <w:tcPr>
            <w:tcW w:w="582" w:type="dxa"/>
            <w:vMerge/>
            <w:shd w:val="clear" w:color="auto" w:fill="auto"/>
            <w:noWrap/>
            <w:vAlign w:val="center"/>
          </w:tcPr>
          <w:p w14:paraId="5DCF7712" w14:textId="77777777" w:rsidR="00ED3F92" w:rsidRPr="007001F1" w:rsidRDefault="00ED3F92">
            <w:pPr>
              <w:jc w:val="center"/>
              <w:rPr>
                <w:color w:val="000000"/>
                <w:sz w:val="22"/>
                <w:szCs w:val="22"/>
              </w:rPr>
            </w:pPr>
          </w:p>
        </w:tc>
        <w:tc>
          <w:tcPr>
            <w:tcW w:w="4820" w:type="dxa"/>
            <w:gridSpan w:val="2"/>
            <w:shd w:val="clear" w:color="auto" w:fill="auto"/>
            <w:vAlign w:val="center"/>
          </w:tcPr>
          <w:p w14:paraId="7B17D1CA" w14:textId="12B2F93C" w:rsidR="00ED3F92" w:rsidRPr="007001F1" w:rsidRDefault="00ED3F92" w:rsidP="00EC1F84">
            <w:pPr>
              <w:jc w:val="both"/>
              <w:rPr>
                <w:sz w:val="22"/>
                <w:szCs w:val="22"/>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5BD833EF" w14:textId="77777777" w:rsidR="00ED3F92" w:rsidRPr="007001F1" w:rsidRDefault="00ED3F92" w:rsidP="00872D5A">
            <w:pPr>
              <w:jc w:val="center"/>
              <w:rPr>
                <w:color w:val="000000"/>
                <w:sz w:val="22"/>
                <w:szCs w:val="22"/>
              </w:rPr>
            </w:pPr>
          </w:p>
        </w:tc>
        <w:tc>
          <w:tcPr>
            <w:tcW w:w="567" w:type="dxa"/>
            <w:shd w:val="clear" w:color="auto" w:fill="auto"/>
            <w:vAlign w:val="center"/>
          </w:tcPr>
          <w:p w14:paraId="104D33EA" w14:textId="77777777" w:rsidR="00ED3F92" w:rsidRPr="007001F1" w:rsidRDefault="00ED3F92" w:rsidP="00872D5A">
            <w:pPr>
              <w:jc w:val="center"/>
              <w:rPr>
                <w:color w:val="000000"/>
                <w:sz w:val="22"/>
                <w:szCs w:val="22"/>
              </w:rPr>
            </w:pPr>
          </w:p>
        </w:tc>
        <w:tc>
          <w:tcPr>
            <w:tcW w:w="776" w:type="dxa"/>
            <w:shd w:val="clear" w:color="auto" w:fill="auto"/>
            <w:vAlign w:val="center"/>
          </w:tcPr>
          <w:p w14:paraId="7CCD548C" w14:textId="77777777" w:rsidR="00ED3F92" w:rsidRPr="007001F1" w:rsidRDefault="00ED3F92" w:rsidP="00872D5A">
            <w:pPr>
              <w:jc w:val="center"/>
              <w:rPr>
                <w:color w:val="000000"/>
                <w:sz w:val="22"/>
                <w:szCs w:val="22"/>
              </w:rPr>
            </w:pPr>
          </w:p>
        </w:tc>
        <w:tc>
          <w:tcPr>
            <w:tcW w:w="1775" w:type="dxa"/>
            <w:shd w:val="clear" w:color="auto" w:fill="auto"/>
            <w:vAlign w:val="center"/>
          </w:tcPr>
          <w:p w14:paraId="6C317611" w14:textId="77777777" w:rsidR="00ED3F92" w:rsidRPr="007001F1" w:rsidRDefault="00ED3F92" w:rsidP="00872D5A">
            <w:pPr>
              <w:jc w:val="center"/>
              <w:rPr>
                <w:color w:val="000000"/>
                <w:sz w:val="22"/>
                <w:szCs w:val="22"/>
              </w:rPr>
            </w:pPr>
          </w:p>
        </w:tc>
      </w:tr>
      <w:tr w:rsidR="002F51B0" w:rsidRPr="007001F1" w14:paraId="7D95C253" w14:textId="77777777" w:rsidTr="007261E4">
        <w:trPr>
          <w:trHeight w:val="20"/>
        </w:trPr>
        <w:tc>
          <w:tcPr>
            <w:tcW w:w="582" w:type="dxa"/>
            <w:shd w:val="clear" w:color="auto" w:fill="auto"/>
            <w:noWrap/>
            <w:vAlign w:val="center"/>
          </w:tcPr>
          <w:p w14:paraId="39EA9919" w14:textId="1DB5384C" w:rsidR="002F51B0" w:rsidRPr="007001F1" w:rsidDel="002F51B0" w:rsidRDefault="00517473" w:rsidP="002F51B0">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780037A9" w14:textId="77275345" w:rsidR="002F51B0" w:rsidRPr="007001F1" w:rsidRDefault="002F51B0" w:rsidP="00EC1F84">
            <w:pPr>
              <w:jc w:val="both"/>
              <w:rPr>
                <w:color w:val="000000"/>
                <w:sz w:val="22"/>
                <w:szCs w:val="22"/>
              </w:rPr>
            </w:pPr>
            <w:r w:rsidRPr="007001F1">
              <w:rPr>
                <w:sz w:val="22"/>
                <w:szCs w:val="22"/>
              </w:rPr>
              <w:t>Vyhotovil verejný obstarávateľ z priameho rokovacieho konania zápisnicu?</w:t>
            </w:r>
          </w:p>
        </w:tc>
        <w:tc>
          <w:tcPr>
            <w:tcW w:w="567" w:type="dxa"/>
            <w:shd w:val="clear" w:color="auto" w:fill="auto"/>
            <w:vAlign w:val="center"/>
          </w:tcPr>
          <w:p w14:paraId="3B643798" w14:textId="77777777" w:rsidR="002F51B0" w:rsidRPr="007001F1" w:rsidRDefault="002F51B0" w:rsidP="00872D5A">
            <w:pPr>
              <w:jc w:val="center"/>
              <w:rPr>
                <w:color w:val="000000"/>
                <w:sz w:val="22"/>
                <w:szCs w:val="22"/>
              </w:rPr>
            </w:pPr>
          </w:p>
        </w:tc>
        <w:tc>
          <w:tcPr>
            <w:tcW w:w="567" w:type="dxa"/>
            <w:shd w:val="clear" w:color="auto" w:fill="auto"/>
            <w:vAlign w:val="center"/>
          </w:tcPr>
          <w:p w14:paraId="0EB59CF6" w14:textId="77777777" w:rsidR="002F51B0" w:rsidRPr="007001F1" w:rsidRDefault="002F51B0" w:rsidP="00872D5A">
            <w:pPr>
              <w:jc w:val="center"/>
              <w:rPr>
                <w:color w:val="000000"/>
                <w:sz w:val="22"/>
                <w:szCs w:val="22"/>
              </w:rPr>
            </w:pPr>
          </w:p>
        </w:tc>
        <w:tc>
          <w:tcPr>
            <w:tcW w:w="776" w:type="dxa"/>
            <w:shd w:val="clear" w:color="auto" w:fill="auto"/>
            <w:vAlign w:val="center"/>
          </w:tcPr>
          <w:p w14:paraId="68533B91" w14:textId="77777777" w:rsidR="002F51B0" w:rsidRPr="007001F1" w:rsidRDefault="002F51B0" w:rsidP="00872D5A">
            <w:pPr>
              <w:jc w:val="center"/>
              <w:rPr>
                <w:color w:val="000000"/>
                <w:sz w:val="22"/>
                <w:szCs w:val="22"/>
              </w:rPr>
            </w:pPr>
          </w:p>
        </w:tc>
        <w:tc>
          <w:tcPr>
            <w:tcW w:w="1775" w:type="dxa"/>
            <w:shd w:val="clear" w:color="auto" w:fill="auto"/>
            <w:vAlign w:val="center"/>
          </w:tcPr>
          <w:p w14:paraId="5C211E56" w14:textId="77777777" w:rsidR="002F51B0" w:rsidRPr="007001F1" w:rsidRDefault="002F51B0" w:rsidP="00872D5A">
            <w:pPr>
              <w:jc w:val="center"/>
              <w:rPr>
                <w:color w:val="000000"/>
                <w:sz w:val="22"/>
                <w:szCs w:val="22"/>
              </w:rPr>
            </w:pPr>
          </w:p>
        </w:tc>
      </w:tr>
      <w:tr w:rsidR="00ED3F92" w:rsidRPr="007001F1" w14:paraId="1985ACA5" w14:textId="77777777" w:rsidTr="002B4A5C">
        <w:trPr>
          <w:trHeight w:val="374"/>
        </w:trPr>
        <w:tc>
          <w:tcPr>
            <w:tcW w:w="582" w:type="dxa"/>
            <w:vMerge w:val="restart"/>
            <w:shd w:val="clear" w:color="auto" w:fill="auto"/>
            <w:noWrap/>
            <w:vAlign w:val="center"/>
          </w:tcPr>
          <w:p w14:paraId="33EE82E5" w14:textId="1227BA21" w:rsidR="00ED3F92" w:rsidRPr="007001F1" w:rsidRDefault="00ED3F92">
            <w:pPr>
              <w:jc w:val="center"/>
              <w:rPr>
                <w:color w:val="000000"/>
                <w:sz w:val="22"/>
                <w:szCs w:val="22"/>
              </w:rPr>
            </w:pPr>
            <w:r w:rsidRPr="007001F1">
              <w:rPr>
                <w:color w:val="000000"/>
                <w:sz w:val="22"/>
                <w:szCs w:val="22"/>
              </w:rPr>
              <w:t>15</w:t>
            </w:r>
          </w:p>
        </w:tc>
        <w:tc>
          <w:tcPr>
            <w:tcW w:w="4820" w:type="dxa"/>
            <w:gridSpan w:val="2"/>
            <w:shd w:val="clear" w:color="auto" w:fill="auto"/>
            <w:vAlign w:val="center"/>
          </w:tcPr>
          <w:p w14:paraId="6020519F" w14:textId="44B53506" w:rsidR="00ED3F92" w:rsidRPr="007001F1" w:rsidRDefault="00ED3F92" w:rsidP="00EC1F84">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E83713" w14:textId="77777777" w:rsidR="00ED3F92" w:rsidRPr="007001F1" w:rsidRDefault="00ED3F92" w:rsidP="00872D5A">
            <w:pPr>
              <w:jc w:val="center"/>
              <w:rPr>
                <w:color w:val="000000"/>
                <w:sz w:val="22"/>
                <w:szCs w:val="22"/>
              </w:rPr>
            </w:pPr>
          </w:p>
        </w:tc>
        <w:tc>
          <w:tcPr>
            <w:tcW w:w="567" w:type="dxa"/>
            <w:shd w:val="clear" w:color="auto" w:fill="auto"/>
            <w:vAlign w:val="center"/>
          </w:tcPr>
          <w:p w14:paraId="3195A679" w14:textId="77777777" w:rsidR="00ED3F92" w:rsidRPr="007001F1" w:rsidRDefault="00ED3F92" w:rsidP="00872D5A">
            <w:pPr>
              <w:jc w:val="center"/>
              <w:rPr>
                <w:color w:val="000000"/>
                <w:sz w:val="22"/>
                <w:szCs w:val="22"/>
              </w:rPr>
            </w:pPr>
          </w:p>
        </w:tc>
        <w:tc>
          <w:tcPr>
            <w:tcW w:w="776" w:type="dxa"/>
            <w:shd w:val="clear" w:color="auto" w:fill="auto"/>
            <w:vAlign w:val="center"/>
          </w:tcPr>
          <w:p w14:paraId="5520503D" w14:textId="77777777" w:rsidR="00ED3F92" w:rsidRPr="007001F1" w:rsidRDefault="00ED3F92" w:rsidP="00872D5A">
            <w:pPr>
              <w:jc w:val="center"/>
              <w:rPr>
                <w:color w:val="000000"/>
                <w:sz w:val="22"/>
                <w:szCs w:val="22"/>
              </w:rPr>
            </w:pPr>
          </w:p>
        </w:tc>
        <w:tc>
          <w:tcPr>
            <w:tcW w:w="1775" w:type="dxa"/>
            <w:shd w:val="clear" w:color="auto" w:fill="auto"/>
            <w:vAlign w:val="center"/>
          </w:tcPr>
          <w:p w14:paraId="53B31DA9" w14:textId="77777777" w:rsidR="00ED3F92" w:rsidRPr="007001F1" w:rsidRDefault="00ED3F92" w:rsidP="00872D5A">
            <w:pPr>
              <w:jc w:val="center"/>
              <w:rPr>
                <w:color w:val="000000"/>
                <w:sz w:val="22"/>
                <w:szCs w:val="22"/>
              </w:rPr>
            </w:pPr>
          </w:p>
        </w:tc>
      </w:tr>
      <w:tr w:rsidR="00ED3F92" w:rsidRPr="007001F1" w14:paraId="5CE3D37E" w14:textId="77777777" w:rsidTr="007261E4">
        <w:trPr>
          <w:trHeight w:val="845"/>
        </w:trPr>
        <w:tc>
          <w:tcPr>
            <w:tcW w:w="582" w:type="dxa"/>
            <w:vMerge/>
            <w:shd w:val="clear" w:color="auto" w:fill="auto"/>
            <w:noWrap/>
            <w:vAlign w:val="center"/>
          </w:tcPr>
          <w:p w14:paraId="32F31418" w14:textId="77777777" w:rsidR="00ED3F92" w:rsidRPr="007001F1" w:rsidRDefault="00ED3F92">
            <w:pPr>
              <w:jc w:val="center"/>
              <w:rPr>
                <w:color w:val="000000"/>
                <w:sz w:val="22"/>
                <w:szCs w:val="22"/>
              </w:rPr>
            </w:pPr>
          </w:p>
        </w:tc>
        <w:tc>
          <w:tcPr>
            <w:tcW w:w="4820" w:type="dxa"/>
            <w:gridSpan w:val="2"/>
            <w:shd w:val="clear" w:color="auto" w:fill="auto"/>
            <w:vAlign w:val="center"/>
          </w:tcPr>
          <w:p w14:paraId="32569D9C" w14:textId="76C00104" w:rsidR="00ED3F92" w:rsidRPr="007001F1" w:rsidRDefault="00ED3F92"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FE928B0" w14:textId="77777777" w:rsidR="00ED3F92" w:rsidRPr="007001F1" w:rsidRDefault="00ED3F92" w:rsidP="00872D5A">
            <w:pPr>
              <w:jc w:val="center"/>
              <w:rPr>
                <w:color w:val="000000"/>
                <w:sz w:val="22"/>
                <w:szCs w:val="22"/>
              </w:rPr>
            </w:pPr>
          </w:p>
        </w:tc>
        <w:tc>
          <w:tcPr>
            <w:tcW w:w="567" w:type="dxa"/>
            <w:shd w:val="clear" w:color="auto" w:fill="auto"/>
            <w:vAlign w:val="center"/>
          </w:tcPr>
          <w:p w14:paraId="6ECAB88F" w14:textId="77777777" w:rsidR="00ED3F92" w:rsidRPr="007001F1" w:rsidRDefault="00ED3F92" w:rsidP="00872D5A">
            <w:pPr>
              <w:jc w:val="center"/>
              <w:rPr>
                <w:color w:val="000000"/>
                <w:sz w:val="22"/>
                <w:szCs w:val="22"/>
              </w:rPr>
            </w:pPr>
          </w:p>
        </w:tc>
        <w:tc>
          <w:tcPr>
            <w:tcW w:w="776" w:type="dxa"/>
            <w:shd w:val="clear" w:color="auto" w:fill="auto"/>
            <w:vAlign w:val="center"/>
          </w:tcPr>
          <w:p w14:paraId="721730DF" w14:textId="77777777" w:rsidR="00ED3F92" w:rsidRPr="007001F1" w:rsidRDefault="00ED3F92" w:rsidP="00872D5A">
            <w:pPr>
              <w:jc w:val="center"/>
              <w:rPr>
                <w:color w:val="000000"/>
                <w:sz w:val="22"/>
                <w:szCs w:val="22"/>
              </w:rPr>
            </w:pPr>
          </w:p>
        </w:tc>
        <w:tc>
          <w:tcPr>
            <w:tcW w:w="1775" w:type="dxa"/>
            <w:shd w:val="clear" w:color="auto" w:fill="auto"/>
            <w:vAlign w:val="center"/>
          </w:tcPr>
          <w:p w14:paraId="7EBABCA4" w14:textId="77777777" w:rsidR="00ED3F92" w:rsidRPr="007001F1" w:rsidRDefault="00ED3F92" w:rsidP="00872D5A">
            <w:pPr>
              <w:jc w:val="center"/>
              <w:rPr>
                <w:color w:val="000000"/>
                <w:sz w:val="22"/>
                <w:szCs w:val="22"/>
              </w:rPr>
            </w:pPr>
          </w:p>
        </w:tc>
      </w:tr>
      <w:tr w:rsidR="00ED3F92" w:rsidRPr="007001F1" w14:paraId="1BBA3995" w14:textId="77777777" w:rsidTr="007261E4">
        <w:trPr>
          <w:trHeight w:val="845"/>
        </w:trPr>
        <w:tc>
          <w:tcPr>
            <w:tcW w:w="582" w:type="dxa"/>
            <w:vMerge/>
            <w:shd w:val="clear" w:color="auto" w:fill="auto"/>
            <w:noWrap/>
            <w:vAlign w:val="center"/>
          </w:tcPr>
          <w:p w14:paraId="2B35629D" w14:textId="77777777" w:rsidR="00ED3F92" w:rsidRPr="007001F1" w:rsidRDefault="00ED3F92">
            <w:pPr>
              <w:jc w:val="center"/>
              <w:rPr>
                <w:color w:val="000000"/>
                <w:sz w:val="22"/>
                <w:szCs w:val="22"/>
              </w:rPr>
            </w:pPr>
          </w:p>
        </w:tc>
        <w:tc>
          <w:tcPr>
            <w:tcW w:w="4820" w:type="dxa"/>
            <w:gridSpan w:val="2"/>
            <w:shd w:val="clear" w:color="auto" w:fill="auto"/>
            <w:vAlign w:val="center"/>
          </w:tcPr>
          <w:p w14:paraId="3A14F2B5" w14:textId="43AB87EB" w:rsidR="00ED3F92" w:rsidRPr="007001F1" w:rsidRDefault="00ED3F92" w:rsidP="00EC1F84">
            <w:pPr>
              <w:jc w:val="both"/>
              <w:rPr>
                <w:color w:val="000000"/>
                <w:sz w:val="22"/>
                <w:szCs w:val="22"/>
              </w:rPr>
            </w:pPr>
            <w:del w:id="1473" w:author="Kramár Róbert" w:date="2018-04-27T17:33: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w:delText>
              </w:r>
              <w:commentRangeStart w:id="1474"/>
              <w:r w:rsidRPr="007001F1" w:rsidDel="00F45CE7">
                <w:rPr>
                  <w:color w:val="000000"/>
                  <w:sz w:val="22"/>
                  <w:szCs w:val="22"/>
                </w:rPr>
                <w:delText>výhod</w:delText>
              </w:r>
            </w:del>
            <w:commentRangeEnd w:id="1474"/>
            <w:r w:rsidR="00F45CE7">
              <w:rPr>
                <w:rStyle w:val="Odkaznakomentr"/>
              </w:rPr>
              <w:commentReference w:id="1474"/>
            </w:r>
            <w:del w:id="1475" w:author="Kramár Róbert" w:date="2018-04-27T17:33:00Z">
              <w:r w:rsidRPr="007001F1" w:rsidDel="00F45CE7">
                <w:rPr>
                  <w:color w:val="000000"/>
                  <w:sz w:val="22"/>
                  <w:szCs w:val="22"/>
                </w:rPr>
                <w:delText xml:space="preserve">?    </w:delText>
              </w:r>
            </w:del>
          </w:p>
        </w:tc>
        <w:tc>
          <w:tcPr>
            <w:tcW w:w="567" w:type="dxa"/>
            <w:shd w:val="clear" w:color="auto" w:fill="auto"/>
            <w:vAlign w:val="center"/>
          </w:tcPr>
          <w:p w14:paraId="50AFE325" w14:textId="77777777" w:rsidR="00ED3F92" w:rsidRPr="007001F1" w:rsidRDefault="00ED3F92" w:rsidP="00872D5A">
            <w:pPr>
              <w:jc w:val="center"/>
              <w:rPr>
                <w:color w:val="000000"/>
                <w:sz w:val="22"/>
                <w:szCs w:val="22"/>
              </w:rPr>
            </w:pPr>
          </w:p>
        </w:tc>
        <w:tc>
          <w:tcPr>
            <w:tcW w:w="567" w:type="dxa"/>
            <w:shd w:val="clear" w:color="auto" w:fill="auto"/>
            <w:vAlign w:val="center"/>
          </w:tcPr>
          <w:p w14:paraId="06A9D0AC" w14:textId="77777777" w:rsidR="00ED3F92" w:rsidRPr="007001F1" w:rsidRDefault="00ED3F92" w:rsidP="00872D5A">
            <w:pPr>
              <w:jc w:val="center"/>
              <w:rPr>
                <w:color w:val="000000"/>
                <w:sz w:val="22"/>
                <w:szCs w:val="22"/>
              </w:rPr>
            </w:pPr>
          </w:p>
        </w:tc>
        <w:tc>
          <w:tcPr>
            <w:tcW w:w="776" w:type="dxa"/>
            <w:shd w:val="clear" w:color="auto" w:fill="auto"/>
            <w:vAlign w:val="center"/>
          </w:tcPr>
          <w:p w14:paraId="3BB6FBE0" w14:textId="77777777" w:rsidR="00ED3F92" w:rsidRPr="007001F1" w:rsidRDefault="00ED3F92" w:rsidP="00872D5A">
            <w:pPr>
              <w:jc w:val="center"/>
              <w:rPr>
                <w:color w:val="000000"/>
                <w:sz w:val="22"/>
                <w:szCs w:val="22"/>
              </w:rPr>
            </w:pPr>
          </w:p>
        </w:tc>
        <w:tc>
          <w:tcPr>
            <w:tcW w:w="1775" w:type="dxa"/>
            <w:shd w:val="clear" w:color="auto" w:fill="auto"/>
            <w:vAlign w:val="center"/>
          </w:tcPr>
          <w:p w14:paraId="75E98C59" w14:textId="77777777" w:rsidR="00ED3F92" w:rsidRPr="007001F1" w:rsidRDefault="00ED3F92" w:rsidP="00872D5A">
            <w:pPr>
              <w:jc w:val="center"/>
              <w:rPr>
                <w:color w:val="000000"/>
                <w:sz w:val="22"/>
                <w:szCs w:val="22"/>
              </w:rPr>
            </w:pPr>
          </w:p>
        </w:tc>
      </w:tr>
      <w:tr w:rsidR="00ED3F92" w:rsidRPr="007001F1" w14:paraId="4E647816" w14:textId="77777777" w:rsidTr="002B4A5C">
        <w:trPr>
          <w:trHeight w:val="368"/>
        </w:trPr>
        <w:tc>
          <w:tcPr>
            <w:tcW w:w="582" w:type="dxa"/>
            <w:vMerge w:val="restart"/>
            <w:shd w:val="clear" w:color="auto" w:fill="auto"/>
            <w:noWrap/>
            <w:vAlign w:val="center"/>
            <w:hideMark/>
          </w:tcPr>
          <w:p w14:paraId="5B57226C" w14:textId="6DEC58DE" w:rsidR="00ED3F92" w:rsidRPr="007001F1" w:rsidRDefault="00ED3F92">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38D0791A" w14:textId="2F110AF3" w:rsidR="00ED3F92" w:rsidRPr="007001F1" w:rsidRDefault="00ED3F92" w:rsidP="00EC1F84">
            <w:pPr>
              <w:jc w:val="both"/>
              <w:rPr>
                <w:color w:val="000000"/>
                <w:sz w:val="22"/>
                <w:szCs w:val="22"/>
              </w:rPr>
            </w:pPr>
            <w:r w:rsidRPr="007001F1">
              <w:rPr>
                <w:color w:val="000000"/>
                <w:sz w:val="22"/>
                <w:szCs w:val="22"/>
              </w:rPr>
              <w:t>a) 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14:paraId="30C2BB8E"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A1F9A6"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F31E96"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E92CB2"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191CC0D7" w14:textId="77777777" w:rsidTr="007261E4">
        <w:trPr>
          <w:trHeight w:val="757"/>
        </w:trPr>
        <w:tc>
          <w:tcPr>
            <w:tcW w:w="582" w:type="dxa"/>
            <w:vMerge/>
            <w:shd w:val="clear" w:color="auto" w:fill="auto"/>
            <w:noWrap/>
            <w:vAlign w:val="center"/>
          </w:tcPr>
          <w:p w14:paraId="06659059" w14:textId="77777777" w:rsidR="00ED3F92" w:rsidRPr="007001F1" w:rsidRDefault="00ED3F92">
            <w:pPr>
              <w:jc w:val="center"/>
              <w:rPr>
                <w:color w:val="000000"/>
                <w:sz w:val="22"/>
                <w:szCs w:val="22"/>
              </w:rPr>
            </w:pPr>
          </w:p>
        </w:tc>
        <w:tc>
          <w:tcPr>
            <w:tcW w:w="4820" w:type="dxa"/>
            <w:gridSpan w:val="2"/>
            <w:shd w:val="clear" w:color="auto" w:fill="auto"/>
            <w:vAlign w:val="center"/>
          </w:tcPr>
          <w:p w14:paraId="015F6114" w14:textId="792C2707" w:rsidR="00ED3F92" w:rsidRPr="007001F1" w:rsidRDefault="00ED3F92" w:rsidP="00EC1F84">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431BFF54" w14:textId="77777777" w:rsidR="00ED3F92" w:rsidRPr="007001F1" w:rsidRDefault="00ED3F92" w:rsidP="00872D5A">
            <w:pPr>
              <w:jc w:val="center"/>
              <w:rPr>
                <w:color w:val="000000"/>
                <w:sz w:val="22"/>
                <w:szCs w:val="22"/>
              </w:rPr>
            </w:pPr>
          </w:p>
        </w:tc>
        <w:tc>
          <w:tcPr>
            <w:tcW w:w="567" w:type="dxa"/>
            <w:shd w:val="clear" w:color="auto" w:fill="auto"/>
            <w:vAlign w:val="center"/>
          </w:tcPr>
          <w:p w14:paraId="241F02CC" w14:textId="77777777" w:rsidR="00ED3F92" w:rsidRPr="007001F1" w:rsidRDefault="00ED3F92" w:rsidP="00872D5A">
            <w:pPr>
              <w:jc w:val="center"/>
              <w:rPr>
                <w:color w:val="000000"/>
                <w:sz w:val="22"/>
                <w:szCs w:val="22"/>
              </w:rPr>
            </w:pPr>
          </w:p>
        </w:tc>
        <w:tc>
          <w:tcPr>
            <w:tcW w:w="776" w:type="dxa"/>
            <w:shd w:val="clear" w:color="auto" w:fill="auto"/>
            <w:vAlign w:val="center"/>
          </w:tcPr>
          <w:p w14:paraId="54BB23C6" w14:textId="77777777" w:rsidR="00ED3F92" w:rsidRPr="007001F1" w:rsidRDefault="00ED3F92" w:rsidP="00872D5A">
            <w:pPr>
              <w:jc w:val="center"/>
              <w:rPr>
                <w:color w:val="000000"/>
                <w:sz w:val="22"/>
                <w:szCs w:val="22"/>
              </w:rPr>
            </w:pPr>
          </w:p>
        </w:tc>
        <w:tc>
          <w:tcPr>
            <w:tcW w:w="1775" w:type="dxa"/>
            <w:shd w:val="clear" w:color="auto" w:fill="auto"/>
            <w:vAlign w:val="center"/>
          </w:tcPr>
          <w:p w14:paraId="2A5850B4" w14:textId="77777777" w:rsidR="00ED3F92" w:rsidRPr="007001F1" w:rsidRDefault="00ED3F92" w:rsidP="00872D5A">
            <w:pPr>
              <w:jc w:val="center"/>
              <w:rPr>
                <w:color w:val="000000"/>
                <w:sz w:val="22"/>
                <w:szCs w:val="22"/>
              </w:rPr>
            </w:pPr>
          </w:p>
        </w:tc>
      </w:tr>
      <w:tr w:rsidR="00872D5A" w:rsidRPr="007001F1" w14:paraId="01B37B6B" w14:textId="77777777" w:rsidTr="007261E4">
        <w:trPr>
          <w:trHeight w:val="20"/>
        </w:trPr>
        <w:tc>
          <w:tcPr>
            <w:tcW w:w="582" w:type="dxa"/>
            <w:shd w:val="clear" w:color="auto" w:fill="auto"/>
            <w:noWrap/>
            <w:vAlign w:val="center"/>
            <w:hideMark/>
          </w:tcPr>
          <w:p w14:paraId="7F5FD282" w14:textId="48253C6A" w:rsidR="00872D5A" w:rsidRPr="007001F1" w:rsidRDefault="000533A1">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1A1BC25C" w14:textId="77777777" w:rsidR="00872D5A" w:rsidRPr="007001F1" w:rsidRDefault="00872D5A"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5FC0416"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359078"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F40237"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05E1C7"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16BF0052" w14:textId="77777777" w:rsidTr="007261E4">
        <w:trPr>
          <w:trHeight w:val="300"/>
        </w:trPr>
        <w:tc>
          <w:tcPr>
            <w:tcW w:w="9087" w:type="dxa"/>
            <w:gridSpan w:val="7"/>
            <w:shd w:val="clear" w:color="auto" w:fill="auto"/>
            <w:noWrap/>
            <w:vAlign w:val="center"/>
          </w:tcPr>
          <w:p w14:paraId="5D926F77" w14:textId="77777777" w:rsidR="00872D5A" w:rsidRPr="007001F1" w:rsidRDefault="00872D5A" w:rsidP="00872D5A">
            <w:pPr>
              <w:jc w:val="both"/>
              <w:rPr>
                <w:b/>
                <w:sz w:val="20"/>
                <w:szCs w:val="20"/>
              </w:rPr>
            </w:pPr>
            <w:r w:rsidRPr="007001F1">
              <w:rPr>
                <w:b/>
                <w:sz w:val="20"/>
                <w:szCs w:val="20"/>
              </w:rPr>
              <w:t>VYJADRENIE</w:t>
            </w:r>
          </w:p>
          <w:p w14:paraId="55CB1FE4" w14:textId="77777777" w:rsidR="00872D5A" w:rsidRPr="007001F1" w:rsidRDefault="00872D5A" w:rsidP="00872D5A">
            <w:pPr>
              <w:jc w:val="both"/>
              <w:rPr>
                <w:sz w:val="20"/>
                <w:szCs w:val="20"/>
              </w:rPr>
            </w:pPr>
          </w:p>
          <w:p w14:paraId="6C9361BD" w14:textId="77777777" w:rsidR="00872D5A" w:rsidRPr="007001F1" w:rsidRDefault="00872D5A" w:rsidP="00872D5A">
            <w:r w:rsidRPr="007001F1">
              <w:rPr>
                <w:sz w:val="20"/>
                <w:szCs w:val="20"/>
              </w:rPr>
              <w:t xml:space="preserve">Na základe overených skutočností potvrdzujem, že  </w:t>
            </w:r>
            <w:sdt>
              <w:sdtPr>
                <w:rPr>
                  <w:sz w:val="20"/>
                  <w:szCs w:val="20"/>
                </w:rPr>
                <w:id w:val="-242647286"/>
                <w:placeholder>
                  <w:docPart w:val="7071977E59E8476BBD1EC54443CDC23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D198FC9" w14:textId="77777777" w:rsidR="00872D5A" w:rsidRPr="007001F1" w:rsidRDefault="00872D5A" w:rsidP="00872D5A">
            <w:pPr>
              <w:rPr>
                <w:sz w:val="20"/>
                <w:szCs w:val="20"/>
              </w:rPr>
            </w:pPr>
          </w:p>
          <w:p w14:paraId="08AE033D" w14:textId="77777777" w:rsidR="00872D5A" w:rsidRPr="007001F1" w:rsidRDefault="00872D5A" w:rsidP="00872D5A">
            <w:pPr>
              <w:rPr>
                <w:b/>
                <w:bCs/>
                <w:color w:val="000000"/>
                <w:sz w:val="22"/>
                <w:szCs w:val="22"/>
              </w:rPr>
            </w:pPr>
          </w:p>
        </w:tc>
      </w:tr>
      <w:tr w:rsidR="00872D5A" w:rsidRPr="007001F1" w14:paraId="510A2CA3" w14:textId="77777777" w:rsidTr="007261E4">
        <w:trPr>
          <w:trHeight w:val="300"/>
        </w:trPr>
        <w:tc>
          <w:tcPr>
            <w:tcW w:w="3559" w:type="dxa"/>
            <w:gridSpan w:val="2"/>
            <w:shd w:val="clear" w:color="auto" w:fill="auto"/>
            <w:vAlign w:val="center"/>
            <w:hideMark/>
          </w:tcPr>
          <w:p w14:paraId="387C165E" w14:textId="77777777" w:rsidR="00872D5A" w:rsidRPr="007001F1" w:rsidRDefault="00872D5A" w:rsidP="00872D5A">
            <w:pPr>
              <w:rPr>
                <w:b/>
                <w:bCs/>
                <w:sz w:val="22"/>
                <w:szCs w:val="22"/>
              </w:rPr>
            </w:pPr>
            <w:r w:rsidRPr="007001F1">
              <w:rPr>
                <w:b/>
                <w:bCs/>
                <w:sz w:val="22"/>
                <w:szCs w:val="22"/>
              </w:rPr>
              <w:t>Kontrolu vykonal</w:t>
            </w:r>
            <w:r w:rsidRPr="007001F1">
              <w:rPr>
                <w:rStyle w:val="Odkaznapoznmkupodiarou"/>
                <w:b/>
                <w:bCs/>
                <w:sz w:val="20"/>
                <w:szCs w:val="20"/>
              </w:rPr>
              <w:footnoteReference w:id="40"/>
            </w:r>
            <w:r w:rsidRPr="007001F1">
              <w:rPr>
                <w:b/>
                <w:bCs/>
                <w:sz w:val="22"/>
                <w:szCs w:val="22"/>
              </w:rPr>
              <w:t>:</w:t>
            </w:r>
          </w:p>
        </w:tc>
        <w:tc>
          <w:tcPr>
            <w:tcW w:w="5528" w:type="dxa"/>
            <w:gridSpan w:val="5"/>
            <w:shd w:val="clear" w:color="auto" w:fill="auto"/>
            <w:vAlign w:val="center"/>
            <w:hideMark/>
          </w:tcPr>
          <w:p w14:paraId="0B72E00E"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C2CEA9D" w14:textId="77777777" w:rsidTr="007261E4">
        <w:trPr>
          <w:trHeight w:val="300"/>
        </w:trPr>
        <w:tc>
          <w:tcPr>
            <w:tcW w:w="3559" w:type="dxa"/>
            <w:gridSpan w:val="2"/>
            <w:shd w:val="clear" w:color="auto" w:fill="auto"/>
            <w:vAlign w:val="center"/>
            <w:hideMark/>
          </w:tcPr>
          <w:p w14:paraId="0E5F41DC" w14:textId="77777777" w:rsidR="00872D5A" w:rsidRPr="007001F1" w:rsidRDefault="00872D5A"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776E43D3"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2A318C5B" w14:textId="77777777" w:rsidTr="007261E4">
        <w:trPr>
          <w:trHeight w:val="300"/>
        </w:trPr>
        <w:tc>
          <w:tcPr>
            <w:tcW w:w="3559" w:type="dxa"/>
            <w:gridSpan w:val="2"/>
            <w:shd w:val="clear" w:color="000000" w:fill="FFFFFF"/>
            <w:vAlign w:val="center"/>
            <w:hideMark/>
          </w:tcPr>
          <w:p w14:paraId="423177B4" w14:textId="77777777" w:rsidR="00872D5A" w:rsidRPr="007001F1" w:rsidRDefault="00872D5A"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7ECA191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081AE807" w14:textId="77777777" w:rsidTr="007261E4">
        <w:trPr>
          <w:trHeight w:val="300"/>
        </w:trPr>
        <w:tc>
          <w:tcPr>
            <w:tcW w:w="9087" w:type="dxa"/>
            <w:gridSpan w:val="7"/>
            <w:shd w:val="clear" w:color="auto" w:fill="auto"/>
            <w:noWrap/>
            <w:vAlign w:val="bottom"/>
            <w:hideMark/>
          </w:tcPr>
          <w:p w14:paraId="49E2426B" w14:textId="77777777" w:rsidR="00872D5A" w:rsidRPr="007001F1" w:rsidRDefault="00872D5A" w:rsidP="00872D5A">
            <w:pPr>
              <w:jc w:val="center"/>
              <w:rPr>
                <w:color w:val="000000"/>
                <w:sz w:val="22"/>
                <w:szCs w:val="22"/>
              </w:rPr>
            </w:pPr>
            <w:r w:rsidRPr="007001F1">
              <w:rPr>
                <w:color w:val="000000"/>
                <w:sz w:val="22"/>
                <w:szCs w:val="22"/>
              </w:rPr>
              <w:lastRenderedPageBreak/>
              <w:t> </w:t>
            </w:r>
          </w:p>
        </w:tc>
      </w:tr>
      <w:tr w:rsidR="00872D5A" w:rsidRPr="007001F1" w14:paraId="5F2709C5" w14:textId="77777777" w:rsidTr="007261E4">
        <w:trPr>
          <w:trHeight w:val="300"/>
        </w:trPr>
        <w:tc>
          <w:tcPr>
            <w:tcW w:w="3559" w:type="dxa"/>
            <w:gridSpan w:val="2"/>
            <w:shd w:val="clear" w:color="000000" w:fill="FFFFFF"/>
            <w:vAlign w:val="center"/>
            <w:hideMark/>
          </w:tcPr>
          <w:p w14:paraId="0B441044" w14:textId="77777777" w:rsidR="00872D5A" w:rsidRPr="007001F1" w:rsidRDefault="00872D5A" w:rsidP="00872D5A">
            <w:pPr>
              <w:rPr>
                <w:b/>
                <w:bCs/>
                <w:sz w:val="22"/>
                <w:szCs w:val="22"/>
              </w:rPr>
            </w:pPr>
            <w:r w:rsidRPr="007001F1">
              <w:rPr>
                <w:b/>
                <w:bCs/>
                <w:sz w:val="22"/>
                <w:szCs w:val="22"/>
              </w:rPr>
              <w:t>Kontrolu vykonal</w:t>
            </w:r>
            <w:r w:rsidRPr="007001F1">
              <w:rPr>
                <w:rStyle w:val="Odkaznapoznmkupodiarou"/>
                <w:b/>
                <w:bCs/>
                <w:sz w:val="20"/>
                <w:szCs w:val="20"/>
              </w:rPr>
              <w:footnoteReference w:id="41"/>
            </w:r>
            <w:r w:rsidRPr="007001F1">
              <w:rPr>
                <w:b/>
                <w:bCs/>
                <w:sz w:val="22"/>
                <w:szCs w:val="22"/>
              </w:rPr>
              <w:t>:</w:t>
            </w:r>
          </w:p>
        </w:tc>
        <w:tc>
          <w:tcPr>
            <w:tcW w:w="5528" w:type="dxa"/>
            <w:gridSpan w:val="5"/>
            <w:shd w:val="clear" w:color="auto" w:fill="auto"/>
            <w:vAlign w:val="center"/>
            <w:hideMark/>
          </w:tcPr>
          <w:p w14:paraId="4D30AB43"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591CD6B" w14:textId="77777777" w:rsidTr="007261E4">
        <w:trPr>
          <w:trHeight w:val="300"/>
        </w:trPr>
        <w:tc>
          <w:tcPr>
            <w:tcW w:w="3559" w:type="dxa"/>
            <w:gridSpan w:val="2"/>
            <w:shd w:val="clear" w:color="000000" w:fill="FFFFFF"/>
            <w:vAlign w:val="center"/>
            <w:hideMark/>
          </w:tcPr>
          <w:p w14:paraId="77AEC200" w14:textId="77777777" w:rsidR="00872D5A" w:rsidRPr="007001F1" w:rsidRDefault="00872D5A"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655686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A8C1588" w14:textId="77777777" w:rsidTr="007261E4">
        <w:trPr>
          <w:trHeight w:val="300"/>
        </w:trPr>
        <w:tc>
          <w:tcPr>
            <w:tcW w:w="3559" w:type="dxa"/>
            <w:gridSpan w:val="2"/>
            <w:shd w:val="clear" w:color="000000" w:fill="FFFFFF"/>
            <w:vAlign w:val="center"/>
            <w:hideMark/>
          </w:tcPr>
          <w:p w14:paraId="15825199" w14:textId="77777777" w:rsidR="00872D5A" w:rsidRPr="007001F1" w:rsidRDefault="00872D5A"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43811840" w14:textId="77777777" w:rsidR="00872D5A" w:rsidRPr="007001F1" w:rsidRDefault="00872D5A" w:rsidP="00872D5A">
            <w:pPr>
              <w:rPr>
                <w:color w:val="000000"/>
                <w:sz w:val="22"/>
                <w:szCs w:val="22"/>
              </w:rPr>
            </w:pPr>
            <w:r w:rsidRPr="007001F1">
              <w:rPr>
                <w:color w:val="000000"/>
                <w:sz w:val="22"/>
                <w:szCs w:val="22"/>
              </w:rPr>
              <w:t> </w:t>
            </w:r>
          </w:p>
        </w:tc>
      </w:tr>
    </w:tbl>
    <w:p w14:paraId="0D1C4F20" w14:textId="4B0CADD6" w:rsidR="00675A3D" w:rsidRPr="007001F1" w:rsidRDefault="00675A3D"/>
    <w:p w14:paraId="4075CF5F" w14:textId="77777777" w:rsidR="00675A3D" w:rsidRPr="007001F1" w:rsidRDefault="00675A3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14:paraId="24134807" w14:textId="77777777" w:rsidTr="007261E4">
        <w:trPr>
          <w:trHeight w:val="645"/>
        </w:trPr>
        <w:tc>
          <w:tcPr>
            <w:tcW w:w="9087" w:type="dxa"/>
            <w:gridSpan w:val="7"/>
            <w:shd w:val="clear" w:color="000000" w:fill="60497A"/>
            <w:vAlign w:val="center"/>
            <w:hideMark/>
          </w:tcPr>
          <w:p w14:paraId="3AA34177" w14:textId="15295EBF"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1476"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476"/>
          </w:p>
        </w:tc>
      </w:tr>
      <w:tr w:rsidR="00675A3D" w:rsidRPr="007001F1" w14:paraId="40B83AE9" w14:textId="77777777" w:rsidTr="007261E4">
        <w:trPr>
          <w:trHeight w:val="330"/>
        </w:trPr>
        <w:tc>
          <w:tcPr>
            <w:tcW w:w="9087" w:type="dxa"/>
            <w:gridSpan w:val="7"/>
            <w:shd w:val="clear" w:color="auto" w:fill="auto"/>
            <w:vAlign w:val="center"/>
            <w:hideMark/>
          </w:tcPr>
          <w:p w14:paraId="12BEE733" w14:textId="77777777" w:rsidR="00675A3D" w:rsidRPr="007001F1" w:rsidRDefault="00675A3D" w:rsidP="00675A3D">
            <w:pPr>
              <w:jc w:val="center"/>
              <w:rPr>
                <w:b/>
                <w:bCs/>
                <w:color w:val="000000"/>
                <w:sz w:val="22"/>
                <w:szCs w:val="22"/>
              </w:rPr>
            </w:pPr>
            <w:r w:rsidRPr="007001F1">
              <w:rPr>
                <w:b/>
                <w:bCs/>
                <w:color w:val="000000"/>
                <w:sz w:val="22"/>
                <w:szCs w:val="22"/>
              </w:rPr>
              <w:t>Identifikácia programu</w:t>
            </w:r>
          </w:p>
        </w:tc>
      </w:tr>
      <w:tr w:rsidR="00675A3D" w:rsidRPr="007001F1" w14:paraId="6FC07CCB" w14:textId="77777777" w:rsidTr="007261E4">
        <w:trPr>
          <w:trHeight w:val="300"/>
        </w:trPr>
        <w:tc>
          <w:tcPr>
            <w:tcW w:w="3559" w:type="dxa"/>
            <w:gridSpan w:val="2"/>
            <w:shd w:val="clear" w:color="auto" w:fill="auto"/>
            <w:vAlign w:val="center"/>
            <w:hideMark/>
          </w:tcPr>
          <w:p w14:paraId="76B8DD00" w14:textId="77777777" w:rsidR="00675A3D" w:rsidRPr="007001F1" w:rsidRDefault="00675A3D" w:rsidP="00675A3D">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D03397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652A2DD" w14:textId="77777777" w:rsidTr="007261E4">
        <w:trPr>
          <w:trHeight w:val="660"/>
        </w:trPr>
        <w:tc>
          <w:tcPr>
            <w:tcW w:w="3559" w:type="dxa"/>
            <w:gridSpan w:val="2"/>
            <w:shd w:val="clear" w:color="auto" w:fill="auto"/>
            <w:vAlign w:val="center"/>
            <w:hideMark/>
          </w:tcPr>
          <w:p w14:paraId="46806D89" w14:textId="3840AF48" w:rsidR="00675A3D" w:rsidRPr="007001F1" w:rsidRDefault="00675A3D" w:rsidP="00675A3D">
            <w:pPr>
              <w:rPr>
                <w:color w:val="000000"/>
                <w:sz w:val="22"/>
                <w:szCs w:val="22"/>
              </w:rPr>
            </w:pPr>
            <w:r w:rsidRPr="007001F1">
              <w:rPr>
                <w:color w:val="000000"/>
                <w:sz w:val="22"/>
                <w:szCs w:val="22"/>
              </w:rPr>
              <w:t xml:space="preserve">Názov </w:t>
            </w:r>
            <w:ins w:id="1477" w:author="Kramár Róbert" w:date="2018-04-27T15:12: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47F6E8ED"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60410CC" w14:textId="77777777" w:rsidTr="007261E4">
        <w:trPr>
          <w:trHeight w:val="330"/>
        </w:trPr>
        <w:tc>
          <w:tcPr>
            <w:tcW w:w="9087" w:type="dxa"/>
            <w:gridSpan w:val="7"/>
            <w:shd w:val="clear" w:color="auto" w:fill="auto"/>
            <w:vAlign w:val="center"/>
            <w:hideMark/>
          </w:tcPr>
          <w:p w14:paraId="0B3EDF2A" w14:textId="77777777" w:rsidR="00675A3D" w:rsidRPr="007001F1" w:rsidRDefault="00675A3D" w:rsidP="00675A3D">
            <w:pPr>
              <w:jc w:val="center"/>
              <w:rPr>
                <w:b/>
                <w:bCs/>
                <w:color w:val="000000"/>
                <w:sz w:val="22"/>
                <w:szCs w:val="22"/>
              </w:rPr>
            </w:pPr>
            <w:r w:rsidRPr="007001F1">
              <w:rPr>
                <w:b/>
                <w:bCs/>
                <w:color w:val="000000"/>
                <w:sz w:val="22"/>
                <w:szCs w:val="22"/>
              </w:rPr>
              <w:t>Identifikácia projektu a prijímateľa</w:t>
            </w:r>
          </w:p>
        </w:tc>
      </w:tr>
      <w:tr w:rsidR="00675A3D" w:rsidRPr="007001F1" w14:paraId="6A7B1D07" w14:textId="77777777" w:rsidTr="007261E4">
        <w:trPr>
          <w:trHeight w:val="330"/>
        </w:trPr>
        <w:tc>
          <w:tcPr>
            <w:tcW w:w="3559" w:type="dxa"/>
            <w:gridSpan w:val="2"/>
            <w:shd w:val="clear" w:color="auto" w:fill="auto"/>
            <w:vAlign w:val="center"/>
            <w:hideMark/>
          </w:tcPr>
          <w:p w14:paraId="650520F9" w14:textId="578B856C" w:rsidR="00675A3D" w:rsidRPr="007001F1" w:rsidRDefault="00675A3D" w:rsidP="00675A3D">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0CED982"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5D96D2A6" w14:textId="77777777" w:rsidTr="007261E4">
        <w:trPr>
          <w:trHeight w:val="300"/>
        </w:trPr>
        <w:tc>
          <w:tcPr>
            <w:tcW w:w="3559" w:type="dxa"/>
            <w:gridSpan w:val="2"/>
            <w:shd w:val="clear" w:color="auto" w:fill="auto"/>
            <w:vAlign w:val="center"/>
            <w:hideMark/>
          </w:tcPr>
          <w:p w14:paraId="1015765B" w14:textId="77777777" w:rsidR="00675A3D" w:rsidRPr="007001F1" w:rsidRDefault="00675A3D" w:rsidP="00675A3D">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26A2840"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2C25907" w14:textId="77777777" w:rsidTr="007261E4">
        <w:trPr>
          <w:trHeight w:val="300"/>
        </w:trPr>
        <w:tc>
          <w:tcPr>
            <w:tcW w:w="3559" w:type="dxa"/>
            <w:gridSpan w:val="2"/>
            <w:shd w:val="clear" w:color="auto" w:fill="auto"/>
            <w:vAlign w:val="center"/>
            <w:hideMark/>
          </w:tcPr>
          <w:p w14:paraId="7E1C1B5E" w14:textId="77777777" w:rsidR="00675A3D" w:rsidRPr="007001F1" w:rsidRDefault="00675A3D" w:rsidP="00675A3D">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1752E906"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1251FC42" w14:textId="77777777" w:rsidTr="007261E4">
        <w:trPr>
          <w:trHeight w:val="300"/>
        </w:trPr>
        <w:tc>
          <w:tcPr>
            <w:tcW w:w="3559" w:type="dxa"/>
            <w:gridSpan w:val="2"/>
            <w:shd w:val="clear" w:color="auto" w:fill="auto"/>
            <w:vAlign w:val="center"/>
            <w:hideMark/>
          </w:tcPr>
          <w:p w14:paraId="54DE572E" w14:textId="77777777" w:rsidR="00675A3D" w:rsidRPr="007001F1" w:rsidRDefault="00675A3D" w:rsidP="00675A3D">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0C3604A"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3BFF559B" w14:textId="77777777" w:rsidTr="007261E4">
        <w:trPr>
          <w:trHeight w:val="330"/>
        </w:trPr>
        <w:tc>
          <w:tcPr>
            <w:tcW w:w="9087" w:type="dxa"/>
            <w:gridSpan w:val="7"/>
            <w:shd w:val="clear" w:color="auto" w:fill="auto"/>
            <w:vAlign w:val="center"/>
            <w:hideMark/>
          </w:tcPr>
          <w:p w14:paraId="6E472FBD" w14:textId="77777777" w:rsidR="00675A3D" w:rsidRPr="007001F1" w:rsidRDefault="00675A3D" w:rsidP="00675A3D">
            <w:pPr>
              <w:jc w:val="center"/>
              <w:rPr>
                <w:b/>
                <w:bCs/>
                <w:color w:val="000000"/>
                <w:sz w:val="22"/>
                <w:szCs w:val="22"/>
              </w:rPr>
            </w:pPr>
            <w:r w:rsidRPr="007001F1">
              <w:rPr>
                <w:b/>
                <w:bCs/>
                <w:color w:val="000000"/>
                <w:sz w:val="22"/>
                <w:szCs w:val="22"/>
              </w:rPr>
              <w:t>Identifikácia zákazky</w:t>
            </w:r>
          </w:p>
        </w:tc>
      </w:tr>
      <w:tr w:rsidR="00675A3D" w:rsidRPr="007001F1" w14:paraId="6BC2B8B2" w14:textId="77777777" w:rsidTr="007261E4">
        <w:trPr>
          <w:trHeight w:val="300"/>
        </w:trPr>
        <w:tc>
          <w:tcPr>
            <w:tcW w:w="3559" w:type="dxa"/>
            <w:gridSpan w:val="2"/>
            <w:shd w:val="clear" w:color="auto" w:fill="auto"/>
            <w:vAlign w:val="center"/>
            <w:hideMark/>
          </w:tcPr>
          <w:p w14:paraId="4D83DD2C" w14:textId="77777777" w:rsidR="00675A3D" w:rsidRPr="007001F1" w:rsidRDefault="00675A3D" w:rsidP="00675A3D">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6C8ADDC" w14:textId="77777777" w:rsidR="00675A3D" w:rsidRPr="007001F1" w:rsidRDefault="00675A3D" w:rsidP="00675A3D">
            <w:pPr>
              <w:rPr>
                <w:color w:val="000000"/>
                <w:sz w:val="22"/>
                <w:szCs w:val="22"/>
              </w:rPr>
            </w:pPr>
            <w:r w:rsidRPr="007001F1">
              <w:rPr>
                <w:color w:val="000000"/>
                <w:sz w:val="22"/>
                <w:szCs w:val="22"/>
              </w:rPr>
              <w:t>Nadlimitná zákazka</w:t>
            </w:r>
          </w:p>
        </w:tc>
      </w:tr>
      <w:tr w:rsidR="00675A3D" w:rsidRPr="007001F1" w14:paraId="4E8E2F1F" w14:textId="77777777" w:rsidTr="007261E4">
        <w:trPr>
          <w:trHeight w:val="300"/>
        </w:trPr>
        <w:tc>
          <w:tcPr>
            <w:tcW w:w="3559" w:type="dxa"/>
            <w:gridSpan w:val="2"/>
            <w:shd w:val="clear" w:color="auto" w:fill="auto"/>
            <w:vAlign w:val="center"/>
            <w:hideMark/>
          </w:tcPr>
          <w:p w14:paraId="28347475" w14:textId="77777777" w:rsidR="00675A3D" w:rsidRPr="007001F1" w:rsidRDefault="00675A3D" w:rsidP="00675A3D">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F6486A4" w14:textId="77777777" w:rsidR="00675A3D" w:rsidRPr="007001F1" w:rsidRDefault="00675A3D" w:rsidP="00675A3D">
            <w:pPr>
              <w:rPr>
                <w:color w:val="000000"/>
                <w:sz w:val="22"/>
                <w:szCs w:val="22"/>
              </w:rPr>
            </w:pPr>
            <w:r w:rsidRPr="007001F1">
              <w:rPr>
                <w:color w:val="000000"/>
                <w:sz w:val="22"/>
                <w:szCs w:val="22"/>
              </w:rPr>
              <w:t>Rokovacie konanie so zverejnením (§ 70 ZVO)</w:t>
            </w:r>
          </w:p>
        </w:tc>
      </w:tr>
      <w:tr w:rsidR="00675A3D" w:rsidRPr="007001F1" w14:paraId="418395CD" w14:textId="77777777" w:rsidTr="007261E4">
        <w:trPr>
          <w:trHeight w:val="300"/>
        </w:trPr>
        <w:tc>
          <w:tcPr>
            <w:tcW w:w="3559" w:type="dxa"/>
            <w:gridSpan w:val="2"/>
            <w:shd w:val="clear" w:color="auto" w:fill="auto"/>
            <w:vAlign w:val="center"/>
            <w:hideMark/>
          </w:tcPr>
          <w:p w14:paraId="3FB2A7AE" w14:textId="77777777" w:rsidR="00675A3D" w:rsidRPr="007001F1" w:rsidRDefault="00675A3D" w:rsidP="00675A3D">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3D79BDF" w14:textId="77777777" w:rsidR="00675A3D" w:rsidRPr="007001F1" w:rsidRDefault="00675A3D" w:rsidP="00675A3D">
            <w:pPr>
              <w:rPr>
                <w:color w:val="000000"/>
                <w:sz w:val="22"/>
                <w:szCs w:val="22"/>
              </w:rPr>
            </w:pPr>
            <w:r w:rsidRPr="007001F1">
              <w:rPr>
                <w:color w:val="000000"/>
                <w:sz w:val="22"/>
                <w:szCs w:val="22"/>
              </w:rPr>
              <w:t xml:space="preserve"> </w:t>
            </w:r>
          </w:p>
        </w:tc>
      </w:tr>
      <w:tr w:rsidR="004D0B9F" w:rsidRPr="007001F1" w14:paraId="326B752F" w14:textId="77777777" w:rsidTr="007261E4">
        <w:trPr>
          <w:trHeight w:val="300"/>
        </w:trPr>
        <w:tc>
          <w:tcPr>
            <w:tcW w:w="3559" w:type="dxa"/>
            <w:gridSpan w:val="2"/>
            <w:shd w:val="clear" w:color="auto" w:fill="auto"/>
            <w:vAlign w:val="center"/>
          </w:tcPr>
          <w:p w14:paraId="4F584B12" w14:textId="5F7B51FB" w:rsidR="004D0B9F" w:rsidRPr="007001F1" w:rsidRDefault="004D0B9F" w:rsidP="00675A3D">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944E0A9" w14:textId="77777777" w:rsidR="004D0B9F" w:rsidRPr="007001F1" w:rsidRDefault="004D0B9F" w:rsidP="00675A3D">
            <w:pPr>
              <w:rPr>
                <w:color w:val="000000"/>
                <w:sz w:val="22"/>
                <w:szCs w:val="22"/>
              </w:rPr>
            </w:pPr>
          </w:p>
        </w:tc>
      </w:tr>
      <w:tr w:rsidR="00675A3D" w:rsidRPr="007001F1" w14:paraId="53AF9434" w14:textId="77777777" w:rsidTr="007261E4">
        <w:trPr>
          <w:trHeight w:val="300"/>
        </w:trPr>
        <w:tc>
          <w:tcPr>
            <w:tcW w:w="3559" w:type="dxa"/>
            <w:gridSpan w:val="2"/>
            <w:shd w:val="clear" w:color="auto" w:fill="auto"/>
            <w:vAlign w:val="center"/>
            <w:hideMark/>
          </w:tcPr>
          <w:p w14:paraId="7016A081" w14:textId="77777777" w:rsidR="00675A3D" w:rsidRPr="007001F1" w:rsidRDefault="00675A3D" w:rsidP="00675A3D">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F185632" w14:textId="71DB4098" w:rsidR="00675A3D" w:rsidRPr="007001F1" w:rsidRDefault="00144756" w:rsidP="00675A3D">
            <w:pPr>
              <w:rPr>
                <w:color w:val="000000"/>
                <w:sz w:val="22"/>
                <w:szCs w:val="22"/>
              </w:rPr>
            </w:pPr>
            <w:r w:rsidRPr="007001F1">
              <w:rPr>
                <w:color w:val="000000"/>
                <w:sz w:val="22"/>
                <w:szCs w:val="22"/>
              </w:rPr>
              <w:t>prvá</w:t>
            </w:r>
            <w:r w:rsidR="00675A3D" w:rsidRPr="007001F1">
              <w:rPr>
                <w:color w:val="000000"/>
                <w:sz w:val="22"/>
                <w:szCs w:val="22"/>
              </w:rPr>
              <w:t xml:space="preserve"> ex-</w:t>
            </w:r>
            <w:proofErr w:type="spellStart"/>
            <w:r w:rsidR="00675A3D" w:rsidRPr="007001F1">
              <w:rPr>
                <w:color w:val="000000"/>
                <w:sz w:val="22"/>
                <w:szCs w:val="22"/>
              </w:rPr>
              <w:t>ante</w:t>
            </w:r>
            <w:proofErr w:type="spellEnd"/>
            <w:r w:rsidR="00675A3D" w:rsidRPr="007001F1">
              <w:rPr>
                <w:color w:val="000000"/>
                <w:sz w:val="22"/>
                <w:szCs w:val="22"/>
              </w:rPr>
              <w:t xml:space="preserve"> kontrola</w:t>
            </w:r>
          </w:p>
        </w:tc>
      </w:tr>
      <w:tr w:rsidR="00675A3D" w:rsidRPr="007001F1" w14:paraId="05776CC2" w14:textId="77777777" w:rsidTr="007261E4">
        <w:trPr>
          <w:trHeight w:val="300"/>
        </w:trPr>
        <w:tc>
          <w:tcPr>
            <w:tcW w:w="3559" w:type="dxa"/>
            <w:gridSpan w:val="2"/>
            <w:shd w:val="clear" w:color="auto" w:fill="auto"/>
            <w:vAlign w:val="center"/>
            <w:hideMark/>
          </w:tcPr>
          <w:p w14:paraId="11D57924" w14:textId="77777777" w:rsidR="00675A3D" w:rsidRPr="007001F1" w:rsidRDefault="00675A3D" w:rsidP="00675A3D">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5952348" w14:textId="77777777" w:rsidR="00675A3D" w:rsidRPr="007001F1" w:rsidRDefault="00675A3D" w:rsidP="00675A3D">
            <w:pPr>
              <w:rPr>
                <w:color w:val="000000"/>
                <w:sz w:val="22"/>
                <w:szCs w:val="22"/>
              </w:rPr>
            </w:pPr>
            <w:r w:rsidRPr="007001F1">
              <w:rPr>
                <w:color w:val="000000"/>
                <w:sz w:val="22"/>
                <w:szCs w:val="22"/>
              </w:rPr>
              <w:t> </w:t>
            </w:r>
          </w:p>
        </w:tc>
      </w:tr>
      <w:tr w:rsidR="00A94CA8" w:rsidRPr="007001F1" w14:paraId="3B968C9B" w14:textId="77777777" w:rsidTr="007261E4">
        <w:trPr>
          <w:trHeight w:val="300"/>
        </w:trPr>
        <w:tc>
          <w:tcPr>
            <w:tcW w:w="3559" w:type="dxa"/>
            <w:gridSpan w:val="2"/>
            <w:shd w:val="clear" w:color="auto" w:fill="auto"/>
            <w:vAlign w:val="center"/>
          </w:tcPr>
          <w:p w14:paraId="29D31EED" w14:textId="29C00ECE" w:rsidR="00A94CA8" w:rsidRPr="007001F1" w:rsidRDefault="00A94CA8" w:rsidP="00675A3D">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23562A03" w14:textId="77777777" w:rsidR="00A94CA8" w:rsidRPr="007001F1" w:rsidRDefault="00A94CA8" w:rsidP="00675A3D">
            <w:pPr>
              <w:rPr>
                <w:color w:val="000000"/>
                <w:sz w:val="22"/>
                <w:szCs w:val="22"/>
              </w:rPr>
            </w:pPr>
          </w:p>
        </w:tc>
      </w:tr>
      <w:tr w:rsidR="00675A3D" w:rsidRPr="007001F1" w14:paraId="3736D791" w14:textId="77777777" w:rsidTr="007261E4">
        <w:trPr>
          <w:trHeight w:val="300"/>
        </w:trPr>
        <w:tc>
          <w:tcPr>
            <w:tcW w:w="3559" w:type="dxa"/>
            <w:gridSpan w:val="2"/>
            <w:shd w:val="clear" w:color="auto" w:fill="auto"/>
            <w:vAlign w:val="center"/>
            <w:hideMark/>
          </w:tcPr>
          <w:p w14:paraId="4AD11A10" w14:textId="77777777" w:rsidR="00675A3D" w:rsidRPr="007001F1" w:rsidRDefault="00675A3D" w:rsidP="00675A3D">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2E1B057" w14:textId="77777777" w:rsidR="00675A3D" w:rsidRPr="007001F1" w:rsidRDefault="00675A3D" w:rsidP="00675A3D">
            <w:pPr>
              <w:rPr>
                <w:color w:val="000000"/>
                <w:sz w:val="22"/>
                <w:szCs w:val="22"/>
              </w:rPr>
            </w:pPr>
            <w:r w:rsidRPr="007001F1">
              <w:rPr>
                <w:color w:val="000000"/>
                <w:sz w:val="22"/>
                <w:szCs w:val="22"/>
              </w:rPr>
              <w:t> </w:t>
            </w:r>
          </w:p>
        </w:tc>
      </w:tr>
      <w:tr w:rsidR="00675A3D" w:rsidRPr="007001F1" w:rsidDel="002D4145" w14:paraId="63E15106" w14:textId="48E5105D" w:rsidTr="007261E4">
        <w:trPr>
          <w:trHeight w:val="810"/>
          <w:del w:id="1478" w:author="Kramár Róbert" w:date="2018-04-27T16:51:00Z"/>
        </w:trPr>
        <w:tc>
          <w:tcPr>
            <w:tcW w:w="3559" w:type="dxa"/>
            <w:gridSpan w:val="2"/>
            <w:shd w:val="clear" w:color="auto" w:fill="auto"/>
            <w:vAlign w:val="center"/>
            <w:hideMark/>
          </w:tcPr>
          <w:p w14:paraId="028D5A03" w14:textId="021B5D0A" w:rsidR="00675A3D" w:rsidRPr="007001F1" w:rsidDel="002D4145" w:rsidRDefault="00675A3D" w:rsidP="00675A3D">
            <w:pPr>
              <w:rPr>
                <w:del w:id="1479" w:author="Kramár Róbert" w:date="2018-04-27T16:51:00Z"/>
                <w:color w:val="000000"/>
                <w:sz w:val="22"/>
                <w:szCs w:val="22"/>
              </w:rPr>
            </w:pPr>
            <w:del w:id="1480" w:author="Kramár Róbert" w:date="2018-04-27T16:51: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03C2D13A" w14:textId="6ECCFBCE" w:rsidR="00675A3D" w:rsidRPr="007001F1" w:rsidDel="002D4145" w:rsidRDefault="00675A3D" w:rsidP="00675A3D">
            <w:pPr>
              <w:rPr>
                <w:del w:id="1481" w:author="Kramár Róbert" w:date="2018-04-27T16:51:00Z"/>
                <w:color w:val="000000"/>
                <w:sz w:val="22"/>
                <w:szCs w:val="22"/>
              </w:rPr>
            </w:pPr>
            <w:del w:id="1482" w:author="Kramár Róbert" w:date="2018-04-27T16:51:00Z">
              <w:r w:rsidRPr="007001F1" w:rsidDel="002D4145">
                <w:rPr>
                  <w:color w:val="000000"/>
                  <w:sz w:val="22"/>
                  <w:szCs w:val="22"/>
                </w:rPr>
                <w:delText> </w:delText>
              </w:r>
            </w:del>
          </w:p>
        </w:tc>
      </w:tr>
      <w:tr w:rsidR="00675A3D" w:rsidRPr="007001F1" w14:paraId="0781D5D1" w14:textId="77777777" w:rsidTr="007261E4">
        <w:trPr>
          <w:trHeight w:val="315"/>
        </w:trPr>
        <w:tc>
          <w:tcPr>
            <w:tcW w:w="582" w:type="dxa"/>
            <w:shd w:val="clear" w:color="000000" w:fill="60497A"/>
            <w:vAlign w:val="center"/>
            <w:hideMark/>
          </w:tcPr>
          <w:p w14:paraId="55EE316E" w14:textId="77777777" w:rsidR="00675A3D" w:rsidRPr="007001F1" w:rsidRDefault="00675A3D" w:rsidP="00675A3D">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DEB26D9" w14:textId="77777777" w:rsidR="00675A3D" w:rsidRPr="007001F1" w:rsidRDefault="00675A3D" w:rsidP="00675A3D">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13E1D2A" w14:textId="77777777" w:rsidR="00675A3D" w:rsidRPr="007001F1" w:rsidRDefault="00675A3D" w:rsidP="00675A3D">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6F18EED" w14:textId="77777777" w:rsidR="00675A3D" w:rsidRPr="007001F1" w:rsidRDefault="00675A3D" w:rsidP="00675A3D">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C04FC8D" w14:textId="77777777" w:rsidR="00675A3D" w:rsidRPr="007001F1" w:rsidRDefault="00675A3D" w:rsidP="00675A3D">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659A0FD" w14:textId="77777777" w:rsidR="00675A3D" w:rsidRPr="007001F1" w:rsidRDefault="00675A3D" w:rsidP="00675A3D">
            <w:pPr>
              <w:jc w:val="center"/>
              <w:rPr>
                <w:b/>
                <w:bCs/>
                <w:color w:val="FFFFFF"/>
                <w:sz w:val="22"/>
                <w:szCs w:val="22"/>
              </w:rPr>
            </w:pPr>
            <w:r w:rsidRPr="007001F1">
              <w:rPr>
                <w:b/>
                <w:bCs/>
                <w:color w:val="FFFFFF"/>
                <w:sz w:val="22"/>
                <w:szCs w:val="22"/>
              </w:rPr>
              <w:t>Poznámka</w:t>
            </w:r>
          </w:p>
        </w:tc>
      </w:tr>
      <w:tr w:rsidR="00A0751C" w:rsidRPr="007001F1" w14:paraId="237C7876" w14:textId="77777777" w:rsidTr="002B4A5C">
        <w:trPr>
          <w:trHeight w:val="377"/>
        </w:trPr>
        <w:tc>
          <w:tcPr>
            <w:tcW w:w="582" w:type="dxa"/>
            <w:vMerge w:val="restart"/>
            <w:shd w:val="clear" w:color="auto" w:fill="auto"/>
            <w:noWrap/>
            <w:vAlign w:val="center"/>
            <w:hideMark/>
          </w:tcPr>
          <w:p w14:paraId="1AF4667B" w14:textId="77777777" w:rsidR="00A0751C" w:rsidRPr="007001F1" w:rsidRDefault="00A0751C" w:rsidP="00675A3D">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D0C2EF6" w14:textId="148170FC" w:rsidR="00A0751C" w:rsidRPr="007001F1" w:rsidRDefault="00A0751C" w:rsidP="002B4A5C">
            <w:pPr>
              <w:jc w:val="both"/>
              <w:rPr>
                <w:color w:val="000000"/>
                <w:sz w:val="22"/>
                <w:szCs w:val="22"/>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477268A3" w14:textId="77777777" w:rsidR="00A0751C" w:rsidRPr="007001F1" w:rsidRDefault="00A0751C"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0B2503D1" w14:textId="77777777" w:rsidR="00A0751C" w:rsidRPr="007001F1" w:rsidRDefault="00A0751C"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26103129" w14:textId="77777777" w:rsidR="00A0751C" w:rsidRPr="007001F1" w:rsidRDefault="00A0751C"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63AA944" w14:textId="77777777" w:rsidR="00A0751C" w:rsidRPr="007001F1" w:rsidRDefault="00A0751C" w:rsidP="00EC1F84">
            <w:pPr>
              <w:jc w:val="both"/>
              <w:rPr>
                <w:color w:val="000000"/>
                <w:sz w:val="22"/>
                <w:szCs w:val="22"/>
              </w:rPr>
            </w:pPr>
            <w:r w:rsidRPr="007001F1">
              <w:rPr>
                <w:color w:val="000000"/>
                <w:sz w:val="22"/>
                <w:szCs w:val="22"/>
              </w:rPr>
              <w:t> </w:t>
            </w:r>
          </w:p>
        </w:tc>
      </w:tr>
      <w:tr w:rsidR="00A0751C" w:rsidRPr="007001F1" w14:paraId="57C1003A" w14:textId="77777777" w:rsidTr="007261E4">
        <w:trPr>
          <w:trHeight w:val="630"/>
        </w:trPr>
        <w:tc>
          <w:tcPr>
            <w:tcW w:w="582" w:type="dxa"/>
            <w:vMerge/>
            <w:shd w:val="clear" w:color="auto" w:fill="auto"/>
            <w:noWrap/>
            <w:vAlign w:val="center"/>
          </w:tcPr>
          <w:p w14:paraId="245CD66D" w14:textId="77777777" w:rsidR="00A0751C" w:rsidRPr="007001F1" w:rsidRDefault="00A0751C" w:rsidP="00675A3D">
            <w:pPr>
              <w:jc w:val="center"/>
              <w:rPr>
                <w:color w:val="000000"/>
                <w:sz w:val="22"/>
                <w:szCs w:val="22"/>
              </w:rPr>
            </w:pPr>
          </w:p>
        </w:tc>
        <w:tc>
          <w:tcPr>
            <w:tcW w:w="4820" w:type="dxa"/>
            <w:gridSpan w:val="2"/>
            <w:shd w:val="clear" w:color="auto" w:fill="auto"/>
            <w:vAlign w:val="center"/>
          </w:tcPr>
          <w:p w14:paraId="189AE366" w14:textId="77BC5F11" w:rsidR="00A0751C" w:rsidRPr="007001F1" w:rsidRDefault="00A0751C" w:rsidP="00EC1F84">
            <w:pPr>
              <w:jc w:val="both"/>
              <w:rPr>
                <w:color w:val="000000"/>
                <w:sz w:val="22"/>
                <w:szCs w:val="22"/>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14:paraId="091284B1" w14:textId="77777777" w:rsidR="00A0751C" w:rsidRPr="007001F1" w:rsidRDefault="00A0751C" w:rsidP="00EC1F84">
            <w:pPr>
              <w:jc w:val="both"/>
              <w:rPr>
                <w:color w:val="000000"/>
                <w:sz w:val="22"/>
                <w:szCs w:val="22"/>
              </w:rPr>
            </w:pPr>
          </w:p>
        </w:tc>
        <w:tc>
          <w:tcPr>
            <w:tcW w:w="567" w:type="dxa"/>
            <w:shd w:val="clear" w:color="auto" w:fill="auto"/>
            <w:vAlign w:val="center"/>
          </w:tcPr>
          <w:p w14:paraId="26793C77" w14:textId="77777777" w:rsidR="00A0751C" w:rsidRPr="007001F1" w:rsidRDefault="00A0751C" w:rsidP="00EC1F84">
            <w:pPr>
              <w:jc w:val="both"/>
              <w:rPr>
                <w:color w:val="000000"/>
                <w:sz w:val="22"/>
                <w:szCs w:val="22"/>
              </w:rPr>
            </w:pPr>
          </w:p>
        </w:tc>
        <w:tc>
          <w:tcPr>
            <w:tcW w:w="776" w:type="dxa"/>
            <w:shd w:val="clear" w:color="auto" w:fill="auto"/>
            <w:vAlign w:val="center"/>
          </w:tcPr>
          <w:p w14:paraId="1411639F" w14:textId="77777777" w:rsidR="00A0751C" w:rsidRPr="007001F1" w:rsidRDefault="00A0751C" w:rsidP="00EC1F84">
            <w:pPr>
              <w:jc w:val="both"/>
              <w:rPr>
                <w:color w:val="000000"/>
                <w:sz w:val="22"/>
                <w:szCs w:val="22"/>
              </w:rPr>
            </w:pPr>
          </w:p>
        </w:tc>
        <w:tc>
          <w:tcPr>
            <w:tcW w:w="1775" w:type="dxa"/>
            <w:shd w:val="clear" w:color="auto" w:fill="auto"/>
            <w:vAlign w:val="center"/>
          </w:tcPr>
          <w:p w14:paraId="7A277BB0" w14:textId="77777777" w:rsidR="00A0751C" w:rsidRPr="007001F1" w:rsidRDefault="00A0751C" w:rsidP="00EC1F84">
            <w:pPr>
              <w:jc w:val="both"/>
              <w:rPr>
                <w:color w:val="000000"/>
                <w:sz w:val="22"/>
                <w:szCs w:val="22"/>
              </w:rPr>
            </w:pPr>
          </w:p>
        </w:tc>
      </w:tr>
      <w:tr w:rsidR="00973492" w:rsidRPr="007001F1" w14:paraId="1B326EAD" w14:textId="77777777" w:rsidTr="002B4A5C">
        <w:trPr>
          <w:trHeight w:val="226"/>
        </w:trPr>
        <w:tc>
          <w:tcPr>
            <w:tcW w:w="582" w:type="dxa"/>
            <w:vMerge w:val="restart"/>
            <w:shd w:val="clear" w:color="auto" w:fill="auto"/>
            <w:noWrap/>
            <w:vAlign w:val="center"/>
            <w:hideMark/>
          </w:tcPr>
          <w:p w14:paraId="792609C6" w14:textId="77777777" w:rsidR="00973492" w:rsidRPr="007001F1" w:rsidRDefault="00973492" w:rsidP="00675A3D">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ACA4972" w14:textId="44D83AD7" w:rsidR="00973492" w:rsidRPr="007001F1" w:rsidRDefault="00973492" w:rsidP="00EC1F84">
            <w:pPr>
              <w:jc w:val="both"/>
              <w:rPr>
                <w:color w:val="000000"/>
                <w:sz w:val="22"/>
                <w:szCs w:val="22"/>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14:paraId="7D706916"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C7C668E"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2B772F47"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5D7A88"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54A94B51" w14:textId="77777777" w:rsidTr="007261E4">
        <w:trPr>
          <w:trHeight w:val="1392"/>
        </w:trPr>
        <w:tc>
          <w:tcPr>
            <w:tcW w:w="582" w:type="dxa"/>
            <w:vMerge/>
            <w:shd w:val="clear" w:color="auto" w:fill="auto"/>
            <w:noWrap/>
            <w:vAlign w:val="center"/>
          </w:tcPr>
          <w:p w14:paraId="40DCECE9"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6797504" w14:textId="408B8DE5" w:rsidR="00973492" w:rsidRPr="007001F1" w:rsidDel="00973492" w:rsidRDefault="00973492" w:rsidP="00EC1F84">
            <w:pPr>
              <w:jc w:val="both"/>
              <w:rPr>
                <w:color w:val="000000"/>
                <w:sz w:val="22"/>
                <w:szCs w:val="22"/>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2C8B1A82" w14:textId="77777777" w:rsidR="00973492" w:rsidRPr="007001F1" w:rsidRDefault="00973492" w:rsidP="00EC1F84">
            <w:pPr>
              <w:jc w:val="both"/>
              <w:rPr>
                <w:color w:val="000000"/>
                <w:sz w:val="22"/>
                <w:szCs w:val="22"/>
              </w:rPr>
            </w:pPr>
          </w:p>
        </w:tc>
        <w:tc>
          <w:tcPr>
            <w:tcW w:w="567" w:type="dxa"/>
            <w:shd w:val="clear" w:color="auto" w:fill="auto"/>
            <w:vAlign w:val="center"/>
          </w:tcPr>
          <w:p w14:paraId="6F84B109" w14:textId="77777777" w:rsidR="00973492" w:rsidRPr="007001F1" w:rsidRDefault="00973492" w:rsidP="00EC1F84">
            <w:pPr>
              <w:jc w:val="both"/>
              <w:rPr>
                <w:color w:val="000000"/>
                <w:sz w:val="22"/>
                <w:szCs w:val="22"/>
              </w:rPr>
            </w:pPr>
          </w:p>
        </w:tc>
        <w:tc>
          <w:tcPr>
            <w:tcW w:w="776" w:type="dxa"/>
            <w:shd w:val="clear" w:color="auto" w:fill="auto"/>
            <w:vAlign w:val="center"/>
          </w:tcPr>
          <w:p w14:paraId="50888EDE" w14:textId="77777777" w:rsidR="00973492" w:rsidRPr="007001F1" w:rsidRDefault="00973492" w:rsidP="00EC1F84">
            <w:pPr>
              <w:jc w:val="both"/>
              <w:rPr>
                <w:color w:val="000000"/>
                <w:sz w:val="22"/>
                <w:szCs w:val="22"/>
              </w:rPr>
            </w:pPr>
          </w:p>
        </w:tc>
        <w:tc>
          <w:tcPr>
            <w:tcW w:w="1775" w:type="dxa"/>
            <w:shd w:val="clear" w:color="auto" w:fill="auto"/>
            <w:vAlign w:val="center"/>
          </w:tcPr>
          <w:p w14:paraId="21DDCA5E" w14:textId="77777777" w:rsidR="00973492" w:rsidRPr="007001F1" w:rsidRDefault="00973492" w:rsidP="00EC1F84">
            <w:pPr>
              <w:jc w:val="both"/>
              <w:rPr>
                <w:color w:val="000000"/>
                <w:sz w:val="22"/>
                <w:szCs w:val="22"/>
              </w:rPr>
            </w:pPr>
          </w:p>
        </w:tc>
      </w:tr>
      <w:tr w:rsidR="00973492" w:rsidRPr="007001F1" w14:paraId="772DDC00" w14:textId="77777777" w:rsidTr="007261E4">
        <w:trPr>
          <w:trHeight w:val="1392"/>
        </w:trPr>
        <w:tc>
          <w:tcPr>
            <w:tcW w:w="582" w:type="dxa"/>
            <w:vMerge/>
            <w:shd w:val="clear" w:color="auto" w:fill="auto"/>
            <w:noWrap/>
            <w:vAlign w:val="center"/>
          </w:tcPr>
          <w:p w14:paraId="7DBB5417"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695E541" w14:textId="21F70F30" w:rsidR="00973492" w:rsidRPr="007001F1" w:rsidDel="00973492" w:rsidRDefault="00973492" w:rsidP="00EC1F84">
            <w:pPr>
              <w:jc w:val="both"/>
              <w:rPr>
                <w:color w:val="000000"/>
                <w:sz w:val="22"/>
                <w:szCs w:val="22"/>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14:paraId="0F889B80" w14:textId="77777777" w:rsidR="00973492" w:rsidRPr="007001F1" w:rsidRDefault="00973492" w:rsidP="00EC1F84">
            <w:pPr>
              <w:jc w:val="both"/>
              <w:rPr>
                <w:color w:val="000000"/>
                <w:sz w:val="22"/>
                <w:szCs w:val="22"/>
              </w:rPr>
            </w:pPr>
          </w:p>
        </w:tc>
        <w:tc>
          <w:tcPr>
            <w:tcW w:w="567" w:type="dxa"/>
            <w:shd w:val="clear" w:color="auto" w:fill="auto"/>
            <w:vAlign w:val="center"/>
          </w:tcPr>
          <w:p w14:paraId="06C22969" w14:textId="77777777" w:rsidR="00973492" w:rsidRPr="007001F1" w:rsidRDefault="00973492" w:rsidP="00EC1F84">
            <w:pPr>
              <w:jc w:val="both"/>
              <w:rPr>
                <w:color w:val="000000"/>
                <w:sz w:val="22"/>
                <w:szCs w:val="22"/>
              </w:rPr>
            </w:pPr>
          </w:p>
        </w:tc>
        <w:tc>
          <w:tcPr>
            <w:tcW w:w="776" w:type="dxa"/>
            <w:shd w:val="clear" w:color="auto" w:fill="auto"/>
            <w:vAlign w:val="center"/>
          </w:tcPr>
          <w:p w14:paraId="61BB658D" w14:textId="77777777" w:rsidR="00973492" w:rsidRPr="007001F1" w:rsidRDefault="00973492" w:rsidP="00EC1F84">
            <w:pPr>
              <w:jc w:val="both"/>
              <w:rPr>
                <w:color w:val="000000"/>
                <w:sz w:val="22"/>
                <w:szCs w:val="22"/>
              </w:rPr>
            </w:pPr>
          </w:p>
        </w:tc>
        <w:tc>
          <w:tcPr>
            <w:tcW w:w="1775" w:type="dxa"/>
            <w:shd w:val="clear" w:color="auto" w:fill="auto"/>
            <w:vAlign w:val="center"/>
          </w:tcPr>
          <w:p w14:paraId="6D33CC34" w14:textId="77777777" w:rsidR="00973492" w:rsidRPr="007001F1" w:rsidRDefault="00973492" w:rsidP="00EC1F84">
            <w:pPr>
              <w:jc w:val="both"/>
              <w:rPr>
                <w:color w:val="000000"/>
                <w:sz w:val="22"/>
                <w:szCs w:val="22"/>
              </w:rPr>
            </w:pPr>
          </w:p>
        </w:tc>
      </w:tr>
      <w:tr w:rsidR="00973492" w:rsidRPr="007001F1" w14:paraId="1408353A" w14:textId="77777777" w:rsidTr="007261E4">
        <w:trPr>
          <w:trHeight w:val="1392"/>
        </w:trPr>
        <w:tc>
          <w:tcPr>
            <w:tcW w:w="582" w:type="dxa"/>
            <w:vMerge/>
            <w:shd w:val="clear" w:color="auto" w:fill="auto"/>
            <w:noWrap/>
            <w:vAlign w:val="center"/>
          </w:tcPr>
          <w:p w14:paraId="355DE89B"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6EB15ED8" w14:textId="4E749375" w:rsidR="00973492" w:rsidRPr="007001F1" w:rsidDel="00973492" w:rsidRDefault="00973492" w:rsidP="00EC1F84">
            <w:pPr>
              <w:jc w:val="both"/>
              <w:rPr>
                <w:color w:val="000000"/>
                <w:sz w:val="22"/>
                <w:szCs w:val="22"/>
              </w:rPr>
            </w:pPr>
            <w:r w:rsidRPr="007001F1">
              <w:rPr>
                <w:color w:val="000000"/>
                <w:sz w:val="22"/>
                <w:szCs w:val="22"/>
              </w:rPr>
              <w:t xml:space="preserve">d) Bola PHZ určená tak, že zahŕňa PHZ všetkých častí zákazky, vrátane opakovaných plnení, odmien a opcií? Zahrnul verejný obstarávateľ a obstarávateľ do PHZ aj predpokladanú hodnotu tovaru alebo služieb, ktoré verejný obstarávateľ alebo </w:t>
            </w:r>
            <w:r w:rsidRPr="007001F1">
              <w:rPr>
                <w:color w:val="000000"/>
                <w:sz w:val="22"/>
                <w:szCs w:val="22"/>
              </w:rPr>
              <w:lastRenderedPageBreak/>
              <w:t>obstarávateľ poskytnú dodávateľovi v súvislosti so zákazkou na uskutočnenie stavebných prác, ak sú potrebné ma uskutočnenie stavebných prác?</w:t>
            </w:r>
          </w:p>
        </w:tc>
        <w:tc>
          <w:tcPr>
            <w:tcW w:w="567" w:type="dxa"/>
            <w:shd w:val="clear" w:color="auto" w:fill="auto"/>
            <w:vAlign w:val="center"/>
          </w:tcPr>
          <w:p w14:paraId="25906AD3" w14:textId="77777777" w:rsidR="00973492" w:rsidRPr="007001F1" w:rsidRDefault="00973492" w:rsidP="00EC1F84">
            <w:pPr>
              <w:jc w:val="both"/>
              <w:rPr>
                <w:color w:val="000000"/>
                <w:sz w:val="22"/>
                <w:szCs w:val="22"/>
              </w:rPr>
            </w:pPr>
          </w:p>
        </w:tc>
        <w:tc>
          <w:tcPr>
            <w:tcW w:w="567" w:type="dxa"/>
            <w:shd w:val="clear" w:color="auto" w:fill="auto"/>
            <w:vAlign w:val="center"/>
          </w:tcPr>
          <w:p w14:paraId="305ED8ED" w14:textId="77777777" w:rsidR="00973492" w:rsidRPr="007001F1" w:rsidRDefault="00973492" w:rsidP="00EC1F84">
            <w:pPr>
              <w:jc w:val="both"/>
              <w:rPr>
                <w:color w:val="000000"/>
                <w:sz w:val="22"/>
                <w:szCs w:val="22"/>
              </w:rPr>
            </w:pPr>
          </w:p>
        </w:tc>
        <w:tc>
          <w:tcPr>
            <w:tcW w:w="776" w:type="dxa"/>
            <w:shd w:val="clear" w:color="auto" w:fill="auto"/>
            <w:vAlign w:val="center"/>
          </w:tcPr>
          <w:p w14:paraId="41B4BF62" w14:textId="77777777" w:rsidR="00973492" w:rsidRPr="007001F1" w:rsidRDefault="00973492" w:rsidP="00EC1F84">
            <w:pPr>
              <w:jc w:val="both"/>
              <w:rPr>
                <w:color w:val="000000"/>
                <w:sz w:val="22"/>
                <w:szCs w:val="22"/>
              </w:rPr>
            </w:pPr>
          </w:p>
        </w:tc>
        <w:tc>
          <w:tcPr>
            <w:tcW w:w="1775" w:type="dxa"/>
            <w:shd w:val="clear" w:color="auto" w:fill="auto"/>
            <w:vAlign w:val="center"/>
          </w:tcPr>
          <w:p w14:paraId="4E1EF0C9" w14:textId="77777777" w:rsidR="00973492" w:rsidRPr="007001F1" w:rsidRDefault="00973492" w:rsidP="00EC1F84">
            <w:pPr>
              <w:jc w:val="both"/>
              <w:rPr>
                <w:color w:val="000000"/>
                <w:sz w:val="22"/>
                <w:szCs w:val="22"/>
              </w:rPr>
            </w:pPr>
          </w:p>
        </w:tc>
      </w:tr>
      <w:tr w:rsidR="00973492" w:rsidRPr="007001F1" w14:paraId="119E2FF8" w14:textId="77777777" w:rsidTr="007261E4">
        <w:trPr>
          <w:trHeight w:val="1392"/>
        </w:trPr>
        <w:tc>
          <w:tcPr>
            <w:tcW w:w="582" w:type="dxa"/>
            <w:vMerge/>
            <w:shd w:val="clear" w:color="auto" w:fill="auto"/>
            <w:noWrap/>
            <w:vAlign w:val="center"/>
          </w:tcPr>
          <w:p w14:paraId="19EE9C42"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1ED4D91" w14:textId="604ACB9A" w:rsidR="00973492" w:rsidRPr="007001F1" w:rsidDel="00973492" w:rsidRDefault="00973492"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37C5995B" w14:textId="77777777" w:rsidR="00973492" w:rsidRPr="007001F1" w:rsidRDefault="00973492" w:rsidP="00EC1F84">
            <w:pPr>
              <w:jc w:val="both"/>
              <w:rPr>
                <w:color w:val="000000"/>
                <w:sz w:val="22"/>
                <w:szCs w:val="22"/>
              </w:rPr>
            </w:pPr>
          </w:p>
        </w:tc>
        <w:tc>
          <w:tcPr>
            <w:tcW w:w="567" w:type="dxa"/>
            <w:shd w:val="clear" w:color="auto" w:fill="auto"/>
            <w:vAlign w:val="center"/>
          </w:tcPr>
          <w:p w14:paraId="3298FE44" w14:textId="77777777" w:rsidR="00973492" w:rsidRPr="007001F1" w:rsidRDefault="00973492" w:rsidP="00EC1F84">
            <w:pPr>
              <w:jc w:val="both"/>
              <w:rPr>
                <w:color w:val="000000"/>
                <w:sz w:val="22"/>
                <w:szCs w:val="22"/>
              </w:rPr>
            </w:pPr>
          </w:p>
        </w:tc>
        <w:tc>
          <w:tcPr>
            <w:tcW w:w="776" w:type="dxa"/>
            <w:shd w:val="clear" w:color="auto" w:fill="auto"/>
            <w:vAlign w:val="center"/>
          </w:tcPr>
          <w:p w14:paraId="325F581C" w14:textId="77777777" w:rsidR="00973492" w:rsidRPr="007001F1" w:rsidRDefault="00973492" w:rsidP="00EC1F84">
            <w:pPr>
              <w:jc w:val="both"/>
              <w:rPr>
                <w:color w:val="000000"/>
                <w:sz w:val="22"/>
                <w:szCs w:val="22"/>
              </w:rPr>
            </w:pPr>
          </w:p>
        </w:tc>
        <w:tc>
          <w:tcPr>
            <w:tcW w:w="1775" w:type="dxa"/>
            <w:shd w:val="clear" w:color="auto" w:fill="auto"/>
            <w:vAlign w:val="center"/>
          </w:tcPr>
          <w:p w14:paraId="0EC4091C" w14:textId="77777777" w:rsidR="00973492" w:rsidRPr="007001F1" w:rsidRDefault="00973492" w:rsidP="00EC1F84">
            <w:pPr>
              <w:jc w:val="both"/>
              <w:rPr>
                <w:color w:val="000000"/>
                <w:sz w:val="22"/>
                <w:szCs w:val="22"/>
              </w:rPr>
            </w:pPr>
          </w:p>
        </w:tc>
      </w:tr>
      <w:tr w:rsidR="00973492" w:rsidRPr="007001F1" w14:paraId="556BDC90" w14:textId="77777777" w:rsidTr="002B4A5C">
        <w:trPr>
          <w:trHeight w:val="404"/>
        </w:trPr>
        <w:tc>
          <w:tcPr>
            <w:tcW w:w="582" w:type="dxa"/>
            <w:vMerge/>
            <w:shd w:val="clear" w:color="auto" w:fill="auto"/>
            <w:noWrap/>
            <w:vAlign w:val="center"/>
          </w:tcPr>
          <w:p w14:paraId="7CA30ACA"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5E1F573" w14:textId="5F1CEE54" w:rsidR="00973492" w:rsidRPr="007001F1" w:rsidDel="00973492" w:rsidRDefault="00973492" w:rsidP="00EC1F84">
            <w:pPr>
              <w:jc w:val="both"/>
              <w:rPr>
                <w:color w:val="000000"/>
                <w:sz w:val="22"/>
                <w:szCs w:val="22"/>
              </w:rPr>
            </w:pPr>
            <w:r w:rsidRPr="007001F1">
              <w:rPr>
                <w:sz w:val="22"/>
                <w:szCs w:val="22"/>
              </w:rPr>
              <w:t>f)Stanovil verejný obstarávateľ PHZ v zmysle  ostatných ustanovení § 6 ZVO?</w:t>
            </w:r>
          </w:p>
        </w:tc>
        <w:tc>
          <w:tcPr>
            <w:tcW w:w="567" w:type="dxa"/>
            <w:shd w:val="clear" w:color="auto" w:fill="auto"/>
            <w:vAlign w:val="center"/>
          </w:tcPr>
          <w:p w14:paraId="1891FF3E" w14:textId="77777777" w:rsidR="00973492" w:rsidRPr="007001F1" w:rsidRDefault="00973492" w:rsidP="00EC1F84">
            <w:pPr>
              <w:jc w:val="both"/>
              <w:rPr>
                <w:color w:val="000000"/>
                <w:sz w:val="22"/>
                <w:szCs w:val="22"/>
              </w:rPr>
            </w:pPr>
          </w:p>
        </w:tc>
        <w:tc>
          <w:tcPr>
            <w:tcW w:w="567" w:type="dxa"/>
            <w:shd w:val="clear" w:color="auto" w:fill="auto"/>
            <w:vAlign w:val="center"/>
          </w:tcPr>
          <w:p w14:paraId="33F9A56C" w14:textId="77777777" w:rsidR="00973492" w:rsidRPr="007001F1" w:rsidRDefault="00973492" w:rsidP="00EC1F84">
            <w:pPr>
              <w:jc w:val="both"/>
              <w:rPr>
                <w:color w:val="000000"/>
                <w:sz w:val="22"/>
                <w:szCs w:val="22"/>
              </w:rPr>
            </w:pPr>
          </w:p>
        </w:tc>
        <w:tc>
          <w:tcPr>
            <w:tcW w:w="776" w:type="dxa"/>
            <w:shd w:val="clear" w:color="auto" w:fill="auto"/>
            <w:vAlign w:val="center"/>
          </w:tcPr>
          <w:p w14:paraId="0B4BE70C" w14:textId="77777777" w:rsidR="00973492" w:rsidRPr="007001F1" w:rsidRDefault="00973492" w:rsidP="00EC1F84">
            <w:pPr>
              <w:jc w:val="both"/>
              <w:rPr>
                <w:color w:val="000000"/>
                <w:sz w:val="22"/>
                <w:szCs w:val="22"/>
              </w:rPr>
            </w:pPr>
          </w:p>
        </w:tc>
        <w:tc>
          <w:tcPr>
            <w:tcW w:w="1775" w:type="dxa"/>
            <w:shd w:val="clear" w:color="auto" w:fill="auto"/>
            <w:vAlign w:val="center"/>
          </w:tcPr>
          <w:p w14:paraId="79EB5D6B" w14:textId="77777777" w:rsidR="00973492" w:rsidRPr="007001F1" w:rsidRDefault="00973492" w:rsidP="00EC1F84">
            <w:pPr>
              <w:jc w:val="both"/>
              <w:rPr>
                <w:color w:val="000000"/>
                <w:sz w:val="22"/>
                <w:szCs w:val="22"/>
              </w:rPr>
            </w:pPr>
          </w:p>
        </w:tc>
      </w:tr>
      <w:tr w:rsidR="00675A3D" w:rsidRPr="007001F1" w14:paraId="4AD17351" w14:textId="77777777" w:rsidTr="007261E4">
        <w:trPr>
          <w:trHeight w:val="20"/>
        </w:trPr>
        <w:tc>
          <w:tcPr>
            <w:tcW w:w="582" w:type="dxa"/>
            <w:shd w:val="clear" w:color="auto" w:fill="auto"/>
            <w:noWrap/>
            <w:vAlign w:val="center"/>
            <w:hideMark/>
          </w:tcPr>
          <w:p w14:paraId="78CCB052" w14:textId="77777777" w:rsidR="00675A3D" w:rsidRPr="007001F1" w:rsidRDefault="00675A3D" w:rsidP="00675A3D">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F9532F2" w14:textId="22A90683" w:rsidR="00675A3D" w:rsidRPr="007001F1" w:rsidRDefault="001D6F16" w:rsidP="00EC1F84">
            <w:pPr>
              <w:jc w:val="both"/>
              <w:rPr>
                <w:color w:val="000000"/>
                <w:sz w:val="22"/>
                <w:szCs w:val="22"/>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ins w:id="1483" w:author="Kramár Róbert" w:date="2017-05-15T13:46:00Z">
              <w:r w:rsidR="00725FEC" w:rsidRPr="007001F1">
                <w:rPr>
                  <w:color w:val="000000"/>
                  <w:sz w:val="22"/>
                  <w:szCs w:val="22"/>
                </w:rPr>
                <w:t xml:space="preserve"> </w:t>
              </w:r>
            </w:ins>
            <w:ins w:id="1484"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79D0632C"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A799974"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3600C465"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67B1495"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1A643771" w14:textId="77777777" w:rsidTr="007261E4">
        <w:trPr>
          <w:trHeight w:val="20"/>
        </w:trPr>
        <w:tc>
          <w:tcPr>
            <w:tcW w:w="582" w:type="dxa"/>
            <w:shd w:val="clear" w:color="auto" w:fill="auto"/>
            <w:noWrap/>
            <w:vAlign w:val="center"/>
            <w:hideMark/>
          </w:tcPr>
          <w:p w14:paraId="6041C670" w14:textId="77777777" w:rsidR="00675A3D" w:rsidRPr="007001F1" w:rsidRDefault="00675A3D" w:rsidP="00675A3D">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566692A0" w14:textId="57B10C3F" w:rsidR="00675A3D" w:rsidRPr="007001F1" w:rsidRDefault="00675A3D" w:rsidP="00EC1F84">
            <w:pPr>
              <w:jc w:val="both"/>
              <w:rPr>
                <w:color w:val="000000"/>
                <w:sz w:val="22"/>
                <w:szCs w:val="22"/>
              </w:rPr>
            </w:pPr>
            <w:r w:rsidRPr="007001F1">
              <w:rPr>
                <w:color w:val="000000"/>
                <w:sz w:val="22"/>
                <w:szCs w:val="22"/>
              </w:rPr>
              <w:t>Bol zamestnanec vykonávajúci kontrolu oboznámený s rizikovými indikátormi</w:t>
            </w:r>
            <w:del w:id="1485" w:author="Kramár Róbert" w:date="2017-05-15T13:33:00Z">
              <w:r w:rsidRPr="007001F1" w:rsidDel="00A128DC">
                <w:rPr>
                  <w:color w:val="000000"/>
                  <w:sz w:val="22"/>
                  <w:szCs w:val="22"/>
                </w:rPr>
                <w:delText>, ktoré sú uvedené v Systéme riadenia EŠIF</w:delText>
              </w:r>
            </w:del>
            <w:ins w:id="1486" w:author="Kramár Róbert" w:date="2017-07-26T17:39:00Z">
              <w:r w:rsidR="001C6287">
                <w:rPr>
                  <w:color w:val="000000"/>
                  <w:sz w:val="22"/>
                  <w:szCs w:val="22"/>
                </w:rPr>
                <w:t xml:space="preserve"> </w:t>
              </w:r>
            </w:ins>
            <w:ins w:id="1487"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144756" w:rsidRPr="007001F1">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813D918"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C7C46CE"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6B54BE9"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42E2C3F"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4C7F945A" w14:textId="77777777" w:rsidTr="007261E4">
        <w:trPr>
          <w:trHeight w:val="20"/>
        </w:trPr>
        <w:tc>
          <w:tcPr>
            <w:tcW w:w="582" w:type="dxa"/>
            <w:shd w:val="clear" w:color="auto" w:fill="auto"/>
            <w:noWrap/>
            <w:vAlign w:val="center"/>
            <w:hideMark/>
          </w:tcPr>
          <w:p w14:paraId="11AFB9A1" w14:textId="77777777" w:rsidR="00675A3D" w:rsidRPr="007001F1" w:rsidRDefault="00675A3D" w:rsidP="00675A3D">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D710538" w14:textId="77777777" w:rsidR="00675A3D" w:rsidRPr="007001F1" w:rsidRDefault="00675A3D"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3E203DF"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0BB4346"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B10B64A"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B2DF0E7"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751DB64" w14:textId="77777777" w:rsidTr="007261E4">
        <w:trPr>
          <w:trHeight w:val="20"/>
        </w:trPr>
        <w:tc>
          <w:tcPr>
            <w:tcW w:w="582" w:type="dxa"/>
            <w:shd w:val="clear" w:color="auto" w:fill="auto"/>
            <w:noWrap/>
            <w:vAlign w:val="center"/>
            <w:hideMark/>
          </w:tcPr>
          <w:p w14:paraId="556B10A5" w14:textId="77777777" w:rsidR="00675A3D" w:rsidRPr="007001F1" w:rsidRDefault="00675A3D" w:rsidP="00675A3D">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76A5C84" w14:textId="77777777" w:rsidR="00675A3D" w:rsidRPr="007001F1" w:rsidRDefault="00675A3D" w:rsidP="00EC1F84">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66BEDE0"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5916D83"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7230AD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63A230"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7D3BB62" w14:textId="77777777" w:rsidTr="007261E4">
        <w:trPr>
          <w:trHeight w:val="20"/>
        </w:trPr>
        <w:tc>
          <w:tcPr>
            <w:tcW w:w="582" w:type="dxa"/>
            <w:shd w:val="clear" w:color="auto" w:fill="auto"/>
            <w:noWrap/>
            <w:vAlign w:val="center"/>
            <w:hideMark/>
          </w:tcPr>
          <w:p w14:paraId="6A5A3789" w14:textId="77777777" w:rsidR="00675A3D" w:rsidRPr="007001F1" w:rsidRDefault="00675A3D" w:rsidP="00675A3D">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211630E" w14:textId="77777777" w:rsidR="00675A3D" w:rsidRPr="007001F1" w:rsidRDefault="00675A3D" w:rsidP="00EC1F84">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1011D33A"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16E101F5"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114DC1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84C07CB"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70CB66FA" w14:textId="77777777" w:rsidTr="007261E4">
        <w:trPr>
          <w:trHeight w:val="20"/>
        </w:trPr>
        <w:tc>
          <w:tcPr>
            <w:tcW w:w="582" w:type="dxa"/>
            <w:shd w:val="clear" w:color="auto" w:fill="auto"/>
            <w:noWrap/>
            <w:vAlign w:val="center"/>
            <w:hideMark/>
          </w:tcPr>
          <w:p w14:paraId="60C860C3" w14:textId="77777777" w:rsidR="00675A3D" w:rsidRPr="007001F1" w:rsidRDefault="00675A3D" w:rsidP="00675A3D">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2350198" w14:textId="4C16FF21" w:rsidR="00675A3D" w:rsidRPr="007001F1" w:rsidRDefault="00675A3D" w:rsidP="00EC1F84">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14:paraId="468AD526"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71FDDBC"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C8A5859"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626C537A"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2E0FAC2A" w14:textId="77777777" w:rsidTr="007261E4">
        <w:trPr>
          <w:trHeight w:val="1268"/>
        </w:trPr>
        <w:tc>
          <w:tcPr>
            <w:tcW w:w="582" w:type="dxa"/>
            <w:vMerge w:val="restart"/>
            <w:shd w:val="clear" w:color="auto" w:fill="auto"/>
            <w:noWrap/>
            <w:vAlign w:val="center"/>
            <w:hideMark/>
          </w:tcPr>
          <w:p w14:paraId="463A8818" w14:textId="77777777" w:rsidR="00973492" w:rsidRPr="007001F1" w:rsidRDefault="00973492" w:rsidP="00675A3D">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4E83E38C" w14:textId="5A83C7C2" w:rsidR="00973492" w:rsidRPr="007001F1" w:rsidRDefault="00973492" w:rsidP="00EC1F84">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34BD621A"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0695D07"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4522D0BA"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63AE3AB9"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1B684156" w14:textId="77777777" w:rsidTr="007261E4">
        <w:trPr>
          <w:trHeight w:val="1267"/>
        </w:trPr>
        <w:tc>
          <w:tcPr>
            <w:tcW w:w="582" w:type="dxa"/>
            <w:vMerge/>
            <w:shd w:val="clear" w:color="auto" w:fill="auto"/>
            <w:noWrap/>
            <w:vAlign w:val="center"/>
          </w:tcPr>
          <w:p w14:paraId="6452B7B6"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45EA2AC" w14:textId="2BC8174E" w:rsidR="00973492" w:rsidRPr="007001F1" w:rsidRDefault="00973492" w:rsidP="00EC1F84">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D938D5B" w14:textId="77777777" w:rsidR="00973492" w:rsidRPr="007001F1" w:rsidRDefault="00973492" w:rsidP="00EC1F84">
            <w:pPr>
              <w:jc w:val="both"/>
              <w:rPr>
                <w:color w:val="000000"/>
                <w:sz w:val="22"/>
                <w:szCs w:val="22"/>
              </w:rPr>
            </w:pPr>
          </w:p>
        </w:tc>
        <w:tc>
          <w:tcPr>
            <w:tcW w:w="567" w:type="dxa"/>
            <w:shd w:val="clear" w:color="auto" w:fill="auto"/>
            <w:vAlign w:val="center"/>
          </w:tcPr>
          <w:p w14:paraId="30A2B2FA" w14:textId="77777777" w:rsidR="00973492" w:rsidRPr="007001F1" w:rsidRDefault="00973492" w:rsidP="00EC1F84">
            <w:pPr>
              <w:jc w:val="both"/>
              <w:rPr>
                <w:color w:val="000000"/>
                <w:sz w:val="22"/>
                <w:szCs w:val="22"/>
              </w:rPr>
            </w:pPr>
          </w:p>
        </w:tc>
        <w:tc>
          <w:tcPr>
            <w:tcW w:w="776" w:type="dxa"/>
            <w:shd w:val="clear" w:color="auto" w:fill="auto"/>
            <w:vAlign w:val="center"/>
          </w:tcPr>
          <w:p w14:paraId="6CB8EF45" w14:textId="77777777" w:rsidR="00973492" w:rsidRPr="007001F1" w:rsidRDefault="00973492" w:rsidP="00EC1F84">
            <w:pPr>
              <w:jc w:val="both"/>
              <w:rPr>
                <w:color w:val="000000"/>
                <w:sz w:val="22"/>
                <w:szCs w:val="22"/>
              </w:rPr>
            </w:pPr>
          </w:p>
        </w:tc>
        <w:tc>
          <w:tcPr>
            <w:tcW w:w="1775" w:type="dxa"/>
            <w:shd w:val="clear" w:color="auto" w:fill="auto"/>
            <w:vAlign w:val="center"/>
          </w:tcPr>
          <w:p w14:paraId="0DC00ABA" w14:textId="77777777" w:rsidR="00973492" w:rsidRPr="007001F1" w:rsidRDefault="00973492" w:rsidP="00EC1F84">
            <w:pPr>
              <w:jc w:val="both"/>
              <w:rPr>
                <w:color w:val="000000"/>
                <w:sz w:val="22"/>
                <w:szCs w:val="22"/>
              </w:rPr>
            </w:pPr>
          </w:p>
        </w:tc>
      </w:tr>
      <w:tr w:rsidR="00973492" w:rsidRPr="007001F1" w14:paraId="41F89716" w14:textId="77777777" w:rsidTr="002B4A5C">
        <w:trPr>
          <w:trHeight w:val="358"/>
        </w:trPr>
        <w:tc>
          <w:tcPr>
            <w:tcW w:w="582" w:type="dxa"/>
            <w:vMerge w:val="restart"/>
            <w:shd w:val="clear" w:color="auto" w:fill="auto"/>
            <w:noWrap/>
            <w:vAlign w:val="center"/>
            <w:hideMark/>
          </w:tcPr>
          <w:p w14:paraId="2A4CA2BF" w14:textId="77777777" w:rsidR="00973492" w:rsidRPr="007001F1" w:rsidRDefault="00973492">
            <w:pPr>
              <w:rPr>
                <w:color w:val="000000"/>
                <w:sz w:val="22"/>
                <w:szCs w:val="22"/>
              </w:rPr>
              <w:pPrChange w:id="1488" w:author="Kramár Róbert" w:date="2018-04-27T15:27:00Z">
                <w:pPr>
                  <w:jc w:val="center"/>
                </w:pPr>
              </w:pPrChange>
            </w:pPr>
            <w:del w:id="1489" w:author="Kramár Róbert" w:date="2018-04-27T15:27:00Z">
              <w:r w:rsidRPr="007001F1" w:rsidDel="00BB0E35">
                <w:rPr>
                  <w:color w:val="000000"/>
                  <w:sz w:val="22"/>
                  <w:szCs w:val="22"/>
                </w:rPr>
                <w:delText>10</w:delText>
              </w:r>
            </w:del>
          </w:p>
        </w:tc>
        <w:tc>
          <w:tcPr>
            <w:tcW w:w="4820" w:type="dxa"/>
            <w:gridSpan w:val="2"/>
            <w:shd w:val="clear" w:color="auto" w:fill="auto"/>
            <w:vAlign w:val="center"/>
            <w:hideMark/>
          </w:tcPr>
          <w:p w14:paraId="590C4AE8" w14:textId="2B72D6C9" w:rsidR="00973492" w:rsidRPr="007001F1" w:rsidRDefault="00973492" w:rsidP="00BB0E35">
            <w:pPr>
              <w:jc w:val="both"/>
              <w:rPr>
                <w:color w:val="000000"/>
                <w:sz w:val="22"/>
                <w:szCs w:val="22"/>
              </w:rPr>
            </w:pPr>
            <w:del w:id="1490" w:author="Kramár Róbert" w:date="2018-04-27T15:26:00Z">
              <w:r w:rsidRPr="007001F1" w:rsidDel="00BB0E35">
                <w:rPr>
                  <w:color w:val="000000"/>
                  <w:sz w:val="22"/>
                  <w:szCs w:val="22"/>
                </w:rPr>
                <w:delText xml:space="preserve">a) Je lehota na predkladanie základných </w:delText>
              </w:r>
              <w:r w:rsidR="00EC1F84" w:rsidRPr="007001F1" w:rsidDel="00BB0E35">
                <w:rPr>
                  <w:color w:val="000000"/>
                  <w:sz w:val="22"/>
                  <w:szCs w:val="22"/>
                </w:rPr>
                <w:delText>ponúk určená v súlade so ZVO?</w:delText>
              </w:r>
            </w:del>
          </w:p>
        </w:tc>
        <w:tc>
          <w:tcPr>
            <w:tcW w:w="567" w:type="dxa"/>
            <w:shd w:val="clear" w:color="auto" w:fill="auto"/>
            <w:vAlign w:val="center"/>
            <w:hideMark/>
          </w:tcPr>
          <w:p w14:paraId="47A29819"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3B1CD8D"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1727653B"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D633517" w14:textId="77777777" w:rsidR="00973492" w:rsidRPr="007001F1" w:rsidRDefault="00973492" w:rsidP="00EC1F84">
            <w:pPr>
              <w:jc w:val="both"/>
              <w:rPr>
                <w:color w:val="000000"/>
                <w:sz w:val="22"/>
                <w:szCs w:val="22"/>
              </w:rPr>
            </w:pPr>
            <w:r w:rsidRPr="007001F1">
              <w:rPr>
                <w:color w:val="000000"/>
                <w:sz w:val="22"/>
                <w:szCs w:val="22"/>
              </w:rPr>
              <w:t> </w:t>
            </w:r>
            <w:r w:rsidR="00BB0E35">
              <w:rPr>
                <w:rStyle w:val="Odkaznakomentr"/>
              </w:rPr>
              <w:commentReference w:id="1491"/>
            </w:r>
          </w:p>
        </w:tc>
      </w:tr>
      <w:tr w:rsidR="00973492" w:rsidRPr="007001F1" w14:paraId="048934A6" w14:textId="77777777" w:rsidTr="007261E4">
        <w:trPr>
          <w:trHeight w:val="630"/>
        </w:trPr>
        <w:tc>
          <w:tcPr>
            <w:tcW w:w="582" w:type="dxa"/>
            <w:vMerge/>
            <w:shd w:val="clear" w:color="auto" w:fill="auto"/>
            <w:noWrap/>
            <w:vAlign w:val="center"/>
          </w:tcPr>
          <w:p w14:paraId="597EC481"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6F457F8C" w14:textId="668BCC94" w:rsidR="00973492" w:rsidRPr="007001F1" w:rsidRDefault="00973492" w:rsidP="00EC1F84">
            <w:pPr>
              <w:jc w:val="both"/>
              <w:rPr>
                <w:color w:val="000000"/>
                <w:sz w:val="22"/>
                <w:szCs w:val="22"/>
              </w:rPr>
            </w:pPr>
            <w:del w:id="1492" w:author="Kramár Róbert" w:date="2018-04-27T15:26:00Z">
              <w:r w:rsidRPr="007001F1" w:rsidDel="00BB0E35">
                <w:rPr>
                  <w:color w:val="000000"/>
                  <w:sz w:val="22"/>
                  <w:szCs w:val="22"/>
                </w:rPr>
                <w:delText>b) Postupoval verejný obstarávateľ pri uverejňovaní, resp. pri sprístupňovaní a odosielaní súťažných podkladov v zmysle § 43 ZVO?</w:delText>
              </w:r>
            </w:del>
          </w:p>
        </w:tc>
        <w:tc>
          <w:tcPr>
            <w:tcW w:w="567" w:type="dxa"/>
            <w:shd w:val="clear" w:color="auto" w:fill="auto"/>
            <w:vAlign w:val="center"/>
          </w:tcPr>
          <w:p w14:paraId="583B1345" w14:textId="77777777" w:rsidR="00973492" w:rsidRPr="007001F1" w:rsidRDefault="00973492" w:rsidP="00EC1F84">
            <w:pPr>
              <w:jc w:val="both"/>
              <w:rPr>
                <w:color w:val="000000"/>
                <w:sz w:val="22"/>
                <w:szCs w:val="22"/>
              </w:rPr>
            </w:pPr>
          </w:p>
        </w:tc>
        <w:tc>
          <w:tcPr>
            <w:tcW w:w="567" w:type="dxa"/>
            <w:shd w:val="clear" w:color="auto" w:fill="auto"/>
            <w:vAlign w:val="center"/>
          </w:tcPr>
          <w:p w14:paraId="6D5F302E" w14:textId="77777777" w:rsidR="00973492" w:rsidRPr="007001F1" w:rsidRDefault="00973492" w:rsidP="00EC1F84">
            <w:pPr>
              <w:jc w:val="both"/>
              <w:rPr>
                <w:color w:val="000000"/>
                <w:sz w:val="22"/>
                <w:szCs w:val="22"/>
              </w:rPr>
            </w:pPr>
          </w:p>
        </w:tc>
        <w:tc>
          <w:tcPr>
            <w:tcW w:w="776" w:type="dxa"/>
            <w:shd w:val="clear" w:color="auto" w:fill="auto"/>
            <w:vAlign w:val="center"/>
          </w:tcPr>
          <w:p w14:paraId="77C8470C" w14:textId="77777777" w:rsidR="00973492" w:rsidRPr="007001F1" w:rsidRDefault="00973492" w:rsidP="00EC1F84">
            <w:pPr>
              <w:jc w:val="both"/>
              <w:rPr>
                <w:color w:val="000000"/>
                <w:sz w:val="22"/>
                <w:szCs w:val="22"/>
              </w:rPr>
            </w:pPr>
          </w:p>
        </w:tc>
        <w:tc>
          <w:tcPr>
            <w:tcW w:w="1775" w:type="dxa"/>
            <w:shd w:val="clear" w:color="auto" w:fill="auto"/>
            <w:vAlign w:val="center"/>
          </w:tcPr>
          <w:p w14:paraId="595A9EC1" w14:textId="77777777" w:rsidR="00973492" w:rsidRPr="007001F1" w:rsidRDefault="00973492" w:rsidP="00EC1F84">
            <w:pPr>
              <w:jc w:val="both"/>
              <w:rPr>
                <w:color w:val="000000"/>
                <w:sz w:val="22"/>
                <w:szCs w:val="22"/>
              </w:rPr>
            </w:pPr>
          </w:p>
        </w:tc>
      </w:tr>
      <w:tr w:rsidR="00973492" w:rsidRPr="007001F1" w14:paraId="3073976D" w14:textId="77777777" w:rsidTr="002B4A5C">
        <w:trPr>
          <w:trHeight w:val="299"/>
        </w:trPr>
        <w:tc>
          <w:tcPr>
            <w:tcW w:w="582" w:type="dxa"/>
            <w:vMerge w:val="restart"/>
            <w:shd w:val="clear" w:color="auto" w:fill="auto"/>
            <w:noWrap/>
            <w:vAlign w:val="center"/>
            <w:hideMark/>
          </w:tcPr>
          <w:p w14:paraId="1F2C8117" w14:textId="4EE38A7A" w:rsidR="00973492" w:rsidRPr="007001F1" w:rsidRDefault="00973492" w:rsidP="00675A3D">
            <w:pPr>
              <w:jc w:val="center"/>
              <w:rPr>
                <w:color w:val="000000"/>
                <w:sz w:val="22"/>
                <w:szCs w:val="22"/>
              </w:rPr>
            </w:pPr>
            <w:r w:rsidRPr="007001F1">
              <w:rPr>
                <w:color w:val="000000"/>
                <w:sz w:val="22"/>
                <w:szCs w:val="22"/>
              </w:rPr>
              <w:t>1</w:t>
            </w:r>
            <w:ins w:id="1493" w:author="Kramár Róbert" w:date="2018-04-27T15:27:00Z">
              <w:r w:rsidR="00BB0E35">
                <w:rPr>
                  <w:color w:val="000000"/>
                  <w:sz w:val="22"/>
                  <w:szCs w:val="22"/>
                </w:rPr>
                <w:t>0</w:t>
              </w:r>
            </w:ins>
            <w:del w:id="1494" w:author="Kramár Róbert" w:date="2018-04-27T15:27:00Z">
              <w:r w:rsidRPr="007001F1" w:rsidDel="00BB0E35">
                <w:rPr>
                  <w:color w:val="000000"/>
                  <w:sz w:val="22"/>
                  <w:szCs w:val="22"/>
                </w:rPr>
                <w:delText>1</w:delText>
              </w:r>
            </w:del>
          </w:p>
        </w:tc>
        <w:tc>
          <w:tcPr>
            <w:tcW w:w="4820" w:type="dxa"/>
            <w:gridSpan w:val="2"/>
            <w:shd w:val="clear" w:color="auto" w:fill="auto"/>
            <w:vAlign w:val="center"/>
            <w:hideMark/>
          </w:tcPr>
          <w:p w14:paraId="09612501" w14:textId="78E97D8E" w:rsidR="00973492" w:rsidRPr="007001F1" w:rsidRDefault="00973492" w:rsidP="00EC1F84">
            <w:pPr>
              <w:jc w:val="both"/>
              <w:rPr>
                <w:color w:val="000000"/>
                <w:sz w:val="22"/>
                <w:szCs w:val="22"/>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6ED53C13"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056EA542"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0C68E4D"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C4DD1B9"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7DE603FA" w14:textId="77777777" w:rsidTr="002B4A5C">
        <w:trPr>
          <w:trHeight w:val="275"/>
        </w:trPr>
        <w:tc>
          <w:tcPr>
            <w:tcW w:w="582" w:type="dxa"/>
            <w:vMerge/>
            <w:shd w:val="clear" w:color="auto" w:fill="auto"/>
            <w:noWrap/>
            <w:vAlign w:val="center"/>
          </w:tcPr>
          <w:p w14:paraId="64A0F86E"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0E678747" w14:textId="74A00B70" w:rsidR="00973492" w:rsidRPr="007001F1" w:rsidRDefault="00973492" w:rsidP="00EC1F84">
            <w:pPr>
              <w:jc w:val="both"/>
              <w:rPr>
                <w:color w:val="000000"/>
                <w:sz w:val="22"/>
                <w:szCs w:val="22"/>
              </w:rPr>
            </w:pPr>
            <w:r w:rsidRPr="007001F1">
              <w:rPr>
                <w:color w:val="000000"/>
                <w:sz w:val="22"/>
                <w:szCs w:val="22"/>
              </w:rPr>
              <w:t>b) Uvádza verejný obstarávateľ v</w:t>
            </w:r>
            <w:ins w:id="1495" w:author="Kramár Róbert" w:date="2018-04-27T17:51:00Z">
              <w:r w:rsidR="003025C1">
                <w:rPr>
                  <w:color w:val="000000"/>
                  <w:sz w:val="22"/>
                  <w:szCs w:val="22"/>
                </w:rPr>
                <w:t xml:space="preserve"> návrhu</w:t>
              </w:r>
            </w:ins>
            <w:r w:rsidRPr="007001F1">
              <w:rPr>
                <w:color w:val="000000"/>
                <w:sz w:val="22"/>
                <w:szCs w:val="22"/>
              </w:rPr>
              <w:t xml:space="preserve"> oznámen</w:t>
            </w:r>
            <w:ins w:id="1496" w:author="Kramár Róbert" w:date="2018-04-27T17:51:00Z">
              <w:r w:rsidR="003025C1">
                <w:rPr>
                  <w:color w:val="000000"/>
                  <w:sz w:val="22"/>
                  <w:szCs w:val="22"/>
                </w:rPr>
                <w:t>ia</w:t>
              </w:r>
            </w:ins>
            <w:del w:id="1497" w:author="Kramár Róbert" w:date="2018-04-27T17:51:00Z">
              <w:r w:rsidRPr="007001F1" w:rsidDel="003025C1">
                <w:rPr>
                  <w:color w:val="000000"/>
                  <w:sz w:val="22"/>
                  <w:szCs w:val="22"/>
                </w:rPr>
                <w:delText>í</w:delText>
              </w:r>
            </w:del>
            <w:r w:rsidRPr="007001F1">
              <w:rPr>
                <w:color w:val="000000"/>
                <w:sz w:val="22"/>
                <w:szCs w:val="22"/>
              </w:rPr>
              <w:t xml:space="preserve"> o vyhlásení VO náležitosti podľa § 71 ods. 2 ZVO?</w:t>
            </w:r>
          </w:p>
        </w:tc>
        <w:tc>
          <w:tcPr>
            <w:tcW w:w="567" w:type="dxa"/>
            <w:shd w:val="clear" w:color="auto" w:fill="auto"/>
            <w:vAlign w:val="center"/>
          </w:tcPr>
          <w:p w14:paraId="34BD772D" w14:textId="77777777" w:rsidR="00973492" w:rsidRPr="007001F1" w:rsidRDefault="00973492" w:rsidP="00EC1F84">
            <w:pPr>
              <w:jc w:val="both"/>
              <w:rPr>
                <w:color w:val="000000"/>
                <w:sz w:val="22"/>
                <w:szCs w:val="22"/>
              </w:rPr>
            </w:pPr>
          </w:p>
        </w:tc>
        <w:tc>
          <w:tcPr>
            <w:tcW w:w="567" w:type="dxa"/>
            <w:shd w:val="clear" w:color="auto" w:fill="auto"/>
            <w:vAlign w:val="center"/>
          </w:tcPr>
          <w:p w14:paraId="6391BEA8" w14:textId="77777777" w:rsidR="00973492" w:rsidRPr="007001F1" w:rsidRDefault="00973492" w:rsidP="00EC1F84">
            <w:pPr>
              <w:jc w:val="both"/>
              <w:rPr>
                <w:color w:val="000000"/>
                <w:sz w:val="22"/>
                <w:szCs w:val="22"/>
              </w:rPr>
            </w:pPr>
          </w:p>
        </w:tc>
        <w:tc>
          <w:tcPr>
            <w:tcW w:w="776" w:type="dxa"/>
            <w:shd w:val="clear" w:color="auto" w:fill="auto"/>
            <w:vAlign w:val="center"/>
          </w:tcPr>
          <w:p w14:paraId="694C0D8B" w14:textId="77777777" w:rsidR="00973492" w:rsidRPr="007001F1" w:rsidRDefault="00973492" w:rsidP="00EC1F84">
            <w:pPr>
              <w:jc w:val="both"/>
              <w:rPr>
                <w:color w:val="000000"/>
                <w:sz w:val="22"/>
                <w:szCs w:val="22"/>
              </w:rPr>
            </w:pPr>
          </w:p>
        </w:tc>
        <w:tc>
          <w:tcPr>
            <w:tcW w:w="1775" w:type="dxa"/>
            <w:shd w:val="clear" w:color="auto" w:fill="auto"/>
            <w:vAlign w:val="center"/>
          </w:tcPr>
          <w:p w14:paraId="25B07786" w14:textId="77777777" w:rsidR="00973492" w:rsidRPr="007001F1" w:rsidRDefault="00973492" w:rsidP="00EC1F84">
            <w:pPr>
              <w:jc w:val="both"/>
              <w:rPr>
                <w:color w:val="000000"/>
                <w:sz w:val="22"/>
                <w:szCs w:val="22"/>
              </w:rPr>
            </w:pPr>
          </w:p>
        </w:tc>
      </w:tr>
      <w:tr w:rsidR="00973492" w:rsidRPr="007001F1" w14:paraId="2D7B501E" w14:textId="77777777" w:rsidTr="007261E4">
        <w:trPr>
          <w:trHeight w:val="657"/>
        </w:trPr>
        <w:tc>
          <w:tcPr>
            <w:tcW w:w="582" w:type="dxa"/>
            <w:vMerge/>
            <w:shd w:val="clear" w:color="auto" w:fill="auto"/>
            <w:noWrap/>
            <w:vAlign w:val="center"/>
          </w:tcPr>
          <w:p w14:paraId="7C3385C7"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FA01C27" w14:textId="0FAB6684" w:rsidR="00973492" w:rsidRPr="007001F1" w:rsidRDefault="00973492" w:rsidP="00EC1F84">
            <w:pPr>
              <w:jc w:val="both"/>
              <w:rPr>
                <w:color w:val="000000"/>
                <w:sz w:val="22"/>
                <w:szCs w:val="22"/>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C64DD8F" w14:textId="77777777" w:rsidR="00973492" w:rsidRPr="007001F1" w:rsidRDefault="00973492" w:rsidP="00EC1F84">
            <w:pPr>
              <w:jc w:val="both"/>
              <w:rPr>
                <w:color w:val="000000"/>
                <w:sz w:val="22"/>
                <w:szCs w:val="22"/>
              </w:rPr>
            </w:pPr>
          </w:p>
        </w:tc>
        <w:tc>
          <w:tcPr>
            <w:tcW w:w="567" w:type="dxa"/>
            <w:shd w:val="clear" w:color="auto" w:fill="auto"/>
            <w:vAlign w:val="center"/>
          </w:tcPr>
          <w:p w14:paraId="6494852C" w14:textId="77777777" w:rsidR="00973492" w:rsidRPr="007001F1" w:rsidRDefault="00973492" w:rsidP="00EC1F84">
            <w:pPr>
              <w:jc w:val="both"/>
              <w:rPr>
                <w:color w:val="000000"/>
                <w:sz w:val="22"/>
                <w:szCs w:val="22"/>
              </w:rPr>
            </w:pPr>
          </w:p>
        </w:tc>
        <w:tc>
          <w:tcPr>
            <w:tcW w:w="776" w:type="dxa"/>
            <w:shd w:val="clear" w:color="auto" w:fill="auto"/>
            <w:vAlign w:val="center"/>
          </w:tcPr>
          <w:p w14:paraId="30C5DB1A" w14:textId="77777777" w:rsidR="00973492" w:rsidRPr="007001F1" w:rsidRDefault="00973492" w:rsidP="00EC1F84">
            <w:pPr>
              <w:jc w:val="both"/>
              <w:rPr>
                <w:color w:val="000000"/>
                <w:sz w:val="22"/>
                <w:szCs w:val="22"/>
              </w:rPr>
            </w:pPr>
          </w:p>
        </w:tc>
        <w:tc>
          <w:tcPr>
            <w:tcW w:w="1775" w:type="dxa"/>
            <w:shd w:val="clear" w:color="auto" w:fill="auto"/>
            <w:vAlign w:val="center"/>
          </w:tcPr>
          <w:p w14:paraId="3173406C" w14:textId="77777777" w:rsidR="00973492" w:rsidRPr="007001F1" w:rsidRDefault="00973492" w:rsidP="00EC1F84">
            <w:pPr>
              <w:jc w:val="both"/>
              <w:rPr>
                <w:color w:val="000000"/>
                <w:sz w:val="22"/>
                <w:szCs w:val="22"/>
              </w:rPr>
            </w:pPr>
          </w:p>
        </w:tc>
      </w:tr>
      <w:tr w:rsidR="00973492" w:rsidRPr="007001F1" w14:paraId="4EC8AF4F" w14:textId="77777777" w:rsidTr="007261E4">
        <w:trPr>
          <w:trHeight w:val="657"/>
        </w:trPr>
        <w:tc>
          <w:tcPr>
            <w:tcW w:w="582" w:type="dxa"/>
            <w:vMerge/>
            <w:shd w:val="clear" w:color="auto" w:fill="auto"/>
            <w:noWrap/>
            <w:vAlign w:val="center"/>
          </w:tcPr>
          <w:p w14:paraId="6EBD636A"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29BD583" w14:textId="67DCD3F5" w:rsidR="00973492" w:rsidRPr="007001F1" w:rsidRDefault="00973492" w:rsidP="00EC1F84">
            <w:pPr>
              <w:jc w:val="both"/>
              <w:rPr>
                <w:color w:val="000000"/>
                <w:sz w:val="22"/>
                <w:szCs w:val="22"/>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14:paraId="5F5AF41B" w14:textId="77777777" w:rsidR="00973492" w:rsidRPr="007001F1" w:rsidRDefault="00973492" w:rsidP="00EC1F84">
            <w:pPr>
              <w:jc w:val="both"/>
              <w:rPr>
                <w:color w:val="000000"/>
                <w:sz w:val="22"/>
                <w:szCs w:val="22"/>
              </w:rPr>
            </w:pPr>
          </w:p>
        </w:tc>
        <w:tc>
          <w:tcPr>
            <w:tcW w:w="567" w:type="dxa"/>
            <w:shd w:val="clear" w:color="auto" w:fill="auto"/>
            <w:vAlign w:val="center"/>
          </w:tcPr>
          <w:p w14:paraId="3F5390D7" w14:textId="77777777" w:rsidR="00973492" w:rsidRPr="007001F1" w:rsidRDefault="00973492" w:rsidP="00EC1F84">
            <w:pPr>
              <w:jc w:val="both"/>
              <w:rPr>
                <w:color w:val="000000"/>
                <w:sz w:val="22"/>
                <w:szCs w:val="22"/>
              </w:rPr>
            </w:pPr>
          </w:p>
        </w:tc>
        <w:tc>
          <w:tcPr>
            <w:tcW w:w="776" w:type="dxa"/>
            <w:shd w:val="clear" w:color="auto" w:fill="auto"/>
            <w:vAlign w:val="center"/>
          </w:tcPr>
          <w:p w14:paraId="03E86A91" w14:textId="77777777" w:rsidR="00973492" w:rsidRPr="007001F1" w:rsidRDefault="00973492" w:rsidP="00EC1F84">
            <w:pPr>
              <w:jc w:val="both"/>
              <w:rPr>
                <w:color w:val="000000"/>
                <w:sz w:val="22"/>
                <w:szCs w:val="22"/>
              </w:rPr>
            </w:pPr>
          </w:p>
        </w:tc>
        <w:tc>
          <w:tcPr>
            <w:tcW w:w="1775" w:type="dxa"/>
            <w:shd w:val="clear" w:color="auto" w:fill="auto"/>
            <w:vAlign w:val="center"/>
          </w:tcPr>
          <w:p w14:paraId="064CE3B8" w14:textId="77777777" w:rsidR="00973492" w:rsidRPr="007001F1" w:rsidRDefault="00973492" w:rsidP="00EC1F84">
            <w:pPr>
              <w:jc w:val="both"/>
              <w:rPr>
                <w:color w:val="000000"/>
                <w:sz w:val="22"/>
                <w:szCs w:val="22"/>
              </w:rPr>
            </w:pPr>
          </w:p>
        </w:tc>
      </w:tr>
      <w:tr w:rsidR="00973492" w:rsidRPr="007001F1" w14:paraId="3960B283" w14:textId="77777777" w:rsidTr="002B4A5C">
        <w:trPr>
          <w:trHeight w:val="364"/>
        </w:trPr>
        <w:tc>
          <w:tcPr>
            <w:tcW w:w="582" w:type="dxa"/>
            <w:vMerge/>
            <w:shd w:val="clear" w:color="auto" w:fill="auto"/>
            <w:noWrap/>
            <w:vAlign w:val="center"/>
          </w:tcPr>
          <w:p w14:paraId="03FA3CA6"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31F562B4" w14:textId="4D16E2FE" w:rsidR="00973492" w:rsidRPr="007001F1" w:rsidRDefault="00973492" w:rsidP="00EC1F84">
            <w:pPr>
              <w:jc w:val="both"/>
              <w:rPr>
                <w:color w:val="000000"/>
                <w:sz w:val="22"/>
                <w:szCs w:val="22"/>
              </w:rPr>
            </w:pPr>
            <w:r w:rsidRPr="007001F1">
              <w:rPr>
                <w:color w:val="000000"/>
                <w:sz w:val="22"/>
                <w:szCs w:val="22"/>
              </w:rPr>
              <w:t xml:space="preserve">e) Obsahuje </w:t>
            </w:r>
            <w:ins w:id="1498" w:author="Kramár Róbert" w:date="2018-04-27T17:52:00Z">
              <w:r w:rsidR="003025C1">
                <w:rPr>
                  <w:color w:val="000000"/>
                  <w:sz w:val="22"/>
                  <w:szCs w:val="22"/>
                </w:rPr>
                <w:t xml:space="preserve">návrh </w:t>
              </w:r>
            </w:ins>
            <w:r w:rsidRPr="007001F1">
              <w:rPr>
                <w:color w:val="000000"/>
                <w:sz w:val="22"/>
                <w:szCs w:val="22"/>
              </w:rPr>
              <w:t>výzv</w:t>
            </w:r>
            <w:ins w:id="1499" w:author="Kramár Róbert" w:date="2018-04-27T17:52:00Z">
              <w:r w:rsidR="003025C1">
                <w:rPr>
                  <w:color w:val="000000"/>
                  <w:sz w:val="22"/>
                  <w:szCs w:val="22"/>
                </w:rPr>
                <w:t>y</w:t>
              </w:r>
            </w:ins>
            <w:del w:id="1500" w:author="Kramár Róbert" w:date="2018-04-27T17:52:00Z">
              <w:r w:rsidRPr="007001F1" w:rsidDel="003025C1">
                <w:rPr>
                  <w:color w:val="000000"/>
                  <w:sz w:val="22"/>
                  <w:szCs w:val="22"/>
                </w:rPr>
                <w:delText>a</w:delText>
              </w:r>
            </w:del>
            <w:r w:rsidRPr="007001F1">
              <w:rPr>
                <w:color w:val="000000"/>
                <w:sz w:val="22"/>
                <w:szCs w:val="22"/>
              </w:rPr>
              <w:t xml:space="preserve"> na predkladanie základných ponúk všetky náležitosti podľa § 72 ZVO?</w:t>
            </w:r>
          </w:p>
        </w:tc>
        <w:tc>
          <w:tcPr>
            <w:tcW w:w="567" w:type="dxa"/>
            <w:shd w:val="clear" w:color="auto" w:fill="auto"/>
            <w:vAlign w:val="center"/>
          </w:tcPr>
          <w:p w14:paraId="2DD86849" w14:textId="77777777" w:rsidR="00973492" w:rsidRPr="007001F1" w:rsidRDefault="00973492" w:rsidP="00EC1F84">
            <w:pPr>
              <w:jc w:val="both"/>
              <w:rPr>
                <w:color w:val="000000"/>
                <w:sz w:val="22"/>
                <w:szCs w:val="22"/>
              </w:rPr>
            </w:pPr>
          </w:p>
        </w:tc>
        <w:tc>
          <w:tcPr>
            <w:tcW w:w="567" w:type="dxa"/>
            <w:shd w:val="clear" w:color="auto" w:fill="auto"/>
            <w:vAlign w:val="center"/>
          </w:tcPr>
          <w:p w14:paraId="62258AA4" w14:textId="77777777" w:rsidR="00973492" w:rsidRPr="007001F1" w:rsidRDefault="00973492" w:rsidP="00EC1F84">
            <w:pPr>
              <w:jc w:val="both"/>
              <w:rPr>
                <w:color w:val="000000"/>
                <w:sz w:val="22"/>
                <w:szCs w:val="22"/>
              </w:rPr>
            </w:pPr>
          </w:p>
        </w:tc>
        <w:tc>
          <w:tcPr>
            <w:tcW w:w="776" w:type="dxa"/>
            <w:shd w:val="clear" w:color="auto" w:fill="auto"/>
            <w:vAlign w:val="center"/>
          </w:tcPr>
          <w:p w14:paraId="5544926A" w14:textId="77777777" w:rsidR="00973492" w:rsidRPr="007001F1" w:rsidRDefault="00973492" w:rsidP="00EC1F84">
            <w:pPr>
              <w:jc w:val="both"/>
              <w:rPr>
                <w:color w:val="000000"/>
                <w:sz w:val="22"/>
                <w:szCs w:val="22"/>
              </w:rPr>
            </w:pPr>
          </w:p>
        </w:tc>
        <w:tc>
          <w:tcPr>
            <w:tcW w:w="1775" w:type="dxa"/>
            <w:shd w:val="clear" w:color="auto" w:fill="auto"/>
            <w:vAlign w:val="center"/>
          </w:tcPr>
          <w:p w14:paraId="42B1C85F" w14:textId="77777777" w:rsidR="00973492" w:rsidRPr="007001F1" w:rsidRDefault="00973492" w:rsidP="00EC1F84">
            <w:pPr>
              <w:jc w:val="both"/>
              <w:rPr>
                <w:color w:val="000000"/>
                <w:sz w:val="22"/>
                <w:szCs w:val="22"/>
              </w:rPr>
            </w:pPr>
          </w:p>
        </w:tc>
      </w:tr>
      <w:tr w:rsidR="00675A3D" w:rsidRPr="007001F1" w14:paraId="746EFA07" w14:textId="77777777" w:rsidTr="007261E4">
        <w:trPr>
          <w:trHeight w:val="20"/>
        </w:trPr>
        <w:tc>
          <w:tcPr>
            <w:tcW w:w="582" w:type="dxa"/>
            <w:shd w:val="clear" w:color="auto" w:fill="auto"/>
            <w:noWrap/>
            <w:vAlign w:val="center"/>
            <w:hideMark/>
          </w:tcPr>
          <w:p w14:paraId="5D850125" w14:textId="0A443806" w:rsidR="00675A3D" w:rsidRPr="007001F1" w:rsidRDefault="00675A3D" w:rsidP="00675A3D">
            <w:pPr>
              <w:jc w:val="center"/>
              <w:rPr>
                <w:color w:val="000000"/>
                <w:sz w:val="22"/>
                <w:szCs w:val="22"/>
              </w:rPr>
            </w:pPr>
            <w:r w:rsidRPr="007001F1">
              <w:rPr>
                <w:color w:val="000000"/>
                <w:sz w:val="22"/>
                <w:szCs w:val="22"/>
              </w:rPr>
              <w:t>1</w:t>
            </w:r>
            <w:ins w:id="1501" w:author="Kramár Róbert" w:date="2018-04-27T15:27:00Z">
              <w:r w:rsidR="00BB0E35">
                <w:rPr>
                  <w:color w:val="000000"/>
                  <w:sz w:val="22"/>
                  <w:szCs w:val="22"/>
                </w:rPr>
                <w:t>1</w:t>
              </w:r>
            </w:ins>
            <w:del w:id="1502" w:author="Kramár Róbert" w:date="2018-04-27T15:27:00Z">
              <w:r w:rsidR="00144756" w:rsidRPr="007001F1" w:rsidDel="00BB0E35">
                <w:rPr>
                  <w:color w:val="000000"/>
                  <w:sz w:val="22"/>
                  <w:szCs w:val="22"/>
                </w:rPr>
                <w:delText>2</w:delText>
              </w:r>
            </w:del>
          </w:p>
        </w:tc>
        <w:tc>
          <w:tcPr>
            <w:tcW w:w="4820" w:type="dxa"/>
            <w:gridSpan w:val="2"/>
            <w:shd w:val="clear" w:color="auto" w:fill="auto"/>
            <w:vAlign w:val="center"/>
            <w:hideMark/>
          </w:tcPr>
          <w:p w14:paraId="5289CC65" w14:textId="77777777" w:rsidR="00675A3D" w:rsidRPr="007001F1" w:rsidRDefault="00675A3D" w:rsidP="00EC1F84">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0B73245F"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B4716A5"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13C9261"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BC8764C"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154352F3" w14:textId="77777777" w:rsidTr="007261E4">
        <w:trPr>
          <w:trHeight w:val="760"/>
        </w:trPr>
        <w:tc>
          <w:tcPr>
            <w:tcW w:w="582" w:type="dxa"/>
            <w:vMerge w:val="restart"/>
            <w:shd w:val="clear" w:color="auto" w:fill="auto"/>
            <w:noWrap/>
            <w:vAlign w:val="center"/>
          </w:tcPr>
          <w:p w14:paraId="41417CB4" w14:textId="7625FF84" w:rsidR="00973492" w:rsidRPr="007001F1" w:rsidRDefault="00027816" w:rsidP="00675A3D">
            <w:pPr>
              <w:jc w:val="center"/>
              <w:rPr>
                <w:color w:val="000000"/>
                <w:sz w:val="22"/>
                <w:szCs w:val="22"/>
              </w:rPr>
            </w:pPr>
            <w:r w:rsidRPr="007001F1">
              <w:rPr>
                <w:color w:val="000000"/>
                <w:sz w:val="22"/>
                <w:szCs w:val="22"/>
              </w:rPr>
              <w:t>1</w:t>
            </w:r>
            <w:ins w:id="1503" w:author="Kramár Róbert" w:date="2018-04-27T15:27:00Z">
              <w:r w:rsidR="00BB0E35">
                <w:rPr>
                  <w:color w:val="000000"/>
                  <w:sz w:val="22"/>
                  <w:szCs w:val="22"/>
                </w:rPr>
                <w:t>2</w:t>
              </w:r>
            </w:ins>
            <w:del w:id="1504" w:author="Kramár Róbert" w:date="2018-04-27T15:27:00Z">
              <w:r w:rsidRPr="007001F1" w:rsidDel="00BB0E35">
                <w:rPr>
                  <w:color w:val="000000"/>
                  <w:sz w:val="22"/>
                  <w:szCs w:val="22"/>
                </w:rPr>
                <w:delText>3</w:delText>
              </w:r>
            </w:del>
          </w:p>
        </w:tc>
        <w:tc>
          <w:tcPr>
            <w:tcW w:w="4820" w:type="dxa"/>
            <w:gridSpan w:val="2"/>
            <w:shd w:val="clear" w:color="auto" w:fill="auto"/>
            <w:vAlign w:val="center"/>
          </w:tcPr>
          <w:p w14:paraId="0859D62B" w14:textId="69C293F0" w:rsidR="00973492" w:rsidRPr="007001F1" w:rsidRDefault="00027816" w:rsidP="00EC1F84">
            <w:pPr>
              <w:jc w:val="both"/>
              <w:rPr>
                <w:color w:val="000000"/>
                <w:sz w:val="22"/>
                <w:szCs w:val="22"/>
              </w:rPr>
            </w:pPr>
            <w:r w:rsidRPr="007001F1">
              <w:rPr>
                <w:color w:val="000000"/>
                <w:sz w:val="22"/>
                <w:szCs w:val="22"/>
              </w:rPr>
              <w:t>a</w:t>
            </w:r>
            <w:r w:rsidR="00973492" w:rsidRPr="007001F1">
              <w:rPr>
                <w:color w:val="000000"/>
                <w:sz w:val="22"/>
                <w:szCs w:val="22"/>
              </w:rPr>
              <w:t>) Uvádza verejný obstarávateľ použitie elektronickej aukcie v</w:t>
            </w:r>
            <w:del w:id="1505" w:author="Kramár Róbert" w:date="2018-04-27T17:52:00Z">
              <w:r w:rsidR="00973492" w:rsidRPr="007001F1" w:rsidDel="003025C1">
                <w:rPr>
                  <w:color w:val="000000"/>
                  <w:sz w:val="22"/>
                  <w:szCs w:val="22"/>
                </w:rPr>
                <w:delText xml:space="preserve"> </w:delText>
              </w:r>
            </w:del>
            <w:ins w:id="1506" w:author="Kramár Róbert" w:date="2018-04-27T17:52:00Z">
              <w:r w:rsidR="003025C1">
                <w:rPr>
                  <w:color w:val="000000"/>
                  <w:sz w:val="22"/>
                  <w:szCs w:val="22"/>
                </w:rPr>
                <w:t xml:space="preserve"> návrhu </w:t>
              </w:r>
            </w:ins>
            <w:r w:rsidR="00973492" w:rsidRPr="007001F1">
              <w:rPr>
                <w:color w:val="000000"/>
                <w:sz w:val="22"/>
                <w:szCs w:val="22"/>
              </w:rPr>
              <w:t>oznámen</w:t>
            </w:r>
            <w:ins w:id="1507" w:author="Kramár Róbert" w:date="2018-04-27T17:52:00Z">
              <w:r w:rsidR="003025C1">
                <w:rPr>
                  <w:color w:val="000000"/>
                  <w:sz w:val="22"/>
                  <w:szCs w:val="22"/>
                </w:rPr>
                <w:t>ia</w:t>
              </w:r>
            </w:ins>
            <w:del w:id="1508" w:author="Kramár Róbert" w:date="2018-04-27T17:52:00Z">
              <w:r w:rsidR="00973492" w:rsidRPr="007001F1" w:rsidDel="003025C1">
                <w:rPr>
                  <w:color w:val="000000"/>
                  <w:sz w:val="22"/>
                  <w:szCs w:val="22"/>
                </w:rPr>
                <w:delText>í</w:delText>
              </w:r>
            </w:del>
            <w:r w:rsidR="00973492" w:rsidRPr="007001F1">
              <w:rPr>
                <w:color w:val="000000"/>
                <w:sz w:val="22"/>
                <w:szCs w:val="22"/>
              </w:rPr>
              <w:t xml:space="preserve"> o vyhlásení verejného obstarávania alebo v</w:t>
            </w:r>
            <w:del w:id="1509" w:author="Kramár Róbert" w:date="2018-04-27T17:52:00Z">
              <w:r w:rsidR="00973492" w:rsidRPr="007001F1" w:rsidDel="003025C1">
                <w:rPr>
                  <w:color w:val="000000"/>
                  <w:sz w:val="22"/>
                  <w:szCs w:val="22"/>
                </w:rPr>
                <w:delText xml:space="preserve"> </w:delText>
              </w:r>
            </w:del>
            <w:ins w:id="1510" w:author="Kramár Róbert" w:date="2018-04-27T17:52:00Z">
              <w:r w:rsidR="003025C1">
                <w:rPr>
                  <w:color w:val="000000"/>
                  <w:sz w:val="22"/>
                  <w:szCs w:val="22"/>
                </w:rPr>
                <w:t xml:space="preserve"> návrhu </w:t>
              </w:r>
            </w:ins>
            <w:r w:rsidR="00973492" w:rsidRPr="007001F1">
              <w:rPr>
                <w:color w:val="000000"/>
                <w:sz w:val="22"/>
                <w:szCs w:val="22"/>
              </w:rPr>
              <w:t>oznámen</w:t>
            </w:r>
            <w:ins w:id="1511" w:author="Kramár Róbert" w:date="2018-04-27T17:52:00Z">
              <w:r w:rsidR="003025C1">
                <w:rPr>
                  <w:color w:val="000000"/>
                  <w:sz w:val="22"/>
                  <w:szCs w:val="22"/>
                </w:rPr>
                <w:t>ia</w:t>
              </w:r>
            </w:ins>
            <w:del w:id="1512" w:author="Kramár Róbert" w:date="2018-04-27T17:52:00Z">
              <w:r w:rsidR="00973492" w:rsidRPr="007001F1" w:rsidDel="003025C1">
                <w:rPr>
                  <w:color w:val="000000"/>
                  <w:sz w:val="22"/>
                  <w:szCs w:val="22"/>
                </w:rPr>
                <w:delText>í</w:delText>
              </w:r>
            </w:del>
            <w:r w:rsidR="00973492" w:rsidRPr="007001F1">
              <w:rPr>
                <w:color w:val="000000"/>
                <w:sz w:val="22"/>
                <w:szCs w:val="22"/>
              </w:rPr>
              <w:t xml:space="preserve"> použitom ako výzva na súťaž?</w:t>
            </w:r>
          </w:p>
        </w:tc>
        <w:tc>
          <w:tcPr>
            <w:tcW w:w="567" w:type="dxa"/>
            <w:shd w:val="clear" w:color="auto" w:fill="auto"/>
            <w:vAlign w:val="center"/>
          </w:tcPr>
          <w:p w14:paraId="7979DBC0" w14:textId="77777777" w:rsidR="00973492" w:rsidRPr="007001F1" w:rsidRDefault="00973492" w:rsidP="00EC1F84">
            <w:pPr>
              <w:jc w:val="both"/>
              <w:rPr>
                <w:color w:val="000000"/>
                <w:sz w:val="22"/>
                <w:szCs w:val="22"/>
              </w:rPr>
            </w:pPr>
          </w:p>
        </w:tc>
        <w:tc>
          <w:tcPr>
            <w:tcW w:w="567" w:type="dxa"/>
            <w:shd w:val="clear" w:color="auto" w:fill="auto"/>
            <w:vAlign w:val="center"/>
          </w:tcPr>
          <w:p w14:paraId="52F0546D" w14:textId="77777777" w:rsidR="00973492" w:rsidRPr="007001F1" w:rsidRDefault="00973492" w:rsidP="00EC1F84">
            <w:pPr>
              <w:jc w:val="both"/>
              <w:rPr>
                <w:color w:val="000000"/>
                <w:sz w:val="22"/>
                <w:szCs w:val="22"/>
              </w:rPr>
            </w:pPr>
          </w:p>
        </w:tc>
        <w:tc>
          <w:tcPr>
            <w:tcW w:w="776" w:type="dxa"/>
            <w:shd w:val="clear" w:color="auto" w:fill="auto"/>
            <w:vAlign w:val="center"/>
          </w:tcPr>
          <w:p w14:paraId="68E3C737" w14:textId="77777777" w:rsidR="00973492" w:rsidRPr="007001F1" w:rsidRDefault="00973492" w:rsidP="00EC1F84">
            <w:pPr>
              <w:jc w:val="both"/>
              <w:rPr>
                <w:color w:val="000000"/>
                <w:sz w:val="22"/>
                <w:szCs w:val="22"/>
              </w:rPr>
            </w:pPr>
          </w:p>
        </w:tc>
        <w:tc>
          <w:tcPr>
            <w:tcW w:w="1775" w:type="dxa"/>
            <w:shd w:val="clear" w:color="auto" w:fill="auto"/>
            <w:vAlign w:val="center"/>
          </w:tcPr>
          <w:p w14:paraId="055E7F39" w14:textId="77777777" w:rsidR="00973492" w:rsidRPr="007001F1" w:rsidRDefault="00973492" w:rsidP="00EC1F84">
            <w:pPr>
              <w:jc w:val="both"/>
              <w:rPr>
                <w:color w:val="000000"/>
                <w:sz w:val="22"/>
                <w:szCs w:val="22"/>
              </w:rPr>
            </w:pPr>
          </w:p>
        </w:tc>
      </w:tr>
      <w:tr w:rsidR="00973492" w:rsidRPr="007001F1" w14:paraId="4C524FDF" w14:textId="77777777" w:rsidTr="007261E4">
        <w:trPr>
          <w:trHeight w:val="760"/>
        </w:trPr>
        <w:tc>
          <w:tcPr>
            <w:tcW w:w="582" w:type="dxa"/>
            <w:vMerge/>
            <w:shd w:val="clear" w:color="auto" w:fill="auto"/>
            <w:noWrap/>
            <w:vAlign w:val="center"/>
          </w:tcPr>
          <w:p w14:paraId="52D1F251"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B49F68D" w14:textId="7FD97812" w:rsidR="00973492" w:rsidRPr="007001F1" w:rsidRDefault="00027816" w:rsidP="00EC1F84">
            <w:pPr>
              <w:jc w:val="both"/>
              <w:rPr>
                <w:color w:val="000000"/>
                <w:sz w:val="22"/>
                <w:szCs w:val="22"/>
              </w:rPr>
            </w:pPr>
            <w:r w:rsidRPr="007001F1">
              <w:rPr>
                <w:color w:val="000000"/>
                <w:sz w:val="22"/>
                <w:szCs w:val="22"/>
              </w:rPr>
              <w:t>b</w:t>
            </w:r>
            <w:r w:rsidR="00973492" w:rsidRPr="007001F1">
              <w:rPr>
                <w:color w:val="000000"/>
                <w:sz w:val="22"/>
                <w:szCs w:val="22"/>
              </w:rPr>
              <w:t>) Sú podmienky elektronickej aukcie uvedené v</w:t>
            </w:r>
            <w:del w:id="1513" w:author="Kramár Róbert" w:date="2018-04-27T17:52:00Z">
              <w:r w:rsidR="00973492" w:rsidRPr="007001F1" w:rsidDel="003025C1">
                <w:rPr>
                  <w:color w:val="000000"/>
                  <w:sz w:val="22"/>
                  <w:szCs w:val="22"/>
                </w:rPr>
                <w:delText xml:space="preserve"> </w:delText>
              </w:r>
            </w:del>
            <w:ins w:id="1514" w:author="Kramár Róbert" w:date="2018-04-27T17:52:00Z">
              <w:r w:rsidR="003025C1">
                <w:rPr>
                  <w:color w:val="000000"/>
                  <w:sz w:val="22"/>
                  <w:szCs w:val="22"/>
                </w:rPr>
                <w:t> </w:t>
              </w:r>
              <w:proofErr w:type="spellStart"/>
              <w:r w:rsidR="003025C1">
                <w:rPr>
                  <w:color w:val="000000"/>
                  <w:sz w:val="22"/>
                  <w:szCs w:val="22"/>
                </w:rPr>
                <w:t>v</w:t>
              </w:r>
              <w:proofErr w:type="spellEnd"/>
              <w:r w:rsidR="003025C1">
                <w:rPr>
                  <w:color w:val="000000"/>
                  <w:sz w:val="22"/>
                  <w:szCs w:val="22"/>
                </w:rPr>
                <w:t xml:space="preserve"> návrhu </w:t>
              </w:r>
            </w:ins>
            <w:r w:rsidR="00973492" w:rsidRPr="007001F1">
              <w:rPr>
                <w:color w:val="000000"/>
                <w:sz w:val="22"/>
                <w:szCs w:val="22"/>
              </w:rPr>
              <w:t>súťažných podkladoch a sú stanovené v súlade so ZVO?</w:t>
            </w:r>
          </w:p>
        </w:tc>
        <w:tc>
          <w:tcPr>
            <w:tcW w:w="567" w:type="dxa"/>
            <w:shd w:val="clear" w:color="auto" w:fill="auto"/>
            <w:vAlign w:val="center"/>
          </w:tcPr>
          <w:p w14:paraId="3F8452FE" w14:textId="77777777" w:rsidR="00973492" w:rsidRPr="007001F1" w:rsidRDefault="00973492" w:rsidP="00EC1F84">
            <w:pPr>
              <w:jc w:val="both"/>
              <w:rPr>
                <w:color w:val="000000"/>
                <w:sz w:val="22"/>
                <w:szCs w:val="22"/>
              </w:rPr>
            </w:pPr>
          </w:p>
        </w:tc>
        <w:tc>
          <w:tcPr>
            <w:tcW w:w="567" w:type="dxa"/>
            <w:shd w:val="clear" w:color="auto" w:fill="auto"/>
            <w:vAlign w:val="center"/>
          </w:tcPr>
          <w:p w14:paraId="5270B6F5" w14:textId="77777777" w:rsidR="00973492" w:rsidRPr="007001F1" w:rsidRDefault="00973492" w:rsidP="00EC1F84">
            <w:pPr>
              <w:jc w:val="both"/>
              <w:rPr>
                <w:color w:val="000000"/>
                <w:sz w:val="22"/>
                <w:szCs w:val="22"/>
              </w:rPr>
            </w:pPr>
          </w:p>
        </w:tc>
        <w:tc>
          <w:tcPr>
            <w:tcW w:w="776" w:type="dxa"/>
            <w:shd w:val="clear" w:color="auto" w:fill="auto"/>
            <w:vAlign w:val="center"/>
          </w:tcPr>
          <w:p w14:paraId="4927C94B" w14:textId="77777777" w:rsidR="00973492" w:rsidRPr="007001F1" w:rsidRDefault="00973492" w:rsidP="00EC1F84">
            <w:pPr>
              <w:jc w:val="both"/>
              <w:rPr>
                <w:color w:val="000000"/>
                <w:sz w:val="22"/>
                <w:szCs w:val="22"/>
              </w:rPr>
            </w:pPr>
          </w:p>
        </w:tc>
        <w:tc>
          <w:tcPr>
            <w:tcW w:w="1775" w:type="dxa"/>
            <w:shd w:val="clear" w:color="auto" w:fill="auto"/>
            <w:vAlign w:val="center"/>
          </w:tcPr>
          <w:p w14:paraId="1662187E" w14:textId="77777777" w:rsidR="00973492" w:rsidRPr="007001F1" w:rsidRDefault="00973492" w:rsidP="00EC1F84">
            <w:pPr>
              <w:jc w:val="both"/>
              <w:rPr>
                <w:color w:val="000000"/>
                <w:sz w:val="22"/>
                <w:szCs w:val="22"/>
              </w:rPr>
            </w:pPr>
          </w:p>
        </w:tc>
      </w:tr>
      <w:tr w:rsidR="00675A3D" w:rsidRPr="007001F1" w14:paraId="66C5694B" w14:textId="77777777" w:rsidTr="007261E4">
        <w:trPr>
          <w:trHeight w:val="20"/>
        </w:trPr>
        <w:tc>
          <w:tcPr>
            <w:tcW w:w="582" w:type="dxa"/>
            <w:shd w:val="clear" w:color="auto" w:fill="auto"/>
            <w:noWrap/>
            <w:vAlign w:val="center"/>
            <w:hideMark/>
          </w:tcPr>
          <w:p w14:paraId="6D3995C9" w14:textId="2AC853C8" w:rsidR="00675A3D" w:rsidRPr="007001F1" w:rsidRDefault="00675A3D" w:rsidP="00675A3D">
            <w:pPr>
              <w:jc w:val="center"/>
              <w:rPr>
                <w:color w:val="000000"/>
                <w:sz w:val="22"/>
                <w:szCs w:val="22"/>
              </w:rPr>
            </w:pPr>
            <w:r w:rsidRPr="007001F1">
              <w:rPr>
                <w:color w:val="000000"/>
                <w:sz w:val="22"/>
                <w:szCs w:val="22"/>
              </w:rPr>
              <w:t>1</w:t>
            </w:r>
            <w:ins w:id="1515" w:author="Kramár Róbert" w:date="2018-04-27T15:27:00Z">
              <w:r w:rsidR="00BB0E35">
                <w:rPr>
                  <w:color w:val="000000"/>
                  <w:sz w:val="22"/>
                  <w:szCs w:val="22"/>
                </w:rPr>
                <w:t>3</w:t>
              </w:r>
            </w:ins>
            <w:del w:id="1516" w:author="Kramár Róbert" w:date="2018-04-27T15:27:00Z">
              <w:r w:rsidR="00144756" w:rsidRPr="007001F1" w:rsidDel="00BB0E35">
                <w:rPr>
                  <w:color w:val="000000"/>
                  <w:sz w:val="22"/>
                  <w:szCs w:val="22"/>
                </w:rPr>
                <w:delText>4</w:delText>
              </w:r>
            </w:del>
          </w:p>
        </w:tc>
        <w:tc>
          <w:tcPr>
            <w:tcW w:w="4820" w:type="dxa"/>
            <w:gridSpan w:val="2"/>
            <w:shd w:val="clear" w:color="auto" w:fill="auto"/>
            <w:vAlign w:val="center"/>
            <w:hideMark/>
          </w:tcPr>
          <w:p w14:paraId="553431AF" w14:textId="77777777" w:rsidR="00675A3D" w:rsidRPr="007001F1" w:rsidRDefault="00675A3D" w:rsidP="00EC1F84">
            <w:pPr>
              <w:jc w:val="both"/>
              <w:rPr>
                <w:color w:val="000000"/>
                <w:sz w:val="22"/>
                <w:szCs w:val="22"/>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14:paraId="4E62F58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572AFB6"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BCBA744"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EDCC6DA"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E2C9425" w14:textId="77777777" w:rsidTr="007261E4">
        <w:trPr>
          <w:trHeight w:val="20"/>
        </w:trPr>
        <w:tc>
          <w:tcPr>
            <w:tcW w:w="582" w:type="dxa"/>
            <w:shd w:val="clear" w:color="auto" w:fill="auto"/>
            <w:noWrap/>
            <w:vAlign w:val="center"/>
            <w:hideMark/>
          </w:tcPr>
          <w:p w14:paraId="3E6542C1" w14:textId="6242D7A0" w:rsidR="00675A3D" w:rsidRPr="007001F1" w:rsidRDefault="00675A3D" w:rsidP="00675A3D">
            <w:pPr>
              <w:jc w:val="center"/>
              <w:rPr>
                <w:color w:val="000000"/>
                <w:sz w:val="22"/>
                <w:szCs w:val="22"/>
              </w:rPr>
            </w:pPr>
            <w:r w:rsidRPr="007001F1">
              <w:rPr>
                <w:color w:val="000000"/>
                <w:sz w:val="22"/>
                <w:szCs w:val="22"/>
              </w:rPr>
              <w:t>1</w:t>
            </w:r>
            <w:ins w:id="1517" w:author="Kramár Róbert" w:date="2018-04-27T15:27:00Z">
              <w:r w:rsidR="00BB0E35">
                <w:rPr>
                  <w:color w:val="000000"/>
                  <w:sz w:val="22"/>
                  <w:szCs w:val="22"/>
                </w:rPr>
                <w:t>4</w:t>
              </w:r>
            </w:ins>
            <w:del w:id="1518" w:author="Kramár Róbert" w:date="2018-04-27T15:27:00Z">
              <w:r w:rsidR="00144756" w:rsidRPr="007001F1" w:rsidDel="00BB0E35">
                <w:rPr>
                  <w:color w:val="000000"/>
                  <w:sz w:val="22"/>
                  <w:szCs w:val="22"/>
                </w:rPr>
                <w:delText>5</w:delText>
              </w:r>
            </w:del>
          </w:p>
        </w:tc>
        <w:tc>
          <w:tcPr>
            <w:tcW w:w="4820" w:type="dxa"/>
            <w:gridSpan w:val="2"/>
            <w:shd w:val="clear" w:color="auto" w:fill="auto"/>
            <w:vAlign w:val="center"/>
            <w:hideMark/>
          </w:tcPr>
          <w:p w14:paraId="4DBEBE27" w14:textId="14826A8F" w:rsidR="00675A3D" w:rsidRPr="007001F1" w:rsidRDefault="00675A3D" w:rsidP="00EC1F84">
            <w:pPr>
              <w:jc w:val="both"/>
              <w:rPr>
                <w:color w:val="000000"/>
                <w:sz w:val="22"/>
                <w:szCs w:val="22"/>
              </w:rPr>
            </w:pPr>
            <w:r w:rsidRPr="007001F1">
              <w:rPr>
                <w:color w:val="000000"/>
                <w:sz w:val="22"/>
                <w:szCs w:val="22"/>
              </w:rPr>
              <w:t>Určil v</w:t>
            </w:r>
            <w:ins w:id="1519" w:author="Kramár Róbert" w:date="2018-04-27T17:53:00Z">
              <w:r w:rsidR="003025C1">
                <w:rPr>
                  <w:color w:val="000000"/>
                  <w:sz w:val="22"/>
                  <w:szCs w:val="22"/>
                </w:rPr>
                <w:t xml:space="preserve"> návrhu </w:t>
              </w:r>
            </w:ins>
            <w:r w:rsidRPr="007001F1">
              <w:rPr>
                <w:color w:val="000000"/>
                <w:sz w:val="22"/>
                <w:szCs w:val="22"/>
              </w:rPr>
              <w:t xml:space="preserve"> oznámen</w:t>
            </w:r>
            <w:ins w:id="1520" w:author="Kramár Róbert" w:date="2018-04-27T17:53:00Z">
              <w:r w:rsidR="003025C1">
                <w:rPr>
                  <w:color w:val="000000"/>
                  <w:sz w:val="22"/>
                  <w:szCs w:val="22"/>
                </w:rPr>
                <w:t>ia</w:t>
              </w:r>
            </w:ins>
            <w:del w:id="1521" w:author="Kramár Róbert" w:date="2018-04-27T17:53:00Z">
              <w:r w:rsidRPr="007001F1" w:rsidDel="003025C1">
                <w:rPr>
                  <w:color w:val="000000"/>
                  <w:sz w:val="22"/>
                  <w:szCs w:val="22"/>
                </w:rPr>
                <w:delText>í</w:delText>
              </w:r>
            </w:del>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14:paraId="2991C86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8C27A13"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37D21680"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1B6000C"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65A1C21F" w14:textId="77777777" w:rsidTr="007261E4">
        <w:trPr>
          <w:trHeight w:val="20"/>
        </w:trPr>
        <w:tc>
          <w:tcPr>
            <w:tcW w:w="582" w:type="dxa"/>
            <w:shd w:val="clear" w:color="auto" w:fill="auto"/>
            <w:noWrap/>
            <w:vAlign w:val="center"/>
            <w:hideMark/>
          </w:tcPr>
          <w:p w14:paraId="5F3C035D" w14:textId="39570944" w:rsidR="00675A3D" w:rsidRPr="007001F1" w:rsidRDefault="00675A3D" w:rsidP="00675A3D">
            <w:pPr>
              <w:jc w:val="center"/>
              <w:rPr>
                <w:color w:val="000000"/>
                <w:sz w:val="22"/>
                <w:szCs w:val="22"/>
              </w:rPr>
            </w:pPr>
            <w:r w:rsidRPr="007001F1">
              <w:rPr>
                <w:color w:val="000000"/>
                <w:sz w:val="22"/>
                <w:szCs w:val="22"/>
              </w:rPr>
              <w:t>1</w:t>
            </w:r>
            <w:ins w:id="1522" w:author="Kramár Róbert" w:date="2018-04-27T15:27:00Z">
              <w:r w:rsidR="00BB0E35">
                <w:rPr>
                  <w:color w:val="000000"/>
                  <w:sz w:val="22"/>
                  <w:szCs w:val="22"/>
                </w:rPr>
                <w:t>5</w:t>
              </w:r>
            </w:ins>
            <w:del w:id="1523" w:author="Kramár Róbert" w:date="2018-04-27T15:27:00Z">
              <w:r w:rsidR="00144756" w:rsidRPr="007001F1" w:rsidDel="00BB0E35">
                <w:rPr>
                  <w:color w:val="000000"/>
                  <w:sz w:val="22"/>
                  <w:szCs w:val="22"/>
                </w:rPr>
                <w:delText>6</w:delText>
              </w:r>
            </w:del>
          </w:p>
        </w:tc>
        <w:tc>
          <w:tcPr>
            <w:tcW w:w="4820" w:type="dxa"/>
            <w:gridSpan w:val="2"/>
            <w:shd w:val="clear" w:color="auto" w:fill="auto"/>
            <w:vAlign w:val="center"/>
            <w:hideMark/>
          </w:tcPr>
          <w:p w14:paraId="1C5A0245" w14:textId="7688DF3C" w:rsidR="00675A3D" w:rsidRPr="007001F1" w:rsidRDefault="00675A3D" w:rsidP="00EC1F84">
            <w:pPr>
              <w:jc w:val="both"/>
              <w:rPr>
                <w:color w:val="000000"/>
                <w:sz w:val="22"/>
                <w:szCs w:val="22"/>
              </w:rPr>
            </w:pPr>
            <w:r w:rsidRPr="007001F1">
              <w:rPr>
                <w:color w:val="000000"/>
                <w:sz w:val="22"/>
                <w:szCs w:val="22"/>
              </w:rPr>
              <w:t xml:space="preserve">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4415D1B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141BC369"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82449C5"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732ECE00"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2ACBEF71" w14:textId="77777777" w:rsidTr="007261E4">
        <w:trPr>
          <w:trHeight w:val="20"/>
        </w:trPr>
        <w:tc>
          <w:tcPr>
            <w:tcW w:w="582" w:type="dxa"/>
            <w:shd w:val="clear" w:color="auto" w:fill="auto"/>
            <w:noWrap/>
            <w:vAlign w:val="center"/>
          </w:tcPr>
          <w:p w14:paraId="09A0FD4D" w14:textId="1A570955" w:rsidR="00675A3D" w:rsidRPr="007001F1" w:rsidRDefault="00675A3D" w:rsidP="00675A3D">
            <w:pPr>
              <w:jc w:val="center"/>
              <w:rPr>
                <w:color w:val="000000"/>
                <w:sz w:val="22"/>
                <w:szCs w:val="22"/>
              </w:rPr>
            </w:pPr>
            <w:del w:id="1524" w:author="Kramár Róbert" w:date="2018-04-27T17:54:00Z">
              <w:r w:rsidRPr="007001F1" w:rsidDel="003025C1">
                <w:rPr>
                  <w:color w:val="000000"/>
                  <w:sz w:val="22"/>
                  <w:szCs w:val="22"/>
                </w:rPr>
                <w:delText>1</w:delText>
              </w:r>
            </w:del>
            <w:del w:id="1525" w:author="Kramár Róbert" w:date="2018-04-27T15:27:00Z">
              <w:r w:rsidR="00144756" w:rsidRPr="007001F1" w:rsidDel="00BB0E35">
                <w:rPr>
                  <w:color w:val="000000"/>
                  <w:sz w:val="22"/>
                  <w:szCs w:val="22"/>
                </w:rPr>
                <w:delText>7</w:delText>
              </w:r>
            </w:del>
          </w:p>
        </w:tc>
        <w:tc>
          <w:tcPr>
            <w:tcW w:w="4820" w:type="dxa"/>
            <w:gridSpan w:val="2"/>
            <w:shd w:val="clear" w:color="auto" w:fill="auto"/>
            <w:vAlign w:val="center"/>
          </w:tcPr>
          <w:p w14:paraId="002224E1" w14:textId="23A79B4B" w:rsidR="00675A3D" w:rsidRPr="007001F1" w:rsidRDefault="00675A3D" w:rsidP="00EC1F84">
            <w:pPr>
              <w:jc w:val="both"/>
              <w:rPr>
                <w:color w:val="000000"/>
                <w:sz w:val="22"/>
                <w:szCs w:val="22"/>
              </w:rPr>
            </w:pPr>
            <w:del w:id="1526" w:author="Kramár Róbert" w:date="2018-04-27T17:54:00Z">
              <w:r w:rsidRPr="007001F1" w:rsidDel="003025C1">
                <w:rPr>
                  <w:color w:val="000000"/>
                  <w:sz w:val="22"/>
                  <w:szCs w:val="22"/>
                </w:rPr>
                <w:delText xml:space="preserve">Zaslal verejný obstarávateľ výzvu na predkladanie základných ponúk len vybraným záujemcom, ktorí spĺňajú podmienky účasti? Predložil základnú ponuku len záujemca, ktorý bol vyzvaný verejným obstarávateľom na jej </w:delText>
              </w:r>
              <w:commentRangeStart w:id="1527"/>
              <w:r w:rsidRPr="007001F1" w:rsidDel="003025C1">
                <w:rPr>
                  <w:color w:val="000000"/>
                  <w:sz w:val="22"/>
                  <w:szCs w:val="22"/>
                </w:rPr>
                <w:delText>predloženie</w:delText>
              </w:r>
            </w:del>
            <w:commentRangeEnd w:id="1527"/>
            <w:r w:rsidR="003025C1">
              <w:rPr>
                <w:rStyle w:val="Odkaznakomentr"/>
              </w:rPr>
              <w:commentReference w:id="1527"/>
            </w:r>
            <w:del w:id="1528" w:author="Kramár Róbert" w:date="2018-04-27T17:54:00Z">
              <w:r w:rsidRPr="007001F1" w:rsidDel="003025C1">
                <w:rPr>
                  <w:color w:val="000000"/>
                  <w:sz w:val="22"/>
                  <w:szCs w:val="22"/>
                </w:rPr>
                <w:delText>?</w:delText>
              </w:r>
            </w:del>
          </w:p>
        </w:tc>
        <w:tc>
          <w:tcPr>
            <w:tcW w:w="567" w:type="dxa"/>
            <w:shd w:val="clear" w:color="auto" w:fill="auto"/>
            <w:vAlign w:val="center"/>
          </w:tcPr>
          <w:p w14:paraId="38ED7E2A" w14:textId="77777777" w:rsidR="00675A3D" w:rsidRPr="007001F1" w:rsidRDefault="00675A3D" w:rsidP="00EC1F84">
            <w:pPr>
              <w:jc w:val="both"/>
              <w:rPr>
                <w:color w:val="000000"/>
                <w:sz w:val="22"/>
                <w:szCs w:val="22"/>
              </w:rPr>
            </w:pPr>
          </w:p>
        </w:tc>
        <w:tc>
          <w:tcPr>
            <w:tcW w:w="567" w:type="dxa"/>
            <w:shd w:val="clear" w:color="auto" w:fill="auto"/>
            <w:vAlign w:val="center"/>
          </w:tcPr>
          <w:p w14:paraId="0A0DF478" w14:textId="77777777" w:rsidR="00675A3D" w:rsidRPr="007001F1" w:rsidRDefault="00675A3D" w:rsidP="00EC1F84">
            <w:pPr>
              <w:jc w:val="both"/>
              <w:rPr>
                <w:color w:val="000000"/>
                <w:sz w:val="22"/>
                <w:szCs w:val="22"/>
              </w:rPr>
            </w:pPr>
          </w:p>
        </w:tc>
        <w:tc>
          <w:tcPr>
            <w:tcW w:w="776" w:type="dxa"/>
            <w:shd w:val="clear" w:color="auto" w:fill="auto"/>
            <w:vAlign w:val="center"/>
          </w:tcPr>
          <w:p w14:paraId="54684DF9" w14:textId="77777777" w:rsidR="00675A3D" w:rsidRPr="007001F1" w:rsidRDefault="00675A3D" w:rsidP="00EC1F84">
            <w:pPr>
              <w:jc w:val="both"/>
              <w:rPr>
                <w:color w:val="000000"/>
                <w:sz w:val="22"/>
                <w:szCs w:val="22"/>
              </w:rPr>
            </w:pPr>
          </w:p>
        </w:tc>
        <w:tc>
          <w:tcPr>
            <w:tcW w:w="1775" w:type="dxa"/>
            <w:shd w:val="clear" w:color="auto" w:fill="auto"/>
            <w:vAlign w:val="center"/>
          </w:tcPr>
          <w:p w14:paraId="40843401" w14:textId="77777777" w:rsidR="00675A3D" w:rsidRPr="007001F1" w:rsidRDefault="00675A3D" w:rsidP="00EC1F84">
            <w:pPr>
              <w:jc w:val="both"/>
              <w:rPr>
                <w:color w:val="000000"/>
                <w:sz w:val="22"/>
                <w:szCs w:val="22"/>
              </w:rPr>
            </w:pPr>
          </w:p>
        </w:tc>
      </w:tr>
      <w:tr w:rsidR="00973492" w:rsidRPr="007001F1" w14:paraId="5DD9F7A4" w14:textId="77777777" w:rsidTr="002B4A5C">
        <w:trPr>
          <w:trHeight w:val="318"/>
        </w:trPr>
        <w:tc>
          <w:tcPr>
            <w:tcW w:w="582" w:type="dxa"/>
            <w:vMerge w:val="restart"/>
            <w:shd w:val="clear" w:color="auto" w:fill="auto"/>
            <w:noWrap/>
            <w:vAlign w:val="center"/>
          </w:tcPr>
          <w:p w14:paraId="3C3FE19C" w14:textId="618E6EBF" w:rsidR="00973492" w:rsidRPr="007001F1" w:rsidRDefault="00973492" w:rsidP="00675A3D">
            <w:pPr>
              <w:jc w:val="center"/>
              <w:rPr>
                <w:color w:val="000000"/>
                <w:sz w:val="22"/>
                <w:szCs w:val="22"/>
              </w:rPr>
            </w:pPr>
            <w:r w:rsidRPr="007001F1">
              <w:rPr>
                <w:color w:val="000000"/>
                <w:sz w:val="22"/>
                <w:szCs w:val="22"/>
              </w:rPr>
              <w:t>1</w:t>
            </w:r>
            <w:ins w:id="1529" w:author="Kramár Róbert" w:date="2018-04-27T17:55:00Z">
              <w:r w:rsidR="003025C1">
                <w:rPr>
                  <w:color w:val="000000"/>
                  <w:sz w:val="22"/>
                  <w:szCs w:val="22"/>
                </w:rPr>
                <w:t>6</w:t>
              </w:r>
            </w:ins>
            <w:del w:id="1530" w:author="Kramár Róbert" w:date="2018-04-27T15:27:00Z">
              <w:r w:rsidRPr="007001F1" w:rsidDel="00BB0E35">
                <w:rPr>
                  <w:color w:val="000000"/>
                  <w:sz w:val="22"/>
                  <w:szCs w:val="22"/>
                </w:rPr>
                <w:delText>8</w:delText>
              </w:r>
            </w:del>
          </w:p>
        </w:tc>
        <w:tc>
          <w:tcPr>
            <w:tcW w:w="4820" w:type="dxa"/>
            <w:gridSpan w:val="2"/>
            <w:shd w:val="clear" w:color="auto" w:fill="auto"/>
            <w:vAlign w:val="center"/>
          </w:tcPr>
          <w:p w14:paraId="79BEF82F" w14:textId="3C95D8F3" w:rsidR="00973492" w:rsidRPr="007001F1" w:rsidRDefault="00973492"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tcPr>
          <w:p w14:paraId="2E440D19" w14:textId="77777777" w:rsidR="00973492" w:rsidRPr="007001F1" w:rsidRDefault="00973492" w:rsidP="00EC1F84">
            <w:pPr>
              <w:jc w:val="both"/>
              <w:rPr>
                <w:color w:val="000000"/>
                <w:sz w:val="22"/>
                <w:szCs w:val="22"/>
              </w:rPr>
            </w:pPr>
          </w:p>
        </w:tc>
        <w:tc>
          <w:tcPr>
            <w:tcW w:w="567" w:type="dxa"/>
            <w:shd w:val="clear" w:color="auto" w:fill="auto"/>
            <w:vAlign w:val="center"/>
          </w:tcPr>
          <w:p w14:paraId="03B752D3" w14:textId="77777777" w:rsidR="00973492" w:rsidRPr="007001F1" w:rsidRDefault="00973492" w:rsidP="00EC1F84">
            <w:pPr>
              <w:jc w:val="both"/>
              <w:rPr>
                <w:color w:val="000000"/>
                <w:sz w:val="22"/>
                <w:szCs w:val="22"/>
              </w:rPr>
            </w:pPr>
          </w:p>
        </w:tc>
        <w:tc>
          <w:tcPr>
            <w:tcW w:w="776" w:type="dxa"/>
            <w:shd w:val="clear" w:color="auto" w:fill="auto"/>
            <w:vAlign w:val="center"/>
          </w:tcPr>
          <w:p w14:paraId="2AF11ADB" w14:textId="77777777" w:rsidR="00973492" w:rsidRPr="007001F1" w:rsidRDefault="00973492" w:rsidP="00EC1F84">
            <w:pPr>
              <w:jc w:val="both"/>
              <w:rPr>
                <w:color w:val="000000"/>
                <w:sz w:val="22"/>
                <w:szCs w:val="22"/>
              </w:rPr>
            </w:pPr>
          </w:p>
        </w:tc>
        <w:tc>
          <w:tcPr>
            <w:tcW w:w="1775" w:type="dxa"/>
            <w:shd w:val="clear" w:color="auto" w:fill="auto"/>
            <w:vAlign w:val="center"/>
          </w:tcPr>
          <w:p w14:paraId="7EA011DB" w14:textId="77777777" w:rsidR="00973492" w:rsidRPr="007001F1" w:rsidRDefault="00973492" w:rsidP="00EC1F84">
            <w:pPr>
              <w:jc w:val="both"/>
              <w:rPr>
                <w:color w:val="000000"/>
                <w:sz w:val="22"/>
                <w:szCs w:val="22"/>
              </w:rPr>
            </w:pPr>
          </w:p>
        </w:tc>
      </w:tr>
      <w:tr w:rsidR="00973492" w:rsidRPr="007001F1" w14:paraId="52AFA17A" w14:textId="77777777" w:rsidTr="002B4A5C">
        <w:trPr>
          <w:trHeight w:val="510"/>
        </w:trPr>
        <w:tc>
          <w:tcPr>
            <w:tcW w:w="582" w:type="dxa"/>
            <w:vMerge/>
            <w:shd w:val="clear" w:color="auto" w:fill="auto"/>
            <w:noWrap/>
            <w:vAlign w:val="center"/>
          </w:tcPr>
          <w:p w14:paraId="0A6D496D"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DA69E2F" w14:textId="2FA22087" w:rsidR="00973492" w:rsidRPr="007001F1" w:rsidRDefault="00973492" w:rsidP="00EC1F84">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1C0F44C6" w14:textId="77777777" w:rsidR="00973492" w:rsidRPr="007001F1" w:rsidRDefault="00973492" w:rsidP="00EC1F84">
            <w:pPr>
              <w:jc w:val="both"/>
              <w:rPr>
                <w:color w:val="000000"/>
                <w:sz w:val="22"/>
                <w:szCs w:val="22"/>
              </w:rPr>
            </w:pPr>
          </w:p>
        </w:tc>
        <w:tc>
          <w:tcPr>
            <w:tcW w:w="567" w:type="dxa"/>
            <w:shd w:val="clear" w:color="auto" w:fill="auto"/>
            <w:vAlign w:val="center"/>
          </w:tcPr>
          <w:p w14:paraId="10CE0F4A" w14:textId="77777777" w:rsidR="00973492" w:rsidRPr="007001F1" w:rsidRDefault="00973492" w:rsidP="00EC1F84">
            <w:pPr>
              <w:jc w:val="both"/>
              <w:rPr>
                <w:color w:val="000000"/>
                <w:sz w:val="22"/>
                <w:szCs w:val="22"/>
              </w:rPr>
            </w:pPr>
          </w:p>
        </w:tc>
        <w:tc>
          <w:tcPr>
            <w:tcW w:w="776" w:type="dxa"/>
            <w:shd w:val="clear" w:color="auto" w:fill="auto"/>
            <w:vAlign w:val="center"/>
          </w:tcPr>
          <w:p w14:paraId="4C2D3591" w14:textId="77777777" w:rsidR="00973492" w:rsidRPr="007001F1" w:rsidRDefault="00973492" w:rsidP="00EC1F84">
            <w:pPr>
              <w:jc w:val="both"/>
              <w:rPr>
                <w:color w:val="000000"/>
                <w:sz w:val="22"/>
                <w:szCs w:val="22"/>
              </w:rPr>
            </w:pPr>
          </w:p>
        </w:tc>
        <w:tc>
          <w:tcPr>
            <w:tcW w:w="1775" w:type="dxa"/>
            <w:shd w:val="clear" w:color="auto" w:fill="auto"/>
            <w:vAlign w:val="center"/>
          </w:tcPr>
          <w:p w14:paraId="7D6CD18A" w14:textId="77777777" w:rsidR="00973492" w:rsidRPr="007001F1" w:rsidRDefault="00973492" w:rsidP="00EC1F84">
            <w:pPr>
              <w:jc w:val="both"/>
              <w:rPr>
                <w:color w:val="000000"/>
                <w:sz w:val="22"/>
                <w:szCs w:val="22"/>
              </w:rPr>
            </w:pPr>
          </w:p>
        </w:tc>
      </w:tr>
      <w:tr w:rsidR="00973492" w:rsidRPr="007001F1" w14:paraId="4D9906DF" w14:textId="77777777" w:rsidTr="002B4A5C">
        <w:trPr>
          <w:trHeight w:val="582"/>
        </w:trPr>
        <w:tc>
          <w:tcPr>
            <w:tcW w:w="582" w:type="dxa"/>
            <w:vMerge w:val="restart"/>
            <w:shd w:val="clear" w:color="auto" w:fill="auto"/>
            <w:noWrap/>
            <w:vAlign w:val="center"/>
          </w:tcPr>
          <w:p w14:paraId="453CB70D" w14:textId="743AC953" w:rsidR="00973492" w:rsidRPr="007001F1" w:rsidRDefault="00973492" w:rsidP="00675A3D">
            <w:pPr>
              <w:jc w:val="center"/>
              <w:rPr>
                <w:color w:val="000000"/>
                <w:sz w:val="22"/>
                <w:szCs w:val="22"/>
              </w:rPr>
            </w:pPr>
            <w:r w:rsidRPr="007001F1">
              <w:rPr>
                <w:color w:val="000000"/>
                <w:sz w:val="22"/>
                <w:szCs w:val="22"/>
              </w:rPr>
              <w:t>1</w:t>
            </w:r>
            <w:ins w:id="1531" w:author="Kramár Róbert" w:date="2018-04-27T17:55:00Z">
              <w:r w:rsidR="003025C1">
                <w:rPr>
                  <w:color w:val="000000"/>
                  <w:sz w:val="22"/>
                  <w:szCs w:val="22"/>
                </w:rPr>
                <w:t>7</w:t>
              </w:r>
            </w:ins>
            <w:del w:id="1532" w:author="Kramár Róbert" w:date="2018-04-27T15:27:00Z">
              <w:r w:rsidRPr="007001F1" w:rsidDel="00BB0E35">
                <w:rPr>
                  <w:color w:val="000000"/>
                  <w:sz w:val="22"/>
                  <w:szCs w:val="22"/>
                </w:rPr>
                <w:delText>9</w:delText>
              </w:r>
            </w:del>
          </w:p>
        </w:tc>
        <w:tc>
          <w:tcPr>
            <w:tcW w:w="4820" w:type="dxa"/>
            <w:gridSpan w:val="2"/>
            <w:shd w:val="clear" w:color="auto" w:fill="auto"/>
            <w:vAlign w:val="center"/>
          </w:tcPr>
          <w:p w14:paraId="454744B7" w14:textId="44E561B3" w:rsidR="00973492" w:rsidRPr="007001F1" w:rsidRDefault="00973492" w:rsidP="00EC1F84">
            <w:pPr>
              <w:jc w:val="both"/>
              <w:rPr>
                <w:sz w:val="22"/>
                <w:szCs w:val="22"/>
              </w:rPr>
            </w:pPr>
            <w:r w:rsidRPr="007001F1">
              <w:rPr>
                <w:sz w:val="22"/>
                <w:szCs w:val="22"/>
              </w:rPr>
              <w:t>a) V prípade, ak rozdelil verejný obstarávateľ zákazku na samostatné časti, dodržal všetky ustanovenia §</w:t>
            </w:r>
            <w:r w:rsidR="00CD1E59" w:rsidRPr="007001F1">
              <w:rPr>
                <w:sz w:val="22"/>
                <w:szCs w:val="22"/>
              </w:rPr>
              <w:t xml:space="preserve"> </w:t>
            </w:r>
            <w:r w:rsidRPr="007001F1">
              <w:rPr>
                <w:sz w:val="22"/>
                <w:szCs w:val="22"/>
              </w:rPr>
              <w:t>28</w:t>
            </w:r>
            <w:ins w:id="1533" w:author="Kramár Róbert" w:date="2017-07-26T17:41:00Z">
              <w:r w:rsidR="001C6287">
                <w:rPr>
                  <w:sz w:val="22"/>
                  <w:szCs w:val="22"/>
                </w:rPr>
                <w:t xml:space="preserve"> </w:t>
              </w:r>
            </w:ins>
            <w:r w:rsidRPr="007001F1">
              <w:rPr>
                <w:sz w:val="22"/>
                <w:szCs w:val="22"/>
              </w:rPr>
              <w:t xml:space="preserve">ZVO? </w:t>
            </w:r>
          </w:p>
        </w:tc>
        <w:tc>
          <w:tcPr>
            <w:tcW w:w="567" w:type="dxa"/>
            <w:shd w:val="clear" w:color="auto" w:fill="auto"/>
            <w:vAlign w:val="center"/>
          </w:tcPr>
          <w:p w14:paraId="5A23F5E6" w14:textId="77777777" w:rsidR="00973492" w:rsidRPr="007001F1" w:rsidRDefault="00973492" w:rsidP="00EC1F84">
            <w:pPr>
              <w:jc w:val="both"/>
              <w:rPr>
                <w:color w:val="000000"/>
                <w:sz w:val="22"/>
                <w:szCs w:val="22"/>
              </w:rPr>
            </w:pPr>
          </w:p>
        </w:tc>
        <w:tc>
          <w:tcPr>
            <w:tcW w:w="567" w:type="dxa"/>
            <w:shd w:val="clear" w:color="auto" w:fill="auto"/>
            <w:vAlign w:val="center"/>
          </w:tcPr>
          <w:p w14:paraId="309D5518" w14:textId="77777777" w:rsidR="00973492" w:rsidRPr="007001F1" w:rsidRDefault="00973492" w:rsidP="00EC1F84">
            <w:pPr>
              <w:jc w:val="both"/>
              <w:rPr>
                <w:color w:val="000000"/>
                <w:sz w:val="22"/>
                <w:szCs w:val="22"/>
              </w:rPr>
            </w:pPr>
          </w:p>
        </w:tc>
        <w:tc>
          <w:tcPr>
            <w:tcW w:w="776" w:type="dxa"/>
            <w:shd w:val="clear" w:color="auto" w:fill="auto"/>
            <w:vAlign w:val="center"/>
          </w:tcPr>
          <w:p w14:paraId="1ED639B6" w14:textId="77777777" w:rsidR="00973492" w:rsidRPr="007001F1" w:rsidRDefault="00973492" w:rsidP="00EC1F84">
            <w:pPr>
              <w:jc w:val="both"/>
              <w:rPr>
                <w:color w:val="000000"/>
                <w:sz w:val="22"/>
                <w:szCs w:val="22"/>
              </w:rPr>
            </w:pPr>
          </w:p>
        </w:tc>
        <w:tc>
          <w:tcPr>
            <w:tcW w:w="1775" w:type="dxa"/>
            <w:shd w:val="clear" w:color="auto" w:fill="auto"/>
            <w:vAlign w:val="center"/>
          </w:tcPr>
          <w:p w14:paraId="1B70B33E" w14:textId="77777777" w:rsidR="00973492" w:rsidRPr="007001F1" w:rsidRDefault="00973492" w:rsidP="00EC1F84">
            <w:pPr>
              <w:jc w:val="both"/>
              <w:rPr>
                <w:color w:val="000000"/>
                <w:sz w:val="22"/>
                <w:szCs w:val="22"/>
              </w:rPr>
            </w:pPr>
          </w:p>
        </w:tc>
      </w:tr>
      <w:tr w:rsidR="00973492" w:rsidRPr="007001F1" w14:paraId="73BD1E25" w14:textId="77777777" w:rsidTr="007261E4">
        <w:trPr>
          <w:trHeight w:val="757"/>
        </w:trPr>
        <w:tc>
          <w:tcPr>
            <w:tcW w:w="582" w:type="dxa"/>
            <w:vMerge/>
            <w:shd w:val="clear" w:color="auto" w:fill="auto"/>
            <w:noWrap/>
            <w:vAlign w:val="center"/>
          </w:tcPr>
          <w:p w14:paraId="44F0B0A5"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60B580B5" w14:textId="76B54867" w:rsidR="00973492" w:rsidRPr="007001F1" w:rsidRDefault="00973492" w:rsidP="00EC1F84">
            <w:pPr>
              <w:jc w:val="both"/>
              <w:rPr>
                <w:sz w:val="22"/>
                <w:szCs w:val="22"/>
              </w:rPr>
            </w:pPr>
            <w:r w:rsidRPr="007001F1">
              <w:rPr>
                <w:sz w:val="22"/>
                <w:szCs w:val="22"/>
              </w:rPr>
              <w:t>b) V prípade, ak verejný obstarávateľ nerozdelil zákazku na časti, uviedol v</w:t>
            </w:r>
            <w:del w:id="1534" w:author="Kramár Róbert" w:date="2018-04-27T17:53:00Z">
              <w:r w:rsidRPr="007001F1" w:rsidDel="003025C1">
                <w:rPr>
                  <w:sz w:val="22"/>
                  <w:szCs w:val="22"/>
                </w:rPr>
                <w:delText xml:space="preserve"> </w:delText>
              </w:r>
            </w:del>
            <w:ins w:id="1535" w:author="Kramár Róbert" w:date="2018-04-27T17:53:00Z">
              <w:r w:rsidR="003025C1">
                <w:rPr>
                  <w:sz w:val="22"/>
                  <w:szCs w:val="22"/>
                </w:rPr>
                <w:t xml:space="preserve"> návrhu </w:t>
              </w:r>
            </w:ins>
            <w:r w:rsidRPr="007001F1">
              <w:rPr>
                <w:sz w:val="22"/>
                <w:szCs w:val="22"/>
              </w:rPr>
              <w:t>oznámení o vyhlásení verejného obstarávania odôvodnenie?</w:t>
            </w:r>
          </w:p>
        </w:tc>
        <w:tc>
          <w:tcPr>
            <w:tcW w:w="567" w:type="dxa"/>
            <w:shd w:val="clear" w:color="auto" w:fill="auto"/>
            <w:vAlign w:val="center"/>
          </w:tcPr>
          <w:p w14:paraId="2E1786A2" w14:textId="77777777" w:rsidR="00973492" w:rsidRPr="007001F1" w:rsidRDefault="00973492" w:rsidP="00EC1F84">
            <w:pPr>
              <w:jc w:val="both"/>
              <w:rPr>
                <w:color w:val="000000"/>
                <w:sz w:val="22"/>
                <w:szCs w:val="22"/>
              </w:rPr>
            </w:pPr>
          </w:p>
        </w:tc>
        <w:tc>
          <w:tcPr>
            <w:tcW w:w="567" w:type="dxa"/>
            <w:shd w:val="clear" w:color="auto" w:fill="auto"/>
            <w:vAlign w:val="center"/>
          </w:tcPr>
          <w:p w14:paraId="5794B763" w14:textId="77777777" w:rsidR="00973492" w:rsidRPr="007001F1" w:rsidRDefault="00973492" w:rsidP="00EC1F84">
            <w:pPr>
              <w:jc w:val="both"/>
              <w:rPr>
                <w:color w:val="000000"/>
                <w:sz w:val="22"/>
                <w:szCs w:val="22"/>
              </w:rPr>
            </w:pPr>
          </w:p>
        </w:tc>
        <w:tc>
          <w:tcPr>
            <w:tcW w:w="776" w:type="dxa"/>
            <w:shd w:val="clear" w:color="auto" w:fill="auto"/>
            <w:vAlign w:val="center"/>
          </w:tcPr>
          <w:p w14:paraId="7F4C3630" w14:textId="77777777" w:rsidR="00973492" w:rsidRPr="007001F1" w:rsidRDefault="00973492" w:rsidP="00EC1F84">
            <w:pPr>
              <w:jc w:val="both"/>
              <w:rPr>
                <w:color w:val="000000"/>
                <w:sz w:val="22"/>
                <w:szCs w:val="22"/>
              </w:rPr>
            </w:pPr>
          </w:p>
        </w:tc>
        <w:tc>
          <w:tcPr>
            <w:tcW w:w="1775" w:type="dxa"/>
            <w:shd w:val="clear" w:color="auto" w:fill="auto"/>
            <w:vAlign w:val="center"/>
          </w:tcPr>
          <w:p w14:paraId="29C7DEDA" w14:textId="77777777" w:rsidR="00973492" w:rsidRPr="007001F1" w:rsidRDefault="00973492" w:rsidP="00EC1F84">
            <w:pPr>
              <w:jc w:val="both"/>
              <w:rPr>
                <w:color w:val="000000"/>
                <w:sz w:val="22"/>
                <w:szCs w:val="22"/>
              </w:rPr>
            </w:pPr>
          </w:p>
        </w:tc>
      </w:tr>
      <w:tr w:rsidR="00675A3D" w:rsidRPr="007001F1" w14:paraId="1475CF29" w14:textId="77777777" w:rsidTr="007261E4">
        <w:trPr>
          <w:trHeight w:val="20"/>
        </w:trPr>
        <w:tc>
          <w:tcPr>
            <w:tcW w:w="582" w:type="dxa"/>
            <w:shd w:val="clear" w:color="auto" w:fill="auto"/>
            <w:noWrap/>
            <w:vAlign w:val="center"/>
            <w:hideMark/>
          </w:tcPr>
          <w:p w14:paraId="6CAD9D29" w14:textId="5B2E1658" w:rsidR="00675A3D" w:rsidRPr="007001F1" w:rsidRDefault="003025C1" w:rsidP="00675A3D">
            <w:pPr>
              <w:jc w:val="center"/>
              <w:rPr>
                <w:color w:val="000000"/>
                <w:sz w:val="22"/>
                <w:szCs w:val="22"/>
              </w:rPr>
            </w:pPr>
            <w:ins w:id="1536" w:author="Kramár Róbert" w:date="2018-04-27T15:27:00Z">
              <w:r>
                <w:rPr>
                  <w:color w:val="000000"/>
                  <w:sz w:val="22"/>
                  <w:szCs w:val="22"/>
                </w:rPr>
                <w:t>1</w:t>
              </w:r>
            </w:ins>
            <w:ins w:id="1537" w:author="Kramár Róbert" w:date="2018-04-27T17:55:00Z">
              <w:r>
                <w:rPr>
                  <w:color w:val="000000"/>
                  <w:sz w:val="22"/>
                  <w:szCs w:val="22"/>
                </w:rPr>
                <w:t>8</w:t>
              </w:r>
            </w:ins>
            <w:del w:id="1538" w:author="Kramár Róbert" w:date="2018-04-27T15:27:00Z">
              <w:r w:rsidR="00412C76" w:rsidRPr="007001F1" w:rsidDel="00BB0E35">
                <w:rPr>
                  <w:color w:val="000000"/>
                  <w:sz w:val="22"/>
                  <w:szCs w:val="22"/>
                </w:rPr>
                <w:delText>20</w:delText>
              </w:r>
            </w:del>
          </w:p>
        </w:tc>
        <w:tc>
          <w:tcPr>
            <w:tcW w:w="4820" w:type="dxa"/>
            <w:gridSpan w:val="2"/>
            <w:shd w:val="clear" w:color="auto" w:fill="auto"/>
            <w:vAlign w:val="center"/>
            <w:hideMark/>
          </w:tcPr>
          <w:p w14:paraId="5B73294D" w14:textId="77777777" w:rsidR="00675A3D" w:rsidRPr="007001F1" w:rsidRDefault="00675A3D"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C044F1A"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7C5B9A5E"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613E072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3A53883"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59B49452" w14:textId="77777777" w:rsidTr="007261E4">
        <w:trPr>
          <w:trHeight w:val="300"/>
        </w:trPr>
        <w:tc>
          <w:tcPr>
            <w:tcW w:w="9087" w:type="dxa"/>
            <w:gridSpan w:val="7"/>
            <w:shd w:val="clear" w:color="auto" w:fill="auto"/>
            <w:noWrap/>
            <w:vAlign w:val="center"/>
          </w:tcPr>
          <w:p w14:paraId="06991C02" w14:textId="77777777" w:rsidR="00675A3D" w:rsidRPr="007001F1" w:rsidRDefault="00675A3D" w:rsidP="00675A3D">
            <w:pPr>
              <w:jc w:val="both"/>
              <w:rPr>
                <w:b/>
                <w:sz w:val="20"/>
                <w:szCs w:val="20"/>
              </w:rPr>
            </w:pPr>
            <w:r w:rsidRPr="007001F1">
              <w:rPr>
                <w:b/>
                <w:sz w:val="20"/>
                <w:szCs w:val="20"/>
              </w:rPr>
              <w:t>VYJADRENIE</w:t>
            </w:r>
          </w:p>
          <w:p w14:paraId="3AD43079" w14:textId="77777777" w:rsidR="00675A3D" w:rsidRPr="007001F1" w:rsidRDefault="00675A3D" w:rsidP="00675A3D">
            <w:pPr>
              <w:jc w:val="both"/>
              <w:rPr>
                <w:sz w:val="20"/>
                <w:szCs w:val="20"/>
              </w:rPr>
            </w:pPr>
          </w:p>
          <w:p w14:paraId="79547130" w14:textId="77777777" w:rsidR="00675A3D" w:rsidRPr="007001F1" w:rsidRDefault="00675A3D" w:rsidP="00675A3D">
            <w:r w:rsidRPr="007001F1">
              <w:rPr>
                <w:sz w:val="20"/>
                <w:szCs w:val="20"/>
              </w:rPr>
              <w:t xml:space="preserve">Na základe overených skutočností potvrdzujem, že  </w:t>
            </w:r>
            <w:sdt>
              <w:sdtPr>
                <w:rPr>
                  <w:sz w:val="20"/>
                  <w:szCs w:val="20"/>
                </w:rPr>
                <w:id w:val="284707291"/>
                <w:placeholder>
                  <w:docPart w:val="1A69B0EEA9BA4225ABBD20226C81FAC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7873978" w14:textId="77777777" w:rsidR="00675A3D" w:rsidRPr="007001F1" w:rsidRDefault="00675A3D" w:rsidP="00675A3D">
            <w:pPr>
              <w:rPr>
                <w:b/>
                <w:bCs/>
                <w:color w:val="000000"/>
                <w:sz w:val="22"/>
                <w:szCs w:val="22"/>
              </w:rPr>
            </w:pPr>
          </w:p>
        </w:tc>
      </w:tr>
      <w:tr w:rsidR="00675A3D" w:rsidRPr="007001F1" w14:paraId="23B1029C" w14:textId="77777777" w:rsidTr="007261E4">
        <w:trPr>
          <w:trHeight w:val="300"/>
        </w:trPr>
        <w:tc>
          <w:tcPr>
            <w:tcW w:w="3559" w:type="dxa"/>
            <w:gridSpan w:val="2"/>
            <w:shd w:val="clear" w:color="auto" w:fill="auto"/>
            <w:vAlign w:val="center"/>
            <w:hideMark/>
          </w:tcPr>
          <w:p w14:paraId="7FAB04EC" w14:textId="77777777" w:rsidR="00675A3D" w:rsidRPr="007001F1" w:rsidRDefault="00675A3D" w:rsidP="00675A3D">
            <w:pPr>
              <w:rPr>
                <w:b/>
                <w:bCs/>
                <w:sz w:val="22"/>
                <w:szCs w:val="22"/>
              </w:rPr>
            </w:pPr>
            <w:r w:rsidRPr="007001F1">
              <w:rPr>
                <w:b/>
                <w:bCs/>
                <w:sz w:val="22"/>
                <w:szCs w:val="22"/>
              </w:rPr>
              <w:t>Kontrolu vykonal</w:t>
            </w:r>
            <w:r w:rsidRPr="007001F1">
              <w:rPr>
                <w:rStyle w:val="Odkaznapoznmkupodiarou"/>
                <w:b/>
                <w:bCs/>
                <w:sz w:val="20"/>
                <w:szCs w:val="20"/>
              </w:rPr>
              <w:footnoteReference w:id="42"/>
            </w:r>
            <w:r w:rsidRPr="007001F1">
              <w:rPr>
                <w:b/>
                <w:bCs/>
                <w:sz w:val="22"/>
                <w:szCs w:val="22"/>
              </w:rPr>
              <w:t>:</w:t>
            </w:r>
          </w:p>
        </w:tc>
        <w:tc>
          <w:tcPr>
            <w:tcW w:w="5528" w:type="dxa"/>
            <w:gridSpan w:val="5"/>
            <w:shd w:val="clear" w:color="auto" w:fill="auto"/>
            <w:vAlign w:val="center"/>
            <w:hideMark/>
          </w:tcPr>
          <w:p w14:paraId="5EE8CA9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789921AC" w14:textId="77777777" w:rsidTr="007261E4">
        <w:trPr>
          <w:trHeight w:val="300"/>
        </w:trPr>
        <w:tc>
          <w:tcPr>
            <w:tcW w:w="3559" w:type="dxa"/>
            <w:gridSpan w:val="2"/>
            <w:shd w:val="clear" w:color="auto" w:fill="auto"/>
            <w:vAlign w:val="center"/>
            <w:hideMark/>
          </w:tcPr>
          <w:p w14:paraId="58BDE8E5" w14:textId="77777777" w:rsidR="00675A3D" w:rsidRPr="007001F1" w:rsidRDefault="00675A3D" w:rsidP="00675A3D">
            <w:pPr>
              <w:rPr>
                <w:b/>
                <w:bCs/>
                <w:sz w:val="22"/>
                <w:szCs w:val="22"/>
              </w:rPr>
            </w:pPr>
            <w:r w:rsidRPr="007001F1">
              <w:rPr>
                <w:b/>
                <w:bCs/>
                <w:sz w:val="22"/>
                <w:szCs w:val="22"/>
              </w:rPr>
              <w:t>Dátum:</w:t>
            </w:r>
          </w:p>
        </w:tc>
        <w:tc>
          <w:tcPr>
            <w:tcW w:w="5528" w:type="dxa"/>
            <w:gridSpan w:val="5"/>
            <w:shd w:val="clear" w:color="auto" w:fill="auto"/>
            <w:vAlign w:val="center"/>
            <w:hideMark/>
          </w:tcPr>
          <w:p w14:paraId="089C8B50"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22E9E3A8" w14:textId="77777777" w:rsidTr="007261E4">
        <w:trPr>
          <w:trHeight w:val="300"/>
        </w:trPr>
        <w:tc>
          <w:tcPr>
            <w:tcW w:w="3559" w:type="dxa"/>
            <w:gridSpan w:val="2"/>
            <w:shd w:val="clear" w:color="000000" w:fill="FFFFFF"/>
            <w:vAlign w:val="center"/>
            <w:hideMark/>
          </w:tcPr>
          <w:p w14:paraId="25ADCABB" w14:textId="77777777" w:rsidR="00675A3D" w:rsidRPr="007001F1" w:rsidRDefault="00675A3D" w:rsidP="00675A3D">
            <w:pPr>
              <w:rPr>
                <w:b/>
                <w:bCs/>
                <w:sz w:val="22"/>
                <w:szCs w:val="22"/>
              </w:rPr>
            </w:pPr>
            <w:r w:rsidRPr="007001F1">
              <w:rPr>
                <w:b/>
                <w:bCs/>
                <w:sz w:val="22"/>
                <w:szCs w:val="22"/>
              </w:rPr>
              <w:t>Podpis:</w:t>
            </w:r>
          </w:p>
        </w:tc>
        <w:tc>
          <w:tcPr>
            <w:tcW w:w="5528" w:type="dxa"/>
            <w:gridSpan w:val="5"/>
            <w:shd w:val="clear" w:color="auto" w:fill="auto"/>
            <w:vAlign w:val="center"/>
            <w:hideMark/>
          </w:tcPr>
          <w:p w14:paraId="17473C8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D484647" w14:textId="77777777" w:rsidTr="007261E4">
        <w:trPr>
          <w:trHeight w:val="300"/>
        </w:trPr>
        <w:tc>
          <w:tcPr>
            <w:tcW w:w="9087" w:type="dxa"/>
            <w:gridSpan w:val="7"/>
            <w:shd w:val="clear" w:color="auto" w:fill="auto"/>
            <w:noWrap/>
            <w:vAlign w:val="bottom"/>
            <w:hideMark/>
          </w:tcPr>
          <w:p w14:paraId="01CF6AFE" w14:textId="77777777" w:rsidR="00675A3D" w:rsidRPr="007001F1" w:rsidRDefault="00675A3D" w:rsidP="00675A3D">
            <w:pPr>
              <w:jc w:val="center"/>
              <w:rPr>
                <w:color w:val="000000"/>
                <w:sz w:val="22"/>
                <w:szCs w:val="22"/>
              </w:rPr>
            </w:pPr>
            <w:r w:rsidRPr="007001F1">
              <w:rPr>
                <w:color w:val="000000"/>
                <w:sz w:val="22"/>
                <w:szCs w:val="22"/>
              </w:rPr>
              <w:t> </w:t>
            </w:r>
          </w:p>
        </w:tc>
      </w:tr>
      <w:tr w:rsidR="00675A3D" w:rsidRPr="007001F1" w14:paraId="26DCE618" w14:textId="77777777" w:rsidTr="007261E4">
        <w:trPr>
          <w:trHeight w:val="300"/>
        </w:trPr>
        <w:tc>
          <w:tcPr>
            <w:tcW w:w="3559" w:type="dxa"/>
            <w:gridSpan w:val="2"/>
            <w:shd w:val="clear" w:color="000000" w:fill="FFFFFF"/>
            <w:vAlign w:val="center"/>
            <w:hideMark/>
          </w:tcPr>
          <w:p w14:paraId="28BCC785" w14:textId="77777777" w:rsidR="00675A3D" w:rsidRPr="007001F1" w:rsidRDefault="00675A3D" w:rsidP="00675A3D">
            <w:pPr>
              <w:rPr>
                <w:b/>
                <w:bCs/>
                <w:sz w:val="22"/>
                <w:szCs w:val="22"/>
              </w:rPr>
            </w:pPr>
            <w:r w:rsidRPr="007001F1">
              <w:rPr>
                <w:b/>
                <w:bCs/>
                <w:sz w:val="22"/>
                <w:szCs w:val="22"/>
              </w:rPr>
              <w:t>Kontrolu vykonal</w:t>
            </w:r>
            <w:r w:rsidRPr="007001F1">
              <w:rPr>
                <w:rStyle w:val="Odkaznapoznmkupodiarou"/>
                <w:b/>
                <w:bCs/>
                <w:sz w:val="20"/>
                <w:szCs w:val="20"/>
              </w:rPr>
              <w:footnoteReference w:id="43"/>
            </w:r>
            <w:r w:rsidRPr="007001F1">
              <w:rPr>
                <w:b/>
                <w:bCs/>
                <w:sz w:val="22"/>
                <w:szCs w:val="22"/>
              </w:rPr>
              <w:t>:</w:t>
            </w:r>
          </w:p>
        </w:tc>
        <w:tc>
          <w:tcPr>
            <w:tcW w:w="5528" w:type="dxa"/>
            <w:gridSpan w:val="5"/>
            <w:shd w:val="clear" w:color="auto" w:fill="auto"/>
            <w:vAlign w:val="center"/>
            <w:hideMark/>
          </w:tcPr>
          <w:p w14:paraId="6D3F0CDA"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52C06D4C" w14:textId="77777777" w:rsidTr="007261E4">
        <w:trPr>
          <w:trHeight w:val="300"/>
        </w:trPr>
        <w:tc>
          <w:tcPr>
            <w:tcW w:w="3559" w:type="dxa"/>
            <w:gridSpan w:val="2"/>
            <w:shd w:val="clear" w:color="000000" w:fill="FFFFFF"/>
            <w:vAlign w:val="center"/>
            <w:hideMark/>
          </w:tcPr>
          <w:p w14:paraId="0373EF54" w14:textId="77777777" w:rsidR="00675A3D" w:rsidRPr="007001F1" w:rsidRDefault="00675A3D" w:rsidP="00675A3D">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1B11D5F"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47B60E8" w14:textId="77777777" w:rsidTr="007261E4">
        <w:trPr>
          <w:trHeight w:val="300"/>
        </w:trPr>
        <w:tc>
          <w:tcPr>
            <w:tcW w:w="3559" w:type="dxa"/>
            <w:gridSpan w:val="2"/>
            <w:shd w:val="clear" w:color="000000" w:fill="FFFFFF"/>
            <w:vAlign w:val="center"/>
            <w:hideMark/>
          </w:tcPr>
          <w:p w14:paraId="3B2DE7C2" w14:textId="77777777" w:rsidR="00675A3D" w:rsidRPr="007001F1" w:rsidRDefault="00675A3D" w:rsidP="00675A3D">
            <w:pPr>
              <w:rPr>
                <w:b/>
                <w:bCs/>
                <w:sz w:val="22"/>
                <w:szCs w:val="22"/>
              </w:rPr>
            </w:pPr>
            <w:r w:rsidRPr="007001F1">
              <w:rPr>
                <w:b/>
                <w:bCs/>
                <w:sz w:val="22"/>
                <w:szCs w:val="22"/>
              </w:rPr>
              <w:t>Podpis:</w:t>
            </w:r>
          </w:p>
        </w:tc>
        <w:tc>
          <w:tcPr>
            <w:tcW w:w="5528" w:type="dxa"/>
            <w:gridSpan w:val="5"/>
            <w:shd w:val="clear" w:color="auto" w:fill="auto"/>
            <w:vAlign w:val="center"/>
            <w:hideMark/>
          </w:tcPr>
          <w:p w14:paraId="6B20CD93" w14:textId="77777777" w:rsidR="00675A3D" w:rsidRPr="007001F1" w:rsidRDefault="00675A3D" w:rsidP="00675A3D">
            <w:pPr>
              <w:rPr>
                <w:color w:val="000000"/>
                <w:sz w:val="22"/>
                <w:szCs w:val="22"/>
              </w:rPr>
            </w:pPr>
            <w:r w:rsidRPr="007001F1">
              <w:rPr>
                <w:color w:val="000000"/>
                <w:sz w:val="22"/>
                <w:szCs w:val="22"/>
              </w:rPr>
              <w:t> </w:t>
            </w:r>
          </w:p>
        </w:tc>
      </w:tr>
    </w:tbl>
    <w:p w14:paraId="0A6B2239" w14:textId="21A4E2A4" w:rsidR="004602AE" w:rsidRPr="007001F1" w:rsidRDefault="004602AE"/>
    <w:p w14:paraId="4D977B81" w14:textId="77777777" w:rsidR="004602AE" w:rsidRPr="007001F1" w:rsidRDefault="004602A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14:paraId="15248CF6" w14:textId="77777777" w:rsidTr="007261E4">
        <w:trPr>
          <w:trHeight w:val="645"/>
        </w:trPr>
        <w:tc>
          <w:tcPr>
            <w:tcW w:w="9087" w:type="dxa"/>
            <w:gridSpan w:val="7"/>
            <w:shd w:val="clear" w:color="000000" w:fill="60497A"/>
            <w:vAlign w:val="center"/>
            <w:hideMark/>
          </w:tcPr>
          <w:p w14:paraId="62F6122F" w14:textId="16DC91BB"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1539"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539"/>
          </w:p>
        </w:tc>
      </w:tr>
      <w:tr w:rsidR="004602AE" w:rsidRPr="007001F1" w14:paraId="643442C1" w14:textId="77777777" w:rsidTr="007261E4">
        <w:trPr>
          <w:trHeight w:val="330"/>
        </w:trPr>
        <w:tc>
          <w:tcPr>
            <w:tcW w:w="9087" w:type="dxa"/>
            <w:gridSpan w:val="7"/>
            <w:shd w:val="clear" w:color="auto" w:fill="auto"/>
            <w:vAlign w:val="center"/>
            <w:hideMark/>
          </w:tcPr>
          <w:p w14:paraId="364084D2" w14:textId="77777777" w:rsidR="004602AE" w:rsidRPr="007001F1" w:rsidRDefault="004602AE" w:rsidP="00C1211A">
            <w:pPr>
              <w:jc w:val="center"/>
              <w:rPr>
                <w:b/>
                <w:bCs/>
                <w:color w:val="000000"/>
                <w:sz w:val="22"/>
                <w:szCs w:val="22"/>
              </w:rPr>
            </w:pPr>
            <w:r w:rsidRPr="007001F1">
              <w:rPr>
                <w:b/>
                <w:bCs/>
                <w:color w:val="000000"/>
                <w:sz w:val="22"/>
                <w:szCs w:val="22"/>
              </w:rPr>
              <w:t>Identifikácia programu</w:t>
            </w:r>
          </w:p>
        </w:tc>
      </w:tr>
      <w:tr w:rsidR="004602AE" w:rsidRPr="007001F1" w14:paraId="66C5491E" w14:textId="77777777" w:rsidTr="007261E4">
        <w:trPr>
          <w:trHeight w:val="300"/>
        </w:trPr>
        <w:tc>
          <w:tcPr>
            <w:tcW w:w="3559" w:type="dxa"/>
            <w:gridSpan w:val="2"/>
            <w:shd w:val="clear" w:color="auto" w:fill="auto"/>
            <w:vAlign w:val="center"/>
            <w:hideMark/>
          </w:tcPr>
          <w:p w14:paraId="43F1D77B" w14:textId="77777777" w:rsidR="004602AE" w:rsidRPr="007001F1" w:rsidRDefault="004602AE"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FE45CB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0667EA86" w14:textId="77777777" w:rsidTr="007261E4">
        <w:trPr>
          <w:trHeight w:val="660"/>
        </w:trPr>
        <w:tc>
          <w:tcPr>
            <w:tcW w:w="3559" w:type="dxa"/>
            <w:gridSpan w:val="2"/>
            <w:shd w:val="clear" w:color="auto" w:fill="auto"/>
            <w:vAlign w:val="center"/>
            <w:hideMark/>
          </w:tcPr>
          <w:p w14:paraId="3992FB09" w14:textId="2491363F" w:rsidR="004602AE" w:rsidRPr="007001F1" w:rsidRDefault="004602AE" w:rsidP="00C1211A">
            <w:pPr>
              <w:rPr>
                <w:color w:val="000000"/>
                <w:sz w:val="22"/>
                <w:szCs w:val="22"/>
              </w:rPr>
            </w:pPr>
            <w:r w:rsidRPr="007001F1">
              <w:rPr>
                <w:color w:val="000000"/>
                <w:sz w:val="22"/>
                <w:szCs w:val="22"/>
              </w:rPr>
              <w:t xml:space="preserve">Názov </w:t>
            </w:r>
            <w:ins w:id="1540" w:author="Kramár Róbert" w:date="2018-04-27T15:12: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56B55AC4"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263B5247" w14:textId="77777777" w:rsidTr="007261E4">
        <w:trPr>
          <w:trHeight w:val="330"/>
        </w:trPr>
        <w:tc>
          <w:tcPr>
            <w:tcW w:w="9087" w:type="dxa"/>
            <w:gridSpan w:val="7"/>
            <w:shd w:val="clear" w:color="auto" w:fill="auto"/>
            <w:vAlign w:val="center"/>
            <w:hideMark/>
          </w:tcPr>
          <w:p w14:paraId="5B9CB792" w14:textId="77777777" w:rsidR="004602AE" w:rsidRPr="007001F1" w:rsidRDefault="004602AE" w:rsidP="00C1211A">
            <w:pPr>
              <w:jc w:val="center"/>
              <w:rPr>
                <w:b/>
                <w:bCs/>
                <w:color w:val="000000"/>
                <w:sz w:val="22"/>
                <w:szCs w:val="22"/>
              </w:rPr>
            </w:pPr>
            <w:r w:rsidRPr="007001F1">
              <w:rPr>
                <w:b/>
                <w:bCs/>
                <w:color w:val="000000"/>
                <w:sz w:val="22"/>
                <w:szCs w:val="22"/>
              </w:rPr>
              <w:t>Identifikácia projektu a prijímateľa</w:t>
            </w:r>
          </w:p>
        </w:tc>
      </w:tr>
      <w:tr w:rsidR="004602AE" w:rsidRPr="007001F1" w14:paraId="2DDACDD8" w14:textId="77777777" w:rsidTr="007261E4">
        <w:trPr>
          <w:trHeight w:val="330"/>
        </w:trPr>
        <w:tc>
          <w:tcPr>
            <w:tcW w:w="3559" w:type="dxa"/>
            <w:gridSpan w:val="2"/>
            <w:shd w:val="clear" w:color="auto" w:fill="auto"/>
            <w:vAlign w:val="center"/>
            <w:hideMark/>
          </w:tcPr>
          <w:p w14:paraId="4CD03965" w14:textId="5250231A" w:rsidR="004602AE" w:rsidRPr="007001F1" w:rsidRDefault="004602AE"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B36BC1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345FFA5" w14:textId="77777777" w:rsidTr="007261E4">
        <w:trPr>
          <w:trHeight w:val="300"/>
        </w:trPr>
        <w:tc>
          <w:tcPr>
            <w:tcW w:w="3559" w:type="dxa"/>
            <w:gridSpan w:val="2"/>
            <w:shd w:val="clear" w:color="auto" w:fill="auto"/>
            <w:vAlign w:val="center"/>
            <w:hideMark/>
          </w:tcPr>
          <w:p w14:paraId="3E17AB50" w14:textId="77777777" w:rsidR="004602AE" w:rsidRPr="007001F1" w:rsidRDefault="004602AE"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D13FFB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23E36A1" w14:textId="77777777" w:rsidTr="007261E4">
        <w:trPr>
          <w:trHeight w:val="300"/>
        </w:trPr>
        <w:tc>
          <w:tcPr>
            <w:tcW w:w="3559" w:type="dxa"/>
            <w:gridSpan w:val="2"/>
            <w:shd w:val="clear" w:color="auto" w:fill="auto"/>
            <w:vAlign w:val="center"/>
            <w:hideMark/>
          </w:tcPr>
          <w:p w14:paraId="5F6D59EC" w14:textId="77777777" w:rsidR="004602AE" w:rsidRPr="007001F1" w:rsidRDefault="004602AE"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11F8BAE"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2B45B6F" w14:textId="77777777" w:rsidTr="007261E4">
        <w:trPr>
          <w:trHeight w:val="300"/>
        </w:trPr>
        <w:tc>
          <w:tcPr>
            <w:tcW w:w="3559" w:type="dxa"/>
            <w:gridSpan w:val="2"/>
            <w:shd w:val="clear" w:color="auto" w:fill="auto"/>
            <w:vAlign w:val="center"/>
            <w:hideMark/>
          </w:tcPr>
          <w:p w14:paraId="17C27C9C" w14:textId="77777777" w:rsidR="004602AE" w:rsidRPr="007001F1" w:rsidRDefault="004602AE"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B331B8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0BC747E0" w14:textId="77777777" w:rsidTr="007261E4">
        <w:trPr>
          <w:trHeight w:val="330"/>
        </w:trPr>
        <w:tc>
          <w:tcPr>
            <w:tcW w:w="9087" w:type="dxa"/>
            <w:gridSpan w:val="7"/>
            <w:shd w:val="clear" w:color="auto" w:fill="auto"/>
            <w:vAlign w:val="center"/>
            <w:hideMark/>
          </w:tcPr>
          <w:p w14:paraId="2C24686F" w14:textId="77777777" w:rsidR="004602AE" w:rsidRPr="007001F1" w:rsidRDefault="004602AE" w:rsidP="00C1211A">
            <w:pPr>
              <w:jc w:val="center"/>
              <w:rPr>
                <w:b/>
                <w:bCs/>
                <w:color w:val="000000"/>
                <w:sz w:val="22"/>
                <w:szCs w:val="22"/>
              </w:rPr>
            </w:pPr>
            <w:r w:rsidRPr="007001F1">
              <w:rPr>
                <w:b/>
                <w:bCs/>
                <w:color w:val="000000"/>
                <w:sz w:val="22"/>
                <w:szCs w:val="22"/>
              </w:rPr>
              <w:t>Identifikácia zákazky</w:t>
            </w:r>
          </w:p>
        </w:tc>
      </w:tr>
      <w:tr w:rsidR="004602AE" w:rsidRPr="007001F1" w14:paraId="4831E292" w14:textId="77777777" w:rsidTr="007261E4">
        <w:trPr>
          <w:trHeight w:val="300"/>
        </w:trPr>
        <w:tc>
          <w:tcPr>
            <w:tcW w:w="3559" w:type="dxa"/>
            <w:gridSpan w:val="2"/>
            <w:shd w:val="clear" w:color="auto" w:fill="auto"/>
            <w:vAlign w:val="center"/>
            <w:hideMark/>
          </w:tcPr>
          <w:p w14:paraId="771D1A86" w14:textId="77777777" w:rsidR="004602AE" w:rsidRPr="007001F1" w:rsidRDefault="004602AE"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28F8D70" w14:textId="77777777" w:rsidR="004602AE" w:rsidRPr="007001F1" w:rsidRDefault="004602AE" w:rsidP="00C1211A">
            <w:pPr>
              <w:rPr>
                <w:color w:val="000000"/>
                <w:sz w:val="22"/>
                <w:szCs w:val="22"/>
              </w:rPr>
            </w:pPr>
            <w:r w:rsidRPr="007001F1">
              <w:rPr>
                <w:color w:val="000000"/>
                <w:sz w:val="22"/>
                <w:szCs w:val="22"/>
              </w:rPr>
              <w:t>Nadlimitná zákazka</w:t>
            </w:r>
          </w:p>
        </w:tc>
      </w:tr>
      <w:tr w:rsidR="004602AE" w:rsidRPr="007001F1" w14:paraId="2CF2704C" w14:textId="77777777" w:rsidTr="007261E4">
        <w:trPr>
          <w:trHeight w:val="300"/>
        </w:trPr>
        <w:tc>
          <w:tcPr>
            <w:tcW w:w="3559" w:type="dxa"/>
            <w:gridSpan w:val="2"/>
            <w:shd w:val="clear" w:color="auto" w:fill="auto"/>
            <w:vAlign w:val="center"/>
            <w:hideMark/>
          </w:tcPr>
          <w:p w14:paraId="3CCDCF8F" w14:textId="77777777" w:rsidR="004602AE" w:rsidRPr="007001F1" w:rsidRDefault="004602AE"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EA07698" w14:textId="77777777" w:rsidR="004602AE" w:rsidRPr="007001F1" w:rsidRDefault="004602AE" w:rsidP="00C1211A">
            <w:pPr>
              <w:rPr>
                <w:color w:val="000000"/>
                <w:sz w:val="22"/>
                <w:szCs w:val="22"/>
              </w:rPr>
            </w:pPr>
            <w:r w:rsidRPr="007001F1">
              <w:rPr>
                <w:color w:val="000000"/>
                <w:sz w:val="22"/>
                <w:szCs w:val="22"/>
              </w:rPr>
              <w:t>Rokovacie konanie so zverejnením (§ 70 ZVO)</w:t>
            </w:r>
          </w:p>
        </w:tc>
      </w:tr>
      <w:tr w:rsidR="004602AE" w:rsidRPr="007001F1" w14:paraId="0DD0B6F4" w14:textId="77777777" w:rsidTr="007261E4">
        <w:trPr>
          <w:trHeight w:val="300"/>
        </w:trPr>
        <w:tc>
          <w:tcPr>
            <w:tcW w:w="3559" w:type="dxa"/>
            <w:gridSpan w:val="2"/>
            <w:shd w:val="clear" w:color="auto" w:fill="auto"/>
            <w:vAlign w:val="center"/>
            <w:hideMark/>
          </w:tcPr>
          <w:p w14:paraId="6BCAED99" w14:textId="77777777" w:rsidR="004602AE" w:rsidRPr="007001F1" w:rsidRDefault="004602AE"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309E630" w14:textId="77777777" w:rsidR="004602AE" w:rsidRPr="007001F1" w:rsidRDefault="004602AE" w:rsidP="00C1211A">
            <w:pPr>
              <w:rPr>
                <w:color w:val="000000"/>
                <w:sz w:val="22"/>
                <w:szCs w:val="22"/>
              </w:rPr>
            </w:pPr>
            <w:r w:rsidRPr="007001F1">
              <w:rPr>
                <w:color w:val="000000"/>
                <w:sz w:val="22"/>
                <w:szCs w:val="22"/>
              </w:rPr>
              <w:t xml:space="preserve"> </w:t>
            </w:r>
          </w:p>
        </w:tc>
      </w:tr>
      <w:tr w:rsidR="004D0B9F" w:rsidRPr="007001F1" w14:paraId="56416144" w14:textId="77777777" w:rsidTr="007261E4">
        <w:trPr>
          <w:trHeight w:val="300"/>
        </w:trPr>
        <w:tc>
          <w:tcPr>
            <w:tcW w:w="3559" w:type="dxa"/>
            <w:gridSpan w:val="2"/>
            <w:shd w:val="clear" w:color="auto" w:fill="auto"/>
            <w:vAlign w:val="center"/>
          </w:tcPr>
          <w:p w14:paraId="25C7B33D" w14:textId="253D46F2"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933E0BB" w14:textId="77777777" w:rsidR="004D0B9F" w:rsidRPr="007001F1" w:rsidRDefault="004D0B9F" w:rsidP="00C1211A">
            <w:pPr>
              <w:rPr>
                <w:color w:val="000000"/>
                <w:sz w:val="22"/>
                <w:szCs w:val="22"/>
              </w:rPr>
            </w:pPr>
          </w:p>
        </w:tc>
      </w:tr>
      <w:tr w:rsidR="004602AE" w:rsidRPr="007001F1" w14:paraId="5690C248" w14:textId="77777777" w:rsidTr="007261E4">
        <w:trPr>
          <w:trHeight w:val="300"/>
        </w:trPr>
        <w:tc>
          <w:tcPr>
            <w:tcW w:w="3559" w:type="dxa"/>
            <w:gridSpan w:val="2"/>
            <w:shd w:val="clear" w:color="auto" w:fill="auto"/>
            <w:vAlign w:val="center"/>
            <w:hideMark/>
          </w:tcPr>
          <w:p w14:paraId="1B075741" w14:textId="77777777" w:rsidR="004602AE" w:rsidRPr="007001F1" w:rsidRDefault="004602AE"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03AB1D54" w14:textId="08EA7704" w:rsidR="004602AE" w:rsidRPr="007001F1" w:rsidRDefault="00144756" w:rsidP="00C1211A">
            <w:pPr>
              <w:rPr>
                <w:color w:val="000000"/>
                <w:sz w:val="22"/>
                <w:szCs w:val="22"/>
              </w:rPr>
            </w:pPr>
            <w:r w:rsidRPr="007001F1">
              <w:rPr>
                <w:color w:val="000000"/>
                <w:sz w:val="22"/>
                <w:szCs w:val="22"/>
              </w:rPr>
              <w:t>druhá</w:t>
            </w:r>
            <w:r w:rsidR="004602AE" w:rsidRPr="007001F1">
              <w:rPr>
                <w:color w:val="000000"/>
                <w:sz w:val="22"/>
                <w:szCs w:val="22"/>
              </w:rPr>
              <w:t xml:space="preserve"> ex-</w:t>
            </w:r>
            <w:proofErr w:type="spellStart"/>
            <w:r w:rsidR="004602AE" w:rsidRPr="007001F1">
              <w:rPr>
                <w:color w:val="000000"/>
                <w:sz w:val="22"/>
                <w:szCs w:val="22"/>
              </w:rPr>
              <w:t>ante</w:t>
            </w:r>
            <w:proofErr w:type="spellEnd"/>
            <w:r w:rsidR="004602AE" w:rsidRPr="007001F1">
              <w:rPr>
                <w:color w:val="000000"/>
                <w:sz w:val="22"/>
                <w:szCs w:val="22"/>
              </w:rPr>
              <w:t xml:space="preserve"> kontrola</w:t>
            </w:r>
          </w:p>
        </w:tc>
      </w:tr>
      <w:tr w:rsidR="004602AE" w:rsidRPr="007001F1" w14:paraId="1BB7ED59" w14:textId="77777777" w:rsidTr="007261E4">
        <w:trPr>
          <w:trHeight w:val="300"/>
        </w:trPr>
        <w:tc>
          <w:tcPr>
            <w:tcW w:w="3559" w:type="dxa"/>
            <w:gridSpan w:val="2"/>
            <w:shd w:val="clear" w:color="auto" w:fill="auto"/>
            <w:vAlign w:val="center"/>
            <w:hideMark/>
          </w:tcPr>
          <w:p w14:paraId="0A7A28CA" w14:textId="77777777" w:rsidR="004602AE" w:rsidRPr="007001F1" w:rsidRDefault="004602AE"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B7B7EB0"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A48A0AF" w14:textId="77777777" w:rsidTr="007261E4">
        <w:trPr>
          <w:trHeight w:val="300"/>
        </w:trPr>
        <w:tc>
          <w:tcPr>
            <w:tcW w:w="3559" w:type="dxa"/>
            <w:gridSpan w:val="2"/>
            <w:shd w:val="clear" w:color="auto" w:fill="auto"/>
            <w:vAlign w:val="center"/>
            <w:hideMark/>
          </w:tcPr>
          <w:p w14:paraId="7A1926C7" w14:textId="77777777" w:rsidR="004602AE" w:rsidRPr="007001F1" w:rsidRDefault="004602AE"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1F18A0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45B5CF7" w14:textId="77777777" w:rsidTr="007261E4">
        <w:trPr>
          <w:trHeight w:val="300"/>
        </w:trPr>
        <w:tc>
          <w:tcPr>
            <w:tcW w:w="3559" w:type="dxa"/>
            <w:gridSpan w:val="2"/>
            <w:shd w:val="clear" w:color="auto" w:fill="auto"/>
            <w:vAlign w:val="center"/>
            <w:hideMark/>
          </w:tcPr>
          <w:p w14:paraId="6F491C42" w14:textId="77777777" w:rsidR="004602AE" w:rsidRPr="007001F1" w:rsidRDefault="004602AE"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62CE0324" w14:textId="77777777" w:rsidR="004602AE" w:rsidRPr="007001F1" w:rsidRDefault="004602AE" w:rsidP="00C1211A">
            <w:pPr>
              <w:rPr>
                <w:color w:val="000000"/>
                <w:sz w:val="22"/>
                <w:szCs w:val="22"/>
              </w:rPr>
            </w:pPr>
            <w:r w:rsidRPr="007001F1">
              <w:rPr>
                <w:color w:val="000000"/>
                <w:sz w:val="22"/>
                <w:szCs w:val="22"/>
              </w:rPr>
              <w:t> </w:t>
            </w:r>
          </w:p>
        </w:tc>
      </w:tr>
      <w:tr w:rsidR="00A94CA8" w:rsidRPr="007001F1" w14:paraId="6D147C25" w14:textId="77777777" w:rsidTr="007261E4">
        <w:trPr>
          <w:trHeight w:val="300"/>
        </w:trPr>
        <w:tc>
          <w:tcPr>
            <w:tcW w:w="3559" w:type="dxa"/>
            <w:gridSpan w:val="2"/>
            <w:shd w:val="clear" w:color="auto" w:fill="auto"/>
          </w:tcPr>
          <w:p w14:paraId="7B04C758" w14:textId="36A57BEC" w:rsidR="00A94CA8" w:rsidRPr="007001F1" w:rsidRDefault="00A94CA8" w:rsidP="00A94CA8">
            <w:pPr>
              <w:rPr>
                <w:color w:val="000000"/>
                <w:sz w:val="22"/>
                <w:szCs w:val="22"/>
              </w:rPr>
            </w:pPr>
            <w:r w:rsidRPr="007001F1">
              <w:rPr>
                <w:color w:val="000000"/>
                <w:sz w:val="22"/>
                <w:szCs w:val="22"/>
              </w:rPr>
              <w:t>Elektronická aukcia áno/nie</w:t>
            </w:r>
          </w:p>
        </w:tc>
        <w:tc>
          <w:tcPr>
            <w:tcW w:w="5528" w:type="dxa"/>
            <w:gridSpan w:val="5"/>
            <w:shd w:val="clear" w:color="auto" w:fill="auto"/>
          </w:tcPr>
          <w:p w14:paraId="01607927" w14:textId="25C31FFE" w:rsidR="00A94CA8" w:rsidRPr="007001F1" w:rsidRDefault="00A94CA8" w:rsidP="00A94CA8">
            <w:pPr>
              <w:rPr>
                <w:color w:val="000000"/>
                <w:sz w:val="22"/>
                <w:szCs w:val="22"/>
              </w:rPr>
            </w:pPr>
          </w:p>
        </w:tc>
      </w:tr>
      <w:tr w:rsidR="004602AE" w:rsidRPr="007001F1" w14:paraId="21CBF441" w14:textId="77777777" w:rsidTr="007261E4">
        <w:trPr>
          <w:trHeight w:val="300"/>
        </w:trPr>
        <w:tc>
          <w:tcPr>
            <w:tcW w:w="3559" w:type="dxa"/>
            <w:gridSpan w:val="2"/>
            <w:shd w:val="clear" w:color="auto" w:fill="auto"/>
            <w:vAlign w:val="center"/>
            <w:hideMark/>
          </w:tcPr>
          <w:p w14:paraId="100A1DE4" w14:textId="77777777" w:rsidR="004602AE" w:rsidRPr="007001F1" w:rsidRDefault="004602AE"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6F29631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53CFBE7F" w14:textId="77777777" w:rsidTr="007261E4">
        <w:trPr>
          <w:trHeight w:val="300"/>
        </w:trPr>
        <w:tc>
          <w:tcPr>
            <w:tcW w:w="3559" w:type="dxa"/>
            <w:gridSpan w:val="2"/>
            <w:shd w:val="clear" w:color="auto" w:fill="auto"/>
            <w:vAlign w:val="center"/>
            <w:hideMark/>
          </w:tcPr>
          <w:p w14:paraId="28661564" w14:textId="77777777" w:rsidR="004602AE" w:rsidRPr="007001F1" w:rsidRDefault="004602AE"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F4F6482"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7DBD4D0" w14:textId="77777777" w:rsidTr="007261E4">
        <w:trPr>
          <w:trHeight w:val="300"/>
        </w:trPr>
        <w:tc>
          <w:tcPr>
            <w:tcW w:w="3559" w:type="dxa"/>
            <w:gridSpan w:val="2"/>
            <w:shd w:val="clear" w:color="auto" w:fill="auto"/>
            <w:vAlign w:val="center"/>
            <w:hideMark/>
          </w:tcPr>
          <w:p w14:paraId="63CBDDEF" w14:textId="77777777" w:rsidR="004602AE" w:rsidRPr="007001F1" w:rsidRDefault="004602AE"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F0E04D3"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FE809BB" w14:textId="77777777" w:rsidTr="007261E4">
        <w:trPr>
          <w:trHeight w:val="300"/>
        </w:trPr>
        <w:tc>
          <w:tcPr>
            <w:tcW w:w="3559" w:type="dxa"/>
            <w:gridSpan w:val="2"/>
            <w:shd w:val="clear" w:color="auto" w:fill="auto"/>
            <w:vAlign w:val="center"/>
            <w:hideMark/>
          </w:tcPr>
          <w:p w14:paraId="47801850" w14:textId="77777777" w:rsidR="004602AE" w:rsidRPr="007001F1" w:rsidRDefault="004602AE"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8318C82"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58DFE7A" w14:textId="77777777" w:rsidTr="007261E4">
        <w:trPr>
          <w:trHeight w:val="300"/>
        </w:trPr>
        <w:tc>
          <w:tcPr>
            <w:tcW w:w="3559" w:type="dxa"/>
            <w:gridSpan w:val="2"/>
            <w:shd w:val="clear" w:color="auto" w:fill="auto"/>
            <w:vAlign w:val="center"/>
            <w:hideMark/>
          </w:tcPr>
          <w:p w14:paraId="43CA0EBE" w14:textId="77777777" w:rsidR="004602AE" w:rsidRPr="007001F1" w:rsidRDefault="004602AE"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39A477A0" w14:textId="77777777" w:rsidR="004602AE" w:rsidRPr="007001F1" w:rsidRDefault="004602AE" w:rsidP="00C1211A">
            <w:pPr>
              <w:rPr>
                <w:color w:val="000000"/>
                <w:sz w:val="22"/>
                <w:szCs w:val="22"/>
              </w:rPr>
            </w:pPr>
            <w:r w:rsidRPr="007001F1">
              <w:rPr>
                <w:color w:val="000000"/>
                <w:sz w:val="22"/>
                <w:szCs w:val="22"/>
              </w:rPr>
              <w:t> </w:t>
            </w:r>
          </w:p>
        </w:tc>
      </w:tr>
      <w:tr w:rsidR="004602AE" w:rsidRPr="007001F1" w:rsidDel="002D4145" w14:paraId="31AA518F" w14:textId="52D16E68" w:rsidTr="007261E4">
        <w:trPr>
          <w:trHeight w:val="300"/>
          <w:del w:id="1541" w:author="Kramár Róbert" w:date="2018-04-27T16:52:00Z"/>
        </w:trPr>
        <w:tc>
          <w:tcPr>
            <w:tcW w:w="3559" w:type="dxa"/>
            <w:gridSpan w:val="2"/>
            <w:shd w:val="clear" w:color="auto" w:fill="auto"/>
            <w:vAlign w:val="center"/>
            <w:hideMark/>
          </w:tcPr>
          <w:p w14:paraId="636887DA" w14:textId="16B19A60" w:rsidR="004602AE" w:rsidRPr="007001F1" w:rsidDel="002D4145" w:rsidRDefault="004602AE" w:rsidP="00C1211A">
            <w:pPr>
              <w:rPr>
                <w:del w:id="1542" w:author="Kramár Róbert" w:date="2018-04-27T16:52:00Z"/>
                <w:color w:val="000000"/>
                <w:sz w:val="22"/>
                <w:szCs w:val="22"/>
              </w:rPr>
            </w:pPr>
            <w:del w:id="1543" w:author="Kramár Róbert" w:date="2018-04-27T16:52: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3C30A803" w14:textId="367C1F81" w:rsidR="004602AE" w:rsidRPr="007001F1" w:rsidDel="002D4145" w:rsidRDefault="004602AE" w:rsidP="00C1211A">
            <w:pPr>
              <w:rPr>
                <w:del w:id="1544" w:author="Kramár Róbert" w:date="2018-04-27T16:52:00Z"/>
                <w:color w:val="000000"/>
                <w:sz w:val="22"/>
                <w:szCs w:val="22"/>
              </w:rPr>
            </w:pPr>
            <w:del w:id="1545" w:author="Kramár Róbert" w:date="2018-04-27T16:52:00Z">
              <w:r w:rsidRPr="007001F1" w:rsidDel="002D4145">
                <w:rPr>
                  <w:color w:val="000000"/>
                  <w:sz w:val="22"/>
                  <w:szCs w:val="22"/>
                </w:rPr>
                <w:delText> </w:delText>
              </w:r>
            </w:del>
          </w:p>
        </w:tc>
      </w:tr>
      <w:tr w:rsidR="004602AE" w:rsidRPr="007001F1" w:rsidDel="002D4145" w14:paraId="749ABB1F" w14:textId="2B574B32" w:rsidTr="007261E4">
        <w:trPr>
          <w:trHeight w:val="810"/>
          <w:del w:id="1546" w:author="Kramár Róbert" w:date="2018-04-27T16:52:00Z"/>
        </w:trPr>
        <w:tc>
          <w:tcPr>
            <w:tcW w:w="3559" w:type="dxa"/>
            <w:gridSpan w:val="2"/>
            <w:shd w:val="clear" w:color="auto" w:fill="auto"/>
            <w:vAlign w:val="center"/>
            <w:hideMark/>
          </w:tcPr>
          <w:p w14:paraId="6E07A5F3" w14:textId="47855DC1" w:rsidR="004602AE" w:rsidRPr="007001F1" w:rsidDel="002D4145" w:rsidRDefault="004602AE" w:rsidP="00C1211A">
            <w:pPr>
              <w:rPr>
                <w:del w:id="1547" w:author="Kramár Róbert" w:date="2018-04-27T16:52:00Z"/>
                <w:color w:val="000000"/>
                <w:sz w:val="22"/>
                <w:szCs w:val="22"/>
              </w:rPr>
            </w:pPr>
            <w:del w:id="1548" w:author="Kramár Róbert" w:date="2018-04-27T16:52: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367654A9" w14:textId="626A8403" w:rsidR="004602AE" w:rsidRPr="007001F1" w:rsidDel="002D4145" w:rsidRDefault="004602AE" w:rsidP="00C1211A">
            <w:pPr>
              <w:rPr>
                <w:del w:id="1549" w:author="Kramár Róbert" w:date="2018-04-27T16:52:00Z"/>
                <w:color w:val="000000"/>
                <w:sz w:val="22"/>
                <w:szCs w:val="22"/>
              </w:rPr>
            </w:pPr>
            <w:del w:id="1550" w:author="Kramár Róbert" w:date="2018-04-27T16:52:00Z">
              <w:r w:rsidRPr="007001F1" w:rsidDel="002D4145">
                <w:rPr>
                  <w:color w:val="000000"/>
                  <w:sz w:val="22"/>
                  <w:szCs w:val="22"/>
                </w:rPr>
                <w:delText> </w:delText>
              </w:r>
            </w:del>
          </w:p>
        </w:tc>
      </w:tr>
      <w:tr w:rsidR="004602AE" w:rsidRPr="007001F1" w14:paraId="2CD4C25C" w14:textId="77777777" w:rsidTr="007261E4">
        <w:trPr>
          <w:trHeight w:val="315"/>
        </w:trPr>
        <w:tc>
          <w:tcPr>
            <w:tcW w:w="582" w:type="dxa"/>
            <w:shd w:val="clear" w:color="000000" w:fill="60497A"/>
            <w:vAlign w:val="center"/>
            <w:hideMark/>
          </w:tcPr>
          <w:p w14:paraId="6F098B65" w14:textId="77777777" w:rsidR="004602AE" w:rsidRPr="007001F1" w:rsidRDefault="004602AE"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C359AB3" w14:textId="77777777" w:rsidR="004602AE" w:rsidRPr="007001F1" w:rsidRDefault="004602AE"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F7CAC5B" w14:textId="77777777" w:rsidR="004602AE" w:rsidRPr="007001F1" w:rsidRDefault="004602AE"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CECE50B" w14:textId="77777777" w:rsidR="004602AE" w:rsidRPr="007001F1" w:rsidRDefault="004602AE"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71BA37F" w14:textId="77777777" w:rsidR="004602AE" w:rsidRPr="007001F1" w:rsidRDefault="004602AE"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A5C2A70" w14:textId="77777777" w:rsidR="004602AE" w:rsidRPr="007001F1" w:rsidRDefault="004602AE" w:rsidP="00C1211A">
            <w:pPr>
              <w:jc w:val="center"/>
              <w:rPr>
                <w:b/>
                <w:bCs/>
                <w:color w:val="FFFFFF"/>
                <w:sz w:val="22"/>
                <w:szCs w:val="22"/>
              </w:rPr>
            </w:pPr>
            <w:r w:rsidRPr="007001F1">
              <w:rPr>
                <w:b/>
                <w:bCs/>
                <w:color w:val="FFFFFF"/>
                <w:sz w:val="22"/>
                <w:szCs w:val="22"/>
              </w:rPr>
              <w:t>Poznámka</w:t>
            </w:r>
          </w:p>
        </w:tc>
      </w:tr>
      <w:tr w:rsidR="00973492" w:rsidRPr="007001F1" w14:paraId="726DB81D" w14:textId="77777777" w:rsidTr="002B4A5C">
        <w:trPr>
          <w:trHeight w:val="344"/>
        </w:trPr>
        <w:tc>
          <w:tcPr>
            <w:tcW w:w="582" w:type="dxa"/>
            <w:vMerge w:val="restart"/>
            <w:shd w:val="clear" w:color="auto" w:fill="auto"/>
            <w:noWrap/>
            <w:vAlign w:val="center"/>
            <w:hideMark/>
          </w:tcPr>
          <w:p w14:paraId="79311BAF" w14:textId="77777777" w:rsidR="00973492" w:rsidRPr="007001F1" w:rsidRDefault="00973492"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C0007BA" w14:textId="7E081180" w:rsidR="00973492" w:rsidRPr="007001F1" w:rsidRDefault="00973492"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58354DD9"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F87199"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2AC66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90A7D18"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7F4CEBC8" w14:textId="77777777" w:rsidTr="007261E4">
        <w:trPr>
          <w:trHeight w:val="757"/>
        </w:trPr>
        <w:tc>
          <w:tcPr>
            <w:tcW w:w="582" w:type="dxa"/>
            <w:vMerge/>
            <w:shd w:val="clear" w:color="auto" w:fill="auto"/>
            <w:noWrap/>
            <w:vAlign w:val="center"/>
          </w:tcPr>
          <w:p w14:paraId="0E8EDA3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955CBCB" w14:textId="7F209BA8" w:rsidR="00973492" w:rsidRPr="007001F1" w:rsidRDefault="00973492"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B77E87E" w14:textId="77777777" w:rsidR="00973492" w:rsidRPr="007001F1" w:rsidRDefault="00973492" w:rsidP="00C1211A">
            <w:pPr>
              <w:jc w:val="center"/>
              <w:rPr>
                <w:color w:val="000000"/>
                <w:sz w:val="22"/>
                <w:szCs w:val="22"/>
              </w:rPr>
            </w:pPr>
          </w:p>
        </w:tc>
        <w:tc>
          <w:tcPr>
            <w:tcW w:w="567" w:type="dxa"/>
            <w:shd w:val="clear" w:color="auto" w:fill="auto"/>
            <w:vAlign w:val="center"/>
          </w:tcPr>
          <w:p w14:paraId="121ED0AA" w14:textId="77777777" w:rsidR="00973492" w:rsidRPr="007001F1" w:rsidRDefault="00973492" w:rsidP="00C1211A">
            <w:pPr>
              <w:jc w:val="center"/>
              <w:rPr>
                <w:color w:val="000000"/>
                <w:sz w:val="22"/>
                <w:szCs w:val="22"/>
              </w:rPr>
            </w:pPr>
          </w:p>
        </w:tc>
        <w:tc>
          <w:tcPr>
            <w:tcW w:w="776" w:type="dxa"/>
            <w:shd w:val="clear" w:color="auto" w:fill="auto"/>
            <w:vAlign w:val="center"/>
          </w:tcPr>
          <w:p w14:paraId="4337C7A6" w14:textId="77777777" w:rsidR="00973492" w:rsidRPr="007001F1" w:rsidRDefault="00973492" w:rsidP="00C1211A">
            <w:pPr>
              <w:jc w:val="center"/>
              <w:rPr>
                <w:color w:val="000000"/>
                <w:sz w:val="22"/>
                <w:szCs w:val="22"/>
              </w:rPr>
            </w:pPr>
          </w:p>
        </w:tc>
        <w:tc>
          <w:tcPr>
            <w:tcW w:w="1775" w:type="dxa"/>
            <w:shd w:val="clear" w:color="auto" w:fill="auto"/>
            <w:vAlign w:val="center"/>
          </w:tcPr>
          <w:p w14:paraId="4DF3067E" w14:textId="77777777" w:rsidR="00973492" w:rsidRPr="007001F1" w:rsidRDefault="00973492" w:rsidP="00C1211A">
            <w:pPr>
              <w:jc w:val="center"/>
              <w:rPr>
                <w:color w:val="000000"/>
                <w:sz w:val="22"/>
                <w:szCs w:val="22"/>
              </w:rPr>
            </w:pPr>
          </w:p>
        </w:tc>
      </w:tr>
      <w:tr w:rsidR="004602AE" w:rsidRPr="007001F1" w14:paraId="7144EAC8" w14:textId="77777777" w:rsidTr="007261E4">
        <w:trPr>
          <w:trHeight w:val="20"/>
        </w:trPr>
        <w:tc>
          <w:tcPr>
            <w:tcW w:w="582" w:type="dxa"/>
            <w:shd w:val="clear" w:color="auto" w:fill="auto"/>
            <w:noWrap/>
            <w:vAlign w:val="center"/>
            <w:hideMark/>
          </w:tcPr>
          <w:p w14:paraId="763D2BCA" w14:textId="77777777" w:rsidR="004602AE" w:rsidRPr="007001F1" w:rsidRDefault="004602AE"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3C5DCF2" w14:textId="66205E61" w:rsidR="004602AE" w:rsidRPr="007001F1" w:rsidRDefault="00D602EA" w:rsidP="00EC1F84">
            <w:pPr>
              <w:jc w:val="both"/>
              <w:rPr>
                <w:color w:val="000000"/>
                <w:sz w:val="22"/>
                <w:szCs w:val="22"/>
              </w:rPr>
            </w:pPr>
            <w:del w:id="1551" w:author="Kramár Róbert" w:date="2017-05-15T13:14:00Z">
              <w:r w:rsidRPr="007001F1" w:rsidDel="0088057F">
                <w:rPr>
                  <w:color w:val="000000"/>
                  <w:sz w:val="22"/>
                  <w:szCs w:val="22"/>
                </w:rPr>
                <w:delText xml:space="preserve">Boli pri zadávaní zákazky </w:delText>
              </w:r>
              <w:r w:rsidR="00EE44E4"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552" w:author="Kramár Róbert" w:date="2017-05-15T13:14:00Z">
              <w:r w:rsidR="0088057F" w:rsidRPr="007001F1">
                <w:rPr>
                  <w:color w:val="000000"/>
                  <w:sz w:val="22"/>
                  <w:szCs w:val="22"/>
                </w:rPr>
                <w:t xml:space="preserve">Boli pri zadávaní zákazky dodržané princípy v zmysle § 10 ods. 2 ZVO? </w:t>
              </w:r>
            </w:ins>
            <w:ins w:id="1553"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78B9ED6D"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D673AC"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2057BD"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D2C7B9"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3625C4B0" w14:textId="77777777" w:rsidTr="007261E4">
        <w:trPr>
          <w:trHeight w:val="20"/>
        </w:trPr>
        <w:tc>
          <w:tcPr>
            <w:tcW w:w="582" w:type="dxa"/>
            <w:shd w:val="clear" w:color="auto" w:fill="auto"/>
            <w:noWrap/>
            <w:vAlign w:val="center"/>
            <w:hideMark/>
          </w:tcPr>
          <w:p w14:paraId="7BEFEE0B" w14:textId="77777777" w:rsidR="004602AE" w:rsidRPr="007001F1" w:rsidRDefault="004602AE"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E8C11B5" w14:textId="2EE1EAFE" w:rsidR="004602AE" w:rsidRPr="007001F1" w:rsidRDefault="004602AE" w:rsidP="00EC1F84">
            <w:pPr>
              <w:jc w:val="both"/>
              <w:rPr>
                <w:color w:val="000000"/>
                <w:sz w:val="22"/>
                <w:szCs w:val="22"/>
              </w:rPr>
            </w:pPr>
            <w:r w:rsidRPr="007001F1">
              <w:rPr>
                <w:color w:val="000000"/>
                <w:sz w:val="22"/>
                <w:szCs w:val="22"/>
              </w:rPr>
              <w:t>Bol zamestnanec vykonávajúci kontrolu oboznámený s rizikovými indikátormi</w:t>
            </w:r>
            <w:del w:id="1554" w:author="Kramár Róbert" w:date="2017-05-15T13:33:00Z">
              <w:r w:rsidRPr="007001F1" w:rsidDel="00A128DC">
                <w:rPr>
                  <w:color w:val="000000"/>
                  <w:sz w:val="22"/>
                  <w:szCs w:val="22"/>
                </w:rPr>
                <w:delText>, ktoré sú uvedené v Systéme riadenia EŠIF</w:delText>
              </w:r>
            </w:del>
            <w:ins w:id="1555" w:author="Kramár Róbert" w:date="2017-07-26T17:41:00Z">
              <w:r w:rsidR="001C6287">
                <w:rPr>
                  <w:color w:val="000000"/>
                  <w:sz w:val="22"/>
                  <w:szCs w:val="22"/>
                </w:rPr>
                <w:t xml:space="preserve"> </w:t>
              </w:r>
            </w:ins>
            <w:ins w:id="1556"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EE44E4" w:rsidRPr="007001F1">
              <w:t xml:space="preserve"> </w:t>
            </w:r>
            <w:r w:rsidR="00EE44E4" w:rsidRPr="007001F1">
              <w:rPr>
                <w:color w:val="000000"/>
                <w:sz w:val="22"/>
                <w:szCs w:val="22"/>
              </w:rPr>
              <w:t xml:space="preserve">Neboli identifikované rizikové indikátory, </w:t>
            </w:r>
            <w:r w:rsidR="00EE44E4" w:rsidRPr="007001F1">
              <w:rPr>
                <w:color w:val="000000"/>
                <w:sz w:val="22"/>
                <w:szCs w:val="22"/>
              </w:rPr>
              <w:lastRenderedPageBreak/>
              <w:t>ktoré môžu iniciovať spoluprácu s PMÚ alebo OČTK?</w:t>
            </w:r>
          </w:p>
        </w:tc>
        <w:tc>
          <w:tcPr>
            <w:tcW w:w="567" w:type="dxa"/>
            <w:shd w:val="clear" w:color="auto" w:fill="auto"/>
            <w:vAlign w:val="center"/>
            <w:hideMark/>
          </w:tcPr>
          <w:p w14:paraId="1E903462" w14:textId="77777777" w:rsidR="004602AE" w:rsidRPr="007001F1" w:rsidRDefault="004602AE"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D364F19"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852E19"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4661E0" w14:textId="77777777" w:rsidR="004602AE" w:rsidRPr="007001F1" w:rsidRDefault="004602AE" w:rsidP="00C1211A">
            <w:pPr>
              <w:jc w:val="center"/>
              <w:rPr>
                <w:color w:val="000000"/>
                <w:sz w:val="22"/>
                <w:szCs w:val="22"/>
              </w:rPr>
            </w:pPr>
            <w:r w:rsidRPr="007001F1">
              <w:rPr>
                <w:color w:val="000000"/>
                <w:sz w:val="22"/>
                <w:szCs w:val="22"/>
              </w:rPr>
              <w:t> </w:t>
            </w:r>
          </w:p>
        </w:tc>
      </w:tr>
      <w:tr w:rsidR="00973492" w:rsidRPr="007001F1" w14:paraId="2DFB0B97" w14:textId="77777777" w:rsidTr="002B4A5C">
        <w:trPr>
          <w:trHeight w:val="302"/>
        </w:trPr>
        <w:tc>
          <w:tcPr>
            <w:tcW w:w="582" w:type="dxa"/>
            <w:vMerge w:val="restart"/>
            <w:shd w:val="clear" w:color="auto" w:fill="auto"/>
            <w:noWrap/>
            <w:vAlign w:val="center"/>
            <w:hideMark/>
          </w:tcPr>
          <w:p w14:paraId="61F76682" w14:textId="77777777" w:rsidR="00973492" w:rsidRPr="007001F1" w:rsidRDefault="00973492"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B246982" w14:textId="630FE43F" w:rsidR="00973492" w:rsidRPr="007001F1" w:rsidRDefault="00973492" w:rsidP="00EC1F84">
            <w:pPr>
              <w:jc w:val="both"/>
              <w:rPr>
                <w:sz w:val="22"/>
                <w:szCs w:val="22"/>
              </w:rPr>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14:paraId="6EF089B9"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E074D2"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9EE6471"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990402E"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1FB6B04A" w14:textId="77777777" w:rsidTr="007261E4">
        <w:trPr>
          <w:trHeight w:val="675"/>
        </w:trPr>
        <w:tc>
          <w:tcPr>
            <w:tcW w:w="582" w:type="dxa"/>
            <w:vMerge/>
            <w:shd w:val="clear" w:color="auto" w:fill="auto"/>
            <w:noWrap/>
            <w:vAlign w:val="center"/>
          </w:tcPr>
          <w:p w14:paraId="09B6FFFD"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4C8744CE" w14:textId="06E69759" w:rsidR="00973492" w:rsidRPr="007001F1" w:rsidRDefault="00973492" w:rsidP="00EC1F84">
            <w:pPr>
              <w:jc w:val="both"/>
              <w:rPr>
                <w:sz w:val="22"/>
                <w:szCs w:val="22"/>
              </w:rPr>
            </w:pPr>
            <w:r w:rsidRPr="007001F1">
              <w:rPr>
                <w:sz w:val="22"/>
                <w:szCs w:val="22"/>
              </w:rPr>
              <w:t>b) Boli v prípade konfliktu záujmov prijaté primerané opatrenia a vykonaná ná</w:t>
            </w:r>
            <w:r w:rsidR="00EC1F84" w:rsidRPr="007001F1">
              <w:rPr>
                <w:sz w:val="22"/>
                <w:szCs w:val="22"/>
              </w:rPr>
              <w:t xml:space="preserve">pravu v zmysle </w:t>
            </w:r>
            <w:r w:rsidR="00CD1E59" w:rsidRPr="007001F1">
              <w:rPr>
                <w:sz w:val="22"/>
                <w:szCs w:val="22"/>
              </w:rPr>
              <w:t xml:space="preserve">             </w:t>
            </w:r>
            <w:r w:rsidR="00EC1F84" w:rsidRPr="007001F1">
              <w:rPr>
                <w:sz w:val="22"/>
                <w:szCs w:val="22"/>
              </w:rPr>
              <w:t>§ 23 ods. 5 ZVO?</w:t>
            </w:r>
          </w:p>
        </w:tc>
        <w:tc>
          <w:tcPr>
            <w:tcW w:w="567" w:type="dxa"/>
            <w:shd w:val="clear" w:color="auto" w:fill="auto"/>
            <w:vAlign w:val="center"/>
          </w:tcPr>
          <w:p w14:paraId="7C678001" w14:textId="77777777" w:rsidR="00973492" w:rsidRPr="007001F1" w:rsidRDefault="00973492" w:rsidP="00C1211A">
            <w:pPr>
              <w:jc w:val="center"/>
              <w:rPr>
                <w:color w:val="000000"/>
                <w:sz w:val="22"/>
                <w:szCs w:val="22"/>
              </w:rPr>
            </w:pPr>
          </w:p>
        </w:tc>
        <w:tc>
          <w:tcPr>
            <w:tcW w:w="567" w:type="dxa"/>
            <w:shd w:val="clear" w:color="auto" w:fill="auto"/>
            <w:vAlign w:val="center"/>
          </w:tcPr>
          <w:p w14:paraId="29A69928" w14:textId="77777777" w:rsidR="00973492" w:rsidRPr="007001F1" w:rsidRDefault="00973492" w:rsidP="00C1211A">
            <w:pPr>
              <w:jc w:val="center"/>
              <w:rPr>
                <w:color w:val="000000"/>
                <w:sz w:val="22"/>
                <w:szCs w:val="22"/>
              </w:rPr>
            </w:pPr>
          </w:p>
        </w:tc>
        <w:tc>
          <w:tcPr>
            <w:tcW w:w="776" w:type="dxa"/>
            <w:shd w:val="clear" w:color="auto" w:fill="auto"/>
            <w:vAlign w:val="center"/>
          </w:tcPr>
          <w:p w14:paraId="774E517E" w14:textId="77777777" w:rsidR="00973492" w:rsidRPr="007001F1" w:rsidRDefault="00973492" w:rsidP="00C1211A">
            <w:pPr>
              <w:jc w:val="center"/>
              <w:rPr>
                <w:color w:val="000000"/>
                <w:sz w:val="22"/>
                <w:szCs w:val="22"/>
              </w:rPr>
            </w:pPr>
          </w:p>
        </w:tc>
        <w:tc>
          <w:tcPr>
            <w:tcW w:w="1775" w:type="dxa"/>
            <w:shd w:val="clear" w:color="auto" w:fill="auto"/>
            <w:vAlign w:val="center"/>
          </w:tcPr>
          <w:p w14:paraId="1299574C" w14:textId="77777777" w:rsidR="00973492" w:rsidRPr="007001F1" w:rsidRDefault="00973492" w:rsidP="00C1211A">
            <w:pPr>
              <w:jc w:val="center"/>
              <w:rPr>
                <w:color w:val="000000"/>
                <w:sz w:val="22"/>
                <w:szCs w:val="22"/>
              </w:rPr>
            </w:pPr>
          </w:p>
        </w:tc>
      </w:tr>
      <w:tr w:rsidR="00973492" w:rsidRPr="007001F1" w14:paraId="5C695D0E" w14:textId="77777777" w:rsidTr="007261E4">
        <w:trPr>
          <w:trHeight w:val="675"/>
        </w:trPr>
        <w:tc>
          <w:tcPr>
            <w:tcW w:w="582" w:type="dxa"/>
            <w:vMerge/>
            <w:shd w:val="clear" w:color="auto" w:fill="auto"/>
            <w:noWrap/>
            <w:vAlign w:val="center"/>
          </w:tcPr>
          <w:p w14:paraId="3E95CAC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390B0C6" w14:textId="255D8273" w:rsidR="00973492" w:rsidRPr="007001F1" w:rsidRDefault="00973492"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0DA612A" w14:textId="77777777" w:rsidR="00973492" w:rsidRPr="007001F1" w:rsidRDefault="00973492" w:rsidP="00C1211A">
            <w:pPr>
              <w:jc w:val="center"/>
              <w:rPr>
                <w:color w:val="000000"/>
                <w:sz w:val="22"/>
                <w:szCs w:val="22"/>
              </w:rPr>
            </w:pPr>
          </w:p>
        </w:tc>
        <w:tc>
          <w:tcPr>
            <w:tcW w:w="567" w:type="dxa"/>
            <w:shd w:val="clear" w:color="auto" w:fill="auto"/>
            <w:vAlign w:val="center"/>
          </w:tcPr>
          <w:p w14:paraId="44CE5BCE" w14:textId="77777777" w:rsidR="00973492" w:rsidRPr="007001F1" w:rsidRDefault="00973492" w:rsidP="00C1211A">
            <w:pPr>
              <w:jc w:val="center"/>
              <w:rPr>
                <w:color w:val="000000"/>
                <w:sz w:val="22"/>
                <w:szCs w:val="22"/>
              </w:rPr>
            </w:pPr>
          </w:p>
        </w:tc>
        <w:tc>
          <w:tcPr>
            <w:tcW w:w="776" w:type="dxa"/>
            <w:shd w:val="clear" w:color="auto" w:fill="auto"/>
            <w:vAlign w:val="center"/>
          </w:tcPr>
          <w:p w14:paraId="3BA4B59E" w14:textId="77777777" w:rsidR="00973492" w:rsidRPr="007001F1" w:rsidRDefault="00973492" w:rsidP="00C1211A">
            <w:pPr>
              <w:jc w:val="center"/>
              <w:rPr>
                <w:color w:val="000000"/>
                <w:sz w:val="22"/>
                <w:szCs w:val="22"/>
              </w:rPr>
            </w:pPr>
          </w:p>
        </w:tc>
        <w:tc>
          <w:tcPr>
            <w:tcW w:w="1775" w:type="dxa"/>
            <w:shd w:val="clear" w:color="auto" w:fill="auto"/>
            <w:vAlign w:val="center"/>
          </w:tcPr>
          <w:p w14:paraId="38D848B0" w14:textId="77777777" w:rsidR="00973492" w:rsidRPr="007001F1" w:rsidRDefault="00973492" w:rsidP="00C1211A">
            <w:pPr>
              <w:jc w:val="center"/>
              <w:rPr>
                <w:color w:val="000000"/>
                <w:sz w:val="22"/>
                <w:szCs w:val="22"/>
              </w:rPr>
            </w:pPr>
          </w:p>
        </w:tc>
      </w:tr>
      <w:tr w:rsidR="00973492" w:rsidRPr="007001F1" w14:paraId="43E12C91" w14:textId="77777777" w:rsidTr="007261E4">
        <w:trPr>
          <w:trHeight w:val="1140"/>
        </w:trPr>
        <w:tc>
          <w:tcPr>
            <w:tcW w:w="582" w:type="dxa"/>
            <w:vMerge w:val="restart"/>
            <w:shd w:val="clear" w:color="auto" w:fill="auto"/>
            <w:noWrap/>
            <w:vAlign w:val="center"/>
            <w:hideMark/>
          </w:tcPr>
          <w:p w14:paraId="7A2B1ABC" w14:textId="387722AE" w:rsidR="00973492" w:rsidRPr="007001F1" w:rsidRDefault="00973492"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2AD8852" w14:textId="5FDAB970" w:rsidR="00973492" w:rsidRPr="007001F1" w:rsidRDefault="00973492"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36538C87"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E42EF9C"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EF01F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42B802D"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5B78F4F1" w14:textId="77777777" w:rsidTr="007261E4">
        <w:trPr>
          <w:trHeight w:val="1140"/>
        </w:trPr>
        <w:tc>
          <w:tcPr>
            <w:tcW w:w="582" w:type="dxa"/>
            <w:vMerge/>
            <w:shd w:val="clear" w:color="auto" w:fill="auto"/>
            <w:noWrap/>
            <w:vAlign w:val="center"/>
          </w:tcPr>
          <w:p w14:paraId="7D59424A"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450FE80" w14:textId="57CF0A56" w:rsidR="00973492" w:rsidRPr="007001F1" w:rsidRDefault="00973492" w:rsidP="00EC1F84">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prvej ex-</w:t>
            </w:r>
            <w:proofErr w:type="spellStart"/>
            <w:r w:rsidRPr="007001F1">
              <w:rPr>
                <w:sz w:val="22"/>
                <w:szCs w:val="22"/>
              </w:rPr>
              <w:t>ante</w:t>
            </w:r>
            <w:proofErr w:type="spellEnd"/>
            <w:r w:rsidRPr="007001F1">
              <w:rPr>
                <w:sz w:val="22"/>
                <w:szCs w:val="22"/>
              </w:rPr>
              <w:t xml:space="preserve"> kontroly ?</w:t>
            </w:r>
          </w:p>
        </w:tc>
        <w:tc>
          <w:tcPr>
            <w:tcW w:w="567" w:type="dxa"/>
            <w:shd w:val="clear" w:color="auto" w:fill="auto"/>
            <w:vAlign w:val="center"/>
          </w:tcPr>
          <w:p w14:paraId="12406AD1" w14:textId="77777777" w:rsidR="00973492" w:rsidRPr="007001F1" w:rsidRDefault="00973492" w:rsidP="00C1211A">
            <w:pPr>
              <w:jc w:val="center"/>
              <w:rPr>
                <w:color w:val="000000"/>
                <w:sz w:val="22"/>
                <w:szCs w:val="22"/>
              </w:rPr>
            </w:pPr>
          </w:p>
        </w:tc>
        <w:tc>
          <w:tcPr>
            <w:tcW w:w="567" w:type="dxa"/>
            <w:shd w:val="clear" w:color="auto" w:fill="auto"/>
            <w:vAlign w:val="center"/>
          </w:tcPr>
          <w:p w14:paraId="4C4E8022" w14:textId="77777777" w:rsidR="00973492" w:rsidRPr="007001F1" w:rsidRDefault="00973492" w:rsidP="00C1211A">
            <w:pPr>
              <w:jc w:val="center"/>
              <w:rPr>
                <w:color w:val="000000"/>
                <w:sz w:val="22"/>
                <w:szCs w:val="22"/>
              </w:rPr>
            </w:pPr>
          </w:p>
        </w:tc>
        <w:tc>
          <w:tcPr>
            <w:tcW w:w="776" w:type="dxa"/>
            <w:shd w:val="clear" w:color="auto" w:fill="auto"/>
            <w:vAlign w:val="center"/>
          </w:tcPr>
          <w:p w14:paraId="7A9678A2" w14:textId="77777777" w:rsidR="00973492" w:rsidRPr="007001F1" w:rsidRDefault="00973492" w:rsidP="00C1211A">
            <w:pPr>
              <w:jc w:val="center"/>
              <w:rPr>
                <w:color w:val="000000"/>
                <w:sz w:val="22"/>
                <w:szCs w:val="22"/>
              </w:rPr>
            </w:pPr>
          </w:p>
        </w:tc>
        <w:tc>
          <w:tcPr>
            <w:tcW w:w="1775" w:type="dxa"/>
            <w:shd w:val="clear" w:color="auto" w:fill="auto"/>
            <w:vAlign w:val="center"/>
          </w:tcPr>
          <w:p w14:paraId="799EC859" w14:textId="77777777" w:rsidR="00973492" w:rsidRPr="007001F1" w:rsidRDefault="00973492" w:rsidP="00C1211A">
            <w:pPr>
              <w:jc w:val="center"/>
              <w:rPr>
                <w:color w:val="000000"/>
                <w:sz w:val="22"/>
                <w:szCs w:val="22"/>
              </w:rPr>
            </w:pPr>
          </w:p>
        </w:tc>
      </w:tr>
      <w:tr w:rsidR="00973492" w:rsidRPr="007001F1" w14:paraId="77BA52B5" w14:textId="77777777" w:rsidTr="002B4A5C">
        <w:trPr>
          <w:trHeight w:val="352"/>
        </w:trPr>
        <w:tc>
          <w:tcPr>
            <w:tcW w:w="582" w:type="dxa"/>
            <w:vMerge w:val="restart"/>
            <w:shd w:val="clear" w:color="auto" w:fill="auto"/>
            <w:noWrap/>
            <w:vAlign w:val="center"/>
          </w:tcPr>
          <w:p w14:paraId="39EA386F" w14:textId="2C9E37C6" w:rsidR="00973492" w:rsidRPr="007001F1" w:rsidRDefault="00973492"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6983DEF3" w14:textId="23F2B1A9" w:rsidR="00973492" w:rsidRPr="007001F1" w:rsidRDefault="00973492" w:rsidP="00EC1F84">
            <w:pPr>
              <w:jc w:val="both"/>
              <w:rPr>
                <w:color w:val="000000"/>
                <w:sz w:val="22"/>
                <w:szCs w:val="22"/>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14:paraId="030D0E50" w14:textId="77777777" w:rsidR="00973492" w:rsidRPr="007001F1" w:rsidRDefault="00973492" w:rsidP="00C1211A">
            <w:pPr>
              <w:jc w:val="center"/>
              <w:rPr>
                <w:color w:val="000000"/>
                <w:sz w:val="22"/>
                <w:szCs w:val="22"/>
              </w:rPr>
            </w:pPr>
          </w:p>
        </w:tc>
        <w:tc>
          <w:tcPr>
            <w:tcW w:w="567" w:type="dxa"/>
            <w:shd w:val="clear" w:color="auto" w:fill="auto"/>
            <w:vAlign w:val="center"/>
          </w:tcPr>
          <w:p w14:paraId="26EAB41C" w14:textId="77777777" w:rsidR="00973492" w:rsidRPr="007001F1" w:rsidRDefault="00973492" w:rsidP="00C1211A">
            <w:pPr>
              <w:jc w:val="center"/>
              <w:rPr>
                <w:color w:val="000000"/>
                <w:sz w:val="22"/>
                <w:szCs w:val="22"/>
              </w:rPr>
            </w:pPr>
          </w:p>
        </w:tc>
        <w:tc>
          <w:tcPr>
            <w:tcW w:w="776" w:type="dxa"/>
            <w:shd w:val="clear" w:color="auto" w:fill="auto"/>
            <w:vAlign w:val="center"/>
          </w:tcPr>
          <w:p w14:paraId="150C4DA0" w14:textId="77777777" w:rsidR="00973492" w:rsidRPr="007001F1" w:rsidRDefault="00973492" w:rsidP="00C1211A">
            <w:pPr>
              <w:jc w:val="center"/>
              <w:rPr>
                <w:color w:val="000000"/>
                <w:sz w:val="22"/>
                <w:szCs w:val="22"/>
              </w:rPr>
            </w:pPr>
          </w:p>
        </w:tc>
        <w:tc>
          <w:tcPr>
            <w:tcW w:w="1775" w:type="dxa"/>
            <w:shd w:val="clear" w:color="auto" w:fill="auto"/>
            <w:vAlign w:val="center"/>
          </w:tcPr>
          <w:p w14:paraId="140AA721" w14:textId="77777777" w:rsidR="00973492" w:rsidRPr="007001F1" w:rsidRDefault="00973492" w:rsidP="00C1211A">
            <w:pPr>
              <w:jc w:val="center"/>
              <w:rPr>
                <w:color w:val="000000"/>
                <w:sz w:val="22"/>
                <w:szCs w:val="22"/>
              </w:rPr>
            </w:pPr>
          </w:p>
        </w:tc>
      </w:tr>
      <w:tr w:rsidR="00973492" w:rsidRPr="007001F1" w14:paraId="25481747" w14:textId="77777777" w:rsidTr="007261E4">
        <w:trPr>
          <w:trHeight w:val="845"/>
        </w:trPr>
        <w:tc>
          <w:tcPr>
            <w:tcW w:w="582" w:type="dxa"/>
            <w:vMerge/>
            <w:shd w:val="clear" w:color="auto" w:fill="auto"/>
            <w:noWrap/>
            <w:vAlign w:val="center"/>
          </w:tcPr>
          <w:p w14:paraId="3CD5B9DB"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E47E767" w14:textId="129ADDFF" w:rsidR="00973492" w:rsidRPr="007001F1" w:rsidRDefault="00973492" w:rsidP="00EC1F84">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14:paraId="57853EAC" w14:textId="77777777" w:rsidR="00973492" w:rsidRPr="007001F1" w:rsidRDefault="00973492" w:rsidP="00C1211A">
            <w:pPr>
              <w:jc w:val="center"/>
              <w:rPr>
                <w:color w:val="000000"/>
                <w:sz w:val="22"/>
                <w:szCs w:val="22"/>
              </w:rPr>
            </w:pPr>
          </w:p>
        </w:tc>
        <w:tc>
          <w:tcPr>
            <w:tcW w:w="567" w:type="dxa"/>
            <w:shd w:val="clear" w:color="auto" w:fill="auto"/>
            <w:vAlign w:val="center"/>
          </w:tcPr>
          <w:p w14:paraId="2DC227D3" w14:textId="77777777" w:rsidR="00973492" w:rsidRPr="007001F1" w:rsidRDefault="00973492" w:rsidP="00C1211A">
            <w:pPr>
              <w:jc w:val="center"/>
              <w:rPr>
                <w:color w:val="000000"/>
                <w:sz w:val="22"/>
                <w:szCs w:val="22"/>
              </w:rPr>
            </w:pPr>
          </w:p>
        </w:tc>
        <w:tc>
          <w:tcPr>
            <w:tcW w:w="776" w:type="dxa"/>
            <w:shd w:val="clear" w:color="auto" w:fill="auto"/>
            <w:vAlign w:val="center"/>
          </w:tcPr>
          <w:p w14:paraId="0C7E8D3E" w14:textId="77777777" w:rsidR="00973492" w:rsidRPr="007001F1" w:rsidRDefault="00973492" w:rsidP="00C1211A">
            <w:pPr>
              <w:jc w:val="center"/>
              <w:rPr>
                <w:color w:val="000000"/>
                <w:sz w:val="22"/>
                <w:szCs w:val="22"/>
              </w:rPr>
            </w:pPr>
          </w:p>
        </w:tc>
        <w:tc>
          <w:tcPr>
            <w:tcW w:w="1775" w:type="dxa"/>
            <w:shd w:val="clear" w:color="auto" w:fill="auto"/>
            <w:vAlign w:val="center"/>
          </w:tcPr>
          <w:p w14:paraId="6DFD30DA" w14:textId="77777777" w:rsidR="00973492" w:rsidRPr="007001F1" w:rsidRDefault="00973492" w:rsidP="00C1211A">
            <w:pPr>
              <w:jc w:val="center"/>
              <w:rPr>
                <w:color w:val="000000"/>
                <w:sz w:val="22"/>
                <w:szCs w:val="22"/>
              </w:rPr>
            </w:pPr>
          </w:p>
        </w:tc>
      </w:tr>
      <w:tr w:rsidR="00973492" w:rsidRPr="007001F1" w14:paraId="11F0C001" w14:textId="77777777" w:rsidTr="007261E4">
        <w:trPr>
          <w:trHeight w:val="845"/>
        </w:trPr>
        <w:tc>
          <w:tcPr>
            <w:tcW w:w="582" w:type="dxa"/>
            <w:vMerge/>
            <w:shd w:val="clear" w:color="auto" w:fill="auto"/>
            <w:noWrap/>
            <w:vAlign w:val="center"/>
          </w:tcPr>
          <w:p w14:paraId="59B1D0D7"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5A59DFA" w14:textId="2B8F2237" w:rsidR="00973492" w:rsidRPr="007001F1" w:rsidRDefault="00973492" w:rsidP="00EC1F84">
            <w:pPr>
              <w:jc w:val="both"/>
              <w:rPr>
                <w:color w:val="000000"/>
                <w:sz w:val="22"/>
                <w:szCs w:val="22"/>
              </w:rPr>
            </w:pPr>
            <w:r w:rsidRPr="007001F1">
              <w:rPr>
                <w:color w:val="000000"/>
                <w:sz w:val="22"/>
                <w:szCs w:val="22"/>
              </w:rPr>
              <w:t>c) Je opis predmetu zákazky vypracovaný odkazom na technické špecifikácie v poradí podľa § 42 ods. 2 písm. b) ZVO a doplnený slovami "alebo ekvivalentný</w:t>
            </w:r>
            <w:del w:id="1557" w:author="Kramár Róbert" w:date="2017-07-26T17:41:00Z">
              <w:r w:rsidRPr="007001F1" w:rsidDel="001C6287">
                <w:rPr>
                  <w:color w:val="000000"/>
                  <w:sz w:val="22"/>
                  <w:szCs w:val="22"/>
                </w:rPr>
                <w:delText>:</w:delText>
              </w:r>
            </w:del>
            <w:r w:rsidRPr="007001F1">
              <w:rPr>
                <w:color w:val="000000"/>
                <w:sz w:val="22"/>
                <w:szCs w:val="22"/>
              </w:rPr>
              <w:t>?</w:t>
            </w:r>
          </w:p>
        </w:tc>
        <w:tc>
          <w:tcPr>
            <w:tcW w:w="567" w:type="dxa"/>
            <w:shd w:val="clear" w:color="auto" w:fill="auto"/>
            <w:vAlign w:val="center"/>
          </w:tcPr>
          <w:p w14:paraId="0DAA3972" w14:textId="77777777" w:rsidR="00973492" w:rsidRPr="007001F1" w:rsidRDefault="00973492" w:rsidP="00C1211A">
            <w:pPr>
              <w:jc w:val="center"/>
              <w:rPr>
                <w:color w:val="000000"/>
                <w:sz w:val="22"/>
                <w:szCs w:val="22"/>
              </w:rPr>
            </w:pPr>
          </w:p>
        </w:tc>
        <w:tc>
          <w:tcPr>
            <w:tcW w:w="567" w:type="dxa"/>
            <w:shd w:val="clear" w:color="auto" w:fill="auto"/>
            <w:vAlign w:val="center"/>
          </w:tcPr>
          <w:p w14:paraId="566A71AD" w14:textId="77777777" w:rsidR="00973492" w:rsidRPr="007001F1" w:rsidRDefault="00973492" w:rsidP="00C1211A">
            <w:pPr>
              <w:jc w:val="center"/>
              <w:rPr>
                <w:color w:val="000000"/>
                <w:sz w:val="22"/>
                <w:szCs w:val="22"/>
              </w:rPr>
            </w:pPr>
          </w:p>
        </w:tc>
        <w:tc>
          <w:tcPr>
            <w:tcW w:w="776" w:type="dxa"/>
            <w:shd w:val="clear" w:color="auto" w:fill="auto"/>
            <w:vAlign w:val="center"/>
          </w:tcPr>
          <w:p w14:paraId="4C97DA94" w14:textId="77777777" w:rsidR="00973492" w:rsidRPr="007001F1" w:rsidRDefault="00973492" w:rsidP="00C1211A">
            <w:pPr>
              <w:jc w:val="center"/>
              <w:rPr>
                <w:color w:val="000000"/>
                <w:sz w:val="22"/>
                <w:szCs w:val="22"/>
              </w:rPr>
            </w:pPr>
          </w:p>
        </w:tc>
        <w:tc>
          <w:tcPr>
            <w:tcW w:w="1775" w:type="dxa"/>
            <w:shd w:val="clear" w:color="auto" w:fill="auto"/>
            <w:vAlign w:val="center"/>
          </w:tcPr>
          <w:p w14:paraId="78A94CB5" w14:textId="77777777" w:rsidR="00973492" w:rsidRPr="007001F1" w:rsidRDefault="00973492" w:rsidP="00C1211A">
            <w:pPr>
              <w:jc w:val="center"/>
              <w:rPr>
                <w:color w:val="000000"/>
                <w:sz w:val="22"/>
                <w:szCs w:val="22"/>
              </w:rPr>
            </w:pPr>
          </w:p>
        </w:tc>
      </w:tr>
      <w:tr w:rsidR="00973492" w:rsidRPr="007001F1" w14:paraId="68E6C4C8" w14:textId="77777777" w:rsidTr="002B4A5C">
        <w:trPr>
          <w:trHeight w:val="488"/>
        </w:trPr>
        <w:tc>
          <w:tcPr>
            <w:tcW w:w="582" w:type="dxa"/>
            <w:vMerge w:val="restart"/>
            <w:shd w:val="clear" w:color="auto" w:fill="auto"/>
            <w:noWrap/>
            <w:vAlign w:val="center"/>
            <w:hideMark/>
          </w:tcPr>
          <w:p w14:paraId="30779802" w14:textId="4C6A63F1" w:rsidR="00973492" w:rsidRPr="007001F1" w:rsidRDefault="00973492"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70F5CB0" w14:textId="5044DE56" w:rsidR="00973492" w:rsidRPr="007001F1" w:rsidRDefault="00973492" w:rsidP="00EC1F84">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2363D595"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058288"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6D673D"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1E3BBD"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5B959890" w14:textId="77777777" w:rsidTr="002B4A5C">
        <w:trPr>
          <w:trHeight w:val="428"/>
        </w:trPr>
        <w:tc>
          <w:tcPr>
            <w:tcW w:w="582" w:type="dxa"/>
            <w:vMerge/>
            <w:shd w:val="clear" w:color="auto" w:fill="auto"/>
            <w:noWrap/>
            <w:vAlign w:val="center"/>
          </w:tcPr>
          <w:p w14:paraId="23ACE5F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3AFEC092" w14:textId="03EF852D" w:rsidR="00973492" w:rsidRPr="007001F1" w:rsidRDefault="00973492" w:rsidP="00EC1F84">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5A2E6F56" w14:textId="77777777" w:rsidR="00973492" w:rsidRPr="007001F1" w:rsidRDefault="00973492" w:rsidP="00C1211A">
            <w:pPr>
              <w:jc w:val="center"/>
              <w:rPr>
                <w:color w:val="000000"/>
                <w:sz w:val="22"/>
                <w:szCs w:val="22"/>
              </w:rPr>
            </w:pPr>
          </w:p>
        </w:tc>
        <w:tc>
          <w:tcPr>
            <w:tcW w:w="567" w:type="dxa"/>
            <w:shd w:val="clear" w:color="auto" w:fill="auto"/>
            <w:vAlign w:val="center"/>
          </w:tcPr>
          <w:p w14:paraId="42722F54" w14:textId="77777777" w:rsidR="00973492" w:rsidRPr="007001F1" w:rsidRDefault="00973492" w:rsidP="00C1211A">
            <w:pPr>
              <w:jc w:val="center"/>
              <w:rPr>
                <w:color w:val="000000"/>
                <w:sz w:val="22"/>
                <w:szCs w:val="22"/>
              </w:rPr>
            </w:pPr>
          </w:p>
        </w:tc>
        <w:tc>
          <w:tcPr>
            <w:tcW w:w="776" w:type="dxa"/>
            <w:shd w:val="clear" w:color="auto" w:fill="auto"/>
            <w:vAlign w:val="center"/>
          </w:tcPr>
          <w:p w14:paraId="318E7160" w14:textId="77777777" w:rsidR="00973492" w:rsidRPr="007001F1" w:rsidRDefault="00973492" w:rsidP="00C1211A">
            <w:pPr>
              <w:jc w:val="center"/>
              <w:rPr>
                <w:color w:val="000000"/>
                <w:sz w:val="22"/>
                <w:szCs w:val="22"/>
              </w:rPr>
            </w:pPr>
          </w:p>
        </w:tc>
        <w:tc>
          <w:tcPr>
            <w:tcW w:w="1775" w:type="dxa"/>
            <w:shd w:val="clear" w:color="auto" w:fill="auto"/>
            <w:vAlign w:val="center"/>
          </w:tcPr>
          <w:p w14:paraId="40A02AC5" w14:textId="77777777" w:rsidR="00973492" w:rsidRPr="007001F1" w:rsidRDefault="00973492" w:rsidP="00C1211A">
            <w:pPr>
              <w:jc w:val="center"/>
              <w:rPr>
                <w:color w:val="000000"/>
                <w:sz w:val="22"/>
                <w:szCs w:val="22"/>
              </w:rPr>
            </w:pPr>
          </w:p>
        </w:tc>
      </w:tr>
      <w:tr w:rsidR="00973492" w:rsidRPr="007001F1" w14:paraId="4CCBCE03" w14:textId="77777777" w:rsidTr="007261E4">
        <w:trPr>
          <w:trHeight w:val="1095"/>
        </w:trPr>
        <w:tc>
          <w:tcPr>
            <w:tcW w:w="582" w:type="dxa"/>
            <w:vMerge/>
            <w:shd w:val="clear" w:color="auto" w:fill="auto"/>
            <w:noWrap/>
            <w:vAlign w:val="center"/>
          </w:tcPr>
          <w:p w14:paraId="150AB3B7"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569D406E" w14:textId="6D7F5CDB" w:rsidR="00973492" w:rsidRPr="007001F1" w:rsidRDefault="00973492" w:rsidP="00EC1F84">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69BDAAB4" w14:textId="77777777" w:rsidR="00973492" w:rsidRPr="007001F1" w:rsidRDefault="00973492" w:rsidP="00C1211A">
            <w:pPr>
              <w:jc w:val="center"/>
              <w:rPr>
                <w:color w:val="000000"/>
                <w:sz w:val="22"/>
                <w:szCs w:val="22"/>
              </w:rPr>
            </w:pPr>
          </w:p>
        </w:tc>
        <w:tc>
          <w:tcPr>
            <w:tcW w:w="567" w:type="dxa"/>
            <w:shd w:val="clear" w:color="auto" w:fill="auto"/>
            <w:vAlign w:val="center"/>
          </w:tcPr>
          <w:p w14:paraId="2C4AA710" w14:textId="77777777" w:rsidR="00973492" w:rsidRPr="007001F1" w:rsidRDefault="00973492" w:rsidP="00C1211A">
            <w:pPr>
              <w:jc w:val="center"/>
              <w:rPr>
                <w:color w:val="000000"/>
                <w:sz w:val="22"/>
                <w:szCs w:val="22"/>
              </w:rPr>
            </w:pPr>
          </w:p>
        </w:tc>
        <w:tc>
          <w:tcPr>
            <w:tcW w:w="776" w:type="dxa"/>
            <w:shd w:val="clear" w:color="auto" w:fill="auto"/>
            <w:vAlign w:val="center"/>
          </w:tcPr>
          <w:p w14:paraId="46F7EB53" w14:textId="77777777" w:rsidR="00973492" w:rsidRPr="007001F1" w:rsidRDefault="00973492" w:rsidP="00C1211A">
            <w:pPr>
              <w:jc w:val="center"/>
              <w:rPr>
                <w:color w:val="000000"/>
                <w:sz w:val="22"/>
                <w:szCs w:val="22"/>
              </w:rPr>
            </w:pPr>
          </w:p>
        </w:tc>
        <w:tc>
          <w:tcPr>
            <w:tcW w:w="1775" w:type="dxa"/>
            <w:shd w:val="clear" w:color="auto" w:fill="auto"/>
            <w:vAlign w:val="center"/>
          </w:tcPr>
          <w:p w14:paraId="300BB92D" w14:textId="77777777" w:rsidR="00973492" w:rsidRPr="007001F1" w:rsidRDefault="00973492" w:rsidP="00C1211A">
            <w:pPr>
              <w:jc w:val="center"/>
              <w:rPr>
                <w:color w:val="000000"/>
                <w:sz w:val="22"/>
                <w:szCs w:val="22"/>
              </w:rPr>
            </w:pPr>
          </w:p>
        </w:tc>
      </w:tr>
      <w:tr w:rsidR="00973492" w:rsidRPr="007001F1" w14:paraId="70FFCE94" w14:textId="77777777" w:rsidTr="002B4A5C">
        <w:trPr>
          <w:trHeight w:val="436"/>
        </w:trPr>
        <w:tc>
          <w:tcPr>
            <w:tcW w:w="582" w:type="dxa"/>
            <w:vMerge w:val="restart"/>
            <w:shd w:val="clear" w:color="auto" w:fill="auto"/>
            <w:noWrap/>
            <w:vAlign w:val="center"/>
            <w:hideMark/>
          </w:tcPr>
          <w:p w14:paraId="7818280F" w14:textId="32A93251" w:rsidR="00973492" w:rsidRPr="007001F1" w:rsidRDefault="00973492" w:rsidP="00C1211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1C5CDDF" w14:textId="47589851" w:rsidR="00973492" w:rsidRPr="007001F1" w:rsidRDefault="00973492" w:rsidP="00EC1F84">
            <w:pPr>
              <w:jc w:val="both"/>
              <w:rPr>
                <w:color w:val="000000"/>
                <w:sz w:val="22"/>
                <w:szCs w:val="22"/>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2C77B8C2"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F7AEAA"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F46E7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3EF313"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3D16221C" w14:textId="77777777" w:rsidTr="007261E4">
        <w:trPr>
          <w:trHeight w:val="885"/>
        </w:trPr>
        <w:tc>
          <w:tcPr>
            <w:tcW w:w="582" w:type="dxa"/>
            <w:vMerge/>
            <w:shd w:val="clear" w:color="auto" w:fill="auto"/>
            <w:noWrap/>
            <w:vAlign w:val="center"/>
          </w:tcPr>
          <w:p w14:paraId="79C4B87C"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0AE668C2" w14:textId="07E515CF" w:rsidR="00973492" w:rsidRPr="007001F1" w:rsidRDefault="00973492" w:rsidP="00EC1F84">
            <w:pPr>
              <w:jc w:val="both"/>
              <w:rPr>
                <w:color w:val="000000"/>
                <w:sz w:val="22"/>
                <w:szCs w:val="22"/>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444D89C2" w14:textId="77777777" w:rsidR="00973492" w:rsidRPr="007001F1" w:rsidRDefault="00973492" w:rsidP="00C1211A">
            <w:pPr>
              <w:jc w:val="center"/>
              <w:rPr>
                <w:color w:val="000000"/>
                <w:sz w:val="22"/>
                <w:szCs w:val="22"/>
              </w:rPr>
            </w:pPr>
          </w:p>
        </w:tc>
        <w:tc>
          <w:tcPr>
            <w:tcW w:w="567" w:type="dxa"/>
            <w:shd w:val="clear" w:color="auto" w:fill="auto"/>
            <w:vAlign w:val="center"/>
          </w:tcPr>
          <w:p w14:paraId="6DAAA28D" w14:textId="77777777" w:rsidR="00973492" w:rsidRPr="007001F1" w:rsidRDefault="00973492" w:rsidP="00C1211A">
            <w:pPr>
              <w:jc w:val="center"/>
              <w:rPr>
                <w:color w:val="000000"/>
                <w:sz w:val="22"/>
                <w:szCs w:val="22"/>
              </w:rPr>
            </w:pPr>
          </w:p>
        </w:tc>
        <w:tc>
          <w:tcPr>
            <w:tcW w:w="776" w:type="dxa"/>
            <w:shd w:val="clear" w:color="auto" w:fill="auto"/>
            <w:vAlign w:val="center"/>
          </w:tcPr>
          <w:p w14:paraId="462AFB93" w14:textId="77777777" w:rsidR="00973492" w:rsidRPr="007001F1" w:rsidRDefault="00973492" w:rsidP="00C1211A">
            <w:pPr>
              <w:jc w:val="center"/>
              <w:rPr>
                <w:color w:val="000000"/>
                <w:sz w:val="22"/>
                <w:szCs w:val="22"/>
              </w:rPr>
            </w:pPr>
          </w:p>
        </w:tc>
        <w:tc>
          <w:tcPr>
            <w:tcW w:w="1775" w:type="dxa"/>
            <w:shd w:val="clear" w:color="auto" w:fill="auto"/>
            <w:vAlign w:val="center"/>
          </w:tcPr>
          <w:p w14:paraId="7A021615" w14:textId="77777777" w:rsidR="00973492" w:rsidRPr="007001F1" w:rsidRDefault="00973492" w:rsidP="00C1211A">
            <w:pPr>
              <w:jc w:val="center"/>
              <w:rPr>
                <w:color w:val="000000"/>
                <w:sz w:val="22"/>
                <w:szCs w:val="22"/>
              </w:rPr>
            </w:pPr>
          </w:p>
        </w:tc>
      </w:tr>
      <w:tr w:rsidR="004602AE" w:rsidRPr="007001F1" w14:paraId="1E215E81" w14:textId="77777777" w:rsidTr="007261E4">
        <w:trPr>
          <w:trHeight w:val="20"/>
        </w:trPr>
        <w:tc>
          <w:tcPr>
            <w:tcW w:w="582" w:type="dxa"/>
            <w:shd w:val="clear" w:color="auto" w:fill="auto"/>
            <w:noWrap/>
            <w:vAlign w:val="center"/>
            <w:hideMark/>
          </w:tcPr>
          <w:p w14:paraId="20A50A30" w14:textId="1FFC2924" w:rsidR="004602AE" w:rsidRPr="007001F1" w:rsidRDefault="00DA62A4" w:rsidP="00C1211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684A82E" w14:textId="77777777" w:rsidR="004602AE" w:rsidRPr="007001F1" w:rsidRDefault="004602AE" w:rsidP="00EC1F84">
            <w:pPr>
              <w:jc w:val="both"/>
              <w:rPr>
                <w:color w:val="000000"/>
                <w:sz w:val="22"/>
                <w:szCs w:val="22"/>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A34D742"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32E435"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6987F1"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290F55A"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1A0056AD" w14:textId="77777777" w:rsidTr="007261E4">
        <w:trPr>
          <w:trHeight w:val="20"/>
        </w:trPr>
        <w:tc>
          <w:tcPr>
            <w:tcW w:w="582" w:type="dxa"/>
            <w:shd w:val="clear" w:color="auto" w:fill="auto"/>
            <w:noWrap/>
            <w:vAlign w:val="center"/>
            <w:hideMark/>
          </w:tcPr>
          <w:p w14:paraId="0133486B" w14:textId="27C30A25" w:rsidR="004602AE" w:rsidRPr="007001F1" w:rsidRDefault="00DA62A4" w:rsidP="00C1211A">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276DE446" w14:textId="77777777" w:rsidR="004602AE" w:rsidRPr="007001F1" w:rsidRDefault="004602AE" w:rsidP="00EC1F84">
            <w:pPr>
              <w:jc w:val="both"/>
              <w:rPr>
                <w:color w:val="000000"/>
                <w:sz w:val="22"/>
                <w:szCs w:val="22"/>
              </w:rPr>
            </w:pPr>
            <w:r w:rsidRPr="007001F1">
              <w:rPr>
                <w:color w:val="000000"/>
                <w:sz w:val="22"/>
                <w:szCs w:val="22"/>
              </w:rPr>
              <w:t xml:space="preserve">Poskytol verejný obstarávateľ a obstarávateľ bezodkladne vysvetlenie informácií potrebných na </w:t>
            </w:r>
            <w:r w:rsidRPr="007001F1">
              <w:rPr>
                <w:color w:val="000000"/>
                <w:sz w:val="22"/>
                <w:szCs w:val="22"/>
              </w:rPr>
              <w:lastRenderedPageBreak/>
              <w:t>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3DDB1C23" w14:textId="77777777" w:rsidR="004602AE" w:rsidRPr="007001F1" w:rsidRDefault="004602AE"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9D32D5E"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80253F"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21C146" w14:textId="77777777" w:rsidR="004602AE" w:rsidRPr="007001F1" w:rsidRDefault="004602AE" w:rsidP="00C1211A">
            <w:pPr>
              <w:jc w:val="center"/>
              <w:rPr>
                <w:color w:val="000000"/>
                <w:sz w:val="22"/>
                <w:szCs w:val="22"/>
              </w:rPr>
            </w:pPr>
            <w:r w:rsidRPr="007001F1">
              <w:rPr>
                <w:color w:val="000000"/>
                <w:sz w:val="22"/>
                <w:szCs w:val="22"/>
              </w:rPr>
              <w:t> </w:t>
            </w:r>
          </w:p>
        </w:tc>
      </w:tr>
      <w:tr w:rsidR="00973492" w:rsidRPr="007001F1" w14:paraId="643EE2DB" w14:textId="77777777" w:rsidTr="002B4A5C">
        <w:trPr>
          <w:trHeight w:val="434"/>
        </w:trPr>
        <w:tc>
          <w:tcPr>
            <w:tcW w:w="582" w:type="dxa"/>
            <w:vMerge w:val="restart"/>
            <w:shd w:val="clear" w:color="auto" w:fill="auto"/>
            <w:noWrap/>
            <w:vAlign w:val="center"/>
            <w:hideMark/>
          </w:tcPr>
          <w:p w14:paraId="1A09DFD3" w14:textId="0068EC89" w:rsidR="00973492" w:rsidRPr="007001F1" w:rsidRDefault="00973492" w:rsidP="00C1211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726EAF46" w14:textId="7BEDD57A" w:rsidR="00973492" w:rsidRPr="007001F1" w:rsidRDefault="00973492" w:rsidP="00EC1F84">
            <w:pPr>
              <w:jc w:val="both"/>
              <w:rPr>
                <w:color w:val="000000"/>
                <w:sz w:val="22"/>
                <w:szCs w:val="22"/>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14:paraId="1B4708D8"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vMerge w:val="restart"/>
            <w:shd w:val="clear" w:color="auto" w:fill="auto"/>
            <w:vAlign w:val="center"/>
            <w:hideMark/>
          </w:tcPr>
          <w:p w14:paraId="0F2AF60D"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vMerge w:val="restart"/>
            <w:shd w:val="clear" w:color="auto" w:fill="auto"/>
            <w:vAlign w:val="center"/>
            <w:hideMark/>
          </w:tcPr>
          <w:p w14:paraId="7E2E114F"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vMerge w:val="restart"/>
            <w:shd w:val="clear" w:color="auto" w:fill="auto"/>
            <w:vAlign w:val="center"/>
            <w:hideMark/>
          </w:tcPr>
          <w:p w14:paraId="485AF391"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12D4F753" w14:textId="77777777" w:rsidTr="002B4A5C">
        <w:trPr>
          <w:trHeight w:val="342"/>
        </w:trPr>
        <w:tc>
          <w:tcPr>
            <w:tcW w:w="582" w:type="dxa"/>
            <w:vMerge/>
            <w:shd w:val="clear" w:color="auto" w:fill="auto"/>
            <w:noWrap/>
            <w:vAlign w:val="center"/>
          </w:tcPr>
          <w:p w14:paraId="6A17DBAF"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3053ACAE" w14:textId="7737E7D0" w:rsidR="00973492" w:rsidRPr="007001F1" w:rsidRDefault="00B57220" w:rsidP="00EC1F84">
            <w:pPr>
              <w:jc w:val="both"/>
              <w:rPr>
                <w:color w:val="000000"/>
                <w:sz w:val="22"/>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14:paraId="15145C77"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492BFF1F"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37E72373"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3947CECA" w14:textId="77777777" w:rsidR="00973492" w:rsidRPr="007001F1" w:rsidRDefault="00973492" w:rsidP="00C1211A">
            <w:pPr>
              <w:jc w:val="center"/>
              <w:rPr>
                <w:color w:val="000000"/>
                <w:sz w:val="22"/>
                <w:szCs w:val="22"/>
              </w:rPr>
            </w:pPr>
          </w:p>
        </w:tc>
      </w:tr>
      <w:tr w:rsidR="00973492" w:rsidRPr="007001F1" w14:paraId="104BCBEF" w14:textId="77777777" w:rsidTr="002B4A5C">
        <w:trPr>
          <w:trHeight w:val="392"/>
        </w:trPr>
        <w:tc>
          <w:tcPr>
            <w:tcW w:w="582" w:type="dxa"/>
            <w:vMerge/>
            <w:shd w:val="clear" w:color="auto" w:fill="auto"/>
            <w:noWrap/>
            <w:vAlign w:val="center"/>
          </w:tcPr>
          <w:p w14:paraId="0F20D9C3"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7A4EC090" w14:textId="6953899D" w:rsidR="00973492" w:rsidRPr="007001F1" w:rsidRDefault="00B57220" w:rsidP="00EC1F84">
            <w:pPr>
              <w:jc w:val="both"/>
              <w:rPr>
                <w:color w:val="000000"/>
                <w:sz w:val="22"/>
                <w:szCs w:val="22"/>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14:paraId="3A3E5364"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0411FF92"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41862828"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52BF4F23" w14:textId="77777777" w:rsidR="00973492" w:rsidRPr="007001F1" w:rsidRDefault="00973492" w:rsidP="00C1211A">
            <w:pPr>
              <w:jc w:val="center"/>
              <w:rPr>
                <w:color w:val="000000"/>
                <w:sz w:val="22"/>
                <w:szCs w:val="22"/>
              </w:rPr>
            </w:pPr>
          </w:p>
        </w:tc>
      </w:tr>
      <w:tr w:rsidR="00973492" w:rsidRPr="007001F1" w14:paraId="104712D3" w14:textId="77777777" w:rsidTr="007261E4">
        <w:trPr>
          <w:trHeight w:val="633"/>
        </w:trPr>
        <w:tc>
          <w:tcPr>
            <w:tcW w:w="582" w:type="dxa"/>
            <w:vMerge/>
            <w:shd w:val="clear" w:color="auto" w:fill="auto"/>
            <w:noWrap/>
            <w:vAlign w:val="center"/>
          </w:tcPr>
          <w:p w14:paraId="46DB379C"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2F146D1" w14:textId="71497D0D" w:rsidR="00973492" w:rsidRPr="007001F1" w:rsidRDefault="00B57220" w:rsidP="00EC1F84">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14:paraId="5D36B663"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16FFD47A"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6F86FDFF"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28CB09E3" w14:textId="77777777" w:rsidR="00973492" w:rsidRPr="007001F1" w:rsidRDefault="00973492" w:rsidP="00C1211A">
            <w:pPr>
              <w:jc w:val="center"/>
              <w:rPr>
                <w:color w:val="000000"/>
                <w:sz w:val="22"/>
                <w:szCs w:val="22"/>
              </w:rPr>
            </w:pPr>
          </w:p>
        </w:tc>
      </w:tr>
      <w:tr w:rsidR="00B57220" w:rsidRPr="007001F1" w14:paraId="22F62AB9" w14:textId="77777777" w:rsidTr="007261E4">
        <w:trPr>
          <w:trHeight w:val="930"/>
        </w:trPr>
        <w:tc>
          <w:tcPr>
            <w:tcW w:w="582" w:type="dxa"/>
            <w:vMerge w:val="restart"/>
            <w:shd w:val="clear" w:color="auto" w:fill="auto"/>
            <w:noWrap/>
            <w:vAlign w:val="center"/>
            <w:hideMark/>
          </w:tcPr>
          <w:p w14:paraId="5B91DBF3" w14:textId="5446F4FF" w:rsidR="00B57220" w:rsidRPr="007001F1" w:rsidRDefault="00B57220" w:rsidP="00C1211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5E0A13A0" w14:textId="43771E65" w:rsidR="00B57220" w:rsidRPr="007001F1" w:rsidRDefault="00B57220" w:rsidP="00EC1F84">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14:paraId="439FBB0A"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D74745"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D61DB3"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3E2AA1"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13182E02" w14:textId="77777777" w:rsidTr="002B4A5C">
        <w:trPr>
          <w:trHeight w:val="541"/>
        </w:trPr>
        <w:tc>
          <w:tcPr>
            <w:tcW w:w="582" w:type="dxa"/>
            <w:vMerge/>
            <w:shd w:val="clear" w:color="auto" w:fill="auto"/>
            <w:noWrap/>
            <w:vAlign w:val="center"/>
          </w:tcPr>
          <w:p w14:paraId="58E98CE9"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12CFBEC2" w14:textId="69CA5145" w:rsidR="00B57220" w:rsidRPr="007001F1" w:rsidRDefault="00B57220" w:rsidP="00EC1F84">
            <w:pPr>
              <w:jc w:val="both"/>
              <w:rPr>
                <w:color w:val="000000"/>
                <w:sz w:val="22"/>
                <w:szCs w:val="22"/>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14:paraId="46D5D279" w14:textId="77777777" w:rsidR="00B57220" w:rsidRPr="007001F1" w:rsidRDefault="00B57220" w:rsidP="00C1211A">
            <w:pPr>
              <w:jc w:val="center"/>
              <w:rPr>
                <w:color w:val="000000"/>
                <w:sz w:val="22"/>
                <w:szCs w:val="22"/>
              </w:rPr>
            </w:pPr>
          </w:p>
        </w:tc>
        <w:tc>
          <w:tcPr>
            <w:tcW w:w="567" w:type="dxa"/>
            <w:shd w:val="clear" w:color="auto" w:fill="auto"/>
            <w:vAlign w:val="center"/>
          </w:tcPr>
          <w:p w14:paraId="13F83610" w14:textId="77777777" w:rsidR="00B57220" w:rsidRPr="007001F1" w:rsidRDefault="00B57220" w:rsidP="00C1211A">
            <w:pPr>
              <w:jc w:val="center"/>
              <w:rPr>
                <w:color w:val="000000"/>
                <w:sz w:val="22"/>
                <w:szCs w:val="22"/>
              </w:rPr>
            </w:pPr>
          </w:p>
        </w:tc>
        <w:tc>
          <w:tcPr>
            <w:tcW w:w="776" w:type="dxa"/>
            <w:shd w:val="clear" w:color="auto" w:fill="auto"/>
            <w:vAlign w:val="center"/>
          </w:tcPr>
          <w:p w14:paraId="343ECFF1" w14:textId="77777777" w:rsidR="00B57220" w:rsidRPr="007001F1" w:rsidRDefault="00B57220" w:rsidP="00C1211A">
            <w:pPr>
              <w:jc w:val="center"/>
              <w:rPr>
                <w:color w:val="000000"/>
                <w:sz w:val="22"/>
                <w:szCs w:val="22"/>
              </w:rPr>
            </w:pPr>
          </w:p>
        </w:tc>
        <w:tc>
          <w:tcPr>
            <w:tcW w:w="1775" w:type="dxa"/>
            <w:shd w:val="clear" w:color="auto" w:fill="auto"/>
            <w:vAlign w:val="center"/>
          </w:tcPr>
          <w:p w14:paraId="68BC1901" w14:textId="77777777" w:rsidR="00B57220" w:rsidRPr="007001F1" w:rsidRDefault="00B57220" w:rsidP="00C1211A">
            <w:pPr>
              <w:jc w:val="center"/>
              <w:rPr>
                <w:color w:val="000000"/>
                <w:sz w:val="22"/>
                <w:szCs w:val="22"/>
              </w:rPr>
            </w:pPr>
          </w:p>
        </w:tc>
      </w:tr>
      <w:tr w:rsidR="00B57220" w:rsidRPr="007001F1" w14:paraId="54B98C38" w14:textId="77777777" w:rsidTr="007261E4">
        <w:trPr>
          <w:trHeight w:val="930"/>
        </w:trPr>
        <w:tc>
          <w:tcPr>
            <w:tcW w:w="582" w:type="dxa"/>
            <w:vMerge/>
            <w:shd w:val="clear" w:color="auto" w:fill="auto"/>
            <w:noWrap/>
            <w:vAlign w:val="center"/>
          </w:tcPr>
          <w:p w14:paraId="21A9B2C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063B8084" w14:textId="1C32718A" w:rsidR="00B57220" w:rsidRPr="007001F1" w:rsidRDefault="00B57220" w:rsidP="00EC1F84">
            <w:pPr>
              <w:jc w:val="both"/>
              <w:rPr>
                <w:color w:val="000000"/>
                <w:sz w:val="22"/>
                <w:szCs w:val="22"/>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33BDF8BC" w14:textId="77777777" w:rsidR="00B57220" w:rsidRPr="007001F1" w:rsidRDefault="00B57220" w:rsidP="00C1211A">
            <w:pPr>
              <w:jc w:val="center"/>
              <w:rPr>
                <w:color w:val="000000"/>
                <w:sz w:val="22"/>
                <w:szCs w:val="22"/>
              </w:rPr>
            </w:pPr>
          </w:p>
        </w:tc>
        <w:tc>
          <w:tcPr>
            <w:tcW w:w="567" w:type="dxa"/>
            <w:shd w:val="clear" w:color="auto" w:fill="auto"/>
            <w:vAlign w:val="center"/>
          </w:tcPr>
          <w:p w14:paraId="19FC014B" w14:textId="77777777" w:rsidR="00B57220" w:rsidRPr="007001F1" w:rsidRDefault="00B57220" w:rsidP="00C1211A">
            <w:pPr>
              <w:jc w:val="center"/>
              <w:rPr>
                <w:color w:val="000000"/>
                <w:sz w:val="22"/>
                <w:szCs w:val="22"/>
              </w:rPr>
            </w:pPr>
          </w:p>
        </w:tc>
        <w:tc>
          <w:tcPr>
            <w:tcW w:w="776" w:type="dxa"/>
            <w:shd w:val="clear" w:color="auto" w:fill="auto"/>
            <w:vAlign w:val="center"/>
          </w:tcPr>
          <w:p w14:paraId="73CA482D" w14:textId="77777777" w:rsidR="00B57220" w:rsidRPr="007001F1" w:rsidRDefault="00B57220" w:rsidP="00C1211A">
            <w:pPr>
              <w:jc w:val="center"/>
              <w:rPr>
                <w:color w:val="000000"/>
                <w:sz w:val="22"/>
                <w:szCs w:val="22"/>
              </w:rPr>
            </w:pPr>
          </w:p>
        </w:tc>
        <w:tc>
          <w:tcPr>
            <w:tcW w:w="1775" w:type="dxa"/>
            <w:shd w:val="clear" w:color="auto" w:fill="auto"/>
            <w:vAlign w:val="center"/>
          </w:tcPr>
          <w:p w14:paraId="323FCD73" w14:textId="77777777" w:rsidR="00B57220" w:rsidRPr="007001F1" w:rsidRDefault="00B57220" w:rsidP="00C1211A">
            <w:pPr>
              <w:jc w:val="center"/>
              <w:rPr>
                <w:color w:val="000000"/>
                <w:sz w:val="22"/>
                <w:szCs w:val="22"/>
              </w:rPr>
            </w:pPr>
          </w:p>
        </w:tc>
      </w:tr>
      <w:tr w:rsidR="00B57220" w:rsidRPr="007001F1" w14:paraId="7C5E5A00" w14:textId="77777777" w:rsidTr="007261E4">
        <w:trPr>
          <w:trHeight w:val="845"/>
        </w:trPr>
        <w:tc>
          <w:tcPr>
            <w:tcW w:w="582" w:type="dxa"/>
            <w:vMerge w:val="restart"/>
            <w:shd w:val="clear" w:color="auto" w:fill="auto"/>
            <w:noWrap/>
            <w:vAlign w:val="center"/>
            <w:hideMark/>
          </w:tcPr>
          <w:p w14:paraId="58D1B294" w14:textId="4131C171" w:rsidR="00B57220" w:rsidRPr="007001F1" w:rsidRDefault="00B57220" w:rsidP="00C1211A">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064C6998" w14:textId="7E2BD80F" w:rsidR="00B57220" w:rsidRPr="007001F1" w:rsidRDefault="00B57220" w:rsidP="00EC1F84">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3C7BA7A3"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DAF3A0"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C1320A"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EA99FA4"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4141F6CA" w14:textId="77777777" w:rsidTr="002B4A5C">
        <w:trPr>
          <w:trHeight w:val="585"/>
        </w:trPr>
        <w:tc>
          <w:tcPr>
            <w:tcW w:w="582" w:type="dxa"/>
            <w:vMerge/>
            <w:shd w:val="clear" w:color="auto" w:fill="auto"/>
            <w:noWrap/>
            <w:vAlign w:val="center"/>
          </w:tcPr>
          <w:p w14:paraId="13129E7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4C552BD1" w14:textId="1E1C2327" w:rsidR="00B57220" w:rsidRPr="007001F1" w:rsidRDefault="00B57220" w:rsidP="00EC1F84">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7A7ED7CD" w14:textId="77777777" w:rsidR="00B57220" w:rsidRPr="007001F1" w:rsidRDefault="00B57220" w:rsidP="00C1211A">
            <w:pPr>
              <w:jc w:val="center"/>
              <w:rPr>
                <w:color w:val="000000"/>
                <w:sz w:val="22"/>
                <w:szCs w:val="22"/>
              </w:rPr>
            </w:pPr>
          </w:p>
        </w:tc>
        <w:tc>
          <w:tcPr>
            <w:tcW w:w="567" w:type="dxa"/>
            <w:shd w:val="clear" w:color="auto" w:fill="auto"/>
            <w:vAlign w:val="center"/>
          </w:tcPr>
          <w:p w14:paraId="6F29BC5F" w14:textId="77777777" w:rsidR="00B57220" w:rsidRPr="007001F1" w:rsidRDefault="00B57220" w:rsidP="00C1211A">
            <w:pPr>
              <w:jc w:val="center"/>
              <w:rPr>
                <w:color w:val="000000"/>
                <w:sz w:val="22"/>
                <w:szCs w:val="22"/>
              </w:rPr>
            </w:pPr>
          </w:p>
        </w:tc>
        <w:tc>
          <w:tcPr>
            <w:tcW w:w="776" w:type="dxa"/>
            <w:shd w:val="clear" w:color="auto" w:fill="auto"/>
            <w:vAlign w:val="center"/>
          </w:tcPr>
          <w:p w14:paraId="2F2C6DBE" w14:textId="77777777" w:rsidR="00B57220" w:rsidRPr="007001F1" w:rsidRDefault="00B57220" w:rsidP="00C1211A">
            <w:pPr>
              <w:jc w:val="center"/>
              <w:rPr>
                <w:color w:val="000000"/>
                <w:sz w:val="22"/>
                <w:szCs w:val="22"/>
              </w:rPr>
            </w:pPr>
          </w:p>
        </w:tc>
        <w:tc>
          <w:tcPr>
            <w:tcW w:w="1775" w:type="dxa"/>
            <w:shd w:val="clear" w:color="auto" w:fill="auto"/>
            <w:vAlign w:val="center"/>
          </w:tcPr>
          <w:p w14:paraId="567AD4C9" w14:textId="77777777" w:rsidR="00B57220" w:rsidRPr="007001F1" w:rsidRDefault="00B57220" w:rsidP="00C1211A">
            <w:pPr>
              <w:jc w:val="center"/>
              <w:rPr>
                <w:color w:val="000000"/>
                <w:sz w:val="22"/>
                <w:szCs w:val="22"/>
              </w:rPr>
            </w:pPr>
          </w:p>
        </w:tc>
      </w:tr>
      <w:tr w:rsidR="00B57220" w:rsidRPr="007001F1" w14:paraId="7B6C18AE" w14:textId="77777777" w:rsidTr="002B4A5C">
        <w:trPr>
          <w:trHeight w:val="384"/>
        </w:trPr>
        <w:tc>
          <w:tcPr>
            <w:tcW w:w="582" w:type="dxa"/>
            <w:vMerge/>
            <w:shd w:val="clear" w:color="auto" w:fill="auto"/>
            <w:noWrap/>
            <w:vAlign w:val="center"/>
          </w:tcPr>
          <w:p w14:paraId="1AA5801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5A2F0077" w14:textId="079B5124" w:rsidR="00B57220" w:rsidRPr="007001F1" w:rsidRDefault="00B57220" w:rsidP="00EC1F84">
            <w:pPr>
              <w:jc w:val="both"/>
              <w:rPr>
                <w:color w:val="000000"/>
                <w:sz w:val="22"/>
                <w:szCs w:val="22"/>
              </w:rPr>
            </w:pPr>
            <w:r w:rsidRPr="007001F1">
              <w:rPr>
                <w:color w:val="000000"/>
                <w:sz w:val="22"/>
                <w:szCs w:val="22"/>
              </w:rPr>
              <w:t>c) Vylúčil verejný obstarávateľ z VO ponuku uchádzača v súlade s § 53 ods. 5 ZVO?</w:t>
            </w:r>
          </w:p>
        </w:tc>
        <w:tc>
          <w:tcPr>
            <w:tcW w:w="567" w:type="dxa"/>
            <w:shd w:val="clear" w:color="auto" w:fill="auto"/>
            <w:vAlign w:val="center"/>
          </w:tcPr>
          <w:p w14:paraId="5831AB79" w14:textId="77777777" w:rsidR="00B57220" w:rsidRPr="007001F1" w:rsidRDefault="00B57220" w:rsidP="00C1211A">
            <w:pPr>
              <w:jc w:val="center"/>
              <w:rPr>
                <w:color w:val="000000"/>
                <w:sz w:val="22"/>
                <w:szCs w:val="22"/>
              </w:rPr>
            </w:pPr>
          </w:p>
        </w:tc>
        <w:tc>
          <w:tcPr>
            <w:tcW w:w="567" w:type="dxa"/>
            <w:shd w:val="clear" w:color="auto" w:fill="auto"/>
            <w:vAlign w:val="center"/>
          </w:tcPr>
          <w:p w14:paraId="048C1D6C" w14:textId="77777777" w:rsidR="00B57220" w:rsidRPr="007001F1" w:rsidRDefault="00B57220" w:rsidP="00C1211A">
            <w:pPr>
              <w:jc w:val="center"/>
              <w:rPr>
                <w:color w:val="000000"/>
                <w:sz w:val="22"/>
                <w:szCs w:val="22"/>
              </w:rPr>
            </w:pPr>
          </w:p>
        </w:tc>
        <w:tc>
          <w:tcPr>
            <w:tcW w:w="776" w:type="dxa"/>
            <w:shd w:val="clear" w:color="auto" w:fill="auto"/>
            <w:vAlign w:val="center"/>
          </w:tcPr>
          <w:p w14:paraId="0E517142" w14:textId="77777777" w:rsidR="00B57220" w:rsidRPr="007001F1" w:rsidRDefault="00B57220" w:rsidP="00C1211A">
            <w:pPr>
              <w:jc w:val="center"/>
              <w:rPr>
                <w:color w:val="000000"/>
                <w:sz w:val="22"/>
                <w:szCs w:val="22"/>
              </w:rPr>
            </w:pPr>
          </w:p>
        </w:tc>
        <w:tc>
          <w:tcPr>
            <w:tcW w:w="1775" w:type="dxa"/>
            <w:shd w:val="clear" w:color="auto" w:fill="auto"/>
            <w:vAlign w:val="center"/>
          </w:tcPr>
          <w:p w14:paraId="6572AD38" w14:textId="77777777" w:rsidR="00B57220" w:rsidRPr="007001F1" w:rsidRDefault="00B57220" w:rsidP="00C1211A">
            <w:pPr>
              <w:jc w:val="center"/>
              <w:rPr>
                <w:color w:val="000000"/>
                <w:sz w:val="22"/>
                <w:szCs w:val="22"/>
              </w:rPr>
            </w:pPr>
          </w:p>
        </w:tc>
      </w:tr>
      <w:tr w:rsidR="004602AE" w:rsidRPr="007001F1" w14:paraId="70A6D2B8" w14:textId="77777777" w:rsidTr="007261E4">
        <w:trPr>
          <w:trHeight w:val="20"/>
        </w:trPr>
        <w:tc>
          <w:tcPr>
            <w:tcW w:w="582" w:type="dxa"/>
            <w:shd w:val="clear" w:color="auto" w:fill="auto"/>
            <w:noWrap/>
            <w:vAlign w:val="center"/>
            <w:hideMark/>
          </w:tcPr>
          <w:p w14:paraId="4AAFA2EB" w14:textId="2CD6D602"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14:paraId="4F09E105" w14:textId="7367804B" w:rsidR="004602AE" w:rsidRPr="007001F1" w:rsidRDefault="00983D73" w:rsidP="00EC1F8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90A59E1"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26D725"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186814"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5DA59A"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3F6AFD2E" w14:textId="77777777" w:rsidTr="007261E4">
        <w:trPr>
          <w:trHeight w:val="20"/>
        </w:trPr>
        <w:tc>
          <w:tcPr>
            <w:tcW w:w="582" w:type="dxa"/>
            <w:shd w:val="clear" w:color="auto" w:fill="auto"/>
            <w:noWrap/>
            <w:vAlign w:val="center"/>
            <w:hideMark/>
          </w:tcPr>
          <w:p w14:paraId="4AEECB83" w14:textId="48DCC8EB"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14:paraId="4602455E" w14:textId="77777777" w:rsidR="004602AE" w:rsidRPr="007001F1" w:rsidRDefault="004602AE" w:rsidP="00EC1F84">
            <w:pPr>
              <w:jc w:val="both"/>
              <w:rPr>
                <w:color w:val="000000"/>
                <w:sz w:val="22"/>
                <w:szCs w:val="22"/>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602C0CC0"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F20748"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40E0D5B"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231860" w14:textId="77777777" w:rsidR="004602AE" w:rsidRPr="007001F1" w:rsidRDefault="004602AE" w:rsidP="00C1211A">
            <w:pPr>
              <w:jc w:val="center"/>
              <w:rPr>
                <w:color w:val="000000"/>
                <w:sz w:val="22"/>
                <w:szCs w:val="22"/>
              </w:rPr>
            </w:pPr>
            <w:r w:rsidRPr="007001F1">
              <w:rPr>
                <w:color w:val="000000"/>
                <w:sz w:val="22"/>
                <w:szCs w:val="22"/>
              </w:rPr>
              <w:t> </w:t>
            </w:r>
          </w:p>
        </w:tc>
      </w:tr>
      <w:tr w:rsidR="00177DF0" w:rsidRPr="007001F1" w14:paraId="130A5A31" w14:textId="77777777" w:rsidTr="002B4A5C">
        <w:trPr>
          <w:trHeight w:val="236"/>
        </w:trPr>
        <w:tc>
          <w:tcPr>
            <w:tcW w:w="582" w:type="dxa"/>
            <w:vMerge w:val="restart"/>
            <w:shd w:val="clear" w:color="auto" w:fill="auto"/>
            <w:noWrap/>
            <w:vAlign w:val="center"/>
            <w:hideMark/>
          </w:tcPr>
          <w:p w14:paraId="067FB38B" w14:textId="5914B011" w:rsidR="00177DF0" w:rsidRPr="007001F1" w:rsidRDefault="00177DF0" w:rsidP="00C1211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5DF76216" w14:textId="365630A5" w:rsidR="00177DF0" w:rsidRPr="007001F1" w:rsidRDefault="00177DF0" w:rsidP="00EC1F84">
            <w:pPr>
              <w:jc w:val="both"/>
              <w:rPr>
                <w:color w:val="000000"/>
                <w:sz w:val="22"/>
                <w:szCs w:val="22"/>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767AC9DE" w14:textId="77777777" w:rsidR="00177DF0" w:rsidRPr="007001F1" w:rsidRDefault="00177DF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9F4EB8" w14:textId="77777777" w:rsidR="00177DF0" w:rsidRPr="007001F1" w:rsidRDefault="00177DF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9BD975" w14:textId="77777777" w:rsidR="00177DF0" w:rsidRPr="007001F1" w:rsidRDefault="00177DF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F25DEE" w14:textId="77777777" w:rsidR="00177DF0" w:rsidRPr="007001F1" w:rsidRDefault="00177DF0" w:rsidP="00C1211A">
            <w:pPr>
              <w:jc w:val="center"/>
              <w:rPr>
                <w:color w:val="000000"/>
                <w:sz w:val="22"/>
                <w:szCs w:val="22"/>
              </w:rPr>
            </w:pPr>
            <w:r w:rsidRPr="007001F1">
              <w:rPr>
                <w:color w:val="000000"/>
                <w:sz w:val="22"/>
                <w:szCs w:val="22"/>
              </w:rPr>
              <w:t> </w:t>
            </w:r>
          </w:p>
        </w:tc>
      </w:tr>
      <w:tr w:rsidR="00177DF0" w:rsidRPr="007001F1" w14:paraId="62B2D5C4" w14:textId="77777777" w:rsidTr="007261E4">
        <w:trPr>
          <w:trHeight w:val="960"/>
        </w:trPr>
        <w:tc>
          <w:tcPr>
            <w:tcW w:w="582" w:type="dxa"/>
            <w:vMerge/>
            <w:shd w:val="clear" w:color="auto" w:fill="auto"/>
            <w:noWrap/>
            <w:vAlign w:val="center"/>
          </w:tcPr>
          <w:p w14:paraId="73B3090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366EE641" w14:textId="7A29BAF9" w:rsidR="00177DF0" w:rsidRPr="007001F1" w:rsidRDefault="00177DF0" w:rsidP="00EC1F84">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14:paraId="57841DCF" w14:textId="77777777" w:rsidR="00177DF0" w:rsidRPr="007001F1" w:rsidRDefault="00177DF0" w:rsidP="00C1211A">
            <w:pPr>
              <w:jc w:val="center"/>
              <w:rPr>
                <w:color w:val="000000"/>
                <w:sz w:val="22"/>
                <w:szCs w:val="22"/>
              </w:rPr>
            </w:pPr>
          </w:p>
        </w:tc>
        <w:tc>
          <w:tcPr>
            <w:tcW w:w="567" w:type="dxa"/>
            <w:shd w:val="clear" w:color="auto" w:fill="auto"/>
            <w:vAlign w:val="center"/>
          </w:tcPr>
          <w:p w14:paraId="02787202" w14:textId="77777777" w:rsidR="00177DF0" w:rsidRPr="007001F1" w:rsidRDefault="00177DF0" w:rsidP="00C1211A">
            <w:pPr>
              <w:jc w:val="center"/>
              <w:rPr>
                <w:color w:val="000000"/>
                <w:sz w:val="22"/>
                <w:szCs w:val="22"/>
              </w:rPr>
            </w:pPr>
          </w:p>
        </w:tc>
        <w:tc>
          <w:tcPr>
            <w:tcW w:w="776" w:type="dxa"/>
            <w:shd w:val="clear" w:color="auto" w:fill="auto"/>
            <w:vAlign w:val="center"/>
          </w:tcPr>
          <w:p w14:paraId="61BA681A" w14:textId="77777777" w:rsidR="00177DF0" w:rsidRPr="007001F1" w:rsidRDefault="00177DF0" w:rsidP="00C1211A">
            <w:pPr>
              <w:jc w:val="center"/>
              <w:rPr>
                <w:color w:val="000000"/>
                <w:sz w:val="22"/>
                <w:szCs w:val="22"/>
              </w:rPr>
            </w:pPr>
          </w:p>
        </w:tc>
        <w:tc>
          <w:tcPr>
            <w:tcW w:w="1775" w:type="dxa"/>
            <w:shd w:val="clear" w:color="auto" w:fill="auto"/>
            <w:vAlign w:val="center"/>
          </w:tcPr>
          <w:p w14:paraId="4738A230" w14:textId="77777777" w:rsidR="00177DF0" w:rsidRPr="007001F1" w:rsidRDefault="00177DF0" w:rsidP="00C1211A">
            <w:pPr>
              <w:jc w:val="center"/>
              <w:rPr>
                <w:color w:val="000000"/>
                <w:sz w:val="22"/>
                <w:szCs w:val="22"/>
              </w:rPr>
            </w:pPr>
          </w:p>
        </w:tc>
      </w:tr>
      <w:tr w:rsidR="00177DF0" w:rsidRPr="007001F1" w14:paraId="6CB54078" w14:textId="77777777" w:rsidTr="002B4A5C">
        <w:trPr>
          <w:trHeight w:val="444"/>
        </w:trPr>
        <w:tc>
          <w:tcPr>
            <w:tcW w:w="582" w:type="dxa"/>
            <w:vMerge/>
            <w:shd w:val="clear" w:color="auto" w:fill="auto"/>
            <w:noWrap/>
            <w:vAlign w:val="center"/>
          </w:tcPr>
          <w:p w14:paraId="01BFA13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2F995D41" w14:textId="3F280DBE" w:rsidR="00177DF0" w:rsidRPr="007001F1" w:rsidRDefault="00177DF0" w:rsidP="00EC1F84">
            <w:pPr>
              <w:jc w:val="both"/>
              <w:rPr>
                <w:color w:val="000000"/>
                <w:sz w:val="22"/>
                <w:szCs w:val="22"/>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299B5405" w14:textId="77777777" w:rsidR="00177DF0" w:rsidRPr="007001F1" w:rsidRDefault="00177DF0" w:rsidP="00C1211A">
            <w:pPr>
              <w:jc w:val="center"/>
              <w:rPr>
                <w:color w:val="000000"/>
                <w:sz w:val="22"/>
                <w:szCs w:val="22"/>
              </w:rPr>
            </w:pPr>
          </w:p>
        </w:tc>
        <w:tc>
          <w:tcPr>
            <w:tcW w:w="567" w:type="dxa"/>
            <w:shd w:val="clear" w:color="auto" w:fill="auto"/>
            <w:vAlign w:val="center"/>
          </w:tcPr>
          <w:p w14:paraId="46F30049" w14:textId="77777777" w:rsidR="00177DF0" w:rsidRPr="007001F1" w:rsidRDefault="00177DF0" w:rsidP="00C1211A">
            <w:pPr>
              <w:jc w:val="center"/>
              <w:rPr>
                <w:color w:val="000000"/>
                <w:sz w:val="22"/>
                <w:szCs w:val="22"/>
              </w:rPr>
            </w:pPr>
          </w:p>
        </w:tc>
        <w:tc>
          <w:tcPr>
            <w:tcW w:w="776" w:type="dxa"/>
            <w:shd w:val="clear" w:color="auto" w:fill="auto"/>
            <w:vAlign w:val="center"/>
          </w:tcPr>
          <w:p w14:paraId="735EBA65" w14:textId="77777777" w:rsidR="00177DF0" w:rsidRPr="007001F1" w:rsidRDefault="00177DF0" w:rsidP="00C1211A">
            <w:pPr>
              <w:jc w:val="center"/>
              <w:rPr>
                <w:color w:val="000000"/>
                <w:sz w:val="22"/>
                <w:szCs w:val="22"/>
              </w:rPr>
            </w:pPr>
          </w:p>
        </w:tc>
        <w:tc>
          <w:tcPr>
            <w:tcW w:w="1775" w:type="dxa"/>
            <w:shd w:val="clear" w:color="auto" w:fill="auto"/>
            <w:vAlign w:val="center"/>
          </w:tcPr>
          <w:p w14:paraId="1421B8A5" w14:textId="77777777" w:rsidR="00177DF0" w:rsidRPr="007001F1" w:rsidRDefault="00177DF0" w:rsidP="00C1211A">
            <w:pPr>
              <w:jc w:val="center"/>
              <w:rPr>
                <w:color w:val="000000"/>
                <w:sz w:val="22"/>
                <w:szCs w:val="22"/>
              </w:rPr>
            </w:pPr>
          </w:p>
        </w:tc>
      </w:tr>
      <w:tr w:rsidR="00177DF0" w:rsidRPr="007001F1" w14:paraId="1DDEF861" w14:textId="77777777" w:rsidTr="007261E4">
        <w:trPr>
          <w:trHeight w:val="960"/>
        </w:trPr>
        <w:tc>
          <w:tcPr>
            <w:tcW w:w="582" w:type="dxa"/>
            <w:vMerge/>
            <w:shd w:val="clear" w:color="auto" w:fill="auto"/>
            <w:noWrap/>
            <w:vAlign w:val="center"/>
          </w:tcPr>
          <w:p w14:paraId="00773415"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7815C019" w14:textId="50B02468" w:rsidR="00177DF0" w:rsidRPr="007001F1" w:rsidRDefault="00177DF0" w:rsidP="00EC1F84">
            <w:pPr>
              <w:jc w:val="both"/>
              <w:rPr>
                <w:color w:val="000000"/>
                <w:sz w:val="22"/>
                <w:szCs w:val="22"/>
                <w:highlight w:val="yellow"/>
              </w:rPr>
            </w:pPr>
            <w:del w:id="1558" w:author="Kramár Róbert" w:date="2018-04-27T18:18:00Z">
              <w:r w:rsidRPr="007001F1" w:rsidDel="00066D05">
                <w:rPr>
                  <w:color w:val="000000"/>
                  <w:sz w:val="22"/>
                  <w:szCs w:val="22"/>
                </w:rPr>
                <w:delText xml:space="preserve">d) Bola EA používaná spôsobom, ktorý nebránil hospodárskej súťaži, ktorým by sa menil predmet zákazky, ktorý bol definovaný v dokumentoch potrebných na vypracovanie </w:delText>
              </w:r>
              <w:commentRangeStart w:id="1559"/>
              <w:r w:rsidRPr="007001F1" w:rsidDel="00066D05">
                <w:rPr>
                  <w:color w:val="000000"/>
                  <w:sz w:val="22"/>
                  <w:szCs w:val="22"/>
                </w:rPr>
                <w:delText>ponuky</w:delText>
              </w:r>
            </w:del>
            <w:commentRangeEnd w:id="1559"/>
            <w:r w:rsidR="00066D05">
              <w:rPr>
                <w:rStyle w:val="Odkaznakomentr"/>
              </w:rPr>
              <w:commentReference w:id="1559"/>
            </w:r>
            <w:del w:id="1560" w:author="Kramár Róbert" w:date="2018-04-27T18:18:00Z">
              <w:r w:rsidRPr="007001F1" w:rsidDel="00066D05">
                <w:rPr>
                  <w:color w:val="000000"/>
                  <w:sz w:val="22"/>
                  <w:szCs w:val="22"/>
                </w:rPr>
                <w:delText>?</w:delText>
              </w:r>
            </w:del>
          </w:p>
        </w:tc>
        <w:tc>
          <w:tcPr>
            <w:tcW w:w="567" w:type="dxa"/>
            <w:shd w:val="clear" w:color="auto" w:fill="auto"/>
            <w:vAlign w:val="center"/>
          </w:tcPr>
          <w:p w14:paraId="7577814E" w14:textId="77777777" w:rsidR="00177DF0" w:rsidRPr="007001F1" w:rsidRDefault="00177DF0" w:rsidP="00C1211A">
            <w:pPr>
              <w:jc w:val="center"/>
              <w:rPr>
                <w:color w:val="000000"/>
                <w:sz w:val="22"/>
                <w:szCs w:val="22"/>
              </w:rPr>
            </w:pPr>
          </w:p>
        </w:tc>
        <w:tc>
          <w:tcPr>
            <w:tcW w:w="567" w:type="dxa"/>
            <w:shd w:val="clear" w:color="auto" w:fill="auto"/>
            <w:vAlign w:val="center"/>
          </w:tcPr>
          <w:p w14:paraId="04A88D3E" w14:textId="77777777" w:rsidR="00177DF0" w:rsidRPr="007001F1" w:rsidRDefault="00177DF0" w:rsidP="00C1211A">
            <w:pPr>
              <w:jc w:val="center"/>
              <w:rPr>
                <w:color w:val="000000"/>
                <w:sz w:val="22"/>
                <w:szCs w:val="22"/>
              </w:rPr>
            </w:pPr>
          </w:p>
        </w:tc>
        <w:tc>
          <w:tcPr>
            <w:tcW w:w="776" w:type="dxa"/>
            <w:shd w:val="clear" w:color="auto" w:fill="auto"/>
            <w:vAlign w:val="center"/>
          </w:tcPr>
          <w:p w14:paraId="513F3965" w14:textId="77777777" w:rsidR="00177DF0" w:rsidRPr="007001F1" w:rsidRDefault="00177DF0" w:rsidP="00C1211A">
            <w:pPr>
              <w:jc w:val="center"/>
              <w:rPr>
                <w:color w:val="000000"/>
                <w:sz w:val="22"/>
                <w:szCs w:val="22"/>
              </w:rPr>
            </w:pPr>
          </w:p>
        </w:tc>
        <w:tc>
          <w:tcPr>
            <w:tcW w:w="1775" w:type="dxa"/>
            <w:shd w:val="clear" w:color="auto" w:fill="auto"/>
            <w:vAlign w:val="center"/>
          </w:tcPr>
          <w:p w14:paraId="0189C88A" w14:textId="77777777" w:rsidR="00177DF0" w:rsidRPr="007001F1" w:rsidRDefault="00177DF0" w:rsidP="00C1211A">
            <w:pPr>
              <w:jc w:val="center"/>
              <w:rPr>
                <w:color w:val="000000"/>
                <w:sz w:val="22"/>
                <w:szCs w:val="22"/>
              </w:rPr>
            </w:pPr>
          </w:p>
        </w:tc>
      </w:tr>
      <w:tr w:rsidR="00177DF0" w:rsidRPr="007001F1" w14:paraId="09D87BDE" w14:textId="77777777" w:rsidTr="007261E4">
        <w:trPr>
          <w:trHeight w:val="503"/>
        </w:trPr>
        <w:tc>
          <w:tcPr>
            <w:tcW w:w="582" w:type="dxa"/>
            <w:vMerge/>
            <w:shd w:val="clear" w:color="auto" w:fill="auto"/>
            <w:noWrap/>
            <w:vAlign w:val="center"/>
          </w:tcPr>
          <w:p w14:paraId="0DEB5518"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182C2D03" w14:textId="0B4C21E9" w:rsidR="00177DF0" w:rsidRPr="007001F1" w:rsidRDefault="00742FCE" w:rsidP="00EC1F84">
            <w:pPr>
              <w:jc w:val="both"/>
              <w:rPr>
                <w:color w:val="000000"/>
                <w:sz w:val="22"/>
                <w:szCs w:val="22"/>
              </w:rPr>
            </w:pPr>
            <w:ins w:id="1561" w:author="Branislav Hudec" w:date="2018-04-29T23:45:00Z">
              <w:r>
                <w:rPr>
                  <w:color w:val="000000"/>
                  <w:sz w:val="22"/>
                  <w:szCs w:val="22"/>
                </w:rPr>
                <w:t>d</w:t>
              </w:r>
            </w:ins>
            <w:del w:id="1562" w:author="Branislav Hudec" w:date="2018-04-29T23:45:00Z">
              <w:r w:rsidR="00177DF0" w:rsidRPr="007001F1" w:rsidDel="00742FCE">
                <w:rPr>
                  <w:color w:val="000000"/>
                  <w:sz w:val="22"/>
                  <w:szCs w:val="22"/>
                </w:rPr>
                <w:delText>e</w:delText>
              </w:r>
            </w:del>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14:paraId="71C77928" w14:textId="77777777" w:rsidR="00177DF0" w:rsidRPr="007001F1" w:rsidRDefault="00177DF0" w:rsidP="00C1211A">
            <w:pPr>
              <w:jc w:val="center"/>
              <w:rPr>
                <w:color w:val="000000"/>
                <w:sz w:val="22"/>
                <w:szCs w:val="22"/>
              </w:rPr>
            </w:pPr>
          </w:p>
        </w:tc>
        <w:tc>
          <w:tcPr>
            <w:tcW w:w="567" w:type="dxa"/>
            <w:vMerge w:val="restart"/>
            <w:shd w:val="clear" w:color="auto" w:fill="auto"/>
            <w:vAlign w:val="center"/>
          </w:tcPr>
          <w:p w14:paraId="0C7FEA69" w14:textId="77777777" w:rsidR="00177DF0" w:rsidRPr="007001F1" w:rsidRDefault="00177DF0" w:rsidP="00C1211A">
            <w:pPr>
              <w:jc w:val="center"/>
              <w:rPr>
                <w:color w:val="000000"/>
                <w:sz w:val="22"/>
                <w:szCs w:val="22"/>
              </w:rPr>
            </w:pPr>
          </w:p>
        </w:tc>
        <w:tc>
          <w:tcPr>
            <w:tcW w:w="776" w:type="dxa"/>
            <w:vMerge w:val="restart"/>
            <w:shd w:val="clear" w:color="auto" w:fill="auto"/>
            <w:vAlign w:val="center"/>
          </w:tcPr>
          <w:p w14:paraId="2250652F" w14:textId="77777777" w:rsidR="00177DF0" w:rsidRPr="007001F1" w:rsidRDefault="00177DF0" w:rsidP="00C1211A">
            <w:pPr>
              <w:jc w:val="center"/>
              <w:rPr>
                <w:color w:val="000000"/>
                <w:sz w:val="22"/>
                <w:szCs w:val="22"/>
              </w:rPr>
            </w:pPr>
          </w:p>
        </w:tc>
        <w:tc>
          <w:tcPr>
            <w:tcW w:w="1775" w:type="dxa"/>
            <w:vMerge w:val="restart"/>
            <w:shd w:val="clear" w:color="auto" w:fill="auto"/>
            <w:vAlign w:val="center"/>
          </w:tcPr>
          <w:p w14:paraId="014687E8" w14:textId="77777777" w:rsidR="00177DF0" w:rsidRPr="007001F1" w:rsidRDefault="00177DF0" w:rsidP="00C1211A">
            <w:pPr>
              <w:jc w:val="center"/>
              <w:rPr>
                <w:color w:val="000000"/>
                <w:sz w:val="22"/>
                <w:szCs w:val="22"/>
              </w:rPr>
            </w:pPr>
          </w:p>
        </w:tc>
      </w:tr>
      <w:tr w:rsidR="00177DF0" w:rsidRPr="007001F1" w14:paraId="1744A453" w14:textId="77777777" w:rsidTr="007261E4">
        <w:trPr>
          <w:trHeight w:val="502"/>
        </w:trPr>
        <w:tc>
          <w:tcPr>
            <w:tcW w:w="582" w:type="dxa"/>
            <w:vMerge/>
            <w:shd w:val="clear" w:color="auto" w:fill="auto"/>
            <w:noWrap/>
            <w:vAlign w:val="center"/>
          </w:tcPr>
          <w:p w14:paraId="6BFCE47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FD68652" w14:textId="02BD9235" w:rsidR="00177DF0" w:rsidRPr="007001F1" w:rsidRDefault="00742FCE" w:rsidP="00EC1F84">
            <w:pPr>
              <w:jc w:val="both"/>
              <w:rPr>
                <w:color w:val="000000"/>
                <w:sz w:val="22"/>
                <w:szCs w:val="22"/>
              </w:rPr>
            </w:pPr>
            <w:ins w:id="1563" w:author="Branislav Hudec" w:date="2018-04-29T23:45:00Z">
              <w:r>
                <w:rPr>
                  <w:color w:val="000000"/>
                  <w:sz w:val="22"/>
                  <w:szCs w:val="22"/>
                </w:rPr>
                <w:t>e</w:t>
              </w:r>
            </w:ins>
            <w:del w:id="1564" w:author="Branislav Hudec" w:date="2018-04-29T23:45:00Z">
              <w:r w:rsidR="00177DF0" w:rsidRPr="007001F1" w:rsidDel="00742FCE">
                <w:rPr>
                  <w:color w:val="000000"/>
                  <w:sz w:val="22"/>
                  <w:szCs w:val="22"/>
                </w:rPr>
                <w:delText>f</w:delText>
              </w:r>
            </w:del>
            <w:r w:rsidR="00177DF0" w:rsidRPr="007001F1">
              <w:rPr>
                <w:color w:val="000000"/>
                <w:sz w:val="22"/>
                <w:szCs w:val="22"/>
              </w:rPr>
              <w:t>)Bola použitá elektronická aukcia v súlade s ostatnými ustanoveniami § 54  ZVO</w:t>
            </w:r>
          </w:p>
        </w:tc>
        <w:tc>
          <w:tcPr>
            <w:tcW w:w="567" w:type="dxa"/>
            <w:vMerge/>
            <w:shd w:val="clear" w:color="auto" w:fill="auto"/>
            <w:vAlign w:val="center"/>
          </w:tcPr>
          <w:p w14:paraId="43EBDBD2" w14:textId="77777777" w:rsidR="00177DF0" w:rsidRPr="007001F1" w:rsidRDefault="00177DF0" w:rsidP="00C1211A">
            <w:pPr>
              <w:jc w:val="center"/>
              <w:rPr>
                <w:color w:val="000000"/>
                <w:sz w:val="22"/>
                <w:szCs w:val="22"/>
              </w:rPr>
            </w:pPr>
          </w:p>
        </w:tc>
        <w:tc>
          <w:tcPr>
            <w:tcW w:w="567" w:type="dxa"/>
            <w:vMerge/>
            <w:shd w:val="clear" w:color="auto" w:fill="auto"/>
            <w:vAlign w:val="center"/>
          </w:tcPr>
          <w:p w14:paraId="4A5CCD92" w14:textId="77777777" w:rsidR="00177DF0" w:rsidRPr="007001F1" w:rsidRDefault="00177DF0" w:rsidP="00C1211A">
            <w:pPr>
              <w:jc w:val="center"/>
              <w:rPr>
                <w:color w:val="000000"/>
                <w:sz w:val="22"/>
                <w:szCs w:val="22"/>
              </w:rPr>
            </w:pPr>
          </w:p>
        </w:tc>
        <w:tc>
          <w:tcPr>
            <w:tcW w:w="776" w:type="dxa"/>
            <w:vMerge/>
            <w:shd w:val="clear" w:color="auto" w:fill="auto"/>
            <w:vAlign w:val="center"/>
          </w:tcPr>
          <w:p w14:paraId="6547426A" w14:textId="77777777" w:rsidR="00177DF0" w:rsidRPr="007001F1" w:rsidRDefault="00177DF0" w:rsidP="00C1211A">
            <w:pPr>
              <w:jc w:val="center"/>
              <w:rPr>
                <w:color w:val="000000"/>
                <w:sz w:val="22"/>
                <w:szCs w:val="22"/>
              </w:rPr>
            </w:pPr>
          </w:p>
        </w:tc>
        <w:tc>
          <w:tcPr>
            <w:tcW w:w="1775" w:type="dxa"/>
            <w:vMerge/>
            <w:shd w:val="clear" w:color="auto" w:fill="auto"/>
            <w:vAlign w:val="center"/>
          </w:tcPr>
          <w:p w14:paraId="79CBB751" w14:textId="77777777" w:rsidR="00177DF0" w:rsidRPr="007001F1" w:rsidRDefault="00177DF0" w:rsidP="00C1211A">
            <w:pPr>
              <w:jc w:val="center"/>
              <w:rPr>
                <w:color w:val="000000"/>
                <w:sz w:val="22"/>
                <w:szCs w:val="22"/>
              </w:rPr>
            </w:pPr>
          </w:p>
        </w:tc>
      </w:tr>
      <w:tr w:rsidR="00B57220" w:rsidRPr="007001F1" w14:paraId="01AB7680" w14:textId="77777777" w:rsidTr="002B4A5C">
        <w:trPr>
          <w:trHeight w:val="629"/>
        </w:trPr>
        <w:tc>
          <w:tcPr>
            <w:tcW w:w="582" w:type="dxa"/>
            <w:vMerge w:val="restart"/>
            <w:shd w:val="clear" w:color="auto" w:fill="auto"/>
            <w:noWrap/>
            <w:vAlign w:val="center"/>
            <w:hideMark/>
          </w:tcPr>
          <w:p w14:paraId="0F32BE67" w14:textId="09B36E12" w:rsidR="00B57220" w:rsidRPr="007001F1" w:rsidRDefault="00B57220" w:rsidP="00C1211A">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28BF3C87" w14:textId="76B84E7E" w:rsidR="00B57220" w:rsidRPr="007001F1" w:rsidRDefault="00B57220" w:rsidP="00EC1F84">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4B81C8FB"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081907"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B50533"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953F56"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7433FEF7" w14:textId="77777777" w:rsidTr="007261E4">
        <w:trPr>
          <w:trHeight w:val="1395"/>
        </w:trPr>
        <w:tc>
          <w:tcPr>
            <w:tcW w:w="582" w:type="dxa"/>
            <w:vMerge/>
            <w:shd w:val="clear" w:color="auto" w:fill="auto"/>
            <w:noWrap/>
            <w:vAlign w:val="center"/>
          </w:tcPr>
          <w:p w14:paraId="7735F961"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6CACF034" w14:textId="0878CF97" w:rsidR="00B57220" w:rsidRPr="007001F1" w:rsidRDefault="00B57220" w:rsidP="00EC1F84">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4187DF5F" w14:textId="77777777" w:rsidR="00B57220" w:rsidRPr="007001F1" w:rsidRDefault="00B57220" w:rsidP="00C1211A">
            <w:pPr>
              <w:jc w:val="center"/>
              <w:rPr>
                <w:color w:val="000000"/>
                <w:sz w:val="22"/>
                <w:szCs w:val="22"/>
              </w:rPr>
            </w:pPr>
          </w:p>
        </w:tc>
        <w:tc>
          <w:tcPr>
            <w:tcW w:w="567" w:type="dxa"/>
            <w:shd w:val="clear" w:color="auto" w:fill="auto"/>
            <w:vAlign w:val="center"/>
          </w:tcPr>
          <w:p w14:paraId="14910952" w14:textId="77777777" w:rsidR="00B57220" w:rsidRPr="007001F1" w:rsidRDefault="00B57220" w:rsidP="00C1211A">
            <w:pPr>
              <w:jc w:val="center"/>
              <w:rPr>
                <w:color w:val="000000"/>
                <w:sz w:val="22"/>
                <w:szCs w:val="22"/>
              </w:rPr>
            </w:pPr>
          </w:p>
        </w:tc>
        <w:tc>
          <w:tcPr>
            <w:tcW w:w="776" w:type="dxa"/>
            <w:shd w:val="clear" w:color="auto" w:fill="auto"/>
            <w:vAlign w:val="center"/>
          </w:tcPr>
          <w:p w14:paraId="1B1F3F0C" w14:textId="77777777" w:rsidR="00B57220" w:rsidRPr="007001F1" w:rsidRDefault="00B57220" w:rsidP="00C1211A">
            <w:pPr>
              <w:jc w:val="center"/>
              <w:rPr>
                <w:color w:val="000000"/>
                <w:sz w:val="22"/>
                <w:szCs w:val="22"/>
              </w:rPr>
            </w:pPr>
          </w:p>
        </w:tc>
        <w:tc>
          <w:tcPr>
            <w:tcW w:w="1775" w:type="dxa"/>
            <w:shd w:val="clear" w:color="auto" w:fill="auto"/>
            <w:vAlign w:val="center"/>
          </w:tcPr>
          <w:p w14:paraId="18C261F0" w14:textId="77777777" w:rsidR="00B57220" w:rsidRPr="007001F1" w:rsidRDefault="00B57220" w:rsidP="00C1211A">
            <w:pPr>
              <w:jc w:val="center"/>
              <w:rPr>
                <w:color w:val="000000"/>
                <w:sz w:val="22"/>
                <w:szCs w:val="22"/>
              </w:rPr>
            </w:pPr>
          </w:p>
        </w:tc>
      </w:tr>
      <w:tr w:rsidR="004602AE" w:rsidRPr="007001F1" w14:paraId="12D12C17" w14:textId="77777777" w:rsidTr="007261E4">
        <w:trPr>
          <w:trHeight w:val="20"/>
        </w:trPr>
        <w:tc>
          <w:tcPr>
            <w:tcW w:w="582" w:type="dxa"/>
            <w:shd w:val="clear" w:color="auto" w:fill="auto"/>
            <w:noWrap/>
            <w:vAlign w:val="center"/>
            <w:hideMark/>
          </w:tcPr>
          <w:p w14:paraId="29EDBF14" w14:textId="43925F9D"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14:paraId="20C82D0C" w14:textId="77777777" w:rsidR="004602AE" w:rsidRPr="007001F1" w:rsidRDefault="004602AE" w:rsidP="00EC1F84">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A74FA7B"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BA0159"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D283CE"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D1752D2" w14:textId="77777777" w:rsidR="004602AE" w:rsidRPr="007001F1" w:rsidRDefault="004602AE" w:rsidP="00C1211A">
            <w:pPr>
              <w:jc w:val="center"/>
              <w:rPr>
                <w:color w:val="000000"/>
                <w:sz w:val="22"/>
                <w:szCs w:val="22"/>
              </w:rPr>
            </w:pPr>
            <w:r w:rsidRPr="007001F1">
              <w:rPr>
                <w:color w:val="000000"/>
                <w:sz w:val="22"/>
                <w:szCs w:val="22"/>
              </w:rPr>
              <w:t> </w:t>
            </w:r>
          </w:p>
        </w:tc>
      </w:tr>
      <w:tr w:rsidR="00B57220" w:rsidRPr="007001F1" w14:paraId="4FDA05EE" w14:textId="77777777" w:rsidTr="007261E4">
        <w:trPr>
          <w:trHeight w:val="675"/>
        </w:trPr>
        <w:tc>
          <w:tcPr>
            <w:tcW w:w="582" w:type="dxa"/>
            <w:vMerge w:val="restart"/>
            <w:shd w:val="clear" w:color="auto" w:fill="auto"/>
            <w:noWrap/>
            <w:vAlign w:val="center"/>
            <w:hideMark/>
          </w:tcPr>
          <w:p w14:paraId="7D95341C" w14:textId="616AD0EA" w:rsidR="00B57220" w:rsidRPr="007001F1" w:rsidRDefault="00B57220" w:rsidP="00C1211A">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0BEE4B96" w14:textId="44B8AF3B" w:rsidR="00B57220" w:rsidRPr="007001F1" w:rsidRDefault="00B57220" w:rsidP="00EC1F84">
            <w:pPr>
              <w:jc w:val="both"/>
              <w:rPr>
                <w:color w:val="000000"/>
                <w:sz w:val="22"/>
                <w:szCs w:val="22"/>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4FD67DFA"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2ABBA68"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1B18C6"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923A79"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45593A62" w14:textId="77777777" w:rsidTr="007261E4">
        <w:trPr>
          <w:trHeight w:val="675"/>
        </w:trPr>
        <w:tc>
          <w:tcPr>
            <w:tcW w:w="582" w:type="dxa"/>
            <w:vMerge/>
            <w:shd w:val="clear" w:color="auto" w:fill="auto"/>
            <w:noWrap/>
            <w:vAlign w:val="center"/>
          </w:tcPr>
          <w:p w14:paraId="5665D3D0"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1B7BC787" w14:textId="6A347B05" w:rsidR="00B57220" w:rsidRPr="007001F1" w:rsidRDefault="00B57220" w:rsidP="00EC1F84">
            <w:pPr>
              <w:jc w:val="both"/>
              <w:rPr>
                <w:color w:val="000000"/>
                <w:sz w:val="22"/>
                <w:szCs w:val="22"/>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76A24E45" w14:textId="77777777" w:rsidR="00B57220" w:rsidRPr="007001F1" w:rsidRDefault="00B57220" w:rsidP="00C1211A">
            <w:pPr>
              <w:jc w:val="center"/>
              <w:rPr>
                <w:color w:val="000000"/>
                <w:sz w:val="22"/>
                <w:szCs w:val="22"/>
              </w:rPr>
            </w:pPr>
          </w:p>
        </w:tc>
        <w:tc>
          <w:tcPr>
            <w:tcW w:w="567" w:type="dxa"/>
            <w:shd w:val="clear" w:color="auto" w:fill="auto"/>
            <w:vAlign w:val="center"/>
          </w:tcPr>
          <w:p w14:paraId="4BA1B12A" w14:textId="77777777" w:rsidR="00B57220" w:rsidRPr="007001F1" w:rsidRDefault="00B57220" w:rsidP="00C1211A">
            <w:pPr>
              <w:jc w:val="center"/>
              <w:rPr>
                <w:color w:val="000000"/>
                <w:sz w:val="22"/>
                <w:szCs w:val="22"/>
              </w:rPr>
            </w:pPr>
          </w:p>
        </w:tc>
        <w:tc>
          <w:tcPr>
            <w:tcW w:w="776" w:type="dxa"/>
            <w:shd w:val="clear" w:color="auto" w:fill="auto"/>
            <w:vAlign w:val="center"/>
          </w:tcPr>
          <w:p w14:paraId="15167B17" w14:textId="77777777" w:rsidR="00B57220" w:rsidRPr="007001F1" w:rsidRDefault="00B57220" w:rsidP="00C1211A">
            <w:pPr>
              <w:jc w:val="center"/>
              <w:rPr>
                <w:color w:val="000000"/>
                <w:sz w:val="22"/>
                <w:szCs w:val="22"/>
              </w:rPr>
            </w:pPr>
          </w:p>
        </w:tc>
        <w:tc>
          <w:tcPr>
            <w:tcW w:w="1775" w:type="dxa"/>
            <w:shd w:val="clear" w:color="auto" w:fill="auto"/>
            <w:vAlign w:val="center"/>
          </w:tcPr>
          <w:p w14:paraId="1A7CEB3D" w14:textId="77777777" w:rsidR="00B57220" w:rsidRPr="007001F1" w:rsidRDefault="00B57220" w:rsidP="00C1211A">
            <w:pPr>
              <w:jc w:val="center"/>
              <w:rPr>
                <w:color w:val="000000"/>
                <w:sz w:val="22"/>
                <w:szCs w:val="22"/>
              </w:rPr>
            </w:pPr>
          </w:p>
        </w:tc>
      </w:tr>
      <w:tr w:rsidR="00B57220" w:rsidRPr="007001F1" w14:paraId="27ADBBEF" w14:textId="77777777" w:rsidTr="002B4A5C">
        <w:trPr>
          <w:trHeight w:val="366"/>
        </w:trPr>
        <w:tc>
          <w:tcPr>
            <w:tcW w:w="582" w:type="dxa"/>
            <w:vMerge/>
            <w:shd w:val="clear" w:color="auto" w:fill="auto"/>
            <w:noWrap/>
            <w:vAlign w:val="center"/>
          </w:tcPr>
          <w:p w14:paraId="0B21966D"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22947864" w14:textId="55666B60" w:rsidR="00B57220" w:rsidRPr="007001F1" w:rsidRDefault="00B57220" w:rsidP="00EC1F84">
            <w:pPr>
              <w:jc w:val="both"/>
              <w:rPr>
                <w:color w:val="000000"/>
                <w:sz w:val="22"/>
                <w:szCs w:val="22"/>
              </w:rPr>
            </w:pPr>
            <w:r w:rsidRPr="007001F1">
              <w:rPr>
                <w:color w:val="000000"/>
                <w:sz w:val="22"/>
                <w:szCs w:val="22"/>
              </w:rPr>
              <w:t>c) Vyhotovil verejný obstarávateľ  z každého rokovania zápisnicu?</w:t>
            </w:r>
          </w:p>
        </w:tc>
        <w:tc>
          <w:tcPr>
            <w:tcW w:w="567" w:type="dxa"/>
            <w:shd w:val="clear" w:color="auto" w:fill="auto"/>
            <w:vAlign w:val="center"/>
          </w:tcPr>
          <w:p w14:paraId="34DB4EEC" w14:textId="77777777" w:rsidR="00B57220" w:rsidRPr="007001F1" w:rsidRDefault="00B57220" w:rsidP="00C1211A">
            <w:pPr>
              <w:jc w:val="center"/>
              <w:rPr>
                <w:color w:val="000000"/>
                <w:sz w:val="22"/>
                <w:szCs w:val="22"/>
              </w:rPr>
            </w:pPr>
          </w:p>
        </w:tc>
        <w:tc>
          <w:tcPr>
            <w:tcW w:w="567" w:type="dxa"/>
            <w:shd w:val="clear" w:color="auto" w:fill="auto"/>
            <w:vAlign w:val="center"/>
          </w:tcPr>
          <w:p w14:paraId="5C6F8F38" w14:textId="77777777" w:rsidR="00B57220" w:rsidRPr="007001F1" w:rsidRDefault="00B57220" w:rsidP="00C1211A">
            <w:pPr>
              <w:jc w:val="center"/>
              <w:rPr>
                <w:color w:val="000000"/>
                <w:sz w:val="22"/>
                <w:szCs w:val="22"/>
              </w:rPr>
            </w:pPr>
          </w:p>
        </w:tc>
        <w:tc>
          <w:tcPr>
            <w:tcW w:w="776" w:type="dxa"/>
            <w:shd w:val="clear" w:color="auto" w:fill="auto"/>
            <w:vAlign w:val="center"/>
          </w:tcPr>
          <w:p w14:paraId="3ED64F3B" w14:textId="77777777" w:rsidR="00B57220" w:rsidRPr="007001F1" w:rsidRDefault="00B57220" w:rsidP="00C1211A">
            <w:pPr>
              <w:jc w:val="center"/>
              <w:rPr>
                <w:color w:val="000000"/>
                <w:sz w:val="22"/>
                <w:szCs w:val="22"/>
              </w:rPr>
            </w:pPr>
          </w:p>
        </w:tc>
        <w:tc>
          <w:tcPr>
            <w:tcW w:w="1775" w:type="dxa"/>
            <w:shd w:val="clear" w:color="auto" w:fill="auto"/>
            <w:vAlign w:val="center"/>
          </w:tcPr>
          <w:p w14:paraId="3EAA55E3" w14:textId="77777777" w:rsidR="00B57220" w:rsidRPr="007001F1" w:rsidRDefault="00B57220" w:rsidP="00C1211A">
            <w:pPr>
              <w:jc w:val="center"/>
              <w:rPr>
                <w:color w:val="000000"/>
                <w:sz w:val="22"/>
                <w:szCs w:val="22"/>
              </w:rPr>
            </w:pPr>
          </w:p>
        </w:tc>
      </w:tr>
      <w:tr w:rsidR="004602AE" w:rsidRPr="007001F1" w14:paraId="79A75636" w14:textId="77777777" w:rsidTr="007261E4">
        <w:trPr>
          <w:trHeight w:val="20"/>
        </w:trPr>
        <w:tc>
          <w:tcPr>
            <w:tcW w:w="582" w:type="dxa"/>
            <w:shd w:val="clear" w:color="auto" w:fill="auto"/>
            <w:noWrap/>
            <w:vAlign w:val="center"/>
            <w:hideMark/>
          </w:tcPr>
          <w:p w14:paraId="7A224A5B" w14:textId="59DD9AC4" w:rsidR="004602AE" w:rsidRPr="007001F1" w:rsidRDefault="00DA62A4" w:rsidP="00C1211A">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108B8F87" w14:textId="77777777" w:rsidR="004602AE" w:rsidRPr="007001F1" w:rsidRDefault="004602AE" w:rsidP="00EC1F84">
            <w:pPr>
              <w:jc w:val="both"/>
              <w:rPr>
                <w:color w:val="000000"/>
                <w:sz w:val="22"/>
                <w:szCs w:val="22"/>
              </w:rPr>
            </w:pPr>
            <w:r w:rsidRPr="007001F1">
              <w:rPr>
                <w:color w:val="000000"/>
                <w:sz w:val="22"/>
                <w:szCs w:val="22"/>
              </w:rPr>
              <w:t>Bola lehota na predloženie ponúk stanovená v súlade s § 72 ZVO?</w:t>
            </w:r>
          </w:p>
        </w:tc>
        <w:tc>
          <w:tcPr>
            <w:tcW w:w="567" w:type="dxa"/>
            <w:shd w:val="clear" w:color="auto" w:fill="auto"/>
            <w:vAlign w:val="center"/>
            <w:hideMark/>
          </w:tcPr>
          <w:p w14:paraId="550DFB4B"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6E5081"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1319B0"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CD50F3"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1B22C587" w14:textId="77777777" w:rsidTr="007261E4">
        <w:trPr>
          <w:trHeight w:val="20"/>
        </w:trPr>
        <w:tc>
          <w:tcPr>
            <w:tcW w:w="582" w:type="dxa"/>
            <w:shd w:val="clear" w:color="auto" w:fill="auto"/>
            <w:noWrap/>
            <w:vAlign w:val="center"/>
            <w:hideMark/>
          </w:tcPr>
          <w:p w14:paraId="23A350F4" w14:textId="2587316A" w:rsidR="004602AE" w:rsidRPr="007001F1" w:rsidRDefault="004602AE" w:rsidP="00C1211A">
            <w:pPr>
              <w:jc w:val="center"/>
              <w:rPr>
                <w:color w:val="000000"/>
                <w:sz w:val="22"/>
                <w:szCs w:val="22"/>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14:paraId="4B655384" w14:textId="0952A038" w:rsidR="004602AE" w:rsidRPr="007001F1" w:rsidRDefault="004602AE" w:rsidP="00EC1F84">
            <w:pPr>
              <w:jc w:val="both"/>
              <w:rPr>
                <w:color w:val="000000"/>
                <w:sz w:val="22"/>
                <w:szCs w:val="22"/>
              </w:rPr>
            </w:pPr>
            <w:r w:rsidRPr="007001F1">
              <w:rPr>
                <w:color w:val="000000"/>
                <w:sz w:val="22"/>
                <w:szCs w:val="22"/>
              </w:rPr>
              <w:t xml:space="preserve">Bola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0941D59C"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AC6F4E"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B36CE91"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09F523E" w14:textId="77777777" w:rsidR="004602AE" w:rsidRPr="007001F1" w:rsidRDefault="004602AE" w:rsidP="00C1211A">
            <w:pPr>
              <w:jc w:val="center"/>
              <w:rPr>
                <w:color w:val="000000"/>
                <w:sz w:val="22"/>
                <w:szCs w:val="22"/>
              </w:rPr>
            </w:pPr>
            <w:r w:rsidRPr="007001F1">
              <w:rPr>
                <w:color w:val="000000"/>
                <w:sz w:val="22"/>
                <w:szCs w:val="22"/>
              </w:rPr>
              <w:t> </w:t>
            </w:r>
          </w:p>
        </w:tc>
      </w:tr>
      <w:tr w:rsidR="00B57220" w:rsidRPr="007001F1" w14:paraId="2BD0BF4C" w14:textId="77777777" w:rsidTr="002B4A5C">
        <w:trPr>
          <w:trHeight w:val="268"/>
        </w:trPr>
        <w:tc>
          <w:tcPr>
            <w:tcW w:w="582" w:type="dxa"/>
            <w:vMerge w:val="restart"/>
            <w:shd w:val="clear" w:color="auto" w:fill="auto"/>
            <w:noWrap/>
            <w:vAlign w:val="center"/>
          </w:tcPr>
          <w:p w14:paraId="4BAB2B66" w14:textId="3C62712F" w:rsidR="00B57220" w:rsidRPr="007001F1" w:rsidRDefault="00B57220" w:rsidP="00C1211A">
            <w:pPr>
              <w:jc w:val="center"/>
              <w:rPr>
                <w:color w:val="000000"/>
                <w:sz w:val="22"/>
                <w:szCs w:val="22"/>
              </w:rPr>
            </w:pPr>
            <w:r w:rsidRPr="007001F1">
              <w:rPr>
                <w:color w:val="000000"/>
                <w:sz w:val="22"/>
                <w:szCs w:val="22"/>
              </w:rPr>
              <w:t>22</w:t>
            </w:r>
          </w:p>
        </w:tc>
        <w:tc>
          <w:tcPr>
            <w:tcW w:w="4820" w:type="dxa"/>
            <w:gridSpan w:val="2"/>
            <w:shd w:val="clear" w:color="auto" w:fill="auto"/>
            <w:vAlign w:val="center"/>
          </w:tcPr>
          <w:p w14:paraId="00ACBB4E" w14:textId="18A03AED" w:rsidR="00B57220" w:rsidRPr="007001F1" w:rsidRDefault="00B57220" w:rsidP="00EC1F84">
            <w:pPr>
              <w:jc w:val="both"/>
              <w:rPr>
                <w:color w:val="000000"/>
                <w:sz w:val="22"/>
                <w:szCs w:val="22"/>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14:paraId="7D9A4B3E" w14:textId="77777777" w:rsidR="00B57220" w:rsidRPr="007001F1" w:rsidRDefault="00B57220" w:rsidP="00C1211A">
            <w:pPr>
              <w:jc w:val="center"/>
              <w:rPr>
                <w:color w:val="000000"/>
                <w:sz w:val="22"/>
                <w:szCs w:val="22"/>
              </w:rPr>
            </w:pPr>
          </w:p>
        </w:tc>
        <w:tc>
          <w:tcPr>
            <w:tcW w:w="567" w:type="dxa"/>
            <w:shd w:val="clear" w:color="auto" w:fill="auto"/>
            <w:vAlign w:val="center"/>
          </w:tcPr>
          <w:p w14:paraId="2345744D" w14:textId="77777777" w:rsidR="00B57220" w:rsidRPr="007001F1" w:rsidRDefault="00B57220" w:rsidP="00C1211A">
            <w:pPr>
              <w:jc w:val="center"/>
              <w:rPr>
                <w:color w:val="000000"/>
                <w:sz w:val="22"/>
                <w:szCs w:val="22"/>
              </w:rPr>
            </w:pPr>
          </w:p>
        </w:tc>
        <w:tc>
          <w:tcPr>
            <w:tcW w:w="776" w:type="dxa"/>
            <w:shd w:val="clear" w:color="auto" w:fill="auto"/>
            <w:vAlign w:val="center"/>
          </w:tcPr>
          <w:p w14:paraId="3A8B66D8" w14:textId="77777777" w:rsidR="00B57220" w:rsidRPr="007001F1" w:rsidRDefault="00B57220" w:rsidP="00C1211A">
            <w:pPr>
              <w:jc w:val="center"/>
              <w:rPr>
                <w:color w:val="000000"/>
                <w:sz w:val="22"/>
                <w:szCs w:val="22"/>
              </w:rPr>
            </w:pPr>
          </w:p>
        </w:tc>
        <w:tc>
          <w:tcPr>
            <w:tcW w:w="1775" w:type="dxa"/>
            <w:shd w:val="clear" w:color="auto" w:fill="auto"/>
            <w:vAlign w:val="center"/>
          </w:tcPr>
          <w:p w14:paraId="10F54124" w14:textId="77777777" w:rsidR="00B57220" w:rsidRPr="007001F1" w:rsidRDefault="00B57220" w:rsidP="00C1211A">
            <w:pPr>
              <w:jc w:val="center"/>
              <w:rPr>
                <w:color w:val="000000"/>
                <w:sz w:val="22"/>
                <w:szCs w:val="22"/>
              </w:rPr>
            </w:pPr>
          </w:p>
        </w:tc>
      </w:tr>
      <w:tr w:rsidR="00B57220" w:rsidRPr="007001F1" w14:paraId="661051B4" w14:textId="77777777" w:rsidTr="007261E4">
        <w:trPr>
          <w:trHeight w:val="845"/>
        </w:trPr>
        <w:tc>
          <w:tcPr>
            <w:tcW w:w="582" w:type="dxa"/>
            <w:vMerge/>
            <w:shd w:val="clear" w:color="auto" w:fill="auto"/>
            <w:noWrap/>
            <w:vAlign w:val="center"/>
          </w:tcPr>
          <w:p w14:paraId="7469803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0E67F4B4" w14:textId="5601581C" w:rsidR="00B57220" w:rsidRPr="007001F1" w:rsidRDefault="00B57220"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5235EA7" w14:textId="77777777" w:rsidR="00B57220" w:rsidRPr="007001F1" w:rsidRDefault="00B57220" w:rsidP="00C1211A">
            <w:pPr>
              <w:jc w:val="center"/>
              <w:rPr>
                <w:color w:val="000000"/>
                <w:sz w:val="22"/>
                <w:szCs w:val="22"/>
              </w:rPr>
            </w:pPr>
          </w:p>
        </w:tc>
        <w:tc>
          <w:tcPr>
            <w:tcW w:w="567" w:type="dxa"/>
            <w:shd w:val="clear" w:color="auto" w:fill="auto"/>
            <w:vAlign w:val="center"/>
          </w:tcPr>
          <w:p w14:paraId="78F30E85" w14:textId="77777777" w:rsidR="00B57220" w:rsidRPr="007001F1" w:rsidRDefault="00B57220" w:rsidP="00C1211A">
            <w:pPr>
              <w:jc w:val="center"/>
              <w:rPr>
                <w:color w:val="000000"/>
                <w:sz w:val="22"/>
                <w:szCs w:val="22"/>
              </w:rPr>
            </w:pPr>
          </w:p>
        </w:tc>
        <w:tc>
          <w:tcPr>
            <w:tcW w:w="776" w:type="dxa"/>
            <w:shd w:val="clear" w:color="auto" w:fill="auto"/>
            <w:vAlign w:val="center"/>
          </w:tcPr>
          <w:p w14:paraId="1F810D10" w14:textId="77777777" w:rsidR="00B57220" w:rsidRPr="007001F1" w:rsidRDefault="00B57220" w:rsidP="00C1211A">
            <w:pPr>
              <w:jc w:val="center"/>
              <w:rPr>
                <w:color w:val="000000"/>
                <w:sz w:val="22"/>
                <w:szCs w:val="22"/>
              </w:rPr>
            </w:pPr>
          </w:p>
        </w:tc>
        <w:tc>
          <w:tcPr>
            <w:tcW w:w="1775" w:type="dxa"/>
            <w:shd w:val="clear" w:color="auto" w:fill="auto"/>
            <w:vAlign w:val="center"/>
          </w:tcPr>
          <w:p w14:paraId="34DEE552" w14:textId="77777777" w:rsidR="00B57220" w:rsidRPr="007001F1" w:rsidRDefault="00B57220" w:rsidP="00C1211A">
            <w:pPr>
              <w:jc w:val="center"/>
              <w:rPr>
                <w:color w:val="000000"/>
                <w:sz w:val="22"/>
                <w:szCs w:val="22"/>
              </w:rPr>
            </w:pPr>
          </w:p>
        </w:tc>
      </w:tr>
      <w:tr w:rsidR="00B57220" w:rsidRPr="007001F1" w14:paraId="6D84557B" w14:textId="77777777" w:rsidTr="007261E4">
        <w:trPr>
          <w:trHeight w:val="845"/>
        </w:trPr>
        <w:tc>
          <w:tcPr>
            <w:tcW w:w="582" w:type="dxa"/>
            <w:vMerge/>
            <w:shd w:val="clear" w:color="auto" w:fill="auto"/>
            <w:noWrap/>
            <w:vAlign w:val="center"/>
          </w:tcPr>
          <w:p w14:paraId="1B1B5B35"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0386BA8D" w14:textId="12129DE5" w:rsidR="00B57220" w:rsidRPr="007001F1" w:rsidRDefault="00B57220" w:rsidP="00EC1F84">
            <w:pPr>
              <w:jc w:val="both"/>
              <w:rPr>
                <w:color w:val="000000"/>
                <w:sz w:val="22"/>
                <w:szCs w:val="22"/>
              </w:rPr>
            </w:pPr>
            <w:del w:id="1565" w:author="Kramár Róbert" w:date="2018-04-27T17:35: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566"/>
            </w:r>
          </w:p>
        </w:tc>
        <w:tc>
          <w:tcPr>
            <w:tcW w:w="567" w:type="dxa"/>
            <w:shd w:val="clear" w:color="auto" w:fill="auto"/>
            <w:vAlign w:val="center"/>
          </w:tcPr>
          <w:p w14:paraId="62AF72D6" w14:textId="77777777" w:rsidR="00B57220" w:rsidRPr="007001F1" w:rsidRDefault="00B57220" w:rsidP="00C1211A">
            <w:pPr>
              <w:jc w:val="center"/>
              <w:rPr>
                <w:color w:val="000000"/>
                <w:sz w:val="22"/>
                <w:szCs w:val="22"/>
              </w:rPr>
            </w:pPr>
          </w:p>
        </w:tc>
        <w:tc>
          <w:tcPr>
            <w:tcW w:w="567" w:type="dxa"/>
            <w:shd w:val="clear" w:color="auto" w:fill="auto"/>
            <w:vAlign w:val="center"/>
          </w:tcPr>
          <w:p w14:paraId="7FD55DBF" w14:textId="77777777" w:rsidR="00B57220" w:rsidRPr="007001F1" w:rsidRDefault="00B57220" w:rsidP="00C1211A">
            <w:pPr>
              <w:jc w:val="center"/>
              <w:rPr>
                <w:color w:val="000000"/>
                <w:sz w:val="22"/>
                <w:szCs w:val="22"/>
              </w:rPr>
            </w:pPr>
          </w:p>
        </w:tc>
        <w:tc>
          <w:tcPr>
            <w:tcW w:w="776" w:type="dxa"/>
            <w:shd w:val="clear" w:color="auto" w:fill="auto"/>
            <w:vAlign w:val="center"/>
          </w:tcPr>
          <w:p w14:paraId="377A58B5" w14:textId="77777777" w:rsidR="00B57220" w:rsidRPr="007001F1" w:rsidRDefault="00B57220" w:rsidP="00C1211A">
            <w:pPr>
              <w:jc w:val="center"/>
              <w:rPr>
                <w:color w:val="000000"/>
                <w:sz w:val="22"/>
                <w:szCs w:val="22"/>
              </w:rPr>
            </w:pPr>
          </w:p>
        </w:tc>
        <w:tc>
          <w:tcPr>
            <w:tcW w:w="1775" w:type="dxa"/>
            <w:shd w:val="clear" w:color="auto" w:fill="auto"/>
            <w:vAlign w:val="center"/>
          </w:tcPr>
          <w:p w14:paraId="6BA9D604" w14:textId="77777777" w:rsidR="00B57220" w:rsidRPr="007001F1" w:rsidRDefault="00B57220" w:rsidP="00C1211A">
            <w:pPr>
              <w:jc w:val="center"/>
              <w:rPr>
                <w:color w:val="000000"/>
                <w:sz w:val="22"/>
                <w:szCs w:val="22"/>
              </w:rPr>
            </w:pPr>
          </w:p>
        </w:tc>
      </w:tr>
      <w:tr w:rsidR="004602AE" w:rsidRPr="007001F1" w14:paraId="7F0CFE98" w14:textId="77777777" w:rsidTr="007261E4">
        <w:trPr>
          <w:trHeight w:val="20"/>
        </w:trPr>
        <w:tc>
          <w:tcPr>
            <w:tcW w:w="582" w:type="dxa"/>
            <w:shd w:val="clear" w:color="auto" w:fill="auto"/>
            <w:noWrap/>
            <w:vAlign w:val="center"/>
          </w:tcPr>
          <w:p w14:paraId="20009DF1" w14:textId="0F0EB55D" w:rsidR="004602AE" w:rsidRPr="007001F1" w:rsidRDefault="00412C76" w:rsidP="00C1211A">
            <w:pPr>
              <w:jc w:val="center"/>
              <w:rPr>
                <w:color w:val="000000"/>
                <w:sz w:val="22"/>
                <w:szCs w:val="22"/>
              </w:rPr>
            </w:pPr>
            <w:r w:rsidRPr="007001F1">
              <w:rPr>
                <w:color w:val="000000"/>
                <w:sz w:val="22"/>
                <w:szCs w:val="22"/>
              </w:rPr>
              <w:t>23</w:t>
            </w:r>
          </w:p>
        </w:tc>
        <w:tc>
          <w:tcPr>
            <w:tcW w:w="4820" w:type="dxa"/>
            <w:gridSpan w:val="2"/>
            <w:shd w:val="clear" w:color="auto" w:fill="auto"/>
            <w:vAlign w:val="center"/>
          </w:tcPr>
          <w:p w14:paraId="52B7EE7B" w14:textId="77777777" w:rsidR="004602AE" w:rsidRPr="007001F1" w:rsidRDefault="004602AE" w:rsidP="00EC1F84">
            <w:pPr>
              <w:jc w:val="both"/>
              <w:rPr>
                <w:color w:val="000000"/>
                <w:sz w:val="22"/>
                <w:szCs w:val="22"/>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7544CCE8" w14:textId="77777777" w:rsidR="004602AE" w:rsidRPr="007001F1" w:rsidRDefault="004602AE" w:rsidP="00C1211A">
            <w:pPr>
              <w:jc w:val="center"/>
              <w:rPr>
                <w:color w:val="000000"/>
                <w:sz w:val="22"/>
                <w:szCs w:val="22"/>
              </w:rPr>
            </w:pPr>
          </w:p>
        </w:tc>
        <w:tc>
          <w:tcPr>
            <w:tcW w:w="567" w:type="dxa"/>
            <w:shd w:val="clear" w:color="auto" w:fill="auto"/>
            <w:vAlign w:val="center"/>
          </w:tcPr>
          <w:p w14:paraId="6B75D385" w14:textId="77777777" w:rsidR="004602AE" w:rsidRPr="007001F1" w:rsidRDefault="004602AE" w:rsidP="00C1211A">
            <w:pPr>
              <w:jc w:val="center"/>
              <w:rPr>
                <w:color w:val="000000"/>
                <w:sz w:val="22"/>
                <w:szCs w:val="22"/>
              </w:rPr>
            </w:pPr>
          </w:p>
        </w:tc>
        <w:tc>
          <w:tcPr>
            <w:tcW w:w="776" w:type="dxa"/>
            <w:shd w:val="clear" w:color="auto" w:fill="auto"/>
            <w:vAlign w:val="center"/>
          </w:tcPr>
          <w:p w14:paraId="22407D3E" w14:textId="77777777" w:rsidR="004602AE" w:rsidRPr="007001F1" w:rsidRDefault="004602AE" w:rsidP="00C1211A">
            <w:pPr>
              <w:jc w:val="center"/>
              <w:rPr>
                <w:color w:val="000000"/>
                <w:sz w:val="22"/>
                <w:szCs w:val="22"/>
              </w:rPr>
            </w:pPr>
          </w:p>
        </w:tc>
        <w:tc>
          <w:tcPr>
            <w:tcW w:w="1775" w:type="dxa"/>
            <w:shd w:val="clear" w:color="auto" w:fill="auto"/>
            <w:vAlign w:val="center"/>
          </w:tcPr>
          <w:p w14:paraId="1F118AF8" w14:textId="77777777" w:rsidR="004602AE" w:rsidRPr="007001F1" w:rsidRDefault="004602AE" w:rsidP="00C1211A">
            <w:pPr>
              <w:jc w:val="center"/>
              <w:rPr>
                <w:color w:val="000000"/>
                <w:sz w:val="22"/>
                <w:szCs w:val="22"/>
              </w:rPr>
            </w:pPr>
          </w:p>
        </w:tc>
      </w:tr>
      <w:tr w:rsidR="004602AE" w:rsidRPr="007001F1" w14:paraId="6C79AD49" w14:textId="77777777" w:rsidTr="007261E4">
        <w:trPr>
          <w:trHeight w:val="20"/>
        </w:trPr>
        <w:tc>
          <w:tcPr>
            <w:tcW w:w="582" w:type="dxa"/>
            <w:shd w:val="clear" w:color="auto" w:fill="auto"/>
            <w:noWrap/>
            <w:vAlign w:val="center"/>
            <w:hideMark/>
          </w:tcPr>
          <w:p w14:paraId="308FF765" w14:textId="1F31E663" w:rsidR="004602AE" w:rsidRPr="007001F1" w:rsidRDefault="00412C76" w:rsidP="00C1211A">
            <w:pPr>
              <w:jc w:val="center"/>
              <w:rPr>
                <w:color w:val="000000"/>
                <w:sz w:val="22"/>
                <w:szCs w:val="22"/>
              </w:rPr>
            </w:pPr>
            <w:r w:rsidRPr="007001F1">
              <w:rPr>
                <w:color w:val="000000"/>
                <w:sz w:val="22"/>
                <w:szCs w:val="22"/>
              </w:rPr>
              <w:t>24</w:t>
            </w:r>
          </w:p>
        </w:tc>
        <w:tc>
          <w:tcPr>
            <w:tcW w:w="4820" w:type="dxa"/>
            <w:gridSpan w:val="2"/>
            <w:shd w:val="clear" w:color="auto" w:fill="auto"/>
            <w:vAlign w:val="center"/>
            <w:hideMark/>
          </w:tcPr>
          <w:p w14:paraId="1E12A001" w14:textId="77777777" w:rsidR="004602AE" w:rsidRPr="007001F1" w:rsidRDefault="004602AE"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4B9116B0"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8202CFD"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6AB197"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92BB2DE"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7BC28BC0" w14:textId="77777777" w:rsidTr="007261E4">
        <w:trPr>
          <w:trHeight w:val="300"/>
        </w:trPr>
        <w:tc>
          <w:tcPr>
            <w:tcW w:w="9087" w:type="dxa"/>
            <w:gridSpan w:val="7"/>
            <w:shd w:val="clear" w:color="auto" w:fill="auto"/>
            <w:noWrap/>
            <w:vAlign w:val="center"/>
          </w:tcPr>
          <w:p w14:paraId="12F9C408" w14:textId="77777777" w:rsidR="004602AE" w:rsidRPr="007001F1" w:rsidRDefault="004602AE" w:rsidP="00C1211A">
            <w:pPr>
              <w:jc w:val="both"/>
              <w:rPr>
                <w:b/>
                <w:sz w:val="20"/>
                <w:szCs w:val="20"/>
              </w:rPr>
            </w:pPr>
            <w:r w:rsidRPr="007001F1">
              <w:rPr>
                <w:b/>
                <w:sz w:val="20"/>
                <w:szCs w:val="20"/>
              </w:rPr>
              <w:t>VYJADRENIE</w:t>
            </w:r>
          </w:p>
          <w:p w14:paraId="12E219C9" w14:textId="77777777" w:rsidR="004602AE" w:rsidRPr="007001F1" w:rsidRDefault="004602AE" w:rsidP="00C1211A">
            <w:pPr>
              <w:jc w:val="both"/>
              <w:rPr>
                <w:sz w:val="20"/>
                <w:szCs w:val="20"/>
              </w:rPr>
            </w:pPr>
          </w:p>
          <w:p w14:paraId="0703F450" w14:textId="77777777" w:rsidR="004602AE" w:rsidRPr="007001F1" w:rsidRDefault="004602AE" w:rsidP="00C1211A">
            <w:pPr>
              <w:rPr>
                <w:sz w:val="20"/>
                <w:szCs w:val="20"/>
              </w:rPr>
            </w:pPr>
            <w:r w:rsidRPr="007001F1">
              <w:rPr>
                <w:sz w:val="20"/>
                <w:szCs w:val="20"/>
              </w:rPr>
              <w:t xml:space="preserve">Na základe overených skutočností potvrdzujem, že  </w:t>
            </w:r>
            <w:sdt>
              <w:sdtPr>
                <w:rPr>
                  <w:sz w:val="20"/>
                  <w:szCs w:val="20"/>
                </w:rPr>
                <w:id w:val="640165735"/>
                <w:placeholder>
                  <w:docPart w:val="C1C880AE66394DF19DA107AB910A883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DC04EB2" w14:textId="77777777" w:rsidR="004602AE" w:rsidRPr="007001F1" w:rsidRDefault="004602AE" w:rsidP="00C1211A"/>
          <w:p w14:paraId="1597CDE5" w14:textId="77777777" w:rsidR="004602AE" w:rsidRPr="007001F1" w:rsidRDefault="004602AE" w:rsidP="00C1211A">
            <w:pPr>
              <w:rPr>
                <w:b/>
                <w:bCs/>
                <w:color w:val="000000"/>
                <w:sz w:val="22"/>
                <w:szCs w:val="22"/>
              </w:rPr>
            </w:pPr>
          </w:p>
        </w:tc>
      </w:tr>
      <w:tr w:rsidR="004602AE" w:rsidRPr="007001F1" w14:paraId="3728EDE1" w14:textId="77777777" w:rsidTr="007261E4">
        <w:trPr>
          <w:trHeight w:val="300"/>
        </w:trPr>
        <w:tc>
          <w:tcPr>
            <w:tcW w:w="3559" w:type="dxa"/>
            <w:gridSpan w:val="2"/>
            <w:shd w:val="clear" w:color="auto" w:fill="auto"/>
            <w:vAlign w:val="center"/>
            <w:hideMark/>
          </w:tcPr>
          <w:p w14:paraId="7178427A" w14:textId="77777777" w:rsidR="004602AE" w:rsidRPr="007001F1" w:rsidRDefault="004602AE" w:rsidP="00C1211A">
            <w:pPr>
              <w:rPr>
                <w:b/>
                <w:bCs/>
                <w:sz w:val="22"/>
                <w:szCs w:val="22"/>
              </w:rPr>
            </w:pPr>
            <w:r w:rsidRPr="007001F1">
              <w:rPr>
                <w:b/>
                <w:bCs/>
                <w:sz w:val="22"/>
                <w:szCs w:val="22"/>
              </w:rPr>
              <w:t>Kontrolu vykonal</w:t>
            </w:r>
            <w:r w:rsidRPr="007001F1">
              <w:rPr>
                <w:rStyle w:val="Odkaznapoznmkupodiarou"/>
                <w:b/>
                <w:bCs/>
                <w:sz w:val="20"/>
                <w:szCs w:val="20"/>
              </w:rPr>
              <w:footnoteReference w:id="44"/>
            </w:r>
            <w:r w:rsidRPr="007001F1">
              <w:rPr>
                <w:b/>
                <w:bCs/>
                <w:sz w:val="22"/>
                <w:szCs w:val="22"/>
              </w:rPr>
              <w:t>:</w:t>
            </w:r>
          </w:p>
        </w:tc>
        <w:tc>
          <w:tcPr>
            <w:tcW w:w="5528" w:type="dxa"/>
            <w:gridSpan w:val="5"/>
            <w:shd w:val="clear" w:color="auto" w:fill="auto"/>
            <w:vAlign w:val="center"/>
            <w:hideMark/>
          </w:tcPr>
          <w:p w14:paraId="2D9B3AB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498E59EC" w14:textId="77777777" w:rsidTr="007261E4">
        <w:trPr>
          <w:trHeight w:val="300"/>
        </w:trPr>
        <w:tc>
          <w:tcPr>
            <w:tcW w:w="3559" w:type="dxa"/>
            <w:gridSpan w:val="2"/>
            <w:shd w:val="clear" w:color="auto" w:fill="auto"/>
            <w:vAlign w:val="center"/>
            <w:hideMark/>
          </w:tcPr>
          <w:p w14:paraId="383A9154" w14:textId="77777777" w:rsidR="004602AE" w:rsidRPr="007001F1" w:rsidRDefault="004602AE"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39E60D0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6EA7CB3" w14:textId="77777777" w:rsidTr="007261E4">
        <w:trPr>
          <w:trHeight w:val="300"/>
        </w:trPr>
        <w:tc>
          <w:tcPr>
            <w:tcW w:w="3559" w:type="dxa"/>
            <w:gridSpan w:val="2"/>
            <w:shd w:val="clear" w:color="000000" w:fill="FFFFFF"/>
            <w:vAlign w:val="center"/>
            <w:hideMark/>
          </w:tcPr>
          <w:p w14:paraId="751C9C28" w14:textId="77777777" w:rsidR="004602AE" w:rsidRPr="007001F1" w:rsidRDefault="004602AE"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659F9A2C"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C4E083F" w14:textId="77777777" w:rsidTr="007261E4">
        <w:trPr>
          <w:trHeight w:val="300"/>
        </w:trPr>
        <w:tc>
          <w:tcPr>
            <w:tcW w:w="9087" w:type="dxa"/>
            <w:gridSpan w:val="7"/>
            <w:shd w:val="clear" w:color="auto" w:fill="auto"/>
            <w:noWrap/>
            <w:vAlign w:val="bottom"/>
            <w:hideMark/>
          </w:tcPr>
          <w:p w14:paraId="5CBEBC63"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26B2185C" w14:textId="77777777" w:rsidTr="007261E4">
        <w:trPr>
          <w:trHeight w:val="300"/>
        </w:trPr>
        <w:tc>
          <w:tcPr>
            <w:tcW w:w="3559" w:type="dxa"/>
            <w:gridSpan w:val="2"/>
            <w:shd w:val="clear" w:color="000000" w:fill="FFFFFF"/>
            <w:vAlign w:val="center"/>
            <w:hideMark/>
          </w:tcPr>
          <w:p w14:paraId="789F0A09" w14:textId="77777777" w:rsidR="004602AE" w:rsidRPr="007001F1" w:rsidRDefault="004602AE" w:rsidP="00C1211A">
            <w:pPr>
              <w:rPr>
                <w:b/>
                <w:bCs/>
                <w:sz w:val="22"/>
                <w:szCs w:val="22"/>
              </w:rPr>
            </w:pPr>
            <w:r w:rsidRPr="007001F1">
              <w:rPr>
                <w:b/>
                <w:bCs/>
                <w:sz w:val="22"/>
                <w:szCs w:val="22"/>
              </w:rPr>
              <w:t>Kontrolu vykonal</w:t>
            </w:r>
            <w:r w:rsidRPr="007001F1">
              <w:rPr>
                <w:rStyle w:val="Odkaznapoznmkupodiarou"/>
                <w:b/>
                <w:bCs/>
                <w:sz w:val="20"/>
                <w:szCs w:val="20"/>
              </w:rPr>
              <w:footnoteReference w:id="45"/>
            </w:r>
            <w:r w:rsidRPr="007001F1">
              <w:rPr>
                <w:b/>
                <w:bCs/>
                <w:sz w:val="22"/>
                <w:szCs w:val="22"/>
              </w:rPr>
              <w:t>:</w:t>
            </w:r>
          </w:p>
        </w:tc>
        <w:tc>
          <w:tcPr>
            <w:tcW w:w="5528" w:type="dxa"/>
            <w:gridSpan w:val="5"/>
            <w:shd w:val="clear" w:color="auto" w:fill="auto"/>
            <w:vAlign w:val="center"/>
            <w:hideMark/>
          </w:tcPr>
          <w:p w14:paraId="0851017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8CEE935" w14:textId="77777777" w:rsidTr="007261E4">
        <w:trPr>
          <w:trHeight w:val="300"/>
        </w:trPr>
        <w:tc>
          <w:tcPr>
            <w:tcW w:w="3559" w:type="dxa"/>
            <w:gridSpan w:val="2"/>
            <w:shd w:val="clear" w:color="000000" w:fill="FFFFFF"/>
            <w:vAlign w:val="center"/>
            <w:hideMark/>
          </w:tcPr>
          <w:p w14:paraId="195D4B01" w14:textId="77777777" w:rsidR="004602AE" w:rsidRPr="007001F1" w:rsidRDefault="004602AE"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B132714"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3A9EF56" w14:textId="77777777" w:rsidTr="007261E4">
        <w:trPr>
          <w:trHeight w:val="300"/>
        </w:trPr>
        <w:tc>
          <w:tcPr>
            <w:tcW w:w="3559" w:type="dxa"/>
            <w:gridSpan w:val="2"/>
            <w:shd w:val="clear" w:color="000000" w:fill="FFFFFF"/>
            <w:vAlign w:val="center"/>
            <w:hideMark/>
          </w:tcPr>
          <w:p w14:paraId="54D55FE8" w14:textId="77777777" w:rsidR="004602AE" w:rsidRPr="007001F1" w:rsidRDefault="004602AE"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18CD3654" w14:textId="77777777" w:rsidR="004602AE" w:rsidRPr="007001F1" w:rsidRDefault="004602AE" w:rsidP="00C1211A">
            <w:pPr>
              <w:rPr>
                <w:color w:val="000000"/>
                <w:sz w:val="22"/>
                <w:szCs w:val="22"/>
              </w:rPr>
            </w:pPr>
            <w:r w:rsidRPr="007001F1">
              <w:rPr>
                <w:color w:val="000000"/>
                <w:sz w:val="22"/>
                <w:szCs w:val="22"/>
              </w:rPr>
              <w:t> </w:t>
            </w:r>
          </w:p>
        </w:tc>
      </w:tr>
    </w:tbl>
    <w:p w14:paraId="64155684" w14:textId="62FB190B" w:rsidR="00C1211A" w:rsidRPr="007001F1" w:rsidRDefault="00C1211A"/>
    <w:p w14:paraId="55FC95BC" w14:textId="77777777"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7B502768" w14:textId="77777777" w:rsidTr="007261E4">
        <w:trPr>
          <w:trHeight w:val="645"/>
        </w:trPr>
        <w:tc>
          <w:tcPr>
            <w:tcW w:w="9087" w:type="dxa"/>
            <w:gridSpan w:val="7"/>
            <w:shd w:val="clear" w:color="000000" w:fill="60497A"/>
            <w:vAlign w:val="center"/>
            <w:hideMark/>
          </w:tcPr>
          <w:p w14:paraId="7F97BD90" w14:textId="77777777"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1567" w:name="KZ_23"/>
            <w:r w:rsidRPr="007001F1">
              <w:rPr>
                <w:b/>
                <w:bCs/>
                <w:color w:val="FFFFFF"/>
              </w:rPr>
              <w:t>Nadlimitná zákazka - rokovacie konanie so zverejnením - následná ex-post kontrola</w:t>
            </w:r>
            <w:bookmarkEnd w:id="1567"/>
          </w:p>
        </w:tc>
      </w:tr>
      <w:tr w:rsidR="00C1211A" w:rsidRPr="007001F1" w14:paraId="4B9747D8" w14:textId="77777777" w:rsidTr="007261E4">
        <w:trPr>
          <w:trHeight w:val="330"/>
        </w:trPr>
        <w:tc>
          <w:tcPr>
            <w:tcW w:w="9087" w:type="dxa"/>
            <w:gridSpan w:val="7"/>
            <w:shd w:val="clear" w:color="auto" w:fill="auto"/>
            <w:vAlign w:val="center"/>
            <w:hideMark/>
          </w:tcPr>
          <w:p w14:paraId="4D04C8C7" w14:textId="77777777" w:rsidR="00C1211A" w:rsidRPr="007001F1" w:rsidRDefault="00C1211A" w:rsidP="00C1211A">
            <w:pPr>
              <w:jc w:val="center"/>
              <w:rPr>
                <w:b/>
                <w:bCs/>
                <w:color w:val="000000"/>
                <w:sz w:val="22"/>
                <w:szCs w:val="22"/>
              </w:rPr>
            </w:pPr>
            <w:r w:rsidRPr="007001F1">
              <w:rPr>
                <w:b/>
                <w:bCs/>
                <w:color w:val="000000"/>
                <w:sz w:val="22"/>
                <w:szCs w:val="22"/>
              </w:rPr>
              <w:t>Identifikácia programu</w:t>
            </w:r>
          </w:p>
        </w:tc>
      </w:tr>
      <w:tr w:rsidR="00C1211A" w:rsidRPr="007001F1" w14:paraId="5CFF0F02" w14:textId="77777777" w:rsidTr="007261E4">
        <w:trPr>
          <w:trHeight w:val="300"/>
        </w:trPr>
        <w:tc>
          <w:tcPr>
            <w:tcW w:w="3559" w:type="dxa"/>
            <w:gridSpan w:val="2"/>
            <w:shd w:val="clear" w:color="auto" w:fill="auto"/>
            <w:vAlign w:val="center"/>
            <w:hideMark/>
          </w:tcPr>
          <w:p w14:paraId="05AC033D" w14:textId="77777777" w:rsidR="00C1211A" w:rsidRPr="007001F1" w:rsidRDefault="00C1211A"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304DF80"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654C63B" w14:textId="77777777" w:rsidTr="007261E4">
        <w:trPr>
          <w:trHeight w:val="660"/>
        </w:trPr>
        <w:tc>
          <w:tcPr>
            <w:tcW w:w="3559" w:type="dxa"/>
            <w:gridSpan w:val="2"/>
            <w:shd w:val="clear" w:color="auto" w:fill="auto"/>
            <w:vAlign w:val="center"/>
            <w:hideMark/>
          </w:tcPr>
          <w:p w14:paraId="3FEFB3F1" w14:textId="71DAE799" w:rsidR="00C1211A" w:rsidRPr="007001F1" w:rsidRDefault="00C1211A" w:rsidP="00C1211A">
            <w:pPr>
              <w:rPr>
                <w:color w:val="000000"/>
                <w:sz w:val="22"/>
                <w:szCs w:val="22"/>
              </w:rPr>
            </w:pPr>
            <w:r w:rsidRPr="007001F1">
              <w:rPr>
                <w:color w:val="000000"/>
                <w:sz w:val="22"/>
                <w:szCs w:val="22"/>
              </w:rPr>
              <w:t xml:space="preserve">Názov </w:t>
            </w:r>
            <w:ins w:id="1568" w:author="Kramár Róbert" w:date="2018-04-27T15:12: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69D6F3D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98226F6" w14:textId="77777777" w:rsidTr="007261E4">
        <w:trPr>
          <w:trHeight w:val="330"/>
        </w:trPr>
        <w:tc>
          <w:tcPr>
            <w:tcW w:w="9087" w:type="dxa"/>
            <w:gridSpan w:val="7"/>
            <w:shd w:val="clear" w:color="auto" w:fill="auto"/>
            <w:vAlign w:val="center"/>
            <w:hideMark/>
          </w:tcPr>
          <w:p w14:paraId="2D45CACF" w14:textId="77777777" w:rsidR="00C1211A" w:rsidRPr="007001F1" w:rsidRDefault="00C1211A" w:rsidP="00C1211A">
            <w:pPr>
              <w:jc w:val="center"/>
              <w:rPr>
                <w:b/>
                <w:bCs/>
                <w:color w:val="000000"/>
                <w:sz w:val="22"/>
                <w:szCs w:val="22"/>
              </w:rPr>
            </w:pPr>
            <w:r w:rsidRPr="007001F1">
              <w:rPr>
                <w:b/>
                <w:bCs/>
                <w:color w:val="000000"/>
                <w:sz w:val="22"/>
                <w:szCs w:val="22"/>
              </w:rPr>
              <w:t>Identifikácia projektu a prijímateľa</w:t>
            </w:r>
          </w:p>
        </w:tc>
      </w:tr>
      <w:tr w:rsidR="00C1211A" w:rsidRPr="007001F1" w14:paraId="40094A3C" w14:textId="77777777" w:rsidTr="007261E4">
        <w:trPr>
          <w:trHeight w:val="330"/>
        </w:trPr>
        <w:tc>
          <w:tcPr>
            <w:tcW w:w="3559" w:type="dxa"/>
            <w:gridSpan w:val="2"/>
            <w:shd w:val="clear" w:color="auto" w:fill="auto"/>
            <w:vAlign w:val="center"/>
            <w:hideMark/>
          </w:tcPr>
          <w:p w14:paraId="411D9B4F" w14:textId="58602D65" w:rsidR="00C1211A" w:rsidRPr="007001F1" w:rsidRDefault="00C1211A"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7DC0DC7"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0604C79" w14:textId="77777777" w:rsidTr="007261E4">
        <w:trPr>
          <w:trHeight w:val="300"/>
        </w:trPr>
        <w:tc>
          <w:tcPr>
            <w:tcW w:w="3559" w:type="dxa"/>
            <w:gridSpan w:val="2"/>
            <w:shd w:val="clear" w:color="auto" w:fill="auto"/>
            <w:vAlign w:val="center"/>
            <w:hideMark/>
          </w:tcPr>
          <w:p w14:paraId="3F71A974" w14:textId="77777777" w:rsidR="00C1211A" w:rsidRPr="007001F1" w:rsidRDefault="00C1211A"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67E8FD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77A111E" w14:textId="77777777" w:rsidTr="007261E4">
        <w:trPr>
          <w:trHeight w:val="300"/>
        </w:trPr>
        <w:tc>
          <w:tcPr>
            <w:tcW w:w="3559" w:type="dxa"/>
            <w:gridSpan w:val="2"/>
            <w:shd w:val="clear" w:color="auto" w:fill="auto"/>
            <w:vAlign w:val="center"/>
            <w:hideMark/>
          </w:tcPr>
          <w:p w14:paraId="496287FC" w14:textId="77777777" w:rsidR="00C1211A" w:rsidRPr="007001F1" w:rsidRDefault="00C1211A"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407BA1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17B279C" w14:textId="77777777" w:rsidTr="007261E4">
        <w:trPr>
          <w:trHeight w:val="300"/>
        </w:trPr>
        <w:tc>
          <w:tcPr>
            <w:tcW w:w="3559" w:type="dxa"/>
            <w:gridSpan w:val="2"/>
            <w:shd w:val="clear" w:color="auto" w:fill="auto"/>
            <w:vAlign w:val="center"/>
            <w:hideMark/>
          </w:tcPr>
          <w:p w14:paraId="40EF77CD" w14:textId="77777777" w:rsidR="00C1211A" w:rsidRPr="007001F1" w:rsidRDefault="00C1211A"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DD3CD6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FF30E5D" w14:textId="77777777" w:rsidTr="007261E4">
        <w:trPr>
          <w:trHeight w:val="330"/>
        </w:trPr>
        <w:tc>
          <w:tcPr>
            <w:tcW w:w="9087" w:type="dxa"/>
            <w:gridSpan w:val="7"/>
            <w:shd w:val="clear" w:color="auto" w:fill="auto"/>
            <w:vAlign w:val="center"/>
            <w:hideMark/>
          </w:tcPr>
          <w:p w14:paraId="6CAB3A93" w14:textId="77777777" w:rsidR="00C1211A" w:rsidRPr="007001F1" w:rsidRDefault="00C1211A" w:rsidP="00C1211A">
            <w:pPr>
              <w:jc w:val="center"/>
              <w:rPr>
                <w:b/>
                <w:bCs/>
                <w:color w:val="000000"/>
                <w:sz w:val="22"/>
                <w:szCs w:val="22"/>
              </w:rPr>
            </w:pPr>
            <w:r w:rsidRPr="007001F1">
              <w:rPr>
                <w:b/>
                <w:bCs/>
                <w:color w:val="000000"/>
                <w:sz w:val="22"/>
                <w:szCs w:val="22"/>
              </w:rPr>
              <w:t>Identifikácia zákazky</w:t>
            </w:r>
          </w:p>
        </w:tc>
      </w:tr>
      <w:tr w:rsidR="00C1211A" w:rsidRPr="007001F1" w14:paraId="769CD222" w14:textId="77777777" w:rsidTr="007261E4">
        <w:trPr>
          <w:trHeight w:val="300"/>
        </w:trPr>
        <w:tc>
          <w:tcPr>
            <w:tcW w:w="3559" w:type="dxa"/>
            <w:gridSpan w:val="2"/>
            <w:shd w:val="clear" w:color="auto" w:fill="auto"/>
            <w:vAlign w:val="center"/>
            <w:hideMark/>
          </w:tcPr>
          <w:p w14:paraId="2A7AFFFF" w14:textId="77777777" w:rsidR="00C1211A" w:rsidRPr="007001F1" w:rsidRDefault="00C1211A"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BBB9701" w14:textId="77777777" w:rsidR="00C1211A" w:rsidRPr="007001F1" w:rsidRDefault="00C1211A" w:rsidP="00C1211A">
            <w:pPr>
              <w:rPr>
                <w:color w:val="000000"/>
                <w:sz w:val="22"/>
                <w:szCs w:val="22"/>
              </w:rPr>
            </w:pPr>
            <w:r w:rsidRPr="007001F1">
              <w:rPr>
                <w:color w:val="000000"/>
                <w:sz w:val="22"/>
                <w:szCs w:val="22"/>
              </w:rPr>
              <w:t>Nadlimitná zákazka</w:t>
            </w:r>
          </w:p>
        </w:tc>
      </w:tr>
      <w:tr w:rsidR="00C1211A" w:rsidRPr="007001F1" w14:paraId="3F4B1B07" w14:textId="77777777" w:rsidTr="007261E4">
        <w:trPr>
          <w:trHeight w:val="300"/>
        </w:trPr>
        <w:tc>
          <w:tcPr>
            <w:tcW w:w="3559" w:type="dxa"/>
            <w:gridSpan w:val="2"/>
            <w:shd w:val="clear" w:color="auto" w:fill="auto"/>
            <w:vAlign w:val="center"/>
            <w:hideMark/>
          </w:tcPr>
          <w:p w14:paraId="79365B35" w14:textId="77777777" w:rsidR="00C1211A" w:rsidRPr="007001F1" w:rsidRDefault="00C1211A"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5560002" w14:textId="77777777" w:rsidR="00C1211A" w:rsidRPr="007001F1" w:rsidRDefault="00C1211A" w:rsidP="00C1211A">
            <w:pPr>
              <w:rPr>
                <w:color w:val="000000"/>
                <w:sz w:val="22"/>
                <w:szCs w:val="22"/>
              </w:rPr>
            </w:pPr>
            <w:r w:rsidRPr="007001F1">
              <w:rPr>
                <w:color w:val="000000"/>
                <w:sz w:val="22"/>
                <w:szCs w:val="22"/>
              </w:rPr>
              <w:t>Rokovacie konanie so zverejnením (§ 70 ZVO)</w:t>
            </w:r>
          </w:p>
        </w:tc>
      </w:tr>
      <w:tr w:rsidR="00C1211A" w:rsidRPr="007001F1" w14:paraId="62610534" w14:textId="77777777" w:rsidTr="007261E4">
        <w:trPr>
          <w:trHeight w:val="300"/>
        </w:trPr>
        <w:tc>
          <w:tcPr>
            <w:tcW w:w="3559" w:type="dxa"/>
            <w:gridSpan w:val="2"/>
            <w:shd w:val="clear" w:color="auto" w:fill="auto"/>
            <w:vAlign w:val="center"/>
            <w:hideMark/>
          </w:tcPr>
          <w:p w14:paraId="3F58AE44" w14:textId="77777777" w:rsidR="00C1211A" w:rsidRPr="007001F1" w:rsidRDefault="00C1211A"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8222E8F" w14:textId="77777777" w:rsidR="00C1211A" w:rsidRPr="007001F1" w:rsidRDefault="00C1211A" w:rsidP="00C1211A">
            <w:pPr>
              <w:rPr>
                <w:color w:val="000000"/>
                <w:sz w:val="22"/>
                <w:szCs w:val="22"/>
              </w:rPr>
            </w:pPr>
            <w:r w:rsidRPr="007001F1">
              <w:rPr>
                <w:color w:val="000000"/>
                <w:sz w:val="22"/>
                <w:szCs w:val="22"/>
              </w:rPr>
              <w:t xml:space="preserve"> </w:t>
            </w:r>
          </w:p>
        </w:tc>
      </w:tr>
      <w:tr w:rsidR="004D0B9F" w:rsidRPr="007001F1" w14:paraId="7FE92D6F" w14:textId="77777777" w:rsidTr="007261E4">
        <w:trPr>
          <w:trHeight w:val="300"/>
        </w:trPr>
        <w:tc>
          <w:tcPr>
            <w:tcW w:w="3559" w:type="dxa"/>
            <w:gridSpan w:val="2"/>
            <w:shd w:val="clear" w:color="auto" w:fill="auto"/>
            <w:vAlign w:val="center"/>
          </w:tcPr>
          <w:p w14:paraId="5172B7B1" w14:textId="2F80F396"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8FDE93A" w14:textId="77777777" w:rsidR="004D0B9F" w:rsidRPr="007001F1" w:rsidRDefault="004D0B9F" w:rsidP="00C1211A">
            <w:pPr>
              <w:rPr>
                <w:color w:val="000000"/>
                <w:sz w:val="22"/>
                <w:szCs w:val="22"/>
              </w:rPr>
            </w:pPr>
          </w:p>
        </w:tc>
      </w:tr>
      <w:tr w:rsidR="00C1211A" w:rsidRPr="007001F1" w14:paraId="7459049E" w14:textId="77777777" w:rsidTr="007261E4">
        <w:trPr>
          <w:trHeight w:val="300"/>
        </w:trPr>
        <w:tc>
          <w:tcPr>
            <w:tcW w:w="3559" w:type="dxa"/>
            <w:gridSpan w:val="2"/>
            <w:shd w:val="clear" w:color="auto" w:fill="auto"/>
            <w:vAlign w:val="center"/>
            <w:hideMark/>
          </w:tcPr>
          <w:p w14:paraId="3F119340" w14:textId="77777777" w:rsidR="00C1211A" w:rsidRPr="007001F1" w:rsidRDefault="00C1211A"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04AE5A7" w14:textId="77777777" w:rsidR="00C1211A" w:rsidRPr="007001F1" w:rsidRDefault="00C1211A" w:rsidP="00C1211A">
            <w:pPr>
              <w:rPr>
                <w:color w:val="000000"/>
                <w:sz w:val="22"/>
                <w:szCs w:val="22"/>
              </w:rPr>
            </w:pPr>
            <w:r w:rsidRPr="007001F1">
              <w:rPr>
                <w:color w:val="000000"/>
                <w:sz w:val="22"/>
                <w:szCs w:val="22"/>
              </w:rPr>
              <w:t>Následná ex-post kontrola</w:t>
            </w:r>
          </w:p>
        </w:tc>
      </w:tr>
      <w:tr w:rsidR="00C1211A" w:rsidRPr="007001F1" w14:paraId="007E0002" w14:textId="77777777" w:rsidTr="007261E4">
        <w:trPr>
          <w:trHeight w:val="300"/>
        </w:trPr>
        <w:tc>
          <w:tcPr>
            <w:tcW w:w="3559" w:type="dxa"/>
            <w:gridSpan w:val="2"/>
            <w:shd w:val="clear" w:color="auto" w:fill="auto"/>
            <w:vAlign w:val="center"/>
            <w:hideMark/>
          </w:tcPr>
          <w:p w14:paraId="16131025" w14:textId="77777777" w:rsidR="00C1211A" w:rsidRPr="007001F1" w:rsidRDefault="00C1211A"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45F20E6"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F26D16F" w14:textId="77777777" w:rsidTr="007261E4">
        <w:trPr>
          <w:trHeight w:val="300"/>
        </w:trPr>
        <w:tc>
          <w:tcPr>
            <w:tcW w:w="3559" w:type="dxa"/>
            <w:gridSpan w:val="2"/>
            <w:shd w:val="clear" w:color="auto" w:fill="auto"/>
            <w:vAlign w:val="center"/>
            <w:hideMark/>
          </w:tcPr>
          <w:p w14:paraId="7CD3084B" w14:textId="77777777" w:rsidR="00C1211A" w:rsidRPr="007001F1" w:rsidRDefault="00C1211A"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6F20E9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F3DCE44" w14:textId="77777777" w:rsidTr="007261E4">
        <w:trPr>
          <w:trHeight w:val="300"/>
        </w:trPr>
        <w:tc>
          <w:tcPr>
            <w:tcW w:w="3559" w:type="dxa"/>
            <w:gridSpan w:val="2"/>
            <w:shd w:val="clear" w:color="auto" w:fill="auto"/>
            <w:vAlign w:val="center"/>
            <w:hideMark/>
          </w:tcPr>
          <w:p w14:paraId="1F3D5E9A" w14:textId="77777777" w:rsidR="00C1211A" w:rsidRPr="007001F1" w:rsidRDefault="00C1211A"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062F42B" w14:textId="77777777" w:rsidR="00C1211A" w:rsidRPr="007001F1" w:rsidRDefault="00C1211A" w:rsidP="00C1211A">
            <w:pPr>
              <w:rPr>
                <w:color w:val="000000"/>
                <w:sz w:val="22"/>
                <w:szCs w:val="22"/>
              </w:rPr>
            </w:pPr>
            <w:r w:rsidRPr="007001F1">
              <w:rPr>
                <w:color w:val="000000"/>
                <w:sz w:val="22"/>
                <w:szCs w:val="22"/>
              </w:rPr>
              <w:t> </w:t>
            </w:r>
          </w:p>
        </w:tc>
      </w:tr>
      <w:tr w:rsidR="00A94CA8" w:rsidRPr="007001F1" w14:paraId="7BEFA0DD" w14:textId="77777777" w:rsidTr="007261E4">
        <w:trPr>
          <w:trHeight w:val="300"/>
        </w:trPr>
        <w:tc>
          <w:tcPr>
            <w:tcW w:w="3559" w:type="dxa"/>
            <w:gridSpan w:val="2"/>
            <w:shd w:val="clear" w:color="auto" w:fill="auto"/>
            <w:vAlign w:val="center"/>
          </w:tcPr>
          <w:p w14:paraId="44E92B51" w14:textId="6C7FB2DD" w:rsidR="00A94CA8" w:rsidRPr="007001F1" w:rsidRDefault="00A94CA8" w:rsidP="00C1211A">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02F918D" w14:textId="77777777" w:rsidR="00A94CA8" w:rsidRPr="007001F1" w:rsidRDefault="00A94CA8" w:rsidP="00C1211A">
            <w:pPr>
              <w:rPr>
                <w:color w:val="000000"/>
                <w:sz w:val="22"/>
                <w:szCs w:val="22"/>
              </w:rPr>
            </w:pPr>
          </w:p>
        </w:tc>
      </w:tr>
      <w:tr w:rsidR="00C1211A" w:rsidRPr="007001F1" w14:paraId="26AA4F15" w14:textId="77777777" w:rsidTr="007261E4">
        <w:trPr>
          <w:trHeight w:val="300"/>
        </w:trPr>
        <w:tc>
          <w:tcPr>
            <w:tcW w:w="3559" w:type="dxa"/>
            <w:gridSpan w:val="2"/>
            <w:shd w:val="clear" w:color="auto" w:fill="auto"/>
            <w:vAlign w:val="center"/>
            <w:hideMark/>
          </w:tcPr>
          <w:p w14:paraId="411EECD5" w14:textId="77777777" w:rsidR="00C1211A" w:rsidRPr="007001F1" w:rsidRDefault="00C1211A"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A7070F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ED4C66C" w14:textId="77777777" w:rsidTr="007261E4">
        <w:trPr>
          <w:trHeight w:val="300"/>
        </w:trPr>
        <w:tc>
          <w:tcPr>
            <w:tcW w:w="3559" w:type="dxa"/>
            <w:gridSpan w:val="2"/>
            <w:shd w:val="clear" w:color="auto" w:fill="auto"/>
            <w:vAlign w:val="center"/>
            <w:hideMark/>
          </w:tcPr>
          <w:p w14:paraId="6EA89791" w14:textId="77777777" w:rsidR="00C1211A" w:rsidRPr="007001F1" w:rsidRDefault="00C1211A"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4CB85B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40DCAE3" w14:textId="77777777" w:rsidTr="007261E4">
        <w:trPr>
          <w:trHeight w:val="300"/>
        </w:trPr>
        <w:tc>
          <w:tcPr>
            <w:tcW w:w="3559" w:type="dxa"/>
            <w:gridSpan w:val="2"/>
            <w:shd w:val="clear" w:color="auto" w:fill="auto"/>
            <w:vAlign w:val="center"/>
            <w:hideMark/>
          </w:tcPr>
          <w:p w14:paraId="63CCDF05" w14:textId="77777777" w:rsidR="00C1211A" w:rsidRPr="007001F1" w:rsidRDefault="00C1211A"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594AF16"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141A07F" w14:textId="77777777" w:rsidTr="007261E4">
        <w:trPr>
          <w:trHeight w:val="300"/>
        </w:trPr>
        <w:tc>
          <w:tcPr>
            <w:tcW w:w="3559" w:type="dxa"/>
            <w:gridSpan w:val="2"/>
            <w:shd w:val="clear" w:color="auto" w:fill="auto"/>
            <w:vAlign w:val="center"/>
            <w:hideMark/>
          </w:tcPr>
          <w:p w14:paraId="502D55E2" w14:textId="77777777" w:rsidR="00C1211A" w:rsidRPr="007001F1" w:rsidRDefault="00C1211A"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6449CD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BB6B56C" w14:textId="77777777" w:rsidTr="007261E4">
        <w:trPr>
          <w:trHeight w:val="300"/>
        </w:trPr>
        <w:tc>
          <w:tcPr>
            <w:tcW w:w="3559" w:type="dxa"/>
            <w:gridSpan w:val="2"/>
            <w:shd w:val="clear" w:color="auto" w:fill="auto"/>
            <w:vAlign w:val="center"/>
            <w:hideMark/>
          </w:tcPr>
          <w:p w14:paraId="0DB71190" w14:textId="2B7B1C20" w:rsidR="00C1211A" w:rsidRPr="007001F1" w:rsidRDefault="00C1211A" w:rsidP="00C1211A">
            <w:pPr>
              <w:rPr>
                <w:color w:val="000000"/>
                <w:sz w:val="22"/>
                <w:szCs w:val="22"/>
              </w:rPr>
            </w:pPr>
            <w:r w:rsidRPr="007001F1">
              <w:rPr>
                <w:color w:val="000000"/>
                <w:sz w:val="22"/>
                <w:szCs w:val="22"/>
              </w:rPr>
              <w:t>Hodnota zákazky s</w:t>
            </w:r>
            <w:del w:id="1569" w:author="Branislav Hudec" w:date="2018-04-29T23:46:00Z">
              <w:r w:rsidRPr="007001F1" w:rsidDel="00742FCE">
                <w:rPr>
                  <w:color w:val="000000"/>
                  <w:sz w:val="22"/>
                  <w:szCs w:val="22"/>
                </w:rPr>
                <w:delText xml:space="preserve"> </w:delText>
              </w:r>
            </w:del>
            <w:ins w:id="1570" w:author="Branislav Hudec" w:date="2018-04-29T23:46:00Z">
              <w:r w:rsidR="00742FCE">
                <w:rPr>
                  <w:color w:val="000000"/>
                  <w:sz w:val="22"/>
                  <w:szCs w:val="22"/>
                </w:rPr>
                <w:t> </w:t>
              </w:r>
            </w:ins>
            <w:r w:rsidRPr="007001F1">
              <w:rPr>
                <w:color w:val="000000"/>
                <w:sz w:val="22"/>
                <w:szCs w:val="22"/>
              </w:rPr>
              <w:t>DPH</w:t>
            </w:r>
          </w:p>
        </w:tc>
        <w:tc>
          <w:tcPr>
            <w:tcW w:w="5528" w:type="dxa"/>
            <w:gridSpan w:val="5"/>
            <w:shd w:val="clear" w:color="auto" w:fill="auto"/>
            <w:vAlign w:val="center"/>
            <w:hideMark/>
          </w:tcPr>
          <w:p w14:paraId="43298A9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rsidDel="002D4145" w14:paraId="1A3EBDFE" w14:textId="15857D66" w:rsidTr="007261E4">
        <w:trPr>
          <w:trHeight w:val="300"/>
          <w:del w:id="1571" w:author="Kramár Róbert" w:date="2018-04-27T16:52:00Z"/>
        </w:trPr>
        <w:tc>
          <w:tcPr>
            <w:tcW w:w="3559" w:type="dxa"/>
            <w:gridSpan w:val="2"/>
            <w:shd w:val="clear" w:color="auto" w:fill="auto"/>
            <w:vAlign w:val="center"/>
            <w:hideMark/>
          </w:tcPr>
          <w:p w14:paraId="1B5ABFA9" w14:textId="5F4FA785" w:rsidR="00C1211A" w:rsidRPr="007001F1" w:rsidDel="002D4145" w:rsidRDefault="00C1211A" w:rsidP="00C1211A">
            <w:pPr>
              <w:rPr>
                <w:del w:id="1572" w:author="Kramár Róbert" w:date="2018-04-27T16:52:00Z"/>
                <w:color w:val="000000"/>
                <w:sz w:val="22"/>
                <w:szCs w:val="22"/>
              </w:rPr>
            </w:pPr>
            <w:del w:id="1573" w:author="Kramár Róbert" w:date="2018-04-27T16:52: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03777E8E" w14:textId="0DDA94A7" w:rsidR="00C1211A" w:rsidRPr="007001F1" w:rsidDel="002D4145" w:rsidRDefault="00C1211A" w:rsidP="00C1211A">
            <w:pPr>
              <w:rPr>
                <w:del w:id="1574" w:author="Kramár Róbert" w:date="2018-04-27T16:52:00Z"/>
                <w:color w:val="000000"/>
                <w:sz w:val="22"/>
                <w:szCs w:val="22"/>
              </w:rPr>
            </w:pPr>
            <w:del w:id="1575" w:author="Kramár Róbert" w:date="2018-04-27T16:52:00Z">
              <w:r w:rsidRPr="007001F1" w:rsidDel="002D4145">
                <w:rPr>
                  <w:color w:val="000000"/>
                  <w:sz w:val="22"/>
                  <w:szCs w:val="22"/>
                </w:rPr>
                <w:delText> </w:delText>
              </w:r>
            </w:del>
          </w:p>
        </w:tc>
      </w:tr>
      <w:tr w:rsidR="00C1211A" w:rsidRPr="007001F1" w14:paraId="3932A89A" w14:textId="77777777" w:rsidTr="007261E4">
        <w:trPr>
          <w:trHeight w:val="300"/>
        </w:trPr>
        <w:tc>
          <w:tcPr>
            <w:tcW w:w="3559" w:type="dxa"/>
            <w:gridSpan w:val="2"/>
            <w:shd w:val="clear" w:color="auto" w:fill="auto"/>
            <w:vAlign w:val="center"/>
            <w:hideMark/>
          </w:tcPr>
          <w:p w14:paraId="740B79C9" w14:textId="76B17E0F" w:rsidR="00C1211A" w:rsidRPr="007001F1" w:rsidRDefault="00C1211A" w:rsidP="00C1211A">
            <w:pPr>
              <w:rPr>
                <w:color w:val="000000"/>
                <w:sz w:val="22"/>
                <w:szCs w:val="22"/>
              </w:rPr>
            </w:pPr>
            <w:r w:rsidRPr="007001F1">
              <w:rPr>
                <w:color w:val="000000"/>
                <w:sz w:val="22"/>
                <w:szCs w:val="22"/>
              </w:rPr>
              <w:t>Dátum podpisu zmluvy s</w:t>
            </w:r>
            <w:del w:id="1576" w:author="Branislav Hudec" w:date="2018-04-29T23:46:00Z">
              <w:r w:rsidRPr="007001F1" w:rsidDel="00742FCE">
                <w:rPr>
                  <w:color w:val="000000"/>
                  <w:sz w:val="22"/>
                  <w:szCs w:val="22"/>
                </w:rPr>
                <w:delText xml:space="preserve"> </w:delText>
              </w:r>
            </w:del>
            <w:ins w:id="1577" w:author="Branislav Hudec" w:date="2018-04-29T23:46:00Z">
              <w:r w:rsidR="00742FCE">
                <w:rPr>
                  <w:color w:val="000000"/>
                  <w:sz w:val="22"/>
                  <w:szCs w:val="22"/>
                </w:rPr>
                <w:t> </w:t>
              </w:r>
            </w:ins>
            <w:r w:rsidRPr="007001F1">
              <w:rPr>
                <w:color w:val="000000"/>
                <w:sz w:val="22"/>
                <w:szCs w:val="22"/>
              </w:rPr>
              <w:t>dodávateľom</w:t>
            </w:r>
          </w:p>
        </w:tc>
        <w:tc>
          <w:tcPr>
            <w:tcW w:w="5528" w:type="dxa"/>
            <w:gridSpan w:val="5"/>
            <w:shd w:val="clear" w:color="auto" w:fill="auto"/>
            <w:vAlign w:val="center"/>
            <w:hideMark/>
          </w:tcPr>
          <w:p w14:paraId="774BFCEB"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E14865D" w14:textId="77777777" w:rsidTr="007261E4">
        <w:trPr>
          <w:trHeight w:val="300"/>
        </w:trPr>
        <w:tc>
          <w:tcPr>
            <w:tcW w:w="3559" w:type="dxa"/>
            <w:gridSpan w:val="2"/>
            <w:shd w:val="clear" w:color="auto" w:fill="auto"/>
            <w:vAlign w:val="center"/>
            <w:hideMark/>
          </w:tcPr>
          <w:p w14:paraId="677ADEB4" w14:textId="77777777" w:rsidR="00C1211A" w:rsidRPr="007001F1" w:rsidRDefault="00C1211A" w:rsidP="00C1211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FBE998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18FE6BD" w14:textId="77777777" w:rsidTr="007261E4">
        <w:trPr>
          <w:trHeight w:val="300"/>
        </w:trPr>
        <w:tc>
          <w:tcPr>
            <w:tcW w:w="3559" w:type="dxa"/>
            <w:gridSpan w:val="2"/>
            <w:shd w:val="clear" w:color="auto" w:fill="auto"/>
            <w:vAlign w:val="center"/>
            <w:hideMark/>
          </w:tcPr>
          <w:p w14:paraId="74739225" w14:textId="77777777" w:rsidR="00C1211A" w:rsidRPr="007001F1" w:rsidRDefault="00C1211A" w:rsidP="00C1211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0BA991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rsidDel="002D4145" w14:paraId="0E30E096" w14:textId="0E83548F" w:rsidTr="007261E4">
        <w:trPr>
          <w:trHeight w:val="810"/>
          <w:del w:id="1578" w:author="Kramár Róbert" w:date="2018-04-27T16:52:00Z"/>
        </w:trPr>
        <w:tc>
          <w:tcPr>
            <w:tcW w:w="3559" w:type="dxa"/>
            <w:gridSpan w:val="2"/>
            <w:shd w:val="clear" w:color="auto" w:fill="auto"/>
            <w:vAlign w:val="center"/>
            <w:hideMark/>
          </w:tcPr>
          <w:p w14:paraId="6893C343" w14:textId="6386E8C3" w:rsidR="00C1211A" w:rsidRPr="007001F1" w:rsidDel="002D4145" w:rsidRDefault="00C1211A" w:rsidP="00C1211A">
            <w:pPr>
              <w:rPr>
                <w:del w:id="1579" w:author="Kramár Róbert" w:date="2018-04-27T16:52:00Z"/>
                <w:color w:val="000000"/>
                <w:sz w:val="22"/>
                <w:szCs w:val="22"/>
              </w:rPr>
            </w:pPr>
            <w:del w:id="1580" w:author="Kramár Róbert" w:date="2018-04-27T16:52: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07B6E30B" w14:textId="499C5C07" w:rsidR="00C1211A" w:rsidRPr="007001F1" w:rsidDel="002D4145" w:rsidRDefault="00C1211A" w:rsidP="00C1211A">
            <w:pPr>
              <w:rPr>
                <w:del w:id="1581" w:author="Kramár Róbert" w:date="2018-04-27T16:52:00Z"/>
                <w:color w:val="000000"/>
                <w:sz w:val="22"/>
                <w:szCs w:val="22"/>
              </w:rPr>
            </w:pPr>
            <w:del w:id="1582" w:author="Kramár Róbert" w:date="2018-04-27T16:52:00Z">
              <w:r w:rsidRPr="007001F1" w:rsidDel="002D4145">
                <w:rPr>
                  <w:color w:val="000000"/>
                  <w:sz w:val="22"/>
                  <w:szCs w:val="22"/>
                </w:rPr>
                <w:delText> </w:delText>
              </w:r>
            </w:del>
          </w:p>
        </w:tc>
      </w:tr>
      <w:tr w:rsidR="00C1211A" w:rsidRPr="007001F1" w14:paraId="3BF0D8CD" w14:textId="77777777" w:rsidTr="007261E4">
        <w:trPr>
          <w:trHeight w:val="315"/>
        </w:trPr>
        <w:tc>
          <w:tcPr>
            <w:tcW w:w="582" w:type="dxa"/>
            <w:shd w:val="clear" w:color="000000" w:fill="60497A"/>
            <w:vAlign w:val="center"/>
            <w:hideMark/>
          </w:tcPr>
          <w:p w14:paraId="042487D4" w14:textId="77777777" w:rsidR="00C1211A" w:rsidRPr="007001F1" w:rsidRDefault="00C1211A"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87B7F60" w14:textId="77777777" w:rsidR="00C1211A" w:rsidRPr="007001F1" w:rsidRDefault="00C1211A"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4D23190" w14:textId="77777777" w:rsidR="00C1211A" w:rsidRPr="007001F1" w:rsidRDefault="00C1211A"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EC410D2" w14:textId="77777777" w:rsidR="00C1211A" w:rsidRPr="007001F1" w:rsidRDefault="00C1211A"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2C601E9" w14:textId="77777777" w:rsidR="00C1211A" w:rsidRPr="007001F1" w:rsidRDefault="00C1211A"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1441545" w14:textId="77777777" w:rsidR="00C1211A" w:rsidRPr="007001F1" w:rsidRDefault="00C1211A" w:rsidP="00C1211A">
            <w:pPr>
              <w:jc w:val="center"/>
              <w:rPr>
                <w:b/>
                <w:bCs/>
                <w:color w:val="FFFFFF"/>
                <w:sz w:val="22"/>
                <w:szCs w:val="22"/>
              </w:rPr>
            </w:pPr>
            <w:r w:rsidRPr="007001F1">
              <w:rPr>
                <w:b/>
                <w:bCs/>
                <w:color w:val="FFFFFF"/>
                <w:sz w:val="22"/>
                <w:szCs w:val="22"/>
              </w:rPr>
              <w:t>Poznámka</w:t>
            </w:r>
          </w:p>
        </w:tc>
      </w:tr>
      <w:tr w:rsidR="00C1211A" w:rsidRPr="007001F1" w14:paraId="2B1A225D" w14:textId="77777777" w:rsidTr="007261E4">
        <w:trPr>
          <w:trHeight w:val="20"/>
        </w:trPr>
        <w:tc>
          <w:tcPr>
            <w:tcW w:w="582" w:type="dxa"/>
            <w:shd w:val="clear" w:color="auto" w:fill="auto"/>
            <w:noWrap/>
            <w:vAlign w:val="center"/>
            <w:hideMark/>
          </w:tcPr>
          <w:p w14:paraId="21B9F70F" w14:textId="77777777" w:rsidR="00C1211A" w:rsidRPr="007001F1" w:rsidRDefault="00C1211A"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647B1F8" w14:textId="0B51E820" w:rsidR="00C1211A" w:rsidRPr="007001F1" w:rsidRDefault="00C1211A" w:rsidP="009D2531">
            <w:pPr>
              <w:jc w:val="both"/>
              <w:rPr>
                <w:color w:val="000000"/>
                <w:sz w:val="22"/>
                <w:szCs w:val="22"/>
              </w:rPr>
            </w:pPr>
            <w:del w:id="1583" w:author="Kramár Róbert" w:date="2017-05-15T13:14:00Z">
              <w:r w:rsidRPr="007001F1" w:rsidDel="0088057F">
                <w:rPr>
                  <w:color w:val="000000"/>
                  <w:sz w:val="22"/>
                  <w:szCs w:val="22"/>
                </w:rPr>
                <w:delText>Boli pri zadávaní zákazky</w:delText>
              </w:r>
              <w:r w:rsidR="00AE55BE" w:rsidRPr="007001F1" w:rsidDel="0088057F">
                <w:rPr>
                  <w:color w:val="000000"/>
                  <w:sz w:val="22"/>
                  <w:szCs w:val="22"/>
                </w:rPr>
                <w:delText xml:space="preserve"> dodržané</w:delText>
              </w:r>
              <w:r w:rsidRPr="007001F1" w:rsidDel="0088057F">
                <w:rPr>
                  <w:color w:val="000000"/>
                  <w:sz w:val="22"/>
                  <w:szCs w:val="22"/>
                </w:rPr>
                <w:delText xml:space="preserve"> princípy v zmysle § 10 ods. 2 ZVO?</w:delText>
              </w:r>
            </w:del>
            <w:ins w:id="1584" w:author="Kramár Róbert" w:date="2017-05-15T13:14:00Z">
              <w:r w:rsidR="0088057F" w:rsidRPr="007001F1">
                <w:rPr>
                  <w:color w:val="000000"/>
                  <w:sz w:val="22"/>
                  <w:szCs w:val="22"/>
                </w:rPr>
                <w:t xml:space="preserve">Boli pri zadávaní zákazky dodržané princípy v zmysle § 10 ods. 2 ZVO? </w:t>
              </w:r>
            </w:ins>
            <w:ins w:id="1585"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378367C9"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7316B0D"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E4B42E"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E1161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36DCC4DD" w14:textId="77777777" w:rsidTr="007261E4">
        <w:trPr>
          <w:trHeight w:val="20"/>
        </w:trPr>
        <w:tc>
          <w:tcPr>
            <w:tcW w:w="582" w:type="dxa"/>
            <w:shd w:val="clear" w:color="auto" w:fill="auto"/>
            <w:noWrap/>
            <w:vAlign w:val="center"/>
            <w:hideMark/>
          </w:tcPr>
          <w:p w14:paraId="24A51CBC" w14:textId="77777777" w:rsidR="00C1211A" w:rsidRPr="007001F1" w:rsidRDefault="00C1211A"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D4C0EB1" w14:textId="2C00D962" w:rsidR="00C1211A" w:rsidRPr="007001F1" w:rsidRDefault="00C1211A" w:rsidP="009D2531">
            <w:pPr>
              <w:jc w:val="both"/>
              <w:rPr>
                <w:color w:val="000000"/>
                <w:sz w:val="22"/>
                <w:szCs w:val="22"/>
              </w:rPr>
            </w:pPr>
            <w:r w:rsidRPr="007001F1">
              <w:rPr>
                <w:color w:val="000000"/>
                <w:sz w:val="22"/>
                <w:szCs w:val="22"/>
              </w:rPr>
              <w:t>Bol zamestnanec vykonávajúci kontrolu oboznámený s rizikovými indikátormi</w:t>
            </w:r>
            <w:del w:id="1586" w:author="Kramár Róbert" w:date="2017-05-15T13:33:00Z">
              <w:r w:rsidRPr="007001F1" w:rsidDel="00A128DC">
                <w:rPr>
                  <w:color w:val="000000"/>
                  <w:sz w:val="22"/>
                  <w:szCs w:val="22"/>
                </w:rPr>
                <w:delText>, ktoré sú uvedené v Systéme riadenia EŠIF</w:delText>
              </w:r>
            </w:del>
            <w:ins w:id="1587" w:author="Kramár Róbert" w:date="2017-07-26T17:42:00Z">
              <w:r w:rsidR="001C6287">
                <w:rPr>
                  <w:color w:val="000000"/>
                  <w:sz w:val="22"/>
                  <w:szCs w:val="22"/>
                </w:rPr>
                <w:t xml:space="preserve"> </w:t>
              </w:r>
            </w:ins>
            <w:ins w:id="1588"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AE55BE" w:rsidRPr="007001F1">
              <w:t xml:space="preserve"> </w:t>
            </w:r>
            <w:r w:rsidR="00AE55BE" w:rsidRPr="007001F1">
              <w:rPr>
                <w:color w:val="000000"/>
                <w:sz w:val="22"/>
                <w:szCs w:val="22"/>
              </w:rPr>
              <w:t xml:space="preserve">Neboli identifikované rizikové indikátory, ktoré môžu iniciovať spoluprácu s PMÚ alebo </w:t>
            </w:r>
            <w:r w:rsidR="00AE55BE" w:rsidRPr="007001F1">
              <w:rPr>
                <w:color w:val="000000"/>
                <w:sz w:val="22"/>
                <w:szCs w:val="22"/>
              </w:rPr>
              <w:lastRenderedPageBreak/>
              <w:t>OČTK?</w:t>
            </w:r>
          </w:p>
        </w:tc>
        <w:tc>
          <w:tcPr>
            <w:tcW w:w="567" w:type="dxa"/>
            <w:shd w:val="clear" w:color="auto" w:fill="auto"/>
            <w:vAlign w:val="center"/>
            <w:hideMark/>
          </w:tcPr>
          <w:p w14:paraId="19DC978F"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EAF1B2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B13E3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ADCEA1" w14:textId="77777777" w:rsidR="00C1211A" w:rsidRPr="007001F1" w:rsidRDefault="00C1211A" w:rsidP="00C1211A">
            <w:pPr>
              <w:jc w:val="center"/>
              <w:rPr>
                <w:color w:val="000000"/>
                <w:sz w:val="22"/>
                <w:szCs w:val="22"/>
              </w:rPr>
            </w:pPr>
            <w:r w:rsidRPr="007001F1">
              <w:rPr>
                <w:color w:val="000000"/>
                <w:sz w:val="22"/>
                <w:szCs w:val="22"/>
              </w:rPr>
              <w:t> </w:t>
            </w:r>
          </w:p>
        </w:tc>
      </w:tr>
      <w:tr w:rsidR="009D2531" w:rsidRPr="007001F1" w14:paraId="3FF8D710" w14:textId="77777777" w:rsidTr="002B4A5C">
        <w:trPr>
          <w:trHeight w:val="302"/>
        </w:trPr>
        <w:tc>
          <w:tcPr>
            <w:tcW w:w="582" w:type="dxa"/>
            <w:vMerge w:val="restart"/>
            <w:shd w:val="clear" w:color="auto" w:fill="auto"/>
            <w:noWrap/>
            <w:vAlign w:val="center"/>
            <w:hideMark/>
          </w:tcPr>
          <w:p w14:paraId="4E792BF9" w14:textId="77777777" w:rsidR="009D2531" w:rsidRPr="007001F1" w:rsidRDefault="009D2531"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998D98F" w14:textId="726F36A6" w:rsidR="009D2531" w:rsidRPr="007001F1" w:rsidRDefault="009D2531" w:rsidP="009D2531">
            <w:pPr>
              <w:jc w:val="both"/>
              <w:rPr>
                <w:color w:val="000000"/>
                <w:sz w:val="22"/>
                <w:szCs w:val="22"/>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14:paraId="17DEFE38" w14:textId="77777777" w:rsidR="009D2531" w:rsidRPr="007001F1" w:rsidRDefault="009D2531"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CB77D1" w14:textId="77777777" w:rsidR="009D2531" w:rsidRPr="007001F1" w:rsidRDefault="009D2531"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8C08615" w14:textId="77777777" w:rsidR="009D2531" w:rsidRPr="007001F1" w:rsidRDefault="009D2531"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E4C8D2" w14:textId="77777777" w:rsidR="009D2531" w:rsidRPr="007001F1" w:rsidRDefault="009D2531" w:rsidP="00C1211A">
            <w:pPr>
              <w:jc w:val="center"/>
              <w:rPr>
                <w:color w:val="000000"/>
                <w:sz w:val="22"/>
                <w:szCs w:val="22"/>
              </w:rPr>
            </w:pPr>
            <w:r w:rsidRPr="007001F1">
              <w:rPr>
                <w:color w:val="000000"/>
                <w:sz w:val="22"/>
                <w:szCs w:val="22"/>
              </w:rPr>
              <w:t> </w:t>
            </w:r>
          </w:p>
        </w:tc>
      </w:tr>
      <w:tr w:rsidR="009D2531" w:rsidRPr="007001F1" w14:paraId="223168CE" w14:textId="77777777" w:rsidTr="007261E4">
        <w:trPr>
          <w:trHeight w:val="675"/>
        </w:trPr>
        <w:tc>
          <w:tcPr>
            <w:tcW w:w="582" w:type="dxa"/>
            <w:vMerge/>
            <w:shd w:val="clear" w:color="auto" w:fill="auto"/>
            <w:noWrap/>
            <w:vAlign w:val="center"/>
          </w:tcPr>
          <w:p w14:paraId="3183FE95"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2FCA5E64" w14:textId="7D77342E" w:rsidR="009D2531" w:rsidRPr="007001F1" w:rsidRDefault="009D2531" w:rsidP="009D2531">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0193E804" w14:textId="77777777" w:rsidR="009D2531" w:rsidRPr="007001F1" w:rsidRDefault="009D2531" w:rsidP="00C1211A">
            <w:pPr>
              <w:jc w:val="center"/>
              <w:rPr>
                <w:color w:val="000000"/>
                <w:sz w:val="22"/>
                <w:szCs w:val="22"/>
              </w:rPr>
            </w:pPr>
          </w:p>
        </w:tc>
        <w:tc>
          <w:tcPr>
            <w:tcW w:w="567" w:type="dxa"/>
            <w:shd w:val="clear" w:color="auto" w:fill="auto"/>
            <w:vAlign w:val="center"/>
          </w:tcPr>
          <w:p w14:paraId="22389215" w14:textId="77777777" w:rsidR="009D2531" w:rsidRPr="007001F1" w:rsidRDefault="009D2531" w:rsidP="00C1211A">
            <w:pPr>
              <w:jc w:val="center"/>
              <w:rPr>
                <w:color w:val="000000"/>
                <w:sz w:val="22"/>
                <w:szCs w:val="22"/>
              </w:rPr>
            </w:pPr>
          </w:p>
        </w:tc>
        <w:tc>
          <w:tcPr>
            <w:tcW w:w="776" w:type="dxa"/>
            <w:shd w:val="clear" w:color="auto" w:fill="auto"/>
            <w:vAlign w:val="center"/>
          </w:tcPr>
          <w:p w14:paraId="6F49050C" w14:textId="77777777" w:rsidR="009D2531" w:rsidRPr="007001F1" w:rsidRDefault="009D2531" w:rsidP="00C1211A">
            <w:pPr>
              <w:jc w:val="center"/>
              <w:rPr>
                <w:color w:val="000000"/>
                <w:sz w:val="22"/>
                <w:szCs w:val="22"/>
              </w:rPr>
            </w:pPr>
          </w:p>
        </w:tc>
        <w:tc>
          <w:tcPr>
            <w:tcW w:w="1775" w:type="dxa"/>
            <w:shd w:val="clear" w:color="auto" w:fill="auto"/>
            <w:vAlign w:val="center"/>
          </w:tcPr>
          <w:p w14:paraId="5F538565" w14:textId="77777777" w:rsidR="009D2531" w:rsidRPr="007001F1" w:rsidRDefault="009D2531" w:rsidP="00C1211A">
            <w:pPr>
              <w:jc w:val="center"/>
              <w:rPr>
                <w:color w:val="000000"/>
                <w:sz w:val="22"/>
                <w:szCs w:val="22"/>
              </w:rPr>
            </w:pPr>
          </w:p>
        </w:tc>
      </w:tr>
      <w:tr w:rsidR="009D2531" w:rsidRPr="007001F1" w14:paraId="1378E278" w14:textId="77777777" w:rsidTr="002B4A5C">
        <w:trPr>
          <w:trHeight w:val="182"/>
        </w:trPr>
        <w:tc>
          <w:tcPr>
            <w:tcW w:w="582" w:type="dxa"/>
            <w:vMerge/>
            <w:shd w:val="clear" w:color="auto" w:fill="auto"/>
            <w:noWrap/>
            <w:vAlign w:val="center"/>
          </w:tcPr>
          <w:p w14:paraId="5C8E7D01"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615E64DB" w14:textId="6E8382CA" w:rsidR="009D2531" w:rsidRPr="007001F1" w:rsidRDefault="009D2531" w:rsidP="002B4A5C">
            <w:pPr>
              <w:jc w:val="both"/>
              <w:rPr>
                <w:color w:val="000000"/>
                <w:sz w:val="22"/>
                <w:szCs w:val="22"/>
              </w:rPr>
            </w:pPr>
            <w:r w:rsidRPr="007001F1">
              <w:rPr>
                <w:color w:val="000000"/>
                <w:sz w:val="22"/>
                <w:szCs w:val="22"/>
              </w:rPr>
              <w:t>c) Je zmluva podpísaná oprávnenými osobami?</w:t>
            </w:r>
          </w:p>
        </w:tc>
        <w:tc>
          <w:tcPr>
            <w:tcW w:w="567" w:type="dxa"/>
            <w:shd w:val="clear" w:color="auto" w:fill="auto"/>
            <w:vAlign w:val="center"/>
          </w:tcPr>
          <w:p w14:paraId="7D50090F" w14:textId="77777777" w:rsidR="009D2531" w:rsidRPr="007001F1" w:rsidRDefault="009D2531" w:rsidP="00C1211A">
            <w:pPr>
              <w:jc w:val="center"/>
              <w:rPr>
                <w:color w:val="000000"/>
                <w:sz w:val="22"/>
                <w:szCs w:val="22"/>
              </w:rPr>
            </w:pPr>
          </w:p>
        </w:tc>
        <w:tc>
          <w:tcPr>
            <w:tcW w:w="567" w:type="dxa"/>
            <w:shd w:val="clear" w:color="auto" w:fill="auto"/>
            <w:vAlign w:val="center"/>
          </w:tcPr>
          <w:p w14:paraId="02788D0C" w14:textId="77777777" w:rsidR="009D2531" w:rsidRPr="007001F1" w:rsidRDefault="009D2531" w:rsidP="00C1211A">
            <w:pPr>
              <w:jc w:val="center"/>
              <w:rPr>
                <w:color w:val="000000"/>
                <w:sz w:val="22"/>
                <w:szCs w:val="22"/>
              </w:rPr>
            </w:pPr>
          </w:p>
        </w:tc>
        <w:tc>
          <w:tcPr>
            <w:tcW w:w="776" w:type="dxa"/>
            <w:shd w:val="clear" w:color="auto" w:fill="auto"/>
            <w:vAlign w:val="center"/>
          </w:tcPr>
          <w:p w14:paraId="65C7BDEE" w14:textId="77777777" w:rsidR="009D2531" w:rsidRPr="007001F1" w:rsidRDefault="009D2531" w:rsidP="00C1211A">
            <w:pPr>
              <w:jc w:val="center"/>
              <w:rPr>
                <w:color w:val="000000"/>
                <w:sz w:val="22"/>
                <w:szCs w:val="22"/>
              </w:rPr>
            </w:pPr>
          </w:p>
        </w:tc>
        <w:tc>
          <w:tcPr>
            <w:tcW w:w="1775" w:type="dxa"/>
            <w:shd w:val="clear" w:color="auto" w:fill="auto"/>
            <w:vAlign w:val="center"/>
          </w:tcPr>
          <w:p w14:paraId="3ACE329F" w14:textId="77777777" w:rsidR="009D2531" w:rsidRPr="007001F1" w:rsidRDefault="009D2531" w:rsidP="00C1211A">
            <w:pPr>
              <w:jc w:val="center"/>
              <w:rPr>
                <w:color w:val="000000"/>
                <w:sz w:val="22"/>
                <w:szCs w:val="22"/>
              </w:rPr>
            </w:pPr>
          </w:p>
        </w:tc>
      </w:tr>
      <w:tr w:rsidR="009D2531" w:rsidRPr="007001F1" w14:paraId="65C0082A" w14:textId="77777777" w:rsidTr="007261E4">
        <w:trPr>
          <w:trHeight w:val="337"/>
        </w:trPr>
        <w:tc>
          <w:tcPr>
            <w:tcW w:w="582" w:type="dxa"/>
            <w:vMerge/>
            <w:shd w:val="clear" w:color="auto" w:fill="auto"/>
            <w:noWrap/>
            <w:vAlign w:val="center"/>
          </w:tcPr>
          <w:p w14:paraId="3F5EC13E"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31283DEB" w14:textId="5F018FA4" w:rsidR="009D2531" w:rsidRPr="007001F1" w:rsidRDefault="009D2531" w:rsidP="009D2531">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6FDC2467" w14:textId="77777777" w:rsidR="009D2531" w:rsidRPr="007001F1" w:rsidRDefault="009D2531" w:rsidP="00C1211A">
            <w:pPr>
              <w:jc w:val="center"/>
              <w:rPr>
                <w:color w:val="000000"/>
                <w:sz w:val="22"/>
                <w:szCs w:val="22"/>
              </w:rPr>
            </w:pPr>
          </w:p>
        </w:tc>
        <w:tc>
          <w:tcPr>
            <w:tcW w:w="567" w:type="dxa"/>
            <w:shd w:val="clear" w:color="auto" w:fill="auto"/>
            <w:vAlign w:val="center"/>
          </w:tcPr>
          <w:p w14:paraId="6B6D80EC" w14:textId="77777777" w:rsidR="009D2531" w:rsidRPr="007001F1" w:rsidRDefault="009D2531" w:rsidP="00C1211A">
            <w:pPr>
              <w:jc w:val="center"/>
              <w:rPr>
                <w:color w:val="000000"/>
                <w:sz w:val="22"/>
                <w:szCs w:val="22"/>
              </w:rPr>
            </w:pPr>
          </w:p>
        </w:tc>
        <w:tc>
          <w:tcPr>
            <w:tcW w:w="776" w:type="dxa"/>
            <w:shd w:val="clear" w:color="auto" w:fill="auto"/>
            <w:vAlign w:val="center"/>
          </w:tcPr>
          <w:p w14:paraId="62F7C12A" w14:textId="77777777" w:rsidR="009D2531" w:rsidRPr="007001F1" w:rsidRDefault="009D2531" w:rsidP="00C1211A">
            <w:pPr>
              <w:jc w:val="center"/>
              <w:rPr>
                <w:color w:val="000000"/>
                <w:sz w:val="22"/>
                <w:szCs w:val="22"/>
              </w:rPr>
            </w:pPr>
          </w:p>
        </w:tc>
        <w:tc>
          <w:tcPr>
            <w:tcW w:w="1775" w:type="dxa"/>
            <w:shd w:val="clear" w:color="auto" w:fill="auto"/>
            <w:vAlign w:val="center"/>
          </w:tcPr>
          <w:p w14:paraId="55BA4398" w14:textId="77777777" w:rsidR="009D2531" w:rsidRPr="007001F1" w:rsidRDefault="009D2531" w:rsidP="00C1211A">
            <w:pPr>
              <w:jc w:val="center"/>
              <w:rPr>
                <w:color w:val="000000"/>
                <w:sz w:val="22"/>
                <w:szCs w:val="22"/>
              </w:rPr>
            </w:pPr>
          </w:p>
        </w:tc>
      </w:tr>
      <w:tr w:rsidR="00C1211A" w:rsidRPr="007001F1" w14:paraId="0F64C12E" w14:textId="77777777" w:rsidTr="007261E4">
        <w:trPr>
          <w:trHeight w:val="20"/>
        </w:trPr>
        <w:tc>
          <w:tcPr>
            <w:tcW w:w="582" w:type="dxa"/>
            <w:shd w:val="clear" w:color="auto" w:fill="auto"/>
            <w:noWrap/>
            <w:vAlign w:val="center"/>
            <w:hideMark/>
          </w:tcPr>
          <w:p w14:paraId="485F522F" w14:textId="77777777" w:rsidR="00C1211A" w:rsidRPr="007001F1" w:rsidRDefault="00C1211A"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BE0B8F5" w14:textId="77777777" w:rsidR="00C1211A" w:rsidRPr="007001F1" w:rsidRDefault="00C1211A" w:rsidP="009D2531">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724475A"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5D211F3"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07715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93FD2E"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A6F12C6" w14:textId="77777777" w:rsidTr="007261E4">
        <w:trPr>
          <w:trHeight w:val="20"/>
        </w:trPr>
        <w:tc>
          <w:tcPr>
            <w:tcW w:w="582" w:type="dxa"/>
            <w:shd w:val="clear" w:color="auto" w:fill="auto"/>
            <w:noWrap/>
            <w:vAlign w:val="center"/>
            <w:hideMark/>
          </w:tcPr>
          <w:p w14:paraId="2753B1BE" w14:textId="77777777" w:rsidR="00C1211A" w:rsidRPr="007001F1" w:rsidRDefault="00C1211A"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0D68A0F" w14:textId="77777777" w:rsidR="00C1211A" w:rsidRPr="007001F1" w:rsidRDefault="00C1211A" w:rsidP="009D2531">
            <w:pPr>
              <w:jc w:val="both"/>
              <w:rPr>
                <w:color w:val="000000"/>
                <w:sz w:val="22"/>
                <w:szCs w:val="22"/>
              </w:rPr>
            </w:pPr>
            <w:r w:rsidRPr="007001F1">
              <w:rPr>
                <w:color w:val="000000"/>
                <w:sz w:val="22"/>
                <w:szCs w:val="22"/>
              </w:rPr>
              <w:t>Je zmluva uzavretá v súlade s výsledkom rokovaní s uchádzačmi?</w:t>
            </w:r>
          </w:p>
        </w:tc>
        <w:tc>
          <w:tcPr>
            <w:tcW w:w="567" w:type="dxa"/>
            <w:shd w:val="clear" w:color="auto" w:fill="auto"/>
            <w:vAlign w:val="center"/>
            <w:hideMark/>
          </w:tcPr>
          <w:p w14:paraId="517B3897"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36DC3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AAD7E9"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29ECD3" w14:textId="77777777" w:rsidR="00C1211A" w:rsidRPr="007001F1" w:rsidRDefault="00C1211A" w:rsidP="00C1211A">
            <w:pPr>
              <w:jc w:val="center"/>
              <w:rPr>
                <w:color w:val="000000"/>
                <w:sz w:val="22"/>
                <w:szCs w:val="22"/>
              </w:rPr>
            </w:pPr>
            <w:r w:rsidRPr="007001F1">
              <w:rPr>
                <w:color w:val="000000"/>
                <w:sz w:val="22"/>
                <w:szCs w:val="22"/>
              </w:rPr>
              <w:t> </w:t>
            </w:r>
          </w:p>
        </w:tc>
      </w:tr>
      <w:tr w:rsidR="00B57220" w:rsidRPr="007001F1" w14:paraId="5C203163" w14:textId="77777777" w:rsidTr="002B4A5C">
        <w:trPr>
          <w:trHeight w:val="408"/>
        </w:trPr>
        <w:tc>
          <w:tcPr>
            <w:tcW w:w="582" w:type="dxa"/>
            <w:vMerge w:val="restart"/>
            <w:shd w:val="clear" w:color="auto" w:fill="auto"/>
            <w:noWrap/>
            <w:vAlign w:val="center"/>
          </w:tcPr>
          <w:p w14:paraId="45B7135B" w14:textId="4FFC089D" w:rsidR="00B57220" w:rsidRPr="007001F1" w:rsidRDefault="00B57220"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1B6E6373" w14:textId="25BEBA4C" w:rsidR="00B57220" w:rsidRPr="007001F1" w:rsidRDefault="00B57220" w:rsidP="009D2531">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74EA0100" w14:textId="77777777" w:rsidR="00B57220" w:rsidRPr="007001F1" w:rsidRDefault="00B57220" w:rsidP="00C1211A">
            <w:pPr>
              <w:jc w:val="center"/>
              <w:rPr>
                <w:color w:val="000000"/>
                <w:sz w:val="22"/>
                <w:szCs w:val="22"/>
              </w:rPr>
            </w:pPr>
          </w:p>
        </w:tc>
        <w:tc>
          <w:tcPr>
            <w:tcW w:w="567" w:type="dxa"/>
            <w:shd w:val="clear" w:color="auto" w:fill="auto"/>
            <w:vAlign w:val="center"/>
          </w:tcPr>
          <w:p w14:paraId="50354F1D" w14:textId="77777777" w:rsidR="00B57220" w:rsidRPr="007001F1" w:rsidRDefault="00B57220" w:rsidP="00C1211A">
            <w:pPr>
              <w:jc w:val="center"/>
              <w:rPr>
                <w:color w:val="000000"/>
                <w:sz w:val="22"/>
                <w:szCs w:val="22"/>
              </w:rPr>
            </w:pPr>
          </w:p>
        </w:tc>
        <w:tc>
          <w:tcPr>
            <w:tcW w:w="776" w:type="dxa"/>
            <w:shd w:val="clear" w:color="auto" w:fill="auto"/>
            <w:vAlign w:val="center"/>
          </w:tcPr>
          <w:p w14:paraId="2828FDF4" w14:textId="77777777" w:rsidR="00B57220" w:rsidRPr="007001F1" w:rsidRDefault="00B57220" w:rsidP="00C1211A">
            <w:pPr>
              <w:jc w:val="center"/>
              <w:rPr>
                <w:color w:val="000000"/>
                <w:sz w:val="22"/>
                <w:szCs w:val="22"/>
              </w:rPr>
            </w:pPr>
          </w:p>
        </w:tc>
        <w:tc>
          <w:tcPr>
            <w:tcW w:w="1775" w:type="dxa"/>
            <w:shd w:val="clear" w:color="auto" w:fill="auto"/>
            <w:vAlign w:val="center"/>
          </w:tcPr>
          <w:p w14:paraId="47A33B21" w14:textId="77777777" w:rsidR="00B57220" w:rsidRPr="007001F1" w:rsidRDefault="00B57220" w:rsidP="00C1211A">
            <w:pPr>
              <w:jc w:val="center"/>
              <w:rPr>
                <w:color w:val="000000"/>
                <w:sz w:val="22"/>
                <w:szCs w:val="22"/>
              </w:rPr>
            </w:pPr>
          </w:p>
        </w:tc>
      </w:tr>
      <w:tr w:rsidR="00B57220" w:rsidRPr="007001F1" w14:paraId="4EC932FD" w14:textId="77777777" w:rsidTr="007261E4">
        <w:trPr>
          <w:trHeight w:val="675"/>
        </w:trPr>
        <w:tc>
          <w:tcPr>
            <w:tcW w:w="582" w:type="dxa"/>
            <w:vMerge/>
            <w:shd w:val="clear" w:color="auto" w:fill="auto"/>
            <w:noWrap/>
            <w:vAlign w:val="center"/>
          </w:tcPr>
          <w:p w14:paraId="6CEA0C4F"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69E73718" w14:textId="0DAC4AD0" w:rsidR="00B57220" w:rsidRPr="007001F1" w:rsidRDefault="00B57220" w:rsidP="009D2531">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6639926C" w14:textId="77777777" w:rsidR="00B57220" w:rsidRPr="007001F1" w:rsidRDefault="00B57220" w:rsidP="00C1211A">
            <w:pPr>
              <w:jc w:val="center"/>
              <w:rPr>
                <w:color w:val="000000"/>
                <w:sz w:val="22"/>
                <w:szCs w:val="22"/>
              </w:rPr>
            </w:pPr>
          </w:p>
        </w:tc>
        <w:tc>
          <w:tcPr>
            <w:tcW w:w="567" w:type="dxa"/>
            <w:shd w:val="clear" w:color="auto" w:fill="auto"/>
            <w:vAlign w:val="center"/>
          </w:tcPr>
          <w:p w14:paraId="49B318FE" w14:textId="77777777" w:rsidR="00B57220" w:rsidRPr="007001F1" w:rsidRDefault="00B57220" w:rsidP="00C1211A">
            <w:pPr>
              <w:jc w:val="center"/>
              <w:rPr>
                <w:color w:val="000000"/>
                <w:sz w:val="22"/>
                <w:szCs w:val="22"/>
              </w:rPr>
            </w:pPr>
          </w:p>
        </w:tc>
        <w:tc>
          <w:tcPr>
            <w:tcW w:w="776" w:type="dxa"/>
            <w:shd w:val="clear" w:color="auto" w:fill="auto"/>
            <w:vAlign w:val="center"/>
          </w:tcPr>
          <w:p w14:paraId="76D2A75B" w14:textId="77777777" w:rsidR="00B57220" w:rsidRPr="007001F1" w:rsidRDefault="00B57220" w:rsidP="00C1211A">
            <w:pPr>
              <w:jc w:val="center"/>
              <w:rPr>
                <w:color w:val="000000"/>
                <w:sz w:val="22"/>
                <w:szCs w:val="22"/>
              </w:rPr>
            </w:pPr>
          </w:p>
        </w:tc>
        <w:tc>
          <w:tcPr>
            <w:tcW w:w="1775" w:type="dxa"/>
            <w:shd w:val="clear" w:color="auto" w:fill="auto"/>
            <w:vAlign w:val="center"/>
          </w:tcPr>
          <w:p w14:paraId="0A6B3B28" w14:textId="77777777" w:rsidR="00B57220" w:rsidRPr="007001F1" w:rsidRDefault="00B57220" w:rsidP="00C1211A">
            <w:pPr>
              <w:jc w:val="center"/>
              <w:rPr>
                <w:color w:val="000000"/>
                <w:sz w:val="22"/>
                <w:szCs w:val="22"/>
              </w:rPr>
            </w:pPr>
          </w:p>
        </w:tc>
      </w:tr>
      <w:tr w:rsidR="00B57220" w:rsidRPr="007001F1" w14:paraId="13519E1E" w14:textId="77777777" w:rsidTr="007261E4">
        <w:trPr>
          <w:trHeight w:val="675"/>
        </w:trPr>
        <w:tc>
          <w:tcPr>
            <w:tcW w:w="582" w:type="dxa"/>
            <w:vMerge/>
            <w:shd w:val="clear" w:color="auto" w:fill="auto"/>
            <w:noWrap/>
            <w:vAlign w:val="center"/>
          </w:tcPr>
          <w:p w14:paraId="17B5FC5D"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3B9F3734" w14:textId="07195B80" w:rsidR="00B57220" w:rsidRPr="007001F1" w:rsidRDefault="00B57220" w:rsidP="009D2531">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615A14D" w14:textId="77777777" w:rsidR="00B57220" w:rsidRPr="007001F1" w:rsidRDefault="00B57220" w:rsidP="00C1211A">
            <w:pPr>
              <w:jc w:val="center"/>
              <w:rPr>
                <w:color w:val="000000"/>
                <w:sz w:val="22"/>
                <w:szCs w:val="22"/>
              </w:rPr>
            </w:pPr>
          </w:p>
        </w:tc>
        <w:tc>
          <w:tcPr>
            <w:tcW w:w="567" w:type="dxa"/>
            <w:shd w:val="clear" w:color="auto" w:fill="auto"/>
            <w:vAlign w:val="center"/>
          </w:tcPr>
          <w:p w14:paraId="66D9F7E3" w14:textId="77777777" w:rsidR="00B57220" w:rsidRPr="007001F1" w:rsidRDefault="00B57220" w:rsidP="00C1211A">
            <w:pPr>
              <w:jc w:val="center"/>
              <w:rPr>
                <w:color w:val="000000"/>
                <w:sz w:val="22"/>
                <w:szCs w:val="22"/>
              </w:rPr>
            </w:pPr>
          </w:p>
        </w:tc>
        <w:tc>
          <w:tcPr>
            <w:tcW w:w="776" w:type="dxa"/>
            <w:shd w:val="clear" w:color="auto" w:fill="auto"/>
            <w:vAlign w:val="center"/>
          </w:tcPr>
          <w:p w14:paraId="5307B567" w14:textId="77777777" w:rsidR="00B57220" w:rsidRPr="007001F1" w:rsidRDefault="00B57220" w:rsidP="00C1211A">
            <w:pPr>
              <w:jc w:val="center"/>
              <w:rPr>
                <w:color w:val="000000"/>
                <w:sz w:val="22"/>
                <w:szCs w:val="22"/>
              </w:rPr>
            </w:pPr>
          </w:p>
        </w:tc>
        <w:tc>
          <w:tcPr>
            <w:tcW w:w="1775" w:type="dxa"/>
            <w:shd w:val="clear" w:color="auto" w:fill="auto"/>
            <w:vAlign w:val="center"/>
          </w:tcPr>
          <w:p w14:paraId="69C70682" w14:textId="77777777" w:rsidR="00B57220" w:rsidRPr="007001F1" w:rsidRDefault="00B57220" w:rsidP="00C1211A">
            <w:pPr>
              <w:jc w:val="center"/>
              <w:rPr>
                <w:color w:val="000000"/>
                <w:sz w:val="22"/>
                <w:szCs w:val="22"/>
              </w:rPr>
            </w:pPr>
          </w:p>
        </w:tc>
      </w:tr>
      <w:tr w:rsidR="00C1211A" w:rsidRPr="007001F1" w14:paraId="41B46658" w14:textId="77777777" w:rsidTr="007261E4">
        <w:trPr>
          <w:trHeight w:val="20"/>
        </w:trPr>
        <w:tc>
          <w:tcPr>
            <w:tcW w:w="582" w:type="dxa"/>
            <w:shd w:val="clear" w:color="auto" w:fill="auto"/>
            <w:noWrap/>
            <w:vAlign w:val="center"/>
            <w:hideMark/>
          </w:tcPr>
          <w:p w14:paraId="223011A5" w14:textId="4D8820C6" w:rsidR="00C1211A" w:rsidRPr="007001F1" w:rsidRDefault="00AE55BE"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921A702" w14:textId="77777777" w:rsidR="00C1211A" w:rsidRPr="007001F1" w:rsidRDefault="00C1211A" w:rsidP="009D2531">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B10B6D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42478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BE79C1"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E51C30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7F2C31E" w14:textId="77777777" w:rsidTr="007261E4">
        <w:trPr>
          <w:trHeight w:val="300"/>
        </w:trPr>
        <w:tc>
          <w:tcPr>
            <w:tcW w:w="9087" w:type="dxa"/>
            <w:gridSpan w:val="7"/>
            <w:shd w:val="clear" w:color="auto" w:fill="auto"/>
            <w:noWrap/>
            <w:vAlign w:val="center"/>
          </w:tcPr>
          <w:p w14:paraId="40C726A5" w14:textId="77777777" w:rsidR="00C1211A" w:rsidRPr="007001F1" w:rsidRDefault="00C1211A" w:rsidP="00C1211A">
            <w:pPr>
              <w:jc w:val="both"/>
              <w:rPr>
                <w:b/>
                <w:sz w:val="20"/>
                <w:szCs w:val="20"/>
              </w:rPr>
            </w:pPr>
            <w:r w:rsidRPr="007001F1">
              <w:rPr>
                <w:b/>
                <w:sz w:val="20"/>
                <w:szCs w:val="20"/>
              </w:rPr>
              <w:t>VYJADRENIE</w:t>
            </w:r>
          </w:p>
          <w:p w14:paraId="33225844" w14:textId="77777777" w:rsidR="00C1211A" w:rsidRPr="007001F1" w:rsidRDefault="00C1211A" w:rsidP="00C1211A">
            <w:pPr>
              <w:jc w:val="both"/>
              <w:rPr>
                <w:sz w:val="20"/>
                <w:szCs w:val="20"/>
              </w:rPr>
            </w:pPr>
          </w:p>
          <w:p w14:paraId="47A0F7C1" w14:textId="77777777" w:rsidR="00C1211A" w:rsidRPr="007001F1" w:rsidRDefault="00C1211A" w:rsidP="00C1211A">
            <w:r w:rsidRPr="007001F1">
              <w:rPr>
                <w:sz w:val="20"/>
                <w:szCs w:val="20"/>
              </w:rPr>
              <w:t xml:space="preserve">Na základe overených skutočností potvrdzujem, že  </w:t>
            </w:r>
            <w:sdt>
              <w:sdtPr>
                <w:rPr>
                  <w:sz w:val="20"/>
                  <w:szCs w:val="20"/>
                </w:rPr>
                <w:id w:val="-1346634152"/>
                <w:placeholder>
                  <w:docPart w:val="B8F9EE08D3184F8483305F1C7312F7B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054D72CB" w14:textId="77777777" w:rsidR="00C1211A" w:rsidRPr="007001F1" w:rsidRDefault="00C1211A" w:rsidP="00C1211A">
            <w:pPr>
              <w:rPr>
                <w:sz w:val="20"/>
                <w:szCs w:val="20"/>
              </w:rPr>
            </w:pPr>
          </w:p>
          <w:p w14:paraId="07399AC2" w14:textId="77777777" w:rsidR="00C1211A" w:rsidRPr="007001F1" w:rsidRDefault="00C1211A" w:rsidP="00C1211A">
            <w:pPr>
              <w:rPr>
                <w:b/>
                <w:bCs/>
                <w:color w:val="000000"/>
                <w:sz w:val="22"/>
                <w:szCs w:val="22"/>
              </w:rPr>
            </w:pPr>
          </w:p>
        </w:tc>
      </w:tr>
      <w:tr w:rsidR="00C1211A" w:rsidRPr="007001F1" w14:paraId="57282194" w14:textId="77777777" w:rsidTr="007261E4">
        <w:trPr>
          <w:trHeight w:val="300"/>
        </w:trPr>
        <w:tc>
          <w:tcPr>
            <w:tcW w:w="3559" w:type="dxa"/>
            <w:gridSpan w:val="2"/>
            <w:shd w:val="clear" w:color="auto" w:fill="auto"/>
            <w:vAlign w:val="center"/>
            <w:hideMark/>
          </w:tcPr>
          <w:p w14:paraId="47342A0B"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46"/>
            </w:r>
            <w:r w:rsidRPr="007001F1">
              <w:rPr>
                <w:b/>
                <w:bCs/>
                <w:sz w:val="22"/>
                <w:szCs w:val="22"/>
              </w:rPr>
              <w:t>:</w:t>
            </w:r>
          </w:p>
        </w:tc>
        <w:tc>
          <w:tcPr>
            <w:tcW w:w="5528" w:type="dxa"/>
            <w:gridSpan w:val="5"/>
            <w:shd w:val="clear" w:color="auto" w:fill="auto"/>
            <w:vAlign w:val="center"/>
            <w:hideMark/>
          </w:tcPr>
          <w:p w14:paraId="373DC12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CD51617" w14:textId="77777777" w:rsidTr="007261E4">
        <w:trPr>
          <w:trHeight w:val="300"/>
        </w:trPr>
        <w:tc>
          <w:tcPr>
            <w:tcW w:w="3559" w:type="dxa"/>
            <w:gridSpan w:val="2"/>
            <w:shd w:val="clear" w:color="auto" w:fill="auto"/>
            <w:vAlign w:val="center"/>
            <w:hideMark/>
          </w:tcPr>
          <w:p w14:paraId="399D02E2" w14:textId="77777777" w:rsidR="00C1211A" w:rsidRPr="007001F1" w:rsidRDefault="00C1211A"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578462F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E4509A6" w14:textId="77777777" w:rsidTr="007261E4">
        <w:trPr>
          <w:trHeight w:val="300"/>
        </w:trPr>
        <w:tc>
          <w:tcPr>
            <w:tcW w:w="3559" w:type="dxa"/>
            <w:gridSpan w:val="2"/>
            <w:shd w:val="clear" w:color="000000" w:fill="FFFFFF"/>
            <w:vAlign w:val="center"/>
            <w:hideMark/>
          </w:tcPr>
          <w:p w14:paraId="65BD35F6"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26CC14C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A54DA09" w14:textId="77777777" w:rsidTr="007261E4">
        <w:trPr>
          <w:trHeight w:val="300"/>
        </w:trPr>
        <w:tc>
          <w:tcPr>
            <w:tcW w:w="9087" w:type="dxa"/>
            <w:gridSpan w:val="7"/>
            <w:shd w:val="clear" w:color="auto" w:fill="auto"/>
            <w:noWrap/>
            <w:vAlign w:val="bottom"/>
            <w:hideMark/>
          </w:tcPr>
          <w:p w14:paraId="399027D5"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136CF0AE" w14:textId="77777777" w:rsidTr="007261E4">
        <w:trPr>
          <w:trHeight w:val="300"/>
        </w:trPr>
        <w:tc>
          <w:tcPr>
            <w:tcW w:w="3559" w:type="dxa"/>
            <w:gridSpan w:val="2"/>
            <w:shd w:val="clear" w:color="000000" w:fill="FFFFFF"/>
            <w:vAlign w:val="center"/>
            <w:hideMark/>
          </w:tcPr>
          <w:p w14:paraId="543D8C4C"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47"/>
            </w:r>
            <w:r w:rsidRPr="007001F1">
              <w:rPr>
                <w:b/>
                <w:bCs/>
                <w:sz w:val="22"/>
                <w:szCs w:val="22"/>
              </w:rPr>
              <w:t>:</w:t>
            </w:r>
          </w:p>
        </w:tc>
        <w:tc>
          <w:tcPr>
            <w:tcW w:w="5528" w:type="dxa"/>
            <w:gridSpan w:val="5"/>
            <w:shd w:val="clear" w:color="auto" w:fill="auto"/>
            <w:vAlign w:val="center"/>
            <w:hideMark/>
          </w:tcPr>
          <w:p w14:paraId="583C113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E65CFFF" w14:textId="77777777" w:rsidTr="007261E4">
        <w:trPr>
          <w:trHeight w:val="300"/>
        </w:trPr>
        <w:tc>
          <w:tcPr>
            <w:tcW w:w="3559" w:type="dxa"/>
            <w:gridSpan w:val="2"/>
            <w:shd w:val="clear" w:color="000000" w:fill="FFFFFF"/>
            <w:vAlign w:val="center"/>
            <w:hideMark/>
          </w:tcPr>
          <w:p w14:paraId="5559EF31" w14:textId="77777777" w:rsidR="00C1211A" w:rsidRPr="007001F1" w:rsidRDefault="00C1211A"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63A1C8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4C2DD30" w14:textId="77777777" w:rsidTr="007261E4">
        <w:trPr>
          <w:trHeight w:val="300"/>
        </w:trPr>
        <w:tc>
          <w:tcPr>
            <w:tcW w:w="3559" w:type="dxa"/>
            <w:gridSpan w:val="2"/>
            <w:shd w:val="clear" w:color="000000" w:fill="FFFFFF"/>
            <w:vAlign w:val="center"/>
            <w:hideMark/>
          </w:tcPr>
          <w:p w14:paraId="12E938D7"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1836435C" w14:textId="77777777" w:rsidR="00C1211A" w:rsidRPr="007001F1" w:rsidRDefault="00C1211A" w:rsidP="00C1211A">
            <w:pPr>
              <w:rPr>
                <w:color w:val="000000"/>
                <w:sz w:val="22"/>
                <w:szCs w:val="22"/>
              </w:rPr>
            </w:pPr>
            <w:r w:rsidRPr="007001F1">
              <w:rPr>
                <w:color w:val="000000"/>
                <w:sz w:val="22"/>
                <w:szCs w:val="22"/>
              </w:rPr>
              <w:t> </w:t>
            </w:r>
          </w:p>
        </w:tc>
      </w:tr>
    </w:tbl>
    <w:p w14:paraId="0B1941B9" w14:textId="189D0D36" w:rsidR="00C1211A" w:rsidRPr="007001F1" w:rsidRDefault="00C1211A"/>
    <w:p w14:paraId="5C108C8F" w14:textId="77777777"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235E6A60" w14:textId="77777777" w:rsidTr="007261E4">
        <w:trPr>
          <w:trHeight w:val="645"/>
        </w:trPr>
        <w:tc>
          <w:tcPr>
            <w:tcW w:w="9087" w:type="dxa"/>
            <w:gridSpan w:val="7"/>
            <w:shd w:val="clear" w:color="000000" w:fill="60497A"/>
            <w:vAlign w:val="center"/>
            <w:hideMark/>
          </w:tcPr>
          <w:p w14:paraId="43B21F0F" w14:textId="77777777"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1589" w:name="KZ_24"/>
            <w:r w:rsidRPr="007001F1">
              <w:rPr>
                <w:b/>
                <w:bCs/>
                <w:color w:val="FFFFFF"/>
              </w:rPr>
              <w:t>Nadlimitná zákazka - rokovacie konanie so zverejnením - štandardná ex-post kontrola</w:t>
            </w:r>
            <w:bookmarkEnd w:id="1589"/>
          </w:p>
        </w:tc>
      </w:tr>
      <w:tr w:rsidR="00C1211A" w:rsidRPr="007001F1" w14:paraId="0DF9686C" w14:textId="77777777" w:rsidTr="007261E4">
        <w:trPr>
          <w:trHeight w:val="330"/>
        </w:trPr>
        <w:tc>
          <w:tcPr>
            <w:tcW w:w="9087" w:type="dxa"/>
            <w:gridSpan w:val="7"/>
            <w:shd w:val="clear" w:color="auto" w:fill="auto"/>
            <w:vAlign w:val="center"/>
            <w:hideMark/>
          </w:tcPr>
          <w:p w14:paraId="7823BC3D" w14:textId="77777777" w:rsidR="00C1211A" w:rsidRPr="007001F1" w:rsidRDefault="00C1211A" w:rsidP="00C1211A">
            <w:pPr>
              <w:jc w:val="center"/>
              <w:rPr>
                <w:b/>
                <w:bCs/>
                <w:color w:val="000000"/>
                <w:sz w:val="22"/>
                <w:szCs w:val="22"/>
              </w:rPr>
            </w:pPr>
            <w:r w:rsidRPr="007001F1">
              <w:rPr>
                <w:b/>
                <w:bCs/>
                <w:color w:val="000000"/>
                <w:sz w:val="22"/>
                <w:szCs w:val="22"/>
              </w:rPr>
              <w:t>Identifikácia programu</w:t>
            </w:r>
          </w:p>
        </w:tc>
      </w:tr>
      <w:tr w:rsidR="00C1211A" w:rsidRPr="007001F1" w14:paraId="052949D1" w14:textId="77777777" w:rsidTr="007261E4">
        <w:trPr>
          <w:trHeight w:val="300"/>
        </w:trPr>
        <w:tc>
          <w:tcPr>
            <w:tcW w:w="3559" w:type="dxa"/>
            <w:gridSpan w:val="2"/>
            <w:shd w:val="clear" w:color="auto" w:fill="auto"/>
            <w:vAlign w:val="center"/>
            <w:hideMark/>
          </w:tcPr>
          <w:p w14:paraId="3427BF3E" w14:textId="77777777" w:rsidR="00C1211A" w:rsidRPr="007001F1" w:rsidRDefault="00C1211A"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3E0765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0E0ADC0" w14:textId="77777777" w:rsidTr="007261E4">
        <w:trPr>
          <w:trHeight w:val="660"/>
        </w:trPr>
        <w:tc>
          <w:tcPr>
            <w:tcW w:w="3559" w:type="dxa"/>
            <w:gridSpan w:val="2"/>
            <w:shd w:val="clear" w:color="auto" w:fill="auto"/>
            <w:vAlign w:val="center"/>
            <w:hideMark/>
          </w:tcPr>
          <w:p w14:paraId="1C0198CA" w14:textId="75F3DB2E" w:rsidR="00C1211A" w:rsidRPr="007001F1" w:rsidRDefault="00C1211A" w:rsidP="00C1211A">
            <w:pPr>
              <w:rPr>
                <w:color w:val="000000"/>
                <w:sz w:val="22"/>
                <w:szCs w:val="22"/>
              </w:rPr>
            </w:pPr>
            <w:r w:rsidRPr="007001F1">
              <w:rPr>
                <w:color w:val="000000"/>
                <w:sz w:val="22"/>
                <w:szCs w:val="22"/>
              </w:rPr>
              <w:t xml:space="preserve">Názov </w:t>
            </w:r>
            <w:ins w:id="1590" w:author="Kramár Róbert" w:date="2018-04-27T15:12: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044F4A4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D4744A3" w14:textId="77777777" w:rsidTr="007261E4">
        <w:trPr>
          <w:trHeight w:val="330"/>
        </w:trPr>
        <w:tc>
          <w:tcPr>
            <w:tcW w:w="9087" w:type="dxa"/>
            <w:gridSpan w:val="7"/>
            <w:shd w:val="clear" w:color="auto" w:fill="auto"/>
            <w:vAlign w:val="center"/>
            <w:hideMark/>
          </w:tcPr>
          <w:p w14:paraId="76768E8A" w14:textId="77777777" w:rsidR="00C1211A" w:rsidRPr="007001F1" w:rsidRDefault="00C1211A" w:rsidP="00C1211A">
            <w:pPr>
              <w:jc w:val="center"/>
              <w:rPr>
                <w:b/>
                <w:bCs/>
                <w:color w:val="000000"/>
                <w:sz w:val="22"/>
                <w:szCs w:val="22"/>
              </w:rPr>
            </w:pPr>
            <w:r w:rsidRPr="007001F1">
              <w:rPr>
                <w:b/>
                <w:bCs/>
                <w:color w:val="000000"/>
                <w:sz w:val="22"/>
                <w:szCs w:val="22"/>
              </w:rPr>
              <w:t>Identifikácia projektu a prijímateľa</w:t>
            </w:r>
          </w:p>
        </w:tc>
      </w:tr>
      <w:tr w:rsidR="00C1211A" w:rsidRPr="007001F1" w14:paraId="0C4E6C23" w14:textId="77777777" w:rsidTr="007261E4">
        <w:trPr>
          <w:trHeight w:val="330"/>
        </w:trPr>
        <w:tc>
          <w:tcPr>
            <w:tcW w:w="3559" w:type="dxa"/>
            <w:gridSpan w:val="2"/>
            <w:shd w:val="clear" w:color="auto" w:fill="auto"/>
            <w:vAlign w:val="center"/>
            <w:hideMark/>
          </w:tcPr>
          <w:p w14:paraId="7220E878" w14:textId="7CBA55D4" w:rsidR="00C1211A" w:rsidRPr="007001F1" w:rsidRDefault="00C1211A"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38339D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194E277" w14:textId="77777777" w:rsidTr="007261E4">
        <w:trPr>
          <w:trHeight w:val="300"/>
        </w:trPr>
        <w:tc>
          <w:tcPr>
            <w:tcW w:w="3559" w:type="dxa"/>
            <w:gridSpan w:val="2"/>
            <w:shd w:val="clear" w:color="auto" w:fill="auto"/>
            <w:vAlign w:val="center"/>
            <w:hideMark/>
          </w:tcPr>
          <w:p w14:paraId="37972068" w14:textId="77777777" w:rsidR="00C1211A" w:rsidRPr="007001F1" w:rsidRDefault="00C1211A"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BC2F74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70B9D96" w14:textId="77777777" w:rsidTr="007261E4">
        <w:trPr>
          <w:trHeight w:val="300"/>
        </w:trPr>
        <w:tc>
          <w:tcPr>
            <w:tcW w:w="3559" w:type="dxa"/>
            <w:gridSpan w:val="2"/>
            <w:shd w:val="clear" w:color="auto" w:fill="auto"/>
            <w:vAlign w:val="center"/>
            <w:hideMark/>
          </w:tcPr>
          <w:p w14:paraId="07C0C540" w14:textId="77777777" w:rsidR="00C1211A" w:rsidRPr="007001F1" w:rsidRDefault="00C1211A"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95BEFC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E5BFE70" w14:textId="77777777" w:rsidTr="007261E4">
        <w:trPr>
          <w:trHeight w:val="300"/>
        </w:trPr>
        <w:tc>
          <w:tcPr>
            <w:tcW w:w="3559" w:type="dxa"/>
            <w:gridSpan w:val="2"/>
            <w:shd w:val="clear" w:color="auto" w:fill="auto"/>
            <w:vAlign w:val="center"/>
            <w:hideMark/>
          </w:tcPr>
          <w:p w14:paraId="03A93E9D" w14:textId="77777777" w:rsidR="00C1211A" w:rsidRPr="007001F1" w:rsidRDefault="00C1211A"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ED3CC9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1ADC6F4" w14:textId="77777777" w:rsidTr="007261E4">
        <w:trPr>
          <w:trHeight w:val="330"/>
        </w:trPr>
        <w:tc>
          <w:tcPr>
            <w:tcW w:w="9087" w:type="dxa"/>
            <w:gridSpan w:val="7"/>
            <w:shd w:val="clear" w:color="auto" w:fill="auto"/>
            <w:vAlign w:val="center"/>
            <w:hideMark/>
          </w:tcPr>
          <w:p w14:paraId="5A3D0320" w14:textId="77777777" w:rsidR="00C1211A" w:rsidRPr="007001F1" w:rsidRDefault="00C1211A" w:rsidP="00C1211A">
            <w:pPr>
              <w:jc w:val="center"/>
              <w:rPr>
                <w:b/>
                <w:bCs/>
                <w:color w:val="000000"/>
                <w:sz w:val="22"/>
                <w:szCs w:val="22"/>
              </w:rPr>
            </w:pPr>
            <w:r w:rsidRPr="007001F1">
              <w:rPr>
                <w:b/>
                <w:bCs/>
                <w:color w:val="000000"/>
                <w:sz w:val="22"/>
                <w:szCs w:val="22"/>
              </w:rPr>
              <w:t>Identifikácia zákazky</w:t>
            </w:r>
          </w:p>
        </w:tc>
      </w:tr>
      <w:tr w:rsidR="00C1211A" w:rsidRPr="007001F1" w14:paraId="01A57E0F" w14:textId="77777777" w:rsidTr="007261E4">
        <w:trPr>
          <w:trHeight w:val="300"/>
        </w:trPr>
        <w:tc>
          <w:tcPr>
            <w:tcW w:w="3559" w:type="dxa"/>
            <w:gridSpan w:val="2"/>
            <w:shd w:val="clear" w:color="auto" w:fill="auto"/>
            <w:vAlign w:val="center"/>
            <w:hideMark/>
          </w:tcPr>
          <w:p w14:paraId="32B660CC" w14:textId="77777777" w:rsidR="00C1211A" w:rsidRPr="007001F1" w:rsidRDefault="00C1211A"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9AC4A27" w14:textId="77777777" w:rsidR="00C1211A" w:rsidRPr="007001F1" w:rsidRDefault="00C1211A" w:rsidP="00C1211A">
            <w:pPr>
              <w:rPr>
                <w:color w:val="000000"/>
                <w:sz w:val="22"/>
                <w:szCs w:val="22"/>
              </w:rPr>
            </w:pPr>
            <w:r w:rsidRPr="007001F1">
              <w:rPr>
                <w:color w:val="000000"/>
                <w:sz w:val="22"/>
                <w:szCs w:val="22"/>
              </w:rPr>
              <w:t>Nadlimitná zákazka</w:t>
            </w:r>
          </w:p>
        </w:tc>
      </w:tr>
      <w:tr w:rsidR="00C1211A" w:rsidRPr="007001F1" w14:paraId="0958EFB2" w14:textId="77777777" w:rsidTr="007261E4">
        <w:trPr>
          <w:trHeight w:val="300"/>
        </w:trPr>
        <w:tc>
          <w:tcPr>
            <w:tcW w:w="3559" w:type="dxa"/>
            <w:gridSpan w:val="2"/>
            <w:shd w:val="clear" w:color="auto" w:fill="auto"/>
            <w:vAlign w:val="center"/>
            <w:hideMark/>
          </w:tcPr>
          <w:p w14:paraId="44E1A84A" w14:textId="77777777" w:rsidR="00C1211A" w:rsidRPr="007001F1" w:rsidRDefault="00C1211A"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20020A7C" w14:textId="77777777" w:rsidR="00C1211A" w:rsidRPr="007001F1" w:rsidRDefault="00C1211A" w:rsidP="00C1211A">
            <w:pPr>
              <w:rPr>
                <w:color w:val="000000"/>
                <w:sz w:val="22"/>
                <w:szCs w:val="22"/>
              </w:rPr>
            </w:pPr>
            <w:r w:rsidRPr="007001F1">
              <w:rPr>
                <w:color w:val="000000"/>
                <w:sz w:val="22"/>
                <w:szCs w:val="22"/>
              </w:rPr>
              <w:t>Rokovacie konanie so zverejnením (§ 70 ZVO)</w:t>
            </w:r>
          </w:p>
        </w:tc>
      </w:tr>
      <w:tr w:rsidR="00C1211A" w:rsidRPr="007001F1" w14:paraId="74261E35" w14:textId="77777777" w:rsidTr="007261E4">
        <w:trPr>
          <w:trHeight w:val="300"/>
        </w:trPr>
        <w:tc>
          <w:tcPr>
            <w:tcW w:w="3559" w:type="dxa"/>
            <w:gridSpan w:val="2"/>
            <w:shd w:val="clear" w:color="auto" w:fill="auto"/>
            <w:vAlign w:val="center"/>
            <w:hideMark/>
          </w:tcPr>
          <w:p w14:paraId="33F03F6E" w14:textId="77777777" w:rsidR="00C1211A" w:rsidRPr="007001F1" w:rsidRDefault="00C1211A"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2BE288B" w14:textId="77777777" w:rsidR="00C1211A" w:rsidRPr="007001F1" w:rsidRDefault="00C1211A" w:rsidP="00C1211A">
            <w:pPr>
              <w:rPr>
                <w:color w:val="000000"/>
                <w:sz w:val="22"/>
                <w:szCs w:val="22"/>
              </w:rPr>
            </w:pPr>
            <w:r w:rsidRPr="007001F1">
              <w:rPr>
                <w:color w:val="000000"/>
                <w:sz w:val="22"/>
                <w:szCs w:val="22"/>
              </w:rPr>
              <w:t xml:space="preserve"> </w:t>
            </w:r>
          </w:p>
        </w:tc>
      </w:tr>
      <w:tr w:rsidR="004D0B9F" w:rsidRPr="007001F1" w14:paraId="5B44A439" w14:textId="77777777" w:rsidTr="007261E4">
        <w:trPr>
          <w:trHeight w:val="300"/>
        </w:trPr>
        <w:tc>
          <w:tcPr>
            <w:tcW w:w="3559" w:type="dxa"/>
            <w:gridSpan w:val="2"/>
            <w:shd w:val="clear" w:color="auto" w:fill="auto"/>
            <w:vAlign w:val="center"/>
          </w:tcPr>
          <w:p w14:paraId="3D25D1A3" w14:textId="735D1803"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6EE8279D" w14:textId="77777777" w:rsidR="004D0B9F" w:rsidRPr="007001F1" w:rsidRDefault="004D0B9F" w:rsidP="00C1211A">
            <w:pPr>
              <w:rPr>
                <w:color w:val="000000"/>
                <w:sz w:val="22"/>
                <w:szCs w:val="22"/>
              </w:rPr>
            </w:pPr>
          </w:p>
        </w:tc>
      </w:tr>
      <w:tr w:rsidR="00C1211A" w:rsidRPr="007001F1" w14:paraId="20449A11" w14:textId="77777777" w:rsidTr="007261E4">
        <w:trPr>
          <w:trHeight w:val="300"/>
        </w:trPr>
        <w:tc>
          <w:tcPr>
            <w:tcW w:w="3559" w:type="dxa"/>
            <w:gridSpan w:val="2"/>
            <w:shd w:val="clear" w:color="auto" w:fill="auto"/>
            <w:vAlign w:val="center"/>
            <w:hideMark/>
          </w:tcPr>
          <w:p w14:paraId="7561BC8E" w14:textId="77777777" w:rsidR="00C1211A" w:rsidRPr="007001F1" w:rsidRDefault="00C1211A"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18B839B" w14:textId="77777777" w:rsidR="00C1211A" w:rsidRPr="007001F1" w:rsidRDefault="00C1211A" w:rsidP="00C1211A">
            <w:pPr>
              <w:rPr>
                <w:color w:val="000000"/>
                <w:sz w:val="22"/>
                <w:szCs w:val="22"/>
              </w:rPr>
            </w:pPr>
            <w:r w:rsidRPr="007001F1">
              <w:rPr>
                <w:color w:val="000000"/>
                <w:sz w:val="22"/>
                <w:szCs w:val="22"/>
              </w:rPr>
              <w:t>Štandardná ex-post kontrola</w:t>
            </w:r>
          </w:p>
        </w:tc>
      </w:tr>
      <w:tr w:rsidR="00C1211A" w:rsidRPr="007001F1" w14:paraId="0594D51E" w14:textId="77777777" w:rsidTr="007261E4">
        <w:trPr>
          <w:trHeight w:val="300"/>
        </w:trPr>
        <w:tc>
          <w:tcPr>
            <w:tcW w:w="3559" w:type="dxa"/>
            <w:gridSpan w:val="2"/>
            <w:shd w:val="clear" w:color="auto" w:fill="auto"/>
            <w:vAlign w:val="center"/>
            <w:hideMark/>
          </w:tcPr>
          <w:p w14:paraId="02D73FF8" w14:textId="77777777" w:rsidR="00C1211A" w:rsidRPr="007001F1" w:rsidRDefault="00C1211A"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6BDACA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04A782C" w14:textId="77777777" w:rsidTr="007261E4">
        <w:trPr>
          <w:trHeight w:val="300"/>
        </w:trPr>
        <w:tc>
          <w:tcPr>
            <w:tcW w:w="3559" w:type="dxa"/>
            <w:gridSpan w:val="2"/>
            <w:shd w:val="clear" w:color="auto" w:fill="auto"/>
            <w:vAlign w:val="center"/>
            <w:hideMark/>
          </w:tcPr>
          <w:p w14:paraId="39C09998" w14:textId="77777777" w:rsidR="00C1211A" w:rsidRPr="007001F1" w:rsidRDefault="00C1211A"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CD130D0"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549760F" w14:textId="77777777" w:rsidTr="007261E4">
        <w:trPr>
          <w:trHeight w:val="300"/>
        </w:trPr>
        <w:tc>
          <w:tcPr>
            <w:tcW w:w="3559" w:type="dxa"/>
            <w:gridSpan w:val="2"/>
            <w:shd w:val="clear" w:color="auto" w:fill="auto"/>
            <w:vAlign w:val="center"/>
            <w:hideMark/>
          </w:tcPr>
          <w:p w14:paraId="73F11D4D" w14:textId="77777777" w:rsidR="00C1211A" w:rsidRPr="007001F1" w:rsidRDefault="00C1211A"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03FE13C7" w14:textId="77777777" w:rsidR="00C1211A" w:rsidRPr="007001F1" w:rsidRDefault="00C1211A" w:rsidP="00C1211A">
            <w:pPr>
              <w:rPr>
                <w:color w:val="000000"/>
                <w:sz w:val="22"/>
                <w:szCs w:val="22"/>
              </w:rPr>
            </w:pPr>
            <w:r w:rsidRPr="007001F1">
              <w:rPr>
                <w:color w:val="000000"/>
                <w:sz w:val="22"/>
                <w:szCs w:val="22"/>
              </w:rPr>
              <w:t> </w:t>
            </w:r>
          </w:p>
        </w:tc>
      </w:tr>
      <w:tr w:rsidR="00A94CA8" w:rsidRPr="007001F1" w14:paraId="38CE2920" w14:textId="77777777" w:rsidTr="007261E4">
        <w:trPr>
          <w:trHeight w:val="300"/>
        </w:trPr>
        <w:tc>
          <w:tcPr>
            <w:tcW w:w="3559" w:type="dxa"/>
            <w:gridSpan w:val="2"/>
            <w:shd w:val="clear" w:color="auto" w:fill="auto"/>
            <w:vAlign w:val="center"/>
          </w:tcPr>
          <w:p w14:paraId="65BE1B16" w14:textId="36516BC2" w:rsidR="00A94CA8" w:rsidRPr="007001F1" w:rsidRDefault="00A94CA8" w:rsidP="00C1211A">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92202B1" w14:textId="77777777" w:rsidR="00A94CA8" w:rsidRPr="007001F1" w:rsidRDefault="00A94CA8" w:rsidP="00C1211A">
            <w:pPr>
              <w:rPr>
                <w:color w:val="000000"/>
                <w:sz w:val="22"/>
                <w:szCs w:val="22"/>
              </w:rPr>
            </w:pPr>
          </w:p>
        </w:tc>
      </w:tr>
      <w:tr w:rsidR="00C1211A" w:rsidRPr="007001F1" w14:paraId="08EC1C98" w14:textId="77777777" w:rsidTr="007261E4">
        <w:trPr>
          <w:trHeight w:val="300"/>
        </w:trPr>
        <w:tc>
          <w:tcPr>
            <w:tcW w:w="3559" w:type="dxa"/>
            <w:gridSpan w:val="2"/>
            <w:shd w:val="clear" w:color="auto" w:fill="auto"/>
            <w:vAlign w:val="center"/>
            <w:hideMark/>
          </w:tcPr>
          <w:p w14:paraId="2E430334" w14:textId="77777777" w:rsidR="00C1211A" w:rsidRPr="007001F1" w:rsidRDefault="00C1211A"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BDEAEFE"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4C4CAA3" w14:textId="77777777" w:rsidTr="007261E4">
        <w:trPr>
          <w:trHeight w:val="300"/>
        </w:trPr>
        <w:tc>
          <w:tcPr>
            <w:tcW w:w="3559" w:type="dxa"/>
            <w:gridSpan w:val="2"/>
            <w:shd w:val="clear" w:color="auto" w:fill="auto"/>
            <w:vAlign w:val="center"/>
            <w:hideMark/>
          </w:tcPr>
          <w:p w14:paraId="6511B049" w14:textId="77777777" w:rsidR="00C1211A" w:rsidRPr="007001F1" w:rsidRDefault="00C1211A"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2A4BBC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581DDB6" w14:textId="77777777" w:rsidTr="007261E4">
        <w:trPr>
          <w:trHeight w:val="300"/>
        </w:trPr>
        <w:tc>
          <w:tcPr>
            <w:tcW w:w="3559" w:type="dxa"/>
            <w:gridSpan w:val="2"/>
            <w:shd w:val="clear" w:color="auto" w:fill="auto"/>
            <w:vAlign w:val="center"/>
            <w:hideMark/>
          </w:tcPr>
          <w:p w14:paraId="7C9EA71A" w14:textId="77777777" w:rsidR="00C1211A" w:rsidRPr="007001F1" w:rsidRDefault="00C1211A"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D7D931E"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9CC5D4A" w14:textId="77777777" w:rsidTr="007261E4">
        <w:trPr>
          <w:trHeight w:val="300"/>
        </w:trPr>
        <w:tc>
          <w:tcPr>
            <w:tcW w:w="3559" w:type="dxa"/>
            <w:gridSpan w:val="2"/>
            <w:shd w:val="clear" w:color="auto" w:fill="auto"/>
            <w:vAlign w:val="center"/>
            <w:hideMark/>
          </w:tcPr>
          <w:p w14:paraId="622353AD" w14:textId="77777777" w:rsidR="00C1211A" w:rsidRPr="007001F1" w:rsidRDefault="00C1211A"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04DF56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573B98F" w14:textId="77777777" w:rsidTr="007261E4">
        <w:trPr>
          <w:trHeight w:val="300"/>
        </w:trPr>
        <w:tc>
          <w:tcPr>
            <w:tcW w:w="3559" w:type="dxa"/>
            <w:gridSpan w:val="2"/>
            <w:shd w:val="clear" w:color="auto" w:fill="auto"/>
            <w:vAlign w:val="center"/>
            <w:hideMark/>
          </w:tcPr>
          <w:p w14:paraId="4023B6CD" w14:textId="707728E5" w:rsidR="00C1211A" w:rsidRPr="007001F1" w:rsidRDefault="00C1211A" w:rsidP="00C1211A">
            <w:pPr>
              <w:rPr>
                <w:color w:val="000000"/>
                <w:sz w:val="22"/>
                <w:szCs w:val="22"/>
              </w:rPr>
            </w:pPr>
            <w:r w:rsidRPr="007001F1">
              <w:rPr>
                <w:color w:val="000000"/>
                <w:sz w:val="22"/>
                <w:szCs w:val="22"/>
              </w:rPr>
              <w:t>Hodnota zákazky s</w:t>
            </w:r>
            <w:del w:id="1591" w:author="Branislav Hudec" w:date="2018-04-29T23:46:00Z">
              <w:r w:rsidRPr="007001F1" w:rsidDel="00742FCE">
                <w:rPr>
                  <w:color w:val="000000"/>
                  <w:sz w:val="22"/>
                  <w:szCs w:val="22"/>
                </w:rPr>
                <w:delText xml:space="preserve"> </w:delText>
              </w:r>
            </w:del>
            <w:ins w:id="1592" w:author="Branislav Hudec" w:date="2018-04-29T23:46:00Z">
              <w:r w:rsidR="00742FCE">
                <w:rPr>
                  <w:color w:val="000000"/>
                  <w:sz w:val="22"/>
                  <w:szCs w:val="22"/>
                </w:rPr>
                <w:t> </w:t>
              </w:r>
            </w:ins>
            <w:r w:rsidRPr="007001F1">
              <w:rPr>
                <w:color w:val="000000"/>
                <w:sz w:val="22"/>
                <w:szCs w:val="22"/>
              </w:rPr>
              <w:t>DPH</w:t>
            </w:r>
          </w:p>
        </w:tc>
        <w:tc>
          <w:tcPr>
            <w:tcW w:w="5528" w:type="dxa"/>
            <w:gridSpan w:val="5"/>
            <w:shd w:val="clear" w:color="auto" w:fill="auto"/>
            <w:vAlign w:val="center"/>
            <w:hideMark/>
          </w:tcPr>
          <w:p w14:paraId="3528B34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rsidDel="002D4145" w14:paraId="20A0F6B8" w14:textId="72C3E850" w:rsidTr="007261E4">
        <w:trPr>
          <w:trHeight w:val="300"/>
          <w:del w:id="1593" w:author="Kramár Róbert" w:date="2018-04-27T16:52:00Z"/>
        </w:trPr>
        <w:tc>
          <w:tcPr>
            <w:tcW w:w="3559" w:type="dxa"/>
            <w:gridSpan w:val="2"/>
            <w:shd w:val="clear" w:color="auto" w:fill="auto"/>
            <w:vAlign w:val="center"/>
            <w:hideMark/>
          </w:tcPr>
          <w:p w14:paraId="73A2974F" w14:textId="74E8C436" w:rsidR="00C1211A" w:rsidRPr="007001F1" w:rsidDel="002D4145" w:rsidRDefault="00C1211A" w:rsidP="00C1211A">
            <w:pPr>
              <w:rPr>
                <w:del w:id="1594" w:author="Kramár Róbert" w:date="2018-04-27T16:52:00Z"/>
                <w:color w:val="000000"/>
                <w:sz w:val="22"/>
                <w:szCs w:val="22"/>
              </w:rPr>
            </w:pPr>
            <w:del w:id="1595" w:author="Kramár Róbert" w:date="2018-04-27T16:52: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3F93B559" w14:textId="20BC4C32" w:rsidR="00C1211A" w:rsidRPr="007001F1" w:rsidDel="002D4145" w:rsidRDefault="00C1211A" w:rsidP="00C1211A">
            <w:pPr>
              <w:rPr>
                <w:del w:id="1596" w:author="Kramár Róbert" w:date="2018-04-27T16:52:00Z"/>
                <w:color w:val="000000"/>
                <w:sz w:val="22"/>
                <w:szCs w:val="22"/>
              </w:rPr>
            </w:pPr>
            <w:del w:id="1597" w:author="Kramár Róbert" w:date="2018-04-27T16:52:00Z">
              <w:r w:rsidRPr="007001F1" w:rsidDel="002D4145">
                <w:rPr>
                  <w:color w:val="000000"/>
                  <w:sz w:val="22"/>
                  <w:szCs w:val="22"/>
                </w:rPr>
                <w:delText> </w:delText>
              </w:r>
            </w:del>
          </w:p>
        </w:tc>
      </w:tr>
      <w:tr w:rsidR="00C1211A" w:rsidRPr="007001F1" w14:paraId="010F8078" w14:textId="77777777" w:rsidTr="007261E4">
        <w:trPr>
          <w:trHeight w:val="300"/>
        </w:trPr>
        <w:tc>
          <w:tcPr>
            <w:tcW w:w="3559" w:type="dxa"/>
            <w:gridSpan w:val="2"/>
            <w:shd w:val="clear" w:color="auto" w:fill="auto"/>
            <w:vAlign w:val="center"/>
            <w:hideMark/>
          </w:tcPr>
          <w:p w14:paraId="5A25AD16" w14:textId="1DEA7AB7" w:rsidR="00C1211A" w:rsidRPr="007001F1" w:rsidRDefault="00C1211A" w:rsidP="00C1211A">
            <w:pPr>
              <w:rPr>
                <w:color w:val="000000"/>
                <w:sz w:val="22"/>
                <w:szCs w:val="22"/>
              </w:rPr>
            </w:pPr>
            <w:r w:rsidRPr="007001F1">
              <w:rPr>
                <w:color w:val="000000"/>
                <w:sz w:val="22"/>
                <w:szCs w:val="22"/>
              </w:rPr>
              <w:t>Dátum podpisu zmluvy s</w:t>
            </w:r>
            <w:del w:id="1598" w:author="Branislav Hudec" w:date="2018-04-29T23:46:00Z">
              <w:r w:rsidRPr="007001F1" w:rsidDel="00742FCE">
                <w:rPr>
                  <w:color w:val="000000"/>
                  <w:sz w:val="22"/>
                  <w:szCs w:val="22"/>
                </w:rPr>
                <w:delText xml:space="preserve"> </w:delText>
              </w:r>
            </w:del>
            <w:ins w:id="1599" w:author="Branislav Hudec" w:date="2018-04-29T23:46:00Z">
              <w:r w:rsidR="00742FCE">
                <w:rPr>
                  <w:color w:val="000000"/>
                  <w:sz w:val="22"/>
                  <w:szCs w:val="22"/>
                </w:rPr>
                <w:t> </w:t>
              </w:r>
            </w:ins>
            <w:r w:rsidRPr="007001F1">
              <w:rPr>
                <w:color w:val="000000"/>
                <w:sz w:val="22"/>
                <w:szCs w:val="22"/>
              </w:rPr>
              <w:t>dodávateľom</w:t>
            </w:r>
          </w:p>
        </w:tc>
        <w:tc>
          <w:tcPr>
            <w:tcW w:w="5528" w:type="dxa"/>
            <w:gridSpan w:val="5"/>
            <w:shd w:val="clear" w:color="auto" w:fill="auto"/>
            <w:vAlign w:val="center"/>
            <w:hideMark/>
          </w:tcPr>
          <w:p w14:paraId="726E005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BE6C037" w14:textId="77777777" w:rsidTr="007261E4">
        <w:trPr>
          <w:trHeight w:val="300"/>
        </w:trPr>
        <w:tc>
          <w:tcPr>
            <w:tcW w:w="3559" w:type="dxa"/>
            <w:gridSpan w:val="2"/>
            <w:shd w:val="clear" w:color="auto" w:fill="auto"/>
            <w:vAlign w:val="center"/>
            <w:hideMark/>
          </w:tcPr>
          <w:p w14:paraId="4AC02913" w14:textId="77777777" w:rsidR="00C1211A" w:rsidRPr="007001F1" w:rsidRDefault="00C1211A" w:rsidP="00C1211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48F4A18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CBEA70D" w14:textId="77777777" w:rsidTr="007261E4">
        <w:trPr>
          <w:trHeight w:val="300"/>
        </w:trPr>
        <w:tc>
          <w:tcPr>
            <w:tcW w:w="3559" w:type="dxa"/>
            <w:gridSpan w:val="2"/>
            <w:shd w:val="clear" w:color="auto" w:fill="auto"/>
            <w:vAlign w:val="center"/>
            <w:hideMark/>
          </w:tcPr>
          <w:p w14:paraId="0E68F2F2" w14:textId="77777777" w:rsidR="00C1211A" w:rsidRPr="007001F1" w:rsidRDefault="00C1211A" w:rsidP="00C1211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B3CF63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rsidDel="002D4145" w14:paraId="1CE16DEC" w14:textId="1FD9784C" w:rsidTr="007261E4">
        <w:trPr>
          <w:trHeight w:val="810"/>
          <w:del w:id="1600" w:author="Kramár Róbert" w:date="2018-04-27T16:52:00Z"/>
        </w:trPr>
        <w:tc>
          <w:tcPr>
            <w:tcW w:w="3559" w:type="dxa"/>
            <w:gridSpan w:val="2"/>
            <w:shd w:val="clear" w:color="auto" w:fill="auto"/>
            <w:vAlign w:val="center"/>
            <w:hideMark/>
          </w:tcPr>
          <w:p w14:paraId="591B55FE" w14:textId="3D286468" w:rsidR="00C1211A" w:rsidRPr="007001F1" w:rsidDel="002D4145" w:rsidRDefault="00C1211A" w:rsidP="00C1211A">
            <w:pPr>
              <w:rPr>
                <w:del w:id="1601" w:author="Kramár Róbert" w:date="2018-04-27T16:52:00Z"/>
                <w:color w:val="000000"/>
                <w:sz w:val="22"/>
                <w:szCs w:val="22"/>
              </w:rPr>
            </w:pPr>
            <w:del w:id="1602" w:author="Kramár Róbert" w:date="2018-04-27T16:52: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08BEDAED" w14:textId="51A0C604" w:rsidR="00C1211A" w:rsidRPr="007001F1" w:rsidDel="002D4145" w:rsidRDefault="00C1211A" w:rsidP="00C1211A">
            <w:pPr>
              <w:rPr>
                <w:del w:id="1603" w:author="Kramár Róbert" w:date="2018-04-27T16:52:00Z"/>
                <w:color w:val="000000"/>
                <w:sz w:val="22"/>
                <w:szCs w:val="22"/>
              </w:rPr>
            </w:pPr>
            <w:del w:id="1604" w:author="Kramár Róbert" w:date="2018-04-27T16:52:00Z">
              <w:r w:rsidRPr="007001F1" w:rsidDel="002D4145">
                <w:rPr>
                  <w:color w:val="000000"/>
                  <w:sz w:val="22"/>
                  <w:szCs w:val="22"/>
                </w:rPr>
                <w:delText> </w:delText>
              </w:r>
            </w:del>
          </w:p>
        </w:tc>
      </w:tr>
      <w:tr w:rsidR="00C1211A" w:rsidRPr="007001F1" w14:paraId="1E0F6102" w14:textId="77777777" w:rsidTr="007261E4">
        <w:trPr>
          <w:trHeight w:val="315"/>
        </w:trPr>
        <w:tc>
          <w:tcPr>
            <w:tcW w:w="582" w:type="dxa"/>
            <w:shd w:val="clear" w:color="000000" w:fill="60497A"/>
            <w:vAlign w:val="center"/>
            <w:hideMark/>
          </w:tcPr>
          <w:p w14:paraId="0F42B694" w14:textId="77777777" w:rsidR="00C1211A" w:rsidRPr="007001F1" w:rsidRDefault="00C1211A"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D62F5F4" w14:textId="77777777" w:rsidR="00C1211A" w:rsidRPr="007001F1" w:rsidRDefault="00C1211A"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8824F3C" w14:textId="77777777" w:rsidR="00C1211A" w:rsidRPr="007001F1" w:rsidRDefault="00C1211A"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A26701D" w14:textId="77777777" w:rsidR="00C1211A" w:rsidRPr="007001F1" w:rsidRDefault="00C1211A"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FA7CEAC" w14:textId="77777777" w:rsidR="00C1211A" w:rsidRPr="007001F1" w:rsidRDefault="00C1211A"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B05090" w14:textId="77777777" w:rsidR="00C1211A" w:rsidRPr="007001F1" w:rsidRDefault="00C1211A" w:rsidP="00C1211A">
            <w:pPr>
              <w:jc w:val="center"/>
              <w:rPr>
                <w:b/>
                <w:bCs/>
                <w:color w:val="FFFFFF"/>
                <w:sz w:val="22"/>
                <w:szCs w:val="22"/>
              </w:rPr>
            </w:pPr>
            <w:r w:rsidRPr="007001F1">
              <w:rPr>
                <w:b/>
                <w:bCs/>
                <w:color w:val="FFFFFF"/>
                <w:sz w:val="22"/>
                <w:szCs w:val="22"/>
              </w:rPr>
              <w:t>Poznámka</w:t>
            </w:r>
          </w:p>
        </w:tc>
      </w:tr>
      <w:tr w:rsidR="00C26694" w:rsidRPr="007001F1" w14:paraId="5CD1CC84" w14:textId="77777777" w:rsidTr="00AD59A4">
        <w:trPr>
          <w:trHeight w:val="434"/>
        </w:trPr>
        <w:tc>
          <w:tcPr>
            <w:tcW w:w="582" w:type="dxa"/>
            <w:vMerge w:val="restart"/>
            <w:shd w:val="clear" w:color="auto" w:fill="auto"/>
            <w:noWrap/>
            <w:vAlign w:val="center"/>
            <w:hideMark/>
          </w:tcPr>
          <w:p w14:paraId="4F094226" w14:textId="77777777" w:rsidR="00C26694" w:rsidRPr="007001F1" w:rsidRDefault="00C26694"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313B7D07" w14:textId="6CD342C0" w:rsidR="00C26694" w:rsidRPr="007001F1" w:rsidRDefault="00C26694" w:rsidP="009D2531">
            <w:pPr>
              <w:jc w:val="both"/>
              <w:rPr>
                <w:color w:val="000000"/>
                <w:sz w:val="22"/>
                <w:szCs w:val="22"/>
              </w:rPr>
            </w:pPr>
            <w:r w:rsidRPr="007001F1">
              <w:rPr>
                <w:color w:val="000000"/>
                <w:sz w:val="22"/>
                <w:szCs w:val="22"/>
              </w:rPr>
              <w:t>a)</w:t>
            </w:r>
            <w:r w:rsidR="009D2531" w:rsidRPr="007001F1">
              <w:rPr>
                <w:color w:val="000000"/>
                <w:sz w:val="22"/>
                <w:szCs w:val="22"/>
              </w:rPr>
              <w:t xml:space="preserve">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2384B7C" w14:textId="77777777" w:rsidR="00C26694" w:rsidRPr="007001F1" w:rsidRDefault="00C26694"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B4BAFF" w14:textId="77777777" w:rsidR="00C26694" w:rsidRPr="007001F1" w:rsidRDefault="00C26694"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76B881" w14:textId="77777777" w:rsidR="00C26694" w:rsidRPr="007001F1" w:rsidRDefault="00C26694"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910DF8" w14:textId="77777777" w:rsidR="00C26694" w:rsidRPr="007001F1" w:rsidRDefault="00C26694" w:rsidP="00C1211A">
            <w:pPr>
              <w:jc w:val="center"/>
              <w:rPr>
                <w:color w:val="000000"/>
                <w:sz w:val="22"/>
                <w:szCs w:val="22"/>
              </w:rPr>
            </w:pPr>
            <w:r w:rsidRPr="007001F1">
              <w:rPr>
                <w:color w:val="000000"/>
                <w:sz w:val="22"/>
                <w:szCs w:val="22"/>
              </w:rPr>
              <w:t> </w:t>
            </w:r>
          </w:p>
        </w:tc>
      </w:tr>
      <w:tr w:rsidR="00C26694" w:rsidRPr="007001F1" w14:paraId="26EECA5E" w14:textId="77777777" w:rsidTr="007261E4">
        <w:trPr>
          <w:trHeight w:val="757"/>
        </w:trPr>
        <w:tc>
          <w:tcPr>
            <w:tcW w:w="582" w:type="dxa"/>
            <w:vMerge/>
            <w:shd w:val="clear" w:color="auto" w:fill="auto"/>
            <w:noWrap/>
            <w:vAlign w:val="center"/>
          </w:tcPr>
          <w:p w14:paraId="4D76E4F8" w14:textId="77777777" w:rsidR="00C26694" w:rsidRPr="007001F1" w:rsidRDefault="00C26694" w:rsidP="00C1211A">
            <w:pPr>
              <w:jc w:val="center"/>
              <w:rPr>
                <w:color w:val="000000"/>
                <w:sz w:val="22"/>
                <w:szCs w:val="22"/>
              </w:rPr>
            </w:pPr>
          </w:p>
        </w:tc>
        <w:tc>
          <w:tcPr>
            <w:tcW w:w="4820" w:type="dxa"/>
            <w:gridSpan w:val="2"/>
            <w:shd w:val="clear" w:color="auto" w:fill="auto"/>
            <w:vAlign w:val="center"/>
          </w:tcPr>
          <w:p w14:paraId="653ACD71" w14:textId="722BAE12" w:rsidR="00C26694" w:rsidRPr="007001F1" w:rsidRDefault="00C26694" w:rsidP="009D2531">
            <w:pPr>
              <w:jc w:val="both"/>
              <w:rPr>
                <w:color w:val="000000"/>
                <w:sz w:val="22"/>
                <w:szCs w:val="22"/>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14:paraId="1BE84F9B" w14:textId="77777777" w:rsidR="00C26694" w:rsidRPr="007001F1" w:rsidRDefault="00C26694" w:rsidP="00C1211A">
            <w:pPr>
              <w:jc w:val="center"/>
              <w:rPr>
                <w:color w:val="000000"/>
                <w:sz w:val="22"/>
                <w:szCs w:val="22"/>
              </w:rPr>
            </w:pPr>
          </w:p>
        </w:tc>
        <w:tc>
          <w:tcPr>
            <w:tcW w:w="567" w:type="dxa"/>
            <w:shd w:val="clear" w:color="auto" w:fill="auto"/>
            <w:vAlign w:val="center"/>
          </w:tcPr>
          <w:p w14:paraId="3A42A1D6" w14:textId="77777777" w:rsidR="00C26694" w:rsidRPr="007001F1" w:rsidRDefault="00C26694" w:rsidP="00C1211A">
            <w:pPr>
              <w:jc w:val="center"/>
              <w:rPr>
                <w:color w:val="000000"/>
                <w:sz w:val="22"/>
                <w:szCs w:val="22"/>
              </w:rPr>
            </w:pPr>
          </w:p>
        </w:tc>
        <w:tc>
          <w:tcPr>
            <w:tcW w:w="776" w:type="dxa"/>
            <w:shd w:val="clear" w:color="auto" w:fill="auto"/>
            <w:vAlign w:val="center"/>
          </w:tcPr>
          <w:p w14:paraId="29474EE2" w14:textId="77777777" w:rsidR="00C26694" w:rsidRPr="007001F1" w:rsidRDefault="00C26694" w:rsidP="00C1211A">
            <w:pPr>
              <w:jc w:val="center"/>
              <w:rPr>
                <w:color w:val="000000"/>
                <w:sz w:val="22"/>
                <w:szCs w:val="22"/>
              </w:rPr>
            </w:pPr>
          </w:p>
        </w:tc>
        <w:tc>
          <w:tcPr>
            <w:tcW w:w="1775" w:type="dxa"/>
            <w:shd w:val="clear" w:color="auto" w:fill="auto"/>
            <w:vAlign w:val="center"/>
          </w:tcPr>
          <w:p w14:paraId="2FA9FA29" w14:textId="77777777" w:rsidR="00C26694" w:rsidRPr="007001F1" w:rsidRDefault="00C26694" w:rsidP="00C1211A">
            <w:pPr>
              <w:jc w:val="center"/>
              <w:rPr>
                <w:color w:val="000000"/>
                <w:sz w:val="22"/>
                <w:szCs w:val="22"/>
              </w:rPr>
            </w:pPr>
          </w:p>
        </w:tc>
      </w:tr>
      <w:tr w:rsidR="00C1786E" w:rsidRPr="007001F1" w14:paraId="2EE5606B" w14:textId="77777777" w:rsidTr="00AD59A4">
        <w:trPr>
          <w:trHeight w:val="239"/>
        </w:trPr>
        <w:tc>
          <w:tcPr>
            <w:tcW w:w="582" w:type="dxa"/>
            <w:vMerge w:val="restart"/>
            <w:shd w:val="clear" w:color="auto" w:fill="auto"/>
            <w:noWrap/>
            <w:vAlign w:val="center"/>
            <w:hideMark/>
          </w:tcPr>
          <w:p w14:paraId="779FD398" w14:textId="77777777" w:rsidR="00C1786E" w:rsidRPr="007001F1" w:rsidRDefault="00C1786E"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AA59371" w14:textId="7DBF23EC" w:rsidR="00C1786E" w:rsidRPr="007001F1" w:rsidRDefault="00C1786E" w:rsidP="009D2531">
            <w:pPr>
              <w:jc w:val="both"/>
              <w:rPr>
                <w:color w:val="000000"/>
                <w:sz w:val="22"/>
                <w:szCs w:val="22"/>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14:paraId="2D1628B3"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241BEA"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4FC562"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9543796"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28D4B734" w14:textId="77777777" w:rsidTr="007261E4">
        <w:trPr>
          <w:trHeight w:val="1350"/>
        </w:trPr>
        <w:tc>
          <w:tcPr>
            <w:tcW w:w="582" w:type="dxa"/>
            <w:vMerge/>
            <w:shd w:val="clear" w:color="auto" w:fill="auto"/>
            <w:noWrap/>
            <w:vAlign w:val="center"/>
          </w:tcPr>
          <w:p w14:paraId="29ED566A"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118E452" w14:textId="1FFE6C15" w:rsidR="00C1786E" w:rsidRPr="007001F1" w:rsidDel="00C1786E" w:rsidRDefault="00C1786E" w:rsidP="009D2531">
            <w:pPr>
              <w:jc w:val="both"/>
              <w:rPr>
                <w:color w:val="000000"/>
                <w:sz w:val="22"/>
                <w:szCs w:val="22"/>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02FBE008" w14:textId="77777777" w:rsidR="00C1786E" w:rsidRPr="007001F1" w:rsidRDefault="00C1786E" w:rsidP="00C1211A">
            <w:pPr>
              <w:jc w:val="center"/>
              <w:rPr>
                <w:color w:val="000000"/>
                <w:sz w:val="22"/>
                <w:szCs w:val="22"/>
              </w:rPr>
            </w:pPr>
          </w:p>
        </w:tc>
        <w:tc>
          <w:tcPr>
            <w:tcW w:w="567" w:type="dxa"/>
            <w:shd w:val="clear" w:color="auto" w:fill="auto"/>
            <w:vAlign w:val="center"/>
          </w:tcPr>
          <w:p w14:paraId="13CE35E7" w14:textId="77777777" w:rsidR="00C1786E" w:rsidRPr="007001F1" w:rsidRDefault="00C1786E" w:rsidP="00C1211A">
            <w:pPr>
              <w:jc w:val="center"/>
              <w:rPr>
                <w:color w:val="000000"/>
                <w:sz w:val="22"/>
                <w:szCs w:val="22"/>
              </w:rPr>
            </w:pPr>
          </w:p>
        </w:tc>
        <w:tc>
          <w:tcPr>
            <w:tcW w:w="776" w:type="dxa"/>
            <w:shd w:val="clear" w:color="auto" w:fill="auto"/>
            <w:vAlign w:val="center"/>
          </w:tcPr>
          <w:p w14:paraId="68F68BBA" w14:textId="77777777" w:rsidR="00C1786E" w:rsidRPr="007001F1" w:rsidRDefault="00C1786E" w:rsidP="00C1211A">
            <w:pPr>
              <w:jc w:val="center"/>
              <w:rPr>
                <w:color w:val="000000"/>
                <w:sz w:val="22"/>
                <w:szCs w:val="22"/>
              </w:rPr>
            </w:pPr>
          </w:p>
        </w:tc>
        <w:tc>
          <w:tcPr>
            <w:tcW w:w="1775" w:type="dxa"/>
            <w:shd w:val="clear" w:color="auto" w:fill="auto"/>
            <w:vAlign w:val="center"/>
          </w:tcPr>
          <w:p w14:paraId="555B40E0" w14:textId="77777777" w:rsidR="00C1786E" w:rsidRPr="007001F1" w:rsidRDefault="00C1786E" w:rsidP="00C1211A">
            <w:pPr>
              <w:jc w:val="center"/>
              <w:rPr>
                <w:color w:val="000000"/>
                <w:sz w:val="22"/>
                <w:szCs w:val="22"/>
              </w:rPr>
            </w:pPr>
          </w:p>
        </w:tc>
      </w:tr>
      <w:tr w:rsidR="00C1786E" w:rsidRPr="007001F1" w14:paraId="288445B1" w14:textId="77777777" w:rsidTr="007261E4">
        <w:trPr>
          <w:trHeight w:val="1350"/>
        </w:trPr>
        <w:tc>
          <w:tcPr>
            <w:tcW w:w="582" w:type="dxa"/>
            <w:vMerge/>
            <w:shd w:val="clear" w:color="auto" w:fill="auto"/>
            <w:noWrap/>
            <w:vAlign w:val="center"/>
          </w:tcPr>
          <w:p w14:paraId="038519F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2441C491" w14:textId="7C06370D" w:rsidR="00C1786E" w:rsidRPr="007001F1" w:rsidDel="00C1786E" w:rsidRDefault="00C1786E" w:rsidP="009D2531">
            <w:pPr>
              <w:jc w:val="both"/>
              <w:rPr>
                <w:color w:val="000000"/>
                <w:sz w:val="22"/>
                <w:szCs w:val="22"/>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14:paraId="0A1EAC1F" w14:textId="77777777" w:rsidR="00C1786E" w:rsidRPr="007001F1" w:rsidRDefault="00C1786E" w:rsidP="00C1211A">
            <w:pPr>
              <w:jc w:val="center"/>
              <w:rPr>
                <w:color w:val="000000"/>
                <w:sz w:val="22"/>
                <w:szCs w:val="22"/>
              </w:rPr>
            </w:pPr>
          </w:p>
        </w:tc>
        <w:tc>
          <w:tcPr>
            <w:tcW w:w="567" w:type="dxa"/>
            <w:shd w:val="clear" w:color="auto" w:fill="auto"/>
            <w:vAlign w:val="center"/>
          </w:tcPr>
          <w:p w14:paraId="55BDD2A3" w14:textId="77777777" w:rsidR="00C1786E" w:rsidRPr="007001F1" w:rsidRDefault="00C1786E" w:rsidP="00C1211A">
            <w:pPr>
              <w:jc w:val="center"/>
              <w:rPr>
                <w:color w:val="000000"/>
                <w:sz w:val="22"/>
                <w:szCs w:val="22"/>
              </w:rPr>
            </w:pPr>
          </w:p>
        </w:tc>
        <w:tc>
          <w:tcPr>
            <w:tcW w:w="776" w:type="dxa"/>
            <w:shd w:val="clear" w:color="auto" w:fill="auto"/>
            <w:vAlign w:val="center"/>
          </w:tcPr>
          <w:p w14:paraId="6E46ABF3" w14:textId="77777777" w:rsidR="00C1786E" w:rsidRPr="007001F1" w:rsidRDefault="00C1786E" w:rsidP="00C1211A">
            <w:pPr>
              <w:jc w:val="center"/>
              <w:rPr>
                <w:color w:val="000000"/>
                <w:sz w:val="22"/>
                <w:szCs w:val="22"/>
              </w:rPr>
            </w:pPr>
          </w:p>
        </w:tc>
        <w:tc>
          <w:tcPr>
            <w:tcW w:w="1775" w:type="dxa"/>
            <w:shd w:val="clear" w:color="auto" w:fill="auto"/>
            <w:vAlign w:val="center"/>
          </w:tcPr>
          <w:p w14:paraId="283F8955" w14:textId="77777777" w:rsidR="00C1786E" w:rsidRPr="007001F1" w:rsidRDefault="00C1786E" w:rsidP="00C1211A">
            <w:pPr>
              <w:jc w:val="center"/>
              <w:rPr>
                <w:color w:val="000000"/>
                <w:sz w:val="22"/>
                <w:szCs w:val="22"/>
              </w:rPr>
            </w:pPr>
          </w:p>
        </w:tc>
      </w:tr>
      <w:tr w:rsidR="00C1786E" w:rsidRPr="007001F1" w14:paraId="08496F35" w14:textId="77777777" w:rsidTr="007261E4">
        <w:trPr>
          <w:trHeight w:val="1350"/>
        </w:trPr>
        <w:tc>
          <w:tcPr>
            <w:tcW w:w="582" w:type="dxa"/>
            <w:vMerge/>
            <w:shd w:val="clear" w:color="auto" w:fill="auto"/>
            <w:noWrap/>
            <w:vAlign w:val="center"/>
          </w:tcPr>
          <w:p w14:paraId="7572598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EE1CC7D" w14:textId="0CF80634" w:rsidR="00C1786E" w:rsidRPr="007001F1" w:rsidDel="00C1786E" w:rsidRDefault="00C1786E" w:rsidP="009D2531">
            <w:pPr>
              <w:jc w:val="both"/>
              <w:rPr>
                <w:color w:val="000000"/>
                <w:sz w:val="22"/>
                <w:szCs w:val="22"/>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776EAAA7" w14:textId="77777777" w:rsidR="00C1786E" w:rsidRPr="007001F1" w:rsidRDefault="00C1786E" w:rsidP="00C1211A">
            <w:pPr>
              <w:jc w:val="center"/>
              <w:rPr>
                <w:color w:val="000000"/>
                <w:sz w:val="22"/>
                <w:szCs w:val="22"/>
              </w:rPr>
            </w:pPr>
          </w:p>
        </w:tc>
        <w:tc>
          <w:tcPr>
            <w:tcW w:w="567" w:type="dxa"/>
            <w:shd w:val="clear" w:color="auto" w:fill="auto"/>
            <w:vAlign w:val="center"/>
          </w:tcPr>
          <w:p w14:paraId="6B95C14D" w14:textId="77777777" w:rsidR="00C1786E" w:rsidRPr="007001F1" w:rsidRDefault="00C1786E" w:rsidP="00C1211A">
            <w:pPr>
              <w:jc w:val="center"/>
              <w:rPr>
                <w:color w:val="000000"/>
                <w:sz w:val="22"/>
                <w:szCs w:val="22"/>
              </w:rPr>
            </w:pPr>
          </w:p>
        </w:tc>
        <w:tc>
          <w:tcPr>
            <w:tcW w:w="776" w:type="dxa"/>
            <w:shd w:val="clear" w:color="auto" w:fill="auto"/>
            <w:vAlign w:val="center"/>
          </w:tcPr>
          <w:p w14:paraId="6B2591E5" w14:textId="77777777" w:rsidR="00C1786E" w:rsidRPr="007001F1" w:rsidRDefault="00C1786E" w:rsidP="00C1211A">
            <w:pPr>
              <w:jc w:val="center"/>
              <w:rPr>
                <w:color w:val="000000"/>
                <w:sz w:val="22"/>
                <w:szCs w:val="22"/>
              </w:rPr>
            </w:pPr>
          </w:p>
        </w:tc>
        <w:tc>
          <w:tcPr>
            <w:tcW w:w="1775" w:type="dxa"/>
            <w:shd w:val="clear" w:color="auto" w:fill="auto"/>
            <w:vAlign w:val="center"/>
          </w:tcPr>
          <w:p w14:paraId="1B5ADFD3" w14:textId="77777777" w:rsidR="00C1786E" w:rsidRPr="007001F1" w:rsidRDefault="00C1786E" w:rsidP="00C1211A">
            <w:pPr>
              <w:jc w:val="center"/>
              <w:rPr>
                <w:color w:val="000000"/>
                <w:sz w:val="22"/>
                <w:szCs w:val="22"/>
              </w:rPr>
            </w:pPr>
          </w:p>
        </w:tc>
      </w:tr>
      <w:tr w:rsidR="00C1786E" w:rsidRPr="007001F1" w14:paraId="7A4ED33E" w14:textId="77777777" w:rsidTr="007261E4">
        <w:trPr>
          <w:trHeight w:val="1350"/>
        </w:trPr>
        <w:tc>
          <w:tcPr>
            <w:tcW w:w="582" w:type="dxa"/>
            <w:vMerge/>
            <w:shd w:val="clear" w:color="auto" w:fill="auto"/>
            <w:noWrap/>
            <w:vAlign w:val="center"/>
          </w:tcPr>
          <w:p w14:paraId="043BF7A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B98B2BD" w14:textId="5DA3FEB3" w:rsidR="00C1786E" w:rsidRPr="007001F1" w:rsidDel="00C1786E" w:rsidRDefault="00C1786E" w:rsidP="009D2531">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C0DB3CE" w14:textId="77777777" w:rsidR="00C1786E" w:rsidRPr="007001F1" w:rsidRDefault="00C1786E" w:rsidP="00C1211A">
            <w:pPr>
              <w:jc w:val="center"/>
              <w:rPr>
                <w:color w:val="000000"/>
                <w:sz w:val="22"/>
                <w:szCs w:val="22"/>
              </w:rPr>
            </w:pPr>
          </w:p>
        </w:tc>
        <w:tc>
          <w:tcPr>
            <w:tcW w:w="567" w:type="dxa"/>
            <w:shd w:val="clear" w:color="auto" w:fill="auto"/>
            <w:vAlign w:val="center"/>
          </w:tcPr>
          <w:p w14:paraId="34B7DA0D" w14:textId="77777777" w:rsidR="00C1786E" w:rsidRPr="007001F1" w:rsidRDefault="00C1786E" w:rsidP="00C1211A">
            <w:pPr>
              <w:jc w:val="center"/>
              <w:rPr>
                <w:color w:val="000000"/>
                <w:sz w:val="22"/>
                <w:szCs w:val="22"/>
              </w:rPr>
            </w:pPr>
          </w:p>
        </w:tc>
        <w:tc>
          <w:tcPr>
            <w:tcW w:w="776" w:type="dxa"/>
            <w:shd w:val="clear" w:color="auto" w:fill="auto"/>
            <w:vAlign w:val="center"/>
          </w:tcPr>
          <w:p w14:paraId="0C34F413" w14:textId="77777777" w:rsidR="00C1786E" w:rsidRPr="007001F1" w:rsidRDefault="00C1786E" w:rsidP="00C1211A">
            <w:pPr>
              <w:jc w:val="center"/>
              <w:rPr>
                <w:color w:val="000000"/>
                <w:sz w:val="22"/>
                <w:szCs w:val="22"/>
              </w:rPr>
            </w:pPr>
          </w:p>
        </w:tc>
        <w:tc>
          <w:tcPr>
            <w:tcW w:w="1775" w:type="dxa"/>
            <w:shd w:val="clear" w:color="auto" w:fill="auto"/>
            <w:vAlign w:val="center"/>
          </w:tcPr>
          <w:p w14:paraId="66843E17" w14:textId="77777777" w:rsidR="00C1786E" w:rsidRPr="007001F1" w:rsidRDefault="00C1786E" w:rsidP="00C1211A">
            <w:pPr>
              <w:jc w:val="center"/>
              <w:rPr>
                <w:color w:val="000000"/>
                <w:sz w:val="22"/>
                <w:szCs w:val="22"/>
              </w:rPr>
            </w:pPr>
          </w:p>
        </w:tc>
      </w:tr>
      <w:tr w:rsidR="00C1786E" w:rsidRPr="007001F1" w14:paraId="6B204E6E" w14:textId="77777777" w:rsidTr="00AD59A4">
        <w:trPr>
          <w:trHeight w:val="320"/>
        </w:trPr>
        <w:tc>
          <w:tcPr>
            <w:tcW w:w="582" w:type="dxa"/>
            <w:vMerge/>
            <w:shd w:val="clear" w:color="auto" w:fill="auto"/>
            <w:noWrap/>
            <w:vAlign w:val="center"/>
          </w:tcPr>
          <w:p w14:paraId="3D0AD80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40E4A99" w14:textId="157AF499" w:rsidR="00C1786E" w:rsidRPr="007001F1" w:rsidDel="00C1786E" w:rsidRDefault="00C1786E" w:rsidP="009D2531">
            <w:pPr>
              <w:jc w:val="both"/>
              <w:rPr>
                <w:color w:val="000000"/>
                <w:sz w:val="22"/>
                <w:szCs w:val="22"/>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14:paraId="1350C96B" w14:textId="77777777" w:rsidR="00C1786E" w:rsidRPr="007001F1" w:rsidRDefault="00C1786E" w:rsidP="00C1211A">
            <w:pPr>
              <w:jc w:val="center"/>
              <w:rPr>
                <w:color w:val="000000"/>
                <w:sz w:val="22"/>
                <w:szCs w:val="22"/>
              </w:rPr>
            </w:pPr>
          </w:p>
        </w:tc>
        <w:tc>
          <w:tcPr>
            <w:tcW w:w="567" w:type="dxa"/>
            <w:shd w:val="clear" w:color="auto" w:fill="auto"/>
            <w:vAlign w:val="center"/>
          </w:tcPr>
          <w:p w14:paraId="1D4BCEB0" w14:textId="77777777" w:rsidR="00C1786E" w:rsidRPr="007001F1" w:rsidRDefault="00C1786E" w:rsidP="00C1211A">
            <w:pPr>
              <w:jc w:val="center"/>
              <w:rPr>
                <w:color w:val="000000"/>
                <w:sz w:val="22"/>
                <w:szCs w:val="22"/>
              </w:rPr>
            </w:pPr>
          </w:p>
        </w:tc>
        <w:tc>
          <w:tcPr>
            <w:tcW w:w="776" w:type="dxa"/>
            <w:shd w:val="clear" w:color="auto" w:fill="auto"/>
            <w:vAlign w:val="center"/>
          </w:tcPr>
          <w:p w14:paraId="0044EDFD" w14:textId="77777777" w:rsidR="00C1786E" w:rsidRPr="007001F1" w:rsidRDefault="00C1786E" w:rsidP="00C1211A">
            <w:pPr>
              <w:jc w:val="center"/>
              <w:rPr>
                <w:color w:val="000000"/>
                <w:sz w:val="22"/>
                <w:szCs w:val="22"/>
              </w:rPr>
            </w:pPr>
          </w:p>
        </w:tc>
        <w:tc>
          <w:tcPr>
            <w:tcW w:w="1775" w:type="dxa"/>
            <w:shd w:val="clear" w:color="auto" w:fill="auto"/>
            <w:vAlign w:val="center"/>
          </w:tcPr>
          <w:p w14:paraId="6F6AB14A" w14:textId="77777777" w:rsidR="00C1786E" w:rsidRPr="007001F1" w:rsidRDefault="00C1786E" w:rsidP="00C1211A">
            <w:pPr>
              <w:jc w:val="center"/>
              <w:rPr>
                <w:color w:val="000000"/>
                <w:sz w:val="22"/>
                <w:szCs w:val="22"/>
              </w:rPr>
            </w:pPr>
          </w:p>
        </w:tc>
      </w:tr>
      <w:tr w:rsidR="00C1211A" w:rsidRPr="007001F1" w14:paraId="12C5AD01" w14:textId="77777777" w:rsidTr="007261E4">
        <w:trPr>
          <w:trHeight w:val="20"/>
        </w:trPr>
        <w:tc>
          <w:tcPr>
            <w:tcW w:w="582" w:type="dxa"/>
            <w:shd w:val="clear" w:color="auto" w:fill="auto"/>
            <w:noWrap/>
            <w:vAlign w:val="center"/>
            <w:hideMark/>
          </w:tcPr>
          <w:p w14:paraId="30B0A424" w14:textId="77777777" w:rsidR="00C1211A" w:rsidRPr="007001F1" w:rsidRDefault="00C1211A"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0395C68F" w14:textId="3942C818" w:rsidR="00C1211A" w:rsidRPr="007001F1" w:rsidRDefault="00C1211A" w:rsidP="009D2531">
            <w:pPr>
              <w:jc w:val="both"/>
              <w:rPr>
                <w:color w:val="000000"/>
                <w:sz w:val="22"/>
                <w:szCs w:val="22"/>
              </w:rPr>
            </w:pPr>
            <w:del w:id="1605" w:author="Kramár Róbert" w:date="2017-05-15T13:14:00Z">
              <w:r w:rsidRPr="007001F1" w:rsidDel="0088057F">
                <w:rPr>
                  <w:color w:val="000000"/>
                  <w:sz w:val="22"/>
                  <w:szCs w:val="22"/>
                </w:rPr>
                <w:delText xml:space="preserve">Boli pri zadávaní zákazky </w:delText>
              </w:r>
              <w:r w:rsidR="00696AD4"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606" w:author="Kramár Róbert" w:date="2017-05-15T13:14:00Z">
              <w:r w:rsidR="0088057F" w:rsidRPr="007001F1">
                <w:rPr>
                  <w:color w:val="000000"/>
                  <w:sz w:val="22"/>
                  <w:szCs w:val="22"/>
                </w:rPr>
                <w:t xml:space="preserve">Boli pri zadávaní zákazky dodržané princípy v zmysle § 10 ods. 2 ZVO? </w:t>
              </w:r>
            </w:ins>
            <w:ins w:id="1607"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23EF086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21666E"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6340BC"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AB73DAB"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2F530EA5" w14:textId="77777777" w:rsidTr="007261E4">
        <w:trPr>
          <w:trHeight w:val="758"/>
        </w:trPr>
        <w:tc>
          <w:tcPr>
            <w:tcW w:w="582" w:type="dxa"/>
            <w:vMerge w:val="restart"/>
            <w:shd w:val="clear" w:color="auto" w:fill="auto"/>
            <w:noWrap/>
            <w:vAlign w:val="center"/>
          </w:tcPr>
          <w:p w14:paraId="4A9A6334" w14:textId="5B3D54F5" w:rsidR="00C1786E" w:rsidRPr="007001F1" w:rsidRDefault="00C1786E"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FDCAE8A" w14:textId="29064343" w:rsidR="00C1786E" w:rsidRPr="007001F1" w:rsidRDefault="00C1786E" w:rsidP="009D2531">
            <w:pPr>
              <w:jc w:val="both"/>
              <w:rPr>
                <w:color w:val="000000"/>
                <w:sz w:val="22"/>
                <w:szCs w:val="22"/>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14:paraId="7020A624" w14:textId="77777777" w:rsidR="00C1786E" w:rsidRPr="007001F1" w:rsidRDefault="00C1786E" w:rsidP="00C1211A">
            <w:pPr>
              <w:jc w:val="center"/>
              <w:rPr>
                <w:color w:val="000000"/>
                <w:sz w:val="22"/>
                <w:szCs w:val="22"/>
              </w:rPr>
            </w:pPr>
          </w:p>
        </w:tc>
        <w:tc>
          <w:tcPr>
            <w:tcW w:w="567" w:type="dxa"/>
            <w:shd w:val="clear" w:color="auto" w:fill="auto"/>
            <w:vAlign w:val="center"/>
          </w:tcPr>
          <w:p w14:paraId="2F92B441" w14:textId="77777777" w:rsidR="00C1786E" w:rsidRPr="007001F1" w:rsidRDefault="00C1786E" w:rsidP="00C1211A">
            <w:pPr>
              <w:jc w:val="center"/>
              <w:rPr>
                <w:color w:val="000000"/>
                <w:sz w:val="22"/>
                <w:szCs w:val="22"/>
              </w:rPr>
            </w:pPr>
          </w:p>
        </w:tc>
        <w:tc>
          <w:tcPr>
            <w:tcW w:w="776" w:type="dxa"/>
            <w:shd w:val="clear" w:color="auto" w:fill="auto"/>
            <w:vAlign w:val="center"/>
          </w:tcPr>
          <w:p w14:paraId="2A1A0126" w14:textId="77777777" w:rsidR="00C1786E" w:rsidRPr="007001F1" w:rsidRDefault="00C1786E" w:rsidP="00C1211A">
            <w:pPr>
              <w:jc w:val="center"/>
              <w:rPr>
                <w:color w:val="000000"/>
                <w:sz w:val="22"/>
                <w:szCs w:val="22"/>
              </w:rPr>
            </w:pPr>
          </w:p>
        </w:tc>
        <w:tc>
          <w:tcPr>
            <w:tcW w:w="1775" w:type="dxa"/>
            <w:shd w:val="clear" w:color="auto" w:fill="auto"/>
            <w:vAlign w:val="center"/>
          </w:tcPr>
          <w:p w14:paraId="42AAD8FC" w14:textId="77777777" w:rsidR="00C1786E" w:rsidRPr="007001F1" w:rsidRDefault="00C1786E" w:rsidP="00C1211A">
            <w:pPr>
              <w:jc w:val="center"/>
              <w:rPr>
                <w:color w:val="000000"/>
                <w:sz w:val="22"/>
                <w:szCs w:val="22"/>
              </w:rPr>
            </w:pPr>
          </w:p>
        </w:tc>
      </w:tr>
      <w:tr w:rsidR="00C1786E" w:rsidRPr="007001F1" w14:paraId="15D46EA0" w14:textId="77777777" w:rsidTr="007261E4">
        <w:trPr>
          <w:trHeight w:val="757"/>
        </w:trPr>
        <w:tc>
          <w:tcPr>
            <w:tcW w:w="582" w:type="dxa"/>
            <w:vMerge/>
            <w:shd w:val="clear" w:color="auto" w:fill="auto"/>
            <w:noWrap/>
            <w:vAlign w:val="center"/>
          </w:tcPr>
          <w:p w14:paraId="1C0CCBE4"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1F6B74E" w14:textId="145086B8" w:rsidR="00C1786E" w:rsidRPr="007001F1" w:rsidRDefault="00C1786E" w:rsidP="009D2531">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ins w:id="1608" w:author="Kramár Róbert" w:date="2018-04-27T17:26:00Z">
              <w:r w:rsidR="007F62A7">
                <w:rPr>
                  <w:color w:val="000000"/>
                  <w:sz w:val="22"/>
                  <w:szCs w:val="22"/>
                </w:rPr>
                <w:t xml:space="preserve">alebo v správe o zákazke </w:t>
              </w:r>
            </w:ins>
            <w:r w:rsidRPr="007001F1">
              <w:rPr>
                <w:color w:val="000000"/>
                <w:sz w:val="22"/>
                <w:szCs w:val="22"/>
              </w:rPr>
              <w:t>odôvodnenie?</w:t>
            </w:r>
          </w:p>
        </w:tc>
        <w:tc>
          <w:tcPr>
            <w:tcW w:w="567" w:type="dxa"/>
            <w:shd w:val="clear" w:color="auto" w:fill="auto"/>
            <w:vAlign w:val="center"/>
          </w:tcPr>
          <w:p w14:paraId="60E2FE21" w14:textId="77777777" w:rsidR="00C1786E" w:rsidRPr="007001F1" w:rsidRDefault="00C1786E" w:rsidP="00C1211A">
            <w:pPr>
              <w:jc w:val="center"/>
              <w:rPr>
                <w:color w:val="000000"/>
                <w:sz w:val="22"/>
                <w:szCs w:val="22"/>
              </w:rPr>
            </w:pPr>
          </w:p>
        </w:tc>
        <w:tc>
          <w:tcPr>
            <w:tcW w:w="567" w:type="dxa"/>
            <w:shd w:val="clear" w:color="auto" w:fill="auto"/>
            <w:vAlign w:val="center"/>
          </w:tcPr>
          <w:p w14:paraId="7F3C2D2C" w14:textId="77777777" w:rsidR="00C1786E" w:rsidRPr="007001F1" w:rsidRDefault="00C1786E" w:rsidP="00C1211A">
            <w:pPr>
              <w:jc w:val="center"/>
              <w:rPr>
                <w:color w:val="000000"/>
                <w:sz w:val="22"/>
                <w:szCs w:val="22"/>
              </w:rPr>
            </w:pPr>
          </w:p>
        </w:tc>
        <w:tc>
          <w:tcPr>
            <w:tcW w:w="776" w:type="dxa"/>
            <w:shd w:val="clear" w:color="auto" w:fill="auto"/>
            <w:vAlign w:val="center"/>
          </w:tcPr>
          <w:p w14:paraId="429DF47C" w14:textId="77777777" w:rsidR="00C1786E" w:rsidRPr="007001F1" w:rsidRDefault="00C1786E" w:rsidP="00C1211A">
            <w:pPr>
              <w:jc w:val="center"/>
              <w:rPr>
                <w:color w:val="000000"/>
                <w:sz w:val="22"/>
                <w:szCs w:val="22"/>
              </w:rPr>
            </w:pPr>
          </w:p>
        </w:tc>
        <w:tc>
          <w:tcPr>
            <w:tcW w:w="1775" w:type="dxa"/>
            <w:shd w:val="clear" w:color="auto" w:fill="auto"/>
            <w:vAlign w:val="center"/>
          </w:tcPr>
          <w:p w14:paraId="40B90A7F" w14:textId="77777777" w:rsidR="00C1786E" w:rsidRPr="007001F1" w:rsidRDefault="00C1786E" w:rsidP="00C1211A">
            <w:pPr>
              <w:jc w:val="center"/>
              <w:rPr>
                <w:color w:val="000000"/>
                <w:sz w:val="22"/>
                <w:szCs w:val="22"/>
              </w:rPr>
            </w:pPr>
          </w:p>
        </w:tc>
      </w:tr>
      <w:tr w:rsidR="00C1211A" w:rsidRPr="007001F1" w14:paraId="0CA4F949" w14:textId="77777777" w:rsidTr="007261E4">
        <w:trPr>
          <w:trHeight w:val="20"/>
        </w:trPr>
        <w:tc>
          <w:tcPr>
            <w:tcW w:w="582" w:type="dxa"/>
            <w:shd w:val="clear" w:color="auto" w:fill="auto"/>
            <w:noWrap/>
            <w:vAlign w:val="center"/>
            <w:hideMark/>
          </w:tcPr>
          <w:p w14:paraId="448AB7B6" w14:textId="44F227CF" w:rsidR="00C1211A" w:rsidRPr="007001F1" w:rsidRDefault="00412C76"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8B68B60" w14:textId="37A0468A" w:rsidR="00C1211A" w:rsidRPr="007001F1" w:rsidRDefault="00C1211A" w:rsidP="009D2531">
            <w:pPr>
              <w:jc w:val="both"/>
              <w:rPr>
                <w:color w:val="000000"/>
                <w:sz w:val="22"/>
                <w:szCs w:val="22"/>
              </w:rPr>
            </w:pPr>
            <w:r w:rsidRPr="007001F1">
              <w:rPr>
                <w:color w:val="000000"/>
                <w:sz w:val="22"/>
                <w:szCs w:val="22"/>
              </w:rPr>
              <w:t>Bol zamestnanec vykonávajúci kontrolu oboznámený s rizikovými indikátormi</w:t>
            </w:r>
            <w:del w:id="1609" w:author="Kramár Róbert" w:date="2017-05-15T13:33:00Z">
              <w:r w:rsidRPr="007001F1" w:rsidDel="00A128DC">
                <w:rPr>
                  <w:color w:val="000000"/>
                  <w:sz w:val="22"/>
                  <w:szCs w:val="22"/>
                </w:rPr>
                <w:delText>, ktoré sú uvedené v Systéme riadenia EŠIF</w:delText>
              </w:r>
            </w:del>
            <w:ins w:id="1610" w:author="Kramár Róbert" w:date="2017-07-26T17:42:00Z">
              <w:r w:rsidR="001C6287">
                <w:rPr>
                  <w:color w:val="000000"/>
                  <w:sz w:val="22"/>
                  <w:szCs w:val="22"/>
                </w:rPr>
                <w:t xml:space="preserve"> </w:t>
              </w:r>
            </w:ins>
            <w:ins w:id="1611"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696AD4" w:rsidRPr="007001F1">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E0D9594"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300EFA"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BB80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43266F8"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2D41DB53" w14:textId="77777777" w:rsidTr="007261E4">
        <w:trPr>
          <w:trHeight w:val="20"/>
        </w:trPr>
        <w:tc>
          <w:tcPr>
            <w:tcW w:w="582" w:type="dxa"/>
            <w:shd w:val="clear" w:color="auto" w:fill="auto"/>
            <w:noWrap/>
            <w:vAlign w:val="center"/>
            <w:hideMark/>
          </w:tcPr>
          <w:p w14:paraId="2FFC258C" w14:textId="18EE0BFD" w:rsidR="00C1211A" w:rsidRPr="007001F1" w:rsidRDefault="00412C76"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7393AA5" w14:textId="77777777" w:rsidR="00C1211A" w:rsidRPr="007001F1" w:rsidRDefault="00C1211A" w:rsidP="009D2531">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698BB8C6"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3C6AA8"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D489F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BEC2BF"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8DF8CB2" w14:textId="77777777" w:rsidTr="007261E4">
        <w:trPr>
          <w:trHeight w:val="20"/>
        </w:trPr>
        <w:tc>
          <w:tcPr>
            <w:tcW w:w="582" w:type="dxa"/>
            <w:shd w:val="clear" w:color="auto" w:fill="auto"/>
            <w:noWrap/>
            <w:vAlign w:val="center"/>
            <w:hideMark/>
          </w:tcPr>
          <w:p w14:paraId="5287D2FF" w14:textId="7F4EAFF0" w:rsidR="00C1211A" w:rsidRPr="007001F1" w:rsidRDefault="00412C76"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FB6644B" w14:textId="77777777" w:rsidR="00C1211A" w:rsidRPr="007001F1" w:rsidRDefault="00C1211A" w:rsidP="009D2531">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53325B0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DBD857"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075A8D"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32977A3"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351A15A3" w14:textId="77777777" w:rsidTr="007261E4">
        <w:trPr>
          <w:trHeight w:val="20"/>
        </w:trPr>
        <w:tc>
          <w:tcPr>
            <w:tcW w:w="582" w:type="dxa"/>
            <w:shd w:val="clear" w:color="auto" w:fill="auto"/>
            <w:noWrap/>
            <w:vAlign w:val="center"/>
            <w:hideMark/>
          </w:tcPr>
          <w:p w14:paraId="43255265" w14:textId="08C091E3" w:rsidR="00C1211A" w:rsidRPr="007001F1" w:rsidRDefault="00412C76" w:rsidP="00C1211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9D6BC58" w14:textId="2946708D" w:rsidR="00C1211A" w:rsidRPr="007001F1" w:rsidRDefault="00C1211A" w:rsidP="009D2531">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0E0432AB"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189486"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06C0A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1AB18B"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151F6D79" w14:textId="77777777" w:rsidTr="007261E4">
        <w:trPr>
          <w:trHeight w:val="1268"/>
        </w:trPr>
        <w:tc>
          <w:tcPr>
            <w:tcW w:w="582" w:type="dxa"/>
            <w:vMerge w:val="restart"/>
            <w:shd w:val="clear" w:color="auto" w:fill="auto"/>
            <w:noWrap/>
            <w:vAlign w:val="center"/>
            <w:hideMark/>
          </w:tcPr>
          <w:p w14:paraId="44BCD685" w14:textId="5EA96324" w:rsidR="00C1786E" w:rsidRPr="007001F1" w:rsidRDefault="00C1786E" w:rsidP="00C1211A">
            <w:pPr>
              <w:jc w:val="center"/>
              <w:rPr>
                <w:color w:val="000000"/>
                <w:sz w:val="22"/>
                <w:szCs w:val="22"/>
              </w:rPr>
            </w:pPr>
            <w:r w:rsidRPr="007001F1">
              <w:rPr>
                <w:color w:val="000000"/>
                <w:sz w:val="22"/>
                <w:szCs w:val="22"/>
              </w:rPr>
              <w:lastRenderedPageBreak/>
              <w:t>9</w:t>
            </w:r>
          </w:p>
        </w:tc>
        <w:tc>
          <w:tcPr>
            <w:tcW w:w="4820" w:type="dxa"/>
            <w:gridSpan w:val="2"/>
            <w:shd w:val="clear" w:color="auto" w:fill="auto"/>
            <w:vAlign w:val="center"/>
            <w:hideMark/>
          </w:tcPr>
          <w:p w14:paraId="1B7E9106" w14:textId="2753EB47" w:rsidR="00C1786E" w:rsidRPr="007001F1" w:rsidRDefault="00C1786E" w:rsidP="009D2531">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14:paraId="618E4B73"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F1646E"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A687C9"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B3E9DC"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B4D4710" w14:textId="77777777" w:rsidTr="007261E4">
        <w:trPr>
          <w:trHeight w:val="1267"/>
        </w:trPr>
        <w:tc>
          <w:tcPr>
            <w:tcW w:w="582" w:type="dxa"/>
            <w:vMerge/>
            <w:shd w:val="clear" w:color="auto" w:fill="auto"/>
            <w:noWrap/>
            <w:vAlign w:val="center"/>
          </w:tcPr>
          <w:p w14:paraId="6FE71A6A"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FED4CD9" w14:textId="1976BDF6" w:rsidR="00C1786E" w:rsidRPr="007001F1" w:rsidRDefault="00C1786E" w:rsidP="009D2531">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DA9C985" w14:textId="77777777" w:rsidR="00C1786E" w:rsidRPr="007001F1" w:rsidRDefault="00C1786E" w:rsidP="00C1211A">
            <w:pPr>
              <w:jc w:val="center"/>
              <w:rPr>
                <w:color w:val="000000"/>
                <w:sz w:val="22"/>
                <w:szCs w:val="22"/>
              </w:rPr>
            </w:pPr>
          </w:p>
        </w:tc>
        <w:tc>
          <w:tcPr>
            <w:tcW w:w="567" w:type="dxa"/>
            <w:shd w:val="clear" w:color="auto" w:fill="auto"/>
            <w:vAlign w:val="center"/>
          </w:tcPr>
          <w:p w14:paraId="15A4BEFF" w14:textId="77777777" w:rsidR="00C1786E" w:rsidRPr="007001F1" w:rsidRDefault="00C1786E" w:rsidP="00C1211A">
            <w:pPr>
              <w:jc w:val="center"/>
              <w:rPr>
                <w:color w:val="000000"/>
                <w:sz w:val="22"/>
                <w:szCs w:val="22"/>
              </w:rPr>
            </w:pPr>
          </w:p>
        </w:tc>
        <w:tc>
          <w:tcPr>
            <w:tcW w:w="776" w:type="dxa"/>
            <w:shd w:val="clear" w:color="auto" w:fill="auto"/>
            <w:vAlign w:val="center"/>
          </w:tcPr>
          <w:p w14:paraId="6C4001A5" w14:textId="77777777" w:rsidR="00C1786E" w:rsidRPr="007001F1" w:rsidRDefault="00C1786E" w:rsidP="00C1211A">
            <w:pPr>
              <w:jc w:val="center"/>
              <w:rPr>
                <w:color w:val="000000"/>
                <w:sz w:val="22"/>
                <w:szCs w:val="22"/>
              </w:rPr>
            </w:pPr>
          </w:p>
        </w:tc>
        <w:tc>
          <w:tcPr>
            <w:tcW w:w="1775" w:type="dxa"/>
            <w:shd w:val="clear" w:color="auto" w:fill="auto"/>
            <w:vAlign w:val="center"/>
          </w:tcPr>
          <w:p w14:paraId="6E8BFBF1" w14:textId="77777777" w:rsidR="00C1786E" w:rsidRPr="007001F1" w:rsidRDefault="00C1786E" w:rsidP="00C1211A">
            <w:pPr>
              <w:jc w:val="center"/>
              <w:rPr>
                <w:color w:val="000000"/>
                <w:sz w:val="22"/>
                <w:szCs w:val="22"/>
              </w:rPr>
            </w:pPr>
          </w:p>
        </w:tc>
      </w:tr>
      <w:tr w:rsidR="00C1786E" w:rsidRPr="007001F1" w14:paraId="12B42D4F" w14:textId="77777777" w:rsidTr="00AD59A4">
        <w:trPr>
          <w:trHeight w:val="466"/>
        </w:trPr>
        <w:tc>
          <w:tcPr>
            <w:tcW w:w="582" w:type="dxa"/>
            <w:vMerge w:val="restart"/>
            <w:shd w:val="clear" w:color="auto" w:fill="auto"/>
            <w:noWrap/>
            <w:vAlign w:val="center"/>
            <w:hideMark/>
          </w:tcPr>
          <w:p w14:paraId="71B7788C" w14:textId="234D4654" w:rsidR="00C1786E" w:rsidRPr="007001F1" w:rsidRDefault="00C1786E" w:rsidP="00C1211A">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2698788A" w14:textId="168A67F6" w:rsidR="00C1786E" w:rsidRPr="007001F1" w:rsidRDefault="00C1786E" w:rsidP="009D2531">
            <w:pPr>
              <w:jc w:val="both"/>
              <w:rPr>
                <w:color w:val="000000"/>
                <w:sz w:val="22"/>
                <w:szCs w:val="22"/>
              </w:rPr>
            </w:pPr>
            <w:r w:rsidRPr="007001F1">
              <w:rPr>
                <w:color w:val="000000"/>
                <w:sz w:val="22"/>
                <w:szCs w:val="22"/>
              </w:rPr>
              <w:t>a) Je lehota na predkladani</w:t>
            </w:r>
            <w:r w:rsidR="009D2531" w:rsidRPr="007001F1">
              <w:rPr>
                <w:color w:val="000000"/>
                <w:sz w:val="22"/>
                <w:szCs w:val="22"/>
              </w:rPr>
              <w:t>e ponúk určená v súlade so ZVO?</w:t>
            </w:r>
          </w:p>
        </w:tc>
        <w:tc>
          <w:tcPr>
            <w:tcW w:w="567" w:type="dxa"/>
            <w:shd w:val="clear" w:color="auto" w:fill="auto"/>
            <w:vAlign w:val="center"/>
            <w:hideMark/>
          </w:tcPr>
          <w:p w14:paraId="42550C57"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C74703"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FC1D07"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8F24E57"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698A466" w14:textId="77777777" w:rsidTr="007261E4">
        <w:trPr>
          <w:trHeight w:val="630"/>
        </w:trPr>
        <w:tc>
          <w:tcPr>
            <w:tcW w:w="582" w:type="dxa"/>
            <w:vMerge/>
            <w:shd w:val="clear" w:color="auto" w:fill="auto"/>
            <w:noWrap/>
            <w:vAlign w:val="center"/>
          </w:tcPr>
          <w:p w14:paraId="6C9DC30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B502BD3" w14:textId="58C2C152" w:rsidR="00C1786E" w:rsidRPr="007001F1" w:rsidRDefault="00C1786E" w:rsidP="009D2531">
            <w:pPr>
              <w:jc w:val="both"/>
              <w:rPr>
                <w:color w:val="000000"/>
                <w:sz w:val="22"/>
                <w:szCs w:val="22"/>
              </w:rPr>
            </w:pPr>
            <w:r w:rsidRPr="007001F1">
              <w:rPr>
                <w:color w:val="000000"/>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4DAE2BB9" w14:textId="77777777" w:rsidR="00C1786E" w:rsidRPr="007001F1" w:rsidRDefault="00C1786E" w:rsidP="00C1211A">
            <w:pPr>
              <w:jc w:val="center"/>
              <w:rPr>
                <w:color w:val="000000"/>
                <w:sz w:val="22"/>
                <w:szCs w:val="22"/>
              </w:rPr>
            </w:pPr>
          </w:p>
        </w:tc>
        <w:tc>
          <w:tcPr>
            <w:tcW w:w="567" w:type="dxa"/>
            <w:shd w:val="clear" w:color="auto" w:fill="auto"/>
            <w:vAlign w:val="center"/>
          </w:tcPr>
          <w:p w14:paraId="2DD02B9B" w14:textId="77777777" w:rsidR="00C1786E" w:rsidRPr="007001F1" w:rsidRDefault="00C1786E" w:rsidP="00C1211A">
            <w:pPr>
              <w:jc w:val="center"/>
              <w:rPr>
                <w:color w:val="000000"/>
                <w:sz w:val="22"/>
                <w:szCs w:val="22"/>
              </w:rPr>
            </w:pPr>
          </w:p>
        </w:tc>
        <w:tc>
          <w:tcPr>
            <w:tcW w:w="776" w:type="dxa"/>
            <w:shd w:val="clear" w:color="auto" w:fill="auto"/>
            <w:vAlign w:val="center"/>
          </w:tcPr>
          <w:p w14:paraId="26259328" w14:textId="77777777" w:rsidR="00C1786E" w:rsidRPr="007001F1" w:rsidRDefault="00C1786E" w:rsidP="00C1211A">
            <w:pPr>
              <w:jc w:val="center"/>
              <w:rPr>
                <w:color w:val="000000"/>
                <w:sz w:val="22"/>
                <w:szCs w:val="22"/>
              </w:rPr>
            </w:pPr>
          </w:p>
        </w:tc>
        <w:tc>
          <w:tcPr>
            <w:tcW w:w="1775" w:type="dxa"/>
            <w:shd w:val="clear" w:color="auto" w:fill="auto"/>
            <w:vAlign w:val="center"/>
          </w:tcPr>
          <w:p w14:paraId="0A8B21B4" w14:textId="77777777" w:rsidR="00C1786E" w:rsidRPr="007001F1" w:rsidRDefault="00C1786E" w:rsidP="00C1211A">
            <w:pPr>
              <w:jc w:val="center"/>
              <w:rPr>
                <w:color w:val="000000"/>
                <w:sz w:val="22"/>
                <w:szCs w:val="22"/>
              </w:rPr>
            </w:pPr>
          </w:p>
        </w:tc>
      </w:tr>
      <w:tr w:rsidR="00C1786E" w:rsidRPr="007001F1" w14:paraId="1088AC67" w14:textId="77777777" w:rsidTr="00AD59A4">
        <w:trPr>
          <w:trHeight w:val="441"/>
        </w:trPr>
        <w:tc>
          <w:tcPr>
            <w:tcW w:w="582" w:type="dxa"/>
            <w:vMerge w:val="restart"/>
            <w:shd w:val="clear" w:color="auto" w:fill="auto"/>
            <w:noWrap/>
            <w:vAlign w:val="center"/>
            <w:hideMark/>
          </w:tcPr>
          <w:p w14:paraId="253AF10A" w14:textId="668FCDB8" w:rsidR="00C1786E" w:rsidRPr="007001F1" w:rsidRDefault="00C1786E" w:rsidP="00C1211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4E0BC8FE" w14:textId="229E8841" w:rsidR="00C1786E" w:rsidRPr="007001F1" w:rsidRDefault="00C1786E" w:rsidP="009D2531">
            <w:pPr>
              <w:jc w:val="both"/>
              <w:rPr>
                <w:color w:val="000000"/>
                <w:sz w:val="22"/>
                <w:szCs w:val="22"/>
              </w:rPr>
            </w:pPr>
            <w:r w:rsidRPr="007001F1">
              <w:rPr>
                <w:color w:val="000000"/>
                <w:sz w:val="22"/>
                <w:szCs w:val="22"/>
              </w:rPr>
              <w:t>a) Je predmet zákazky opísaný jednoznačne, úplne a nestranne?</w:t>
            </w:r>
          </w:p>
        </w:tc>
        <w:tc>
          <w:tcPr>
            <w:tcW w:w="567" w:type="dxa"/>
            <w:shd w:val="clear" w:color="auto" w:fill="auto"/>
            <w:vAlign w:val="center"/>
            <w:hideMark/>
          </w:tcPr>
          <w:p w14:paraId="352A84B4"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31AB5B"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87A436"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B3A9E0"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FF66F69" w14:textId="77777777" w:rsidTr="007261E4">
        <w:trPr>
          <w:trHeight w:val="845"/>
        </w:trPr>
        <w:tc>
          <w:tcPr>
            <w:tcW w:w="582" w:type="dxa"/>
            <w:vMerge/>
            <w:shd w:val="clear" w:color="auto" w:fill="auto"/>
            <w:noWrap/>
            <w:vAlign w:val="center"/>
          </w:tcPr>
          <w:p w14:paraId="5C20DCCB"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3C32D50" w14:textId="6B25C608" w:rsidR="00C1786E" w:rsidRPr="007001F1" w:rsidRDefault="00C1786E" w:rsidP="009D2531">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AE408A" w14:textId="77777777" w:rsidR="00C1786E" w:rsidRPr="007001F1" w:rsidRDefault="00C1786E" w:rsidP="00C1211A">
            <w:pPr>
              <w:jc w:val="center"/>
              <w:rPr>
                <w:color w:val="000000"/>
                <w:sz w:val="22"/>
                <w:szCs w:val="22"/>
              </w:rPr>
            </w:pPr>
          </w:p>
        </w:tc>
        <w:tc>
          <w:tcPr>
            <w:tcW w:w="567" w:type="dxa"/>
            <w:shd w:val="clear" w:color="auto" w:fill="auto"/>
            <w:vAlign w:val="center"/>
          </w:tcPr>
          <w:p w14:paraId="34EEA5F5" w14:textId="77777777" w:rsidR="00C1786E" w:rsidRPr="007001F1" w:rsidRDefault="00C1786E" w:rsidP="00C1211A">
            <w:pPr>
              <w:jc w:val="center"/>
              <w:rPr>
                <w:color w:val="000000"/>
                <w:sz w:val="22"/>
                <w:szCs w:val="22"/>
              </w:rPr>
            </w:pPr>
          </w:p>
        </w:tc>
        <w:tc>
          <w:tcPr>
            <w:tcW w:w="776" w:type="dxa"/>
            <w:shd w:val="clear" w:color="auto" w:fill="auto"/>
            <w:vAlign w:val="center"/>
          </w:tcPr>
          <w:p w14:paraId="426167D8" w14:textId="77777777" w:rsidR="00C1786E" w:rsidRPr="007001F1" w:rsidRDefault="00C1786E" w:rsidP="00C1211A">
            <w:pPr>
              <w:jc w:val="center"/>
              <w:rPr>
                <w:color w:val="000000"/>
                <w:sz w:val="22"/>
                <w:szCs w:val="22"/>
              </w:rPr>
            </w:pPr>
          </w:p>
        </w:tc>
        <w:tc>
          <w:tcPr>
            <w:tcW w:w="1775" w:type="dxa"/>
            <w:shd w:val="clear" w:color="auto" w:fill="auto"/>
            <w:vAlign w:val="center"/>
          </w:tcPr>
          <w:p w14:paraId="2DD99A05" w14:textId="77777777" w:rsidR="00C1786E" w:rsidRPr="007001F1" w:rsidRDefault="00C1786E" w:rsidP="00C1211A">
            <w:pPr>
              <w:jc w:val="center"/>
              <w:rPr>
                <w:color w:val="000000"/>
                <w:sz w:val="22"/>
                <w:szCs w:val="22"/>
              </w:rPr>
            </w:pPr>
          </w:p>
        </w:tc>
      </w:tr>
      <w:tr w:rsidR="00C1786E" w:rsidRPr="007001F1" w14:paraId="73792261" w14:textId="77777777" w:rsidTr="007261E4">
        <w:trPr>
          <w:trHeight w:val="845"/>
        </w:trPr>
        <w:tc>
          <w:tcPr>
            <w:tcW w:w="582" w:type="dxa"/>
            <w:vMerge/>
            <w:shd w:val="clear" w:color="auto" w:fill="auto"/>
            <w:noWrap/>
            <w:vAlign w:val="center"/>
          </w:tcPr>
          <w:p w14:paraId="7C1CCE7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8294AFF" w14:textId="75A1BD41" w:rsidR="00C1786E" w:rsidRPr="007001F1" w:rsidRDefault="00C1786E" w:rsidP="009D2531">
            <w:pPr>
              <w:jc w:val="both"/>
              <w:rPr>
                <w:color w:val="000000"/>
                <w:sz w:val="22"/>
                <w:szCs w:val="22"/>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632F1970" w14:textId="77777777" w:rsidR="00C1786E" w:rsidRPr="007001F1" w:rsidRDefault="00C1786E" w:rsidP="00C1211A">
            <w:pPr>
              <w:jc w:val="center"/>
              <w:rPr>
                <w:color w:val="000000"/>
                <w:sz w:val="22"/>
                <w:szCs w:val="22"/>
              </w:rPr>
            </w:pPr>
          </w:p>
        </w:tc>
        <w:tc>
          <w:tcPr>
            <w:tcW w:w="567" w:type="dxa"/>
            <w:shd w:val="clear" w:color="auto" w:fill="auto"/>
            <w:vAlign w:val="center"/>
          </w:tcPr>
          <w:p w14:paraId="20EFC0D2" w14:textId="77777777" w:rsidR="00C1786E" w:rsidRPr="007001F1" w:rsidRDefault="00C1786E" w:rsidP="00C1211A">
            <w:pPr>
              <w:jc w:val="center"/>
              <w:rPr>
                <w:color w:val="000000"/>
                <w:sz w:val="22"/>
                <w:szCs w:val="22"/>
              </w:rPr>
            </w:pPr>
          </w:p>
        </w:tc>
        <w:tc>
          <w:tcPr>
            <w:tcW w:w="776" w:type="dxa"/>
            <w:shd w:val="clear" w:color="auto" w:fill="auto"/>
            <w:vAlign w:val="center"/>
          </w:tcPr>
          <w:p w14:paraId="28C4F7AE" w14:textId="77777777" w:rsidR="00C1786E" w:rsidRPr="007001F1" w:rsidRDefault="00C1786E" w:rsidP="00C1211A">
            <w:pPr>
              <w:jc w:val="center"/>
              <w:rPr>
                <w:color w:val="000000"/>
                <w:sz w:val="22"/>
                <w:szCs w:val="22"/>
              </w:rPr>
            </w:pPr>
          </w:p>
        </w:tc>
        <w:tc>
          <w:tcPr>
            <w:tcW w:w="1775" w:type="dxa"/>
            <w:shd w:val="clear" w:color="auto" w:fill="auto"/>
            <w:vAlign w:val="center"/>
          </w:tcPr>
          <w:p w14:paraId="275E9B50" w14:textId="77777777" w:rsidR="00C1786E" w:rsidRPr="007001F1" w:rsidRDefault="00C1786E" w:rsidP="00C1211A">
            <w:pPr>
              <w:jc w:val="center"/>
              <w:rPr>
                <w:color w:val="000000"/>
                <w:sz w:val="22"/>
                <w:szCs w:val="22"/>
              </w:rPr>
            </w:pPr>
          </w:p>
        </w:tc>
      </w:tr>
      <w:tr w:rsidR="00C1786E" w:rsidRPr="007001F1" w14:paraId="30A559C0" w14:textId="77777777" w:rsidTr="00AD59A4">
        <w:trPr>
          <w:trHeight w:val="436"/>
        </w:trPr>
        <w:tc>
          <w:tcPr>
            <w:tcW w:w="582" w:type="dxa"/>
            <w:vMerge w:val="restart"/>
            <w:shd w:val="clear" w:color="auto" w:fill="auto"/>
            <w:noWrap/>
            <w:vAlign w:val="center"/>
            <w:hideMark/>
          </w:tcPr>
          <w:p w14:paraId="664A9D78" w14:textId="35D3F771" w:rsidR="00C1786E" w:rsidRPr="007001F1" w:rsidRDefault="00C1786E" w:rsidP="00C1211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5787EB52" w14:textId="47A62B78" w:rsidR="00C1786E" w:rsidRPr="007001F1" w:rsidRDefault="00C1786E" w:rsidP="009D2531">
            <w:pPr>
              <w:jc w:val="both"/>
              <w:rPr>
                <w:color w:val="000000"/>
                <w:sz w:val="22"/>
                <w:szCs w:val="22"/>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14:paraId="145B83C1"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DA4A39"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5E2EA4"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3043CA"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6438EE2A" w14:textId="77777777" w:rsidTr="00AD59A4">
        <w:trPr>
          <w:trHeight w:val="358"/>
        </w:trPr>
        <w:tc>
          <w:tcPr>
            <w:tcW w:w="582" w:type="dxa"/>
            <w:vMerge/>
            <w:shd w:val="clear" w:color="auto" w:fill="auto"/>
            <w:noWrap/>
            <w:vAlign w:val="center"/>
          </w:tcPr>
          <w:p w14:paraId="249CEA7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2DAD2D5" w14:textId="084A26F2" w:rsidR="00C1786E" w:rsidRPr="007001F1" w:rsidRDefault="00C1786E" w:rsidP="009D2531">
            <w:pPr>
              <w:jc w:val="both"/>
              <w:rPr>
                <w:color w:val="000000"/>
                <w:sz w:val="22"/>
                <w:szCs w:val="22"/>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14:paraId="0FD710CB" w14:textId="77777777" w:rsidR="00C1786E" w:rsidRPr="007001F1" w:rsidRDefault="00C1786E" w:rsidP="00C1211A">
            <w:pPr>
              <w:jc w:val="center"/>
              <w:rPr>
                <w:color w:val="000000"/>
                <w:sz w:val="22"/>
                <w:szCs w:val="22"/>
              </w:rPr>
            </w:pPr>
          </w:p>
        </w:tc>
        <w:tc>
          <w:tcPr>
            <w:tcW w:w="567" w:type="dxa"/>
            <w:shd w:val="clear" w:color="auto" w:fill="auto"/>
            <w:vAlign w:val="center"/>
          </w:tcPr>
          <w:p w14:paraId="48AC064D" w14:textId="77777777" w:rsidR="00C1786E" w:rsidRPr="007001F1" w:rsidRDefault="00C1786E" w:rsidP="00C1211A">
            <w:pPr>
              <w:jc w:val="center"/>
              <w:rPr>
                <w:color w:val="000000"/>
                <w:sz w:val="22"/>
                <w:szCs w:val="22"/>
              </w:rPr>
            </w:pPr>
          </w:p>
        </w:tc>
        <w:tc>
          <w:tcPr>
            <w:tcW w:w="776" w:type="dxa"/>
            <w:shd w:val="clear" w:color="auto" w:fill="auto"/>
            <w:vAlign w:val="center"/>
          </w:tcPr>
          <w:p w14:paraId="0A7A878D" w14:textId="77777777" w:rsidR="00C1786E" w:rsidRPr="007001F1" w:rsidRDefault="00C1786E" w:rsidP="00C1211A">
            <w:pPr>
              <w:jc w:val="center"/>
              <w:rPr>
                <w:color w:val="000000"/>
                <w:sz w:val="22"/>
                <w:szCs w:val="22"/>
              </w:rPr>
            </w:pPr>
          </w:p>
        </w:tc>
        <w:tc>
          <w:tcPr>
            <w:tcW w:w="1775" w:type="dxa"/>
            <w:shd w:val="clear" w:color="auto" w:fill="auto"/>
            <w:vAlign w:val="center"/>
          </w:tcPr>
          <w:p w14:paraId="19AEDBF4" w14:textId="77777777" w:rsidR="00C1786E" w:rsidRPr="007001F1" w:rsidRDefault="00C1786E" w:rsidP="00C1211A">
            <w:pPr>
              <w:jc w:val="center"/>
              <w:rPr>
                <w:color w:val="000000"/>
                <w:sz w:val="22"/>
                <w:szCs w:val="22"/>
              </w:rPr>
            </w:pPr>
          </w:p>
        </w:tc>
      </w:tr>
      <w:tr w:rsidR="00C1786E" w:rsidRPr="007001F1" w14:paraId="5F1F28CA" w14:textId="77777777" w:rsidTr="007261E4">
        <w:trPr>
          <w:trHeight w:val="657"/>
        </w:trPr>
        <w:tc>
          <w:tcPr>
            <w:tcW w:w="582" w:type="dxa"/>
            <w:vMerge/>
            <w:shd w:val="clear" w:color="auto" w:fill="auto"/>
            <w:noWrap/>
            <w:vAlign w:val="center"/>
          </w:tcPr>
          <w:p w14:paraId="7715A8E1"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4FCC7F6" w14:textId="0B571314" w:rsidR="00C1786E" w:rsidRPr="007001F1" w:rsidRDefault="00C1786E" w:rsidP="009D2531">
            <w:pPr>
              <w:jc w:val="both"/>
              <w:rPr>
                <w:color w:val="000000"/>
                <w:sz w:val="22"/>
                <w:szCs w:val="22"/>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08FE489" w14:textId="77777777" w:rsidR="00C1786E" w:rsidRPr="007001F1" w:rsidRDefault="00C1786E" w:rsidP="00C1211A">
            <w:pPr>
              <w:jc w:val="center"/>
              <w:rPr>
                <w:color w:val="000000"/>
                <w:sz w:val="22"/>
                <w:szCs w:val="22"/>
              </w:rPr>
            </w:pPr>
          </w:p>
        </w:tc>
        <w:tc>
          <w:tcPr>
            <w:tcW w:w="567" w:type="dxa"/>
            <w:shd w:val="clear" w:color="auto" w:fill="auto"/>
            <w:vAlign w:val="center"/>
          </w:tcPr>
          <w:p w14:paraId="6B3F3023" w14:textId="77777777" w:rsidR="00C1786E" w:rsidRPr="007001F1" w:rsidRDefault="00C1786E" w:rsidP="00C1211A">
            <w:pPr>
              <w:jc w:val="center"/>
              <w:rPr>
                <w:color w:val="000000"/>
                <w:sz w:val="22"/>
                <w:szCs w:val="22"/>
              </w:rPr>
            </w:pPr>
          </w:p>
        </w:tc>
        <w:tc>
          <w:tcPr>
            <w:tcW w:w="776" w:type="dxa"/>
            <w:shd w:val="clear" w:color="auto" w:fill="auto"/>
            <w:vAlign w:val="center"/>
          </w:tcPr>
          <w:p w14:paraId="72269CC8" w14:textId="77777777" w:rsidR="00C1786E" w:rsidRPr="007001F1" w:rsidRDefault="00C1786E" w:rsidP="00C1211A">
            <w:pPr>
              <w:jc w:val="center"/>
              <w:rPr>
                <w:color w:val="000000"/>
                <w:sz w:val="22"/>
                <w:szCs w:val="22"/>
              </w:rPr>
            </w:pPr>
          </w:p>
        </w:tc>
        <w:tc>
          <w:tcPr>
            <w:tcW w:w="1775" w:type="dxa"/>
            <w:shd w:val="clear" w:color="auto" w:fill="auto"/>
            <w:vAlign w:val="center"/>
          </w:tcPr>
          <w:p w14:paraId="4E599E6A" w14:textId="77777777" w:rsidR="00C1786E" w:rsidRPr="007001F1" w:rsidRDefault="00C1786E" w:rsidP="00C1211A">
            <w:pPr>
              <w:jc w:val="center"/>
              <w:rPr>
                <w:color w:val="000000"/>
                <w:sz w:val="22"/>
                <w:szCs w:val="22"/>
              </w:rPr>
            </w:pPr>
          </w:p>
        </w:tc>
      </w:tr>
      <w:tr w:rsidR="00C1786E" w:rsidRPr="007001F1" w14:paraId="67DB8D17" w14:textId="77777777" w:rsidTr="007261E4">
        <w:trPr>
          <w:trHeight w:val="657"/>
        </w:trPr>
        <w:tc>
          <w:tcPr>
            <w:tcW w:w="582" w:type="dxa"/>
            <w:vMerge/>
            <w:shd w:val="clear" w:color="auto" w:fill="auto"/>
            <w:noWrap/>
            <w:vAlign w:val="center"/>
          </w:tcPr>
          <w:p w14:paraId="496CB6E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AB0CC59" w14:textId="4EDA65E9" w:rsidR="00C1786E" w:rsidRPr="007001F1" w:rsidRDefault="00C1786E" w:rsidP="009D2531">
            <w:pPr>
              <w:jc w:val="both"/>
              <w:rPr>
                <w:color w:val="000000"/>
                <w:sz w:val="22"/>
                <w:szCs w:val="22"/>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14:paraId="1B9C60C7" w14:textId="77777777" w:rsidR="00C1786E" w:rsidRPr="007001F1" w:rsidRDefault="00C1786E" w:rsidP="00C1211A">
            <w:pPr>
              <w:jc w:val="center"/>
              <w:rPr>
                <w:color w:val="000000"/>
                <w:sz w:val="22"/>
                <w:szCs w:val="22"/>
              </w:rPr>
            </w:pPr>
          </w:p>
        </w:tc>
        <w:tc>
          <w:tcPr>
            <w:tcW w:w="567" w:type="dxa"/>
            <w:shd w:val="clear" w:color="auto" w:fill="auto"/>
            <w:vAlign w:val="center"/>
          </w:tcPr>
          <w:p w14:paraId="59398217" w14:textId="77777777" w:rsidR="00C1786E" w:rsidRPr="007001F1" w:rsidRDefault="00C1786E" w:rsidP="00C1211A">
            <w:pPr>
              <w:jc w:val="center"/>
              <w:rPr>
                <w:color w:val="000000"/>
                <w:sz w:val="22"/>
                <w:szCs w:val="22"/>
              </w:rPr>
            </w:pPr>
          </w:p>
        </w:tc>
        <w:tc>
          <w:tcPr>
            <w:tcW w:w="776" w:type="dxa"/>
            <w:shd w:val="clear" w:color="auto" w:fill="auto"/>
            <w:vAlign w:val="center"/>
          </w:tcPr>
          <w:p w14:paraId="0E40975B" w14:textId="77777777" w:rsidR="00C1786E" w:rsidRPr="007001F1" w:rsidRDefault="00C1786E" w:rsidP="00C1211A">
            <w:pPr>
              <w:jc w:val="center"/>
              <w:rPr>
                <w:color w:val="000000"/>
                <w:sz w:val="22"/>
                <w:szCs w:val="22"/>
              </w:rPr>
            </w:pPr>
          </w:p>
        </w:tc>
        <w:tc>
          <w:tcPr>
            <w:tcW w:w="1775" w:type="dxa"/>
            <w:shd w:val="clear" w:color="auto" w:fill="auto"/>
            <w:vAlign w:val="center"/>
          </w:tcPr>
          <w:p w14:paraId="5EFB4038" w14:textId="77777777" w:rsidR="00C1786E" w:rsidRPr="007001F1" w:rsidRDefault="00C1786E" w:rsidP="00C1211A">
            <w:pPr>
              <w:jc w:val="center"/>
              <w:rPr>
                <w:color w:val="000000"/>
                <w:sz w:val="22"/>
                <w:szCs w:val="22"/>
              </w:rPr>
            </w:pPr>
          </w:p>
        </w:tc>
      </w:tr>
      <w:tr w:rsidR="00C1786E" w:rsidRPr="007001F1" w14:paraId="129173F6" w14:textId="77777777" w:rsidTr="00AD59A4">
        <w:trPr>
          <w:trHeight w:val="306"/>
        </w:trPr>
        <w:tc>
          <w:tcPr>
            <w:tcW w:w="582" w:type="dxa"/>
            <w:vMerge/>
            <w:shd w:val="clear" w:color="auto" w:fill="auto"/>
            <w:noWrap/>
            <w:vAlign w:val="center"/>
          </w:tcPr>
          <w:p w14:paraId="6CC0A90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620A305" w14:textId="41585E16" w:rsidR="00C1786E" w:rsidRPr="007001F1" w:rsidRDefault="00C1786E" w:rsidP="009D2531">
            <w:pPr>
              <w:jc w:val="both"/>
              <w:rPr>
                <w:color w:val="000000"/>
                <w:sz w:val="22"/>
                <w:szCs w:val="22"/>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14:paraId="1D1AC2DF" w14:textId="77777777" w:rsidR="00C1786E" w:rsidRPr="007001F1" w:rsidRDefault="00C1786E" w:rsidP="00C1211A">
            <w:pPr>
              <w:jc w:val="center"/>
              <w:rPr>
                <w:color w:val="000000"/>
                <w:sz w:val="22"/>
                <w:szCs w:val="22"/>
              </w:rPr>
            </w:pPr>
          </w:p>
        </w:tc>
        <w:tc>
          <w:tcPr>
            <w:tcW w:w="567" w:type="dxa"/>
            <w:shd w:val="clear" w:color="auto" w:fill="auto"/>
            <w:vAlign w:val="center"/>
          </w:tcPr>
          <w:p w14:paraId="26B2A680" w14:textId="77777777" w:rsidR="00C1786E" w:rsidRPr="007001F1" w:rsidRDefault="00C1786E" w:rsidP="00C1211A">
            <w:pPr>
              <w:jc w:val="center"/>
              <w:rPr>
                <w:color w:val="000000"/>
                <w:sz w:val="22"/>
                <w:szCs w:val="22"/>
              </w:rPr>
            </w:pPr>
          </w:p>
        </w:tc>
        <w:tc>
          <w:tcPr>
            <w:tcW w:w="776" w:type="dxa"/>
            <w:shd w:val="clear" w:color="auto" w:fill="auto"/>
            <w:vAlign w:val="center"/>
          </w:tcPr>
          <w:p w14:paraId="2EAA4CE6" w14:textId="77777777" w:rsidR="00C1786E" w:rsidRPr="007001F1" w:rsidRDefault="00C1786E" w:rsidP="00C1211A">
            <w:pPr>
              <w:jc w:val="center"/>
              <w:rPr>
                <w:color w:val="000000"/>
                <w:sz w:val="22"/>
                <w:szCs w:val="22"/>
              </w:rPr>
            </w:pPr>
          </w:p>
        </w:tc>
        <w:tc>
          <w:tcPr>
            <w:tcW w:w="1775" w:type="dxa"/>
            <w:shd w:val="clear" w:color="auto" w:fill="auto"/>
            <w:vAlign w:val="center"/>
          </w:tcPr>
          <w:p w14:paraId="5654E992" w14:textId="77777777" w:rsidR="00C1786E" w:rsidRPr="007001F1" w:rsidRDefault="00C1786E" w:rsidP="00C1211A">
            <w:pPr>
              <w:jc w:val="center"/>
              <w:rPr>
                <w:color w:val="000000"/>
                <w:sz w:val="22"/>
                <w:szCs w:val="22"/>
              </w:rPr>
            </w:pPr>
          </w:p>
        </w:tc>
      </w:tr>
      <w:tr w:rsidR="00C1211A" w:rsidRPr="007001F1" w14:paraId="3939C84E" w14:textId="77777777" w:rsidTr="007261E4">
        <w:trPr>
          <w:trHeight w:val="20"/>
        </w:trPr>
        <w:tc>
          <w:tcPr>
            <w:tcW w:w="582" w:type="dxa"/>
            <w:shd w:val="clear" w:color="auto" w:fill="auto"/>
            <w:noWrap/>
            <w:vAlign w:val="center"/>
            <w:hideMark/>
          </w:tcPr>
          <w:p w14:paraId="5270EB86" w14:textId="69871E5C" w:rsidR="00C1211A" w:rsidRPr="007001F1" w:rsidRDefault="00412C76" w:rsidP="00C1211A">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5108462D" w14:textId="77777777" w:rsidR="00C1211A" w:rsidRPr="007001F1" w:rsidRDefault="00C1211A" w:rsidP="009D2531">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457905AA"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EDB1204"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4EF35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0D9A91F"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44CE1F02" w14:textId="77777777" w:rsidTr="007261E4">
        <w:trPr>
          <w:trHeight w:val="760"/>
        </w:trPr>
        <w:tc>
          <w:tcPr>
            <w:tcW w:w="582" w:type="dxa"/>
            <w:vMerge w:val="restart"/>
            <w:shd w:val="clear" w:color="auto" w:fill="auto"/>
            <w:noWrap/>
            <w:vAlign w:val="center"/>
          </w:tcPr>
          <w:p w14:paraId="334238B7" w14:textId="7C274D30" w:rsidR="00C1786E" w:rsidRPr="007001F1" w:rsidRDefault="00027816" w:rsidP="00C1211A">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0E869BDA" w14:textId="6278871E" w:rsidR="00C1786E" w:rsidRPr="007001F1" w:rsidRDefault="00027816" w:rsidP="009D2531">
            <w:pPr>
              <w:jc w:val="both"/>
              <w:rPr>
                <w:color w:val="000000"/>
                <w:sz w:val="22"/>
                <w:szCs w:val="22"/>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5D15A5BA" w14:textId="77777777" w:rsidR="00C1786E" w:rsidRPr="007001F1" w:rsidRDefault="00C1786E" w:rsidP="00C1211A">
            <w:pPr>
              <w:jc w:val="center"/>
              <w:rPr>
                <w:color w:val="000000"/>
                <w:sz w:val="22"/>
                <w:szCs w:val="22"/>
              </w:rPr>
            </w:pPr>
          </w:p>
        </w:tc>
        <w:tc>
          <w:tcPr>
            <w:tcW w:w="567" w:type="dxa"/>
            <w:shd w:val="clear" w:color="auto" w:fill="auto"/>
            <w:vAlign w:val="center"/>
          </w:tcPr>
          <w:p w14:paraId="2283BEDE" w14:textId="77777777" w:rsidR="00C1786E" w:rsidRPr="007001F1" w:rsidRDefault="00C1786E" w:rsidP="00C1211A">
            <w:pPr>
              <w:jc w:val="center"/>
              <w:rPr>
                <w:color w:val="000000"/>
                <w:sz w:val="22"/>
                <w:szCs w:val="22"/>
              </w:rPr>
            </w:pPr>
          </w:p>
        </w:tc>
        <w:tc>
          <w:tcPr>
            <w:tcW w:w="776" w:type="dxa"/>
            <w:shd w:val="clear" w:color="auto" w:fill="auto"/>
            <w:vAlign w:val="center"/>
          </w:tcPr>
          <w:p w14:paraId="333E0C83" w14:textId="77777777" w:rsidR="00C1786E" w:rsidRPr="007001F1" w:rsidRDefault="00C1786E" w:rsidP="00C1211A">
            <w:pPr>
              <w:jc w:val="center"/>
              <w:rPr>
                <w:color w:val="000000"/>
                <w:sz w:val="22"/>
                <w:szCs w:val="22"/>
              </w:rPr>
            </w:pPr>
          </w:p>
        </w:tc>
        <w:tc>
          <w:tcPr>
            <w:tcW w:w="1775" w:type="dxa"/>
            <w:shd w:val="clear" w:color="auto" w:fill="auto"/>
            <w:vAlign w:val="center"/>
          </w:tcPr>
          <w:p w14:paraId="6E72CA77" w14:textId="77777777" w:rsidR="00C1786E" w:rsidRPr="007001F1" w:rsidRDefault="00C1786E" w:rsidP="00C1211A">
            <w:pPr>
              <w:jc w:val="center"/>
              <w:rPr>
                <w:color w:val="000000"/>
                <w:sz w:val="22"/>
                <w:szCs w:val="22"/>
              </w:rPr>
            </w:pPr>
          </w:p>
        </w:tc>
      </w:tr>
      <w:tr w:rsidR="00C1786E" w:rsidRPr="007001F1" w14:paraId="059485BD" w14:textId="77777777" w:rsidTr="007261E4">
        <w:trPr>
          <w:trHeight w:val="760"/>
        </w:trPr>
        <w:tc>
          <w:tcPr>
            <w:tcW w:w="582" w:type="dxa"/>
            <w:vMerge/>
            <w:shd w:val="clear" w:color="auto" w:fill="auto"/>
            <w:noWrap/>
            <w:vAlign w:val="center"/>
          </w:tcPr>
          <w:p w14:paraId="3288593B"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3D40D8B" w14:textId="0DE38102" w:rsidR="00C1786E" w:rsidRPr="007001F1" w:rsidRDefault="00027816" w:rsidP="009D2531">
            <w:pPr>
              <w:jc w:val="both"/>
              <w:rPr>
                <w:color w:val="000000"/>
                <w:sz w:val="22"/>
                <w:szCs w:val="22"/>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918508E" w14:textId="77777777" w:rsidR="00C1786E" w:rsidRPr="007001F1" w:rsidRDefault="00C1786E" w:rsidP="00C1211A">
            <w:pPr>
              <w:jc w:val="center"/>
              <w:rPr>
                <w:color w:val="000000"/>
                <w:sz w:val="22"/>
                <w:szCs w:val="22"/>
              </w:rPr>
            </w:pPr>
          </w:p>
        </w:tc>
        <w:tc>
          <w:tcPr>
            <w:tcW w:w="567" w:type="dxa"/>
            <w:shd w:val="clear" w:color="auto" w:fill="auto"/>
            <w:vAlign w:val="center"/>
          </w:tcPr>
          <w:p w14:paraId="64D7473A" w14:textId="77777777" w:rsidR="00C1786E" w:rsidRPr="007001F1" w:rsidRDefault="00C1786E" w:rsidP="00C1211A">
            <w:pPr>
              <w:jc w:val="center"/>
              <w:rPr>
                <w:color w:val="000000"/>
                <w:sz w:val="22"/>
                <w:szCs w:val="22"/>
              </w:rPr>
            </w:pPr>
          </w:p>
        </w:tc>
        <w:tc>
          <w:tcPr>
            <w:tcW w:w="776" w:type="dxa"/>
            <w:shd w:val="clear" w:color="auto" w:fill="auto"/>
            <w:vAlign w:val="center"/>
          </w:tcPr>
          <w:p w14:paraId="31D46EA3" w14:textId="77777777" w:rsidR="00C1786E" w:rsidRPr="007001F1" w:rsidRDefault="00C1786E" w:rsidP="00C1211A">
            <w:pPr>
              <w:jc w:val="center"/>
              <w:rPr>
                <w:color w:val="000000"/>
                <w:sz w:val="22"/>
                <w:szCs w:val="22"/>
              </w:rPr>
            </w:pPr>
          </w:p>
        </w:tc>
        <w:tc>
          <w:tcPr>
            <w:tcW w:w="1775" w:type="dxa"/>
            <w:shd w:val="clear" w:color="auto" w:fill="auto"/>
            <w:vAlign w:val="center"/>
          </w:tcPr>
          <w:p w14:paraId="3DA532A4" w14:textId="77777777" w:rsidR="00C1786E" w:rsidRPr="007001F1" w:rsidRDefault="00C1786E" w:rsidP="00C1211A">
            <w:pPr>
              <w:jc w:val="center"/>
              <w:rPr>
                <w:color w:val="000000"/>
                <w:sz w:val="22"/>
                <w:szCs w:val="22"/>
              </w:rPr>
            </w:pPr>
          </w:p>
        </w:tc>
      </w:tr>
      <w:tr w:rsidR="00C1211A" w:rsidRPr="007001F1" w14:paraId="7015F0BA" w14:textId="77777777" w:rsidTr="007261E4">
        <w:trPr>
          <w:trHeight w:val="20"/>
        </w:trPr>
        <w:tc>
          <w:tcPr>
            <w:tcW w:w="582" w:type="dxa"/>
            <w:shd w:val="clear" w:color="auto" w:fill="auto"/>
            <w:noWrap/>
            <w:vAlign w:val="center"/>
            <w:hideMark/>
          </w:tcPr>
          <w:p w14:paraId="2E688615" w14:textId="6C039E05" w:rsidR="00C1211A" w:rsidRPr="007001F1" w:rsidRDefault="00412C76" w:rsidP="00C1211A">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7AECA479" w14:textId="77777777" w:rsidR="00C1211A" w:rsidRPr="007001F1" w:rsidRDefault="00C1211A" w:rsidP="009D2531">
            <w:pPr>
              <w:jc w:val="both"/>
              <w:rPr>
                <w:color w:val="000000"/>
                <w:sz w:val="22"/>
                <w:szCs w:val="22"/>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14:paraId="636EB5C8"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40B55D"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7A865B"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81152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221F544" w14:textId="77777777" w:rsidTr="007261E4">
        <w:trPr>
          <w:trHeight w:val="20"/>
        </w:trPr>
        <w:tc>
          <w:tcPr>
            <w:tcW w:w="582" w:type="dxa"/>
            <w:shd w:val="clear" w:color="auto" w:fill="auto"/>
            <w:noWrap/>
            <w:vAlign w:val="center"/>
            <w:hideMark/>
          </w:tcPr>
          <w:p w14:paraId="14C1152C" w14:textId="61D20CD7" w:rsidR="00C1211A" w:rsidRPr="007001F1" w:rsidRDefault="00412C76" w:rsidP="00C1211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4E55E75D" w14:textId="77777777" w:rsidR="00C1211A" w:rsidRPr="007001F1" w:rsidRDefault="00C1211A" w:rsidP="009D2531">
            <w:pPr>
              <w:jc w:val="both"/>
              <w:rPr>
                <w:color w:val="000000"/>
                <w:sz w:val="22"/>
                <w:szCs w:val="22"/>
              </w:rPr>
            </w:pPr>
            <w:r w:rsidRPr="007001F1">
              <w:rPr>
                <w:color w:val="000000"/>
                <w:sz w:val="22"/>
                <w:szCs w:val="22"/>
              </w:rPr>
              <w:t xml:space="preserve">Určil v oznámení o vyhlásení VO  verejný obstarávateľ predmet zákazky opisom svojich </w:t>
            </w:r>
            <w:r w:rsidRPr="007001F1">
              <w:rPr>
                <w:color w:val="000000"/>
                <w:sz w:val="22"/>
                <w:szCs w:val="22"/>
              </w:rPr>
              <w:lastRenderedPageBreak/>
              <w:t>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14:paraId="5099C555" w14:textId="77777777" w:rsidR="00C1211A" w:rsidRPr="007001F1" w:rsidRDefault="00C1211A" w:rsidP="009D2531">
            <w:pPr>
              <w:jc w:val="both"/>
              <w:rPr>
                <w:color w:val="000000"/>
                <w:sz w:val="22"/>
                <w:szCs w:val="22"/>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predložia žiadosť o účasť? </w:t>
            </w:r>
          </w:p>
        </w:tc>
        <w:tc>
          <w:tcPr>
            <w:tcW w:w="567" w:type="dxa"/>
            <w:shd w:val="clear" w:color="auto" w:fill="auto"/>
            <w:vAlign w:val="center"/>
            <w:hideMark/>
          </w:tcPr>
          <w:p w14:paraId="363432F5"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0B93BC1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A49FF1"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F98C09B"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4539EB0" w14:textId="77777777" w:rsidTr="007261E4">
        <w:trPr>
          <w:trHeight w:val="20"/>
        </w:trPr>
        <w:tc>
          <w:tcPr>
            <w:tcW w:w="582" w:type="dxa"/>
            <w:shd w:val="clear" w:color="auto" w:fill="auto"/>
            <w:noWrap/>
            <w:vAlign w:val="center"/>
            <w:hideMark/>
          </w:tcPr>
          <w:p w14:paraId="7BCB0E63" w14:textId="52438B04" w:rsidR="00C1211A" w:rsidRPr="007001F1" w:rsidRDefault="00412C76" w:rsidP="00C1211A">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37F3E041" w14:textId="16D20FD9" w:rsidR="00C1211A" w:rsidRPr="007001F1" w:rsidRDefault="00C1211A" w:rsidP="009D2531">
            <w:pPr>
              <w:jc w:val="both"/>
              <w:rPr>
                <w:color w:val="000000"/>
                <w:sz w:val="22"/>
                <w:szCs w:val="22"/>
              </w:rPr>
            </w:pPr>
            <w:r w:rsidRPr="007001F1">
              <w:rPr>
                <w:color w:val="000000"/>
                <w:sz w:val="22"/>
                <w:szCs w:val="22"/>
              </w:rPr>
              <w:t xml:space="preserve">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21EEF3DC"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0DF50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7DA03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77A721"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0C1F53FE" w14:textId="77777777" w:rsidTr="00AD59A4">
        <w:trPr>
          <w:trHeight w:val="378"/>
        </w:trPr>
        <w:tc>
          <w:tcPr>
            <w:tcW w:w="582" w:type="dxa"/>
            <w:vMerge w:val="restart"/>
            <w:shd w:val="clear" w:color="auto" w:fill="auto"/>
            <w:noWrap/>
            <w:vAlign w:val="center"/>
            <w:hideMark/>
          </w:tcPr>
          <w:p w14:paraId="56FBAFF6" w14:textId="0438FC69" w:rsidR="00C1786E" w:rsidRPr="007001F1" w:rsidRDefault="00C1786E" w:rsidP="00C1211A">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109A4B09" w14:textId="46125813" w:rsidR="00C1786E" w:rsidRPr="007001F1" w:rsidRDefault="00C1786E" w:rsidP="009D2531">
            <w:pPr>
              <w:jc w:val="both"/>
              <w:rPr>
                <w:color w:val="000000"/>
                <w:sz w:val="22"/>
                <w:szCs w:val="22"/>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14:paraId="0A3D4382"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B537E48"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2088DD"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42F7819"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772BC8A2" w14:textId="77777777" w:rsidTr="007261E4">
        <w:trPr>
          <w:trHeight w:val="757"/>
        </w:trPr>
        <w:tc>
          <w:tcPr>
            <w:tcW w:w="582" w:type="dxa"/>
            <w:vMerge/>
            <w:shd w:val="clear" w:color="auto" w:fill="auto"/>
            <w:noWrap/>
            <w:vAlign w:val="center"/>
          </w:tcPr>
          <w:p w14:paraId="2082899F"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AE65860" w14:textId="5A5CD353" w:rsidR="00C1786E" w:rsidRPr="007001F1" w:rsidRDefault="00C1786E" w:rsidP="009D2531">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1D93CE3" w14:textId="77777777" w:rsidR="00C1786E" w:rsidRPr="007001F1" w:rsidRDefault="00C1786E" w:rsidP="00C1211A">
            <w:pPr>
              <w:jc w:val="center"/>
              <w:rPr>
                <w:color w:val="000000"/>
                <w:sz w:val="22"/>
                <w:szCs w:val="22"/>
              </w:rPr>
            </w:pPr>
          </w:p>
        </w:tc>
        <w:tc>
          <w:tcPr>
            <w:tcW w:w="567" w:type="dxa"/>
            <w:shd w:val="clear" w:color="auto" w:fill="auto"/>
            <w:vAlign w:val="center"/>
          </w:tcPr>
          <w:p w14:paraId="0601740F" w14:textId="77777777" w:rsidR="00C1786E" w:rsidRPr="007001F1" w:rsidRDefault="00C1786E" w:rsidP="00C1211A">
            <w:pPr>
              <w:jc w:val="center"/>
              <w:rPr>
                <w:color w:val="000000"/>
                <w:sz w:val="22"/>
                <w:szCs w:val="22"/>
              </w:rPr>
            </w:pPr>
          </w:p>
        </w:tc>
        <w:tc>
          <w:tcPr>
            <w:tcW w:w="776" w:type="dxa"/>
            <w:shd w:val="clear" w:color="auto" w:fill="auto"/>
            <w:vAlign w:val="center"/>
          </w:tcPr>
          <w:p w14:paraId="00CE21A5" w14:textId="77777777" w:rsidR="00C1786E" w:rsidRPr="007001F1" w:rsidRDefault="00C1786E" w:rsidP="00C1211A">
            <w:pPr>
              <w:jc w:val="center"/>
              <w:rPr>
                <w:color w:val="000000"/>
                <w:sz w:val="22"/>
                <w:szCs w:val="22"/>
              </w:rPr>
            </w:pPr>
          </w:p>
        </w:tc>
        <w:tc>
          <w:tcPr>
            <w:tcW w:w="1775" w:type="dxa"/>
            <w:shd w:val="clear" w:color="auto" w:fill="auto"/>
            <w:vAlign w:val="center"/>
          </w:tcPr>
          <w:p w14:paraId="7EED7844" w14:textId="77777777" w:rsidR="00C1786E" w:rsidRPr="007001F1" w:rsidRDefault="00C1786E" w:rsidP="00C1211A">
            <w:pPr>
              <w:jc w:val="center"/>
              <w:rPr>
                <w:color w:val="000000"/>
                <w:sz w:val="22"/>
                <w:szCs w:val="22"/>
              </w:rPr>
            </w:pPr>
          </w:p>
        </w:tc>
      </w:tr>
      <w:tr w:rsidR="00C1786E" w:rsidRPr="007001F1" w14:paraId="734024C6" w14:textId="77777777" w:rsidTr="00AD59A4">
        <w:trPr>
          <w:trHeight w:val="414"/>
        </w:trPr>
        <w:tc>
          <w:tcPr>
            <w:tcW w:w="582" w:type="dxa"/>
            <w:vMerge w:val="restart"/>
            <w:shd w:val="clear" w:color="auto" w:fill="auto"/>
            <w:noWrap/>
            <w:vAlign w:val="center"/>
            <w:hideMark/>
          </w:tcPr>
          <w:p w14:paraId="28E5E2E2" w14:textId="19380776" w:rsidR="00C1786E" w:rsidRPr="007001F1" w:rsidRDefault="00C1786E" w:rsidP="00C1211A">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163DC701" w14:textId="7BDEAA3C" w:rsidR="00C1786E" w:rsidRPr="007001F1" w:rsidRDefault="00C1786E" w:rsidP="009D2531">
            <w:pPr>
              <w:jc w:val="both"/>
              <w:rPr>
                <w:sz w:val="22"/>
                <w:szCs w:val="22"/>
              </w:rPr>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14:paraId="5B082F1A"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03EC0F"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583DFB5"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29D794"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9FB984F" w14:textId="77777777" w:rsidTr="007261E4">
        <w:trPr>
          <w:trHeight w:val="675"/>
        </w:trPr>
        <w:tc>
          <w:tcPr>
            <w:tcW w:w="582" w:type="dxa"/>
            <w:vMerge/>
            <w:shd w:val="clear" w:color="auto" w:fill="auto"/>
            <w:noWrap/>
            <w:vAlign w:val="center"/>
          </w:tcPr>
          <w:p w14:paraId="14207AA1"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D0D357A" w14:textId="30C5F52A" w:rsidR="00C1786E" w:rsidRPr="007001F1" w:rsidRDefault="00C1786E" w:rsidP="009D2531">
            <w:pPr>
              <w:jc w:val="both"/>
              <w:rPr>
                <w:sz w:val="22"/>
                <w:szCs w:val="22"/>
              </w:rPr>
            </w:pPr>
            <w:r w:rsidRPr="007001F1">
              <w:rPr>
                <w:sz w:val="22"/>
                <w:szCs w:val="22"/>
              </w:rPr>
              <w:t xml:space="preserve">b) Boli v prípade konfliktu záujmov prijaté primerané opatrenia a vykonaná nápravu v zmysle        </w:t>
            </w:r>
            <w:r w:rsidR="009D2531" w:rsidRPr="007001F1">
              <w:rPr>
                <w:sz w:val="22"/>
                <w:szCs w:val="22"/>
              </w:rPr>
              <w:t>§ 23 ods. 5 ZVO?</w:t>
            </w:r>
          </w:p>
        </w:tc>
        <w:tc>
          <w:tcPr>
            <w:tcW w:w="567" w:type="dxa"/>
            <w:shd w:val="clear" w:color="auto" w:fill="auto"/>
            <w:vAlign w:val="center"/>
          </w:tcPr>
          <w:p w14:paraId="3EC94BA2" w14:textId="77777777" w:rsidR="00C1786E" w:rsidRPr="007001F1" w:rsidRDefault="00C1786E" w:rsidP="00C1211A">
            <w:pPr>
              <w:jc w:val="center"/>
              <w:rPr>
                <w:color w:val="000000"/>
                <w:sz w:val="22"/>
                <w:szCs w:val="22"/>
              </w:rPr>
            </w:pPr>
          </w:p>
        </w:tc>
        <w:tc>
          <w:tcPr>
            <w:tcW w:w="567" w:type="dxa"/>
            <w:shd w:val="clear" w:color="auto" w:fill="auto"/>
            <w:vAlign w:val="center"/>
          </w:tcPr>
          <w:p w14:paraId="4B67562D" w14:textId="77777777" w:rsidR="00C1786E" w:rsidRPr="007001F1" w:rsidRDefault="00C1786E" w:rsidP="00C1211A">
            <w:pPr>
              <w:jc w:val="center"/>
              <w:rPr>
                <w:color w:val="000000"/>
                <w:sz w:val="22"/>
                <w:szCs w:val="22"/>
              </w:rPr>
            </w:pPr>
          </w:p>
        </w:tc>
        <w:tc>
          <w:tcPr>
            <w:tcW w:w="776" w:type="dxa"/>
            <w:shd w:val="clear" w:color="auto" w:fill="auto"/>
            <w:vAlign w:val="center"/>
          </w:tcPr>
          <w:p w14:paraId="5661CB65" w14:textId="77777777" w:rsidR="00C1786E" w:rsidRPr="007001F1" w:rsidRDefault="00C1786E" w:rsidP="00C1211A">
            <w:pPr>
              <w:jc w:val="center"/>
              <w:rPr>
                <w:color w:val="000000"/>
                <w:sz w:val="22"/>
                <w:szCs w:val="22"/>
              </w:rPr>
            </w:pPr>
          </w:p>
        </w:tc>
        <w:tc>
          <w:tcPr>
            <w:tcW w:w="1775" w:type="dxa"/>
            <w:shd w:val="clear" w:color="auto" w:fill="auto"/>
            <w:vAlign w:val="center"/>
          </w:tcPr>
          <w:p w14:paraId="00C4D3BD" w14:textId="77777777" w:rsidR="00C1786E" w:rsidRPr="007001F1" w:rsidRDefault="00C1786E" w:rsidP="00C1211A">
            <w:pPr>
              <w:jc w:val="center"/>
              <w:rPr>
                <w:color w:val="000000"/>
                <w:sz w:val="22"/>
                <w:szCs w:val="22"/>
              </w:rPr>
            </w:pPr>
          </w:p>
        </w:tc>
      </w:tr>
      <w:tr w:rsidR="00C1786E" w:rsidRPr="007001F1" w14:paraId="3C1EEF7A" w14:textId="77777777" w:rsidTr="007261E4">
        <w:trPr>
          <w:trHeight w:val="675"/>
        </w:trPr>
        <w:tc>
          <w:tcPr>
            <w:tcW w:w="582" w:type="dxa"/>
            <w:vMerge/>
            <w:shd w:val="clear" w:color="auto" w:fill="auto"/>
            <w:noWrap/>
            <w:vAlign w:val="center"/>
          </w:tcPr>
          <w:p w14:paraId="640ECD5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26E86241" w14:textId="6D3E2B98" w:rsidR="00C1786E" w:rsidRPr="007001F1" w:rsidRDefault="00C1786E" w:rsidP="009D2531">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C0E191A" w14:textId="77777777" w:rsidR="00C1786E" w:rsidRPr="007001F1" w:rsidRDefault="00C1786E" w:rsidP="00C1211A">
            <w:pPr>
              <w:jc w:val="center"/>
              <w:rPr>
                <w:color w:val="000000"/>
                <w:sz w:val="22"/>
                <w:szCs w:val="22"/>
              </w:rPr>
            </w:pPr>
          </w:p>
        </w:tc>
        <w:tc>
          <w:tcPr>
            <w:tcW w:w="567" w:type="dxa"/>
            <w:shd w:val="clear" w:color="auto" w:fill="auto"/>
            <w:vAlign w:val="center"/>
          </w:tcPr>
          <w:p w14:paraId="03E5CAD9" w14:textId="77777777" w:rsidR="00C1786E" w:rsidRPr="007001F1" w:rsidRDefault="00C1786E" w:rsidP="00C1211A">
            <w:pPr>
              <w:jc w:val="center"/>
              <w:rPr>
                <w:color w:val="000000"/>
                <w:sz w:val="22"/>
                <w:szCs w:val="22"/>
              </w:rPr>
            </w:pPr>
          </w:p>
        </w:tc>
        <w:tc>
          <w:tcPr>
            <w:tcW w:w="776" w:type="dxa"/>
            <w:shd w:val="clear" w:color="auto" w:fill="auto"/>
            <w:vAlign w:val="center"/>
          </w:tcPr>
          <w:p w14:paraId="21A3967D" w14:textId="77777777" w:rsidR="00C1786E" w:rsidRPr="007001F1" w:rsidRDefault="00C1786E" w:rsidP="00C1211A">
            <w:pPr>
              <w:jc w:val="center"/>
              <w:rPr>
                <w:color w:val="000000"/>
                <w:sz w:val="22"/>
                <w:szCs w:val="22"/>
              </w:rPr>
            </w:pPr>
          </w:p>
        </w:tc>
        <w:tc>
          <w:tcPr>
            <w:tcW w:w="1775" w:type="dxa"/>
            <w:shd w:val="clear" w:color="auto" w:fill="auto"/>
            <w:vAlign w:val="center"/>
          </w:tcPr>
          <w:p w14:paraId="1BD100F8" w14:textId="77777777" w:rsidR="00C1786E" w:rsidRPr="007001F1" w:rsidRDefault="00C1786E" w:rsidP="00C1211A">
            <w:pPr>
              <w:jc w:val="center"/>
              <w:rPr>
                <w:color w:val="000000"/>
                <w:sz w:val="22"/>
                <w:szCs w:val="22"/>
              </w:rPr>
            </w:pPr>
          </w:p>
        </w:tc>
      </w:tr>
      <w:tr w:rsidR="00C1786E" w:rsidRPr="007001F1" w14:paraId="13F7D615" w14:textId="77777777" w:rsidTr="007261E4">
        <w:trPr>
          <w:trHeight w:val="1013"/>
        </w:trPr>
        <w:tc>
          <w:tcPr>
            <w:tcW w:w="582" w:type="dxa"/>
            <w:vMerge w:val="restart"/>
            <w:shd w:val="clear" w:color="auto" w:fill="auto"/>
            <w:noWrap/>
            <w:vAlign w:val="center"/>
            <w:hideMark/>
          </w:tcPr>
          <w:p w14:paraId="59775B1B" w14:textId="15830001" w:rsidR="00C1786E" w:rsidRPr="007001F1" w:rsidRDefault="00C1786E" w:rsidP="00C1211A">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52EEF037" w14:textId="042D8621" w:rsidR="00C1786E" w:rsidRPr="007001F1" w:rsidRDefault="00C1786E" w:rsidP="009D2531">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14:paraId="33826199"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BE6E879"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714525"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767875"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3EA22DD" w14:textId="77777777" w:rsidTr="00AD59A4">
        <w:trPr>
          <w:trHeight w:val="476"/>
        </w:trPr>
        <w:tc>
          <w:tcPr>
            <w:tcW w:w="582" w:type="dxa"/>
            <w:vMerge/>
            <w:shd w:val="clear" w:color="auto" w:fill="auto"/>
            <w:noWrap/>
            <w:vAlign w:val="center"/>
          </w:tcPr>
          <w:p w14:paraId="4A0C1AD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D6ECE93" w14:textId="1A27ACFB" w:rsidR="00C1786E" w:rsidRPr="007001F1" w:rsidRDefault="00C1786E" w:rsidP="009D2531">
            <w:pPr>
              <w:jc w:val="both"/>
              <w:rPr>
                <w:sz w:val="22"/>
                <w:szCs w:val="22"/>
              </w:rPr>
            </w:pPr>
            <w:r w:rsidRPr="007001F1">
              <w:rPr>
                <w:sz w:val="22"/>
                <w:szCs w:val="22"/>
              </w:rPr>
              <w:t>b) Je kontrolované verejné obstarávanie v súlade so závermi ex-</w:t>
            </w:r>
            <w:proofErr w:type="spellStart"/>
            <w:r w:rsidRPr="007001F1">
              <w:rPr>
                <w:sz w:val="22"/>
                <w:szCs w:val="22"/>
              </w:rPr>
              <w:t>ante</w:t>
            </w:r>
            <w:proofErr w:type="spellEnd"/>
            <w:r w:rsidRPr="007001F1">
              <w:rPr>
                <w:sz w:val="22"/>
                <w:szCs w:val="22"/>
              </w:rPr>
              <w:t xml:space="preserve"> kontrol a dokumentáciou schválenou v rámci ex-</w:t>
            </w:r>
            <w:proofErr w:type="spellStart"/>
            <w:r w:rsidRPr="007001F1">
              <w:rPr>
                <w:sz w:val="22"/>
                <w:szCs w:val="22"/>
              </w:rPr>
              <w:t>ante</w:t>
            </w:r>
            <w:proofErr w:type="spellEnd"/>
            <w:r w:rsidRPr="007001F1">
              <w:rPr>
                <w:sz w:val="22"/>
                <w:szCs w:val="22"/>
              </w:rPr>
              <w:t xml:space="preserve"> kontrol?</w:t>
            </w:r>
          </w:p>
        </w:tc>
        <w:tc>
          <w:tcPr>
            <w:tcW w:w="567" w:type="dxa"/>
            <w:shd w:val="clear" w:color="auto" w:fill="auto"/>
            <w:vAlign w:val="center"/>
          </w:tcPr>
          <w:p w14:paraId="2EF7ABC7" w14:textId="77777777" w:rsidR="00C1786E" w:rsidRPr="007001F1" w:rsidRDefault="00C1786E" w:rsidP="00C1211A">
            <w:pPr>
              <w:jc w:val="center"/>
              <w:rPr>
                <w:color w:val="000000"/>
                <w:sz w:val="22"/>
                <w:szCs w:val="22"/>
              </w:rPr>
            </w:pPr>
          </w:p>
        </w:tc>
        <w:tc>
          <w:tcPr>
            <w:tcW w:w="567" w:type="dxa"/>
            <w:shd w:val="clear" w:color="auto" w:fill="auto"/>
            <w:vAlign w:val="center"/>
          </w:tcPr>
          <w:p w14:paraId="6E85CAFB" w14:textId="77777777" w:rsidR="00C1786E" w:rsidRPr="007001F1" w:rsidRDefault="00C1786E" w:rsidP="00C1211A">
            <w:pPr>
              <w:jc w:val="center"/>
              <w:rPr>
                <w:color w:val="000000"/>
                <w:sz w:val="22"/>
                <w:szCs w:val="22"/>
              </w:rPr>
            </w:pPr>
          </w:p>
        </w:tc>
        <w:tc>
          <w:tcPr>
            <w:tcW w:w="776" w:type="dxa"/>
            <w:shd w:val="clear" w:color="auto" w:fill="auto"/>
            <w:vAlign w:val="center"/>
          </w:tcPr>
          <w:p w14:paraId="1DC8E949" w14:textId="77777777" w:rsidR="00C1786E" w:rsidRPr="007001F1" w:rsidRDefault="00C1786E" w:rsidP="00C1211A">
            <w:pPr>
              <w:jc w:val="center"/>
              <w:rPr>
                <w:color w:val="000000"/>
                <w:sz w:val="22"/>
                <w:szCs w:val="22"/>
              </w:rPr>
            </w:pPr>
          </w:p>
        </w:tc>
        <w:tc>
          <w:tcPr>
            <w:tcW w:w="1775" w:type="dxa"/>
            <w:shd w:val="clear" w:color="auto" w:fill="auto"/>
            <w:vAlign w:val="center"/>
          </w:tcPr>
          <w:p w14:paraId="3FAA50CA" w14:textId="77777777" w:rsidR="00C1786E" w:rsidRPr="007001F1" w:rsidRDefault="00C1786E" w:rsidP="00C1211A">
            <w:pPr>
              <w:jc w:val="center"/>
              <w:rPr>
                <w:color w:val="000000"/>
                <w:sz w:val="22"/>
                <w:szCs w:val="22"/>
              </w:rPr>
            </w:pPr>
          </w:p>
        </w:tc>
      </w:tr>
      <w:tr w:rsidR="00C1211A" w:rsidRPr="007001F1" w14:paraId="5DE5EFD7" w14:textId="77777777" w:rsidTr="007261E4">
        <w:trPr>
          <w:trHeight w:val="20"/>
        </w:trPr>
        <w:tc>
          <w:tcPr>
            <w:tcW w:w="582" w:type="dxa"/>
            <w:shd w:val="clear" w:color="auto" w:fill="auto"/>
            <w:noWrap/>
            <w:vAlign w:val="center"/>
            <w:hideMark/>
          </w:tcPr>
          <w:p w14:paraId="25DC923C" w14:textId="7FEAA0CE" w:rsidR="00C1211A" w:rsidRPr="007001F1" w:rsidRDefault="00412C76" w:rsidP="00C1211A">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19E2E0E4" w14:textId="64C93068" w:rsidR="00C1211A" w:rsidRPr="007001F1" w:rsidRDefault="001D2AF5" w:rsidP="009D2531">
            <w:pPr>
              <w:jc w:val="both"/>
              <w:rPr>
                <w:color w:val="000000"/>
                <w:sz w:val="22"/>
                <w:szCs w:val="22"/>
              </w:rPr>
            </w:pPr>
            <w:r w:rsidRPr="007001F1">
              <w:rPr>
                <w:color w:val="000000"/>
                <w:sz w:val="22"/>
                <w:szCs w:val="22"/>
              </w:rPr>
              <w:t>V prípade ak podľa §</w:t>
            </w:r>
            <w:r w:rsidR="00EB3190" w:rsidRPr="007001F1">
              <w:rPr>
                <w:color w:val="000000"/>
                <w:sz w:val="22"/>
                <w:szCs w:val="22"/>
              </w:rPr>
              <w:t xml:space="preserve"> 39</w:t>
            </w:r>
            <w:r w:rsidRPr="007001F1">
              <w:rPr>
                <w:color w:val="000000"/>
                <w:sz w:val="22"/>
                <w:szCs w:val="22"/>
              </w:rPr>
              <w:t xml:space="preserve">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hideMark/>
          </w:tcPr>
          <w:p w14:paraId="2FDA3D2E"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69E9F2"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40D9C2"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6EEB016"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714D8B11" w14:textId="77777777" w:rsidTr="00AD59A4">
        <w:trPr>
          <w:trHeight w:val="440"/>
        </w:trPr>
        <w:tc>
          <w:tcPr>
            <w:tcW w:w="582" w:type="dxa"/>
            <w:vMerge w:val="restart"/>
            <w:shd w:val="clear" w:color="auto" w:fill="auto"/>
            <w:noWrap/>
            <w:vAlign w:val="center"/>
            <w:hideMark/>
          </w:tcPr>
          <w:p w14:paraId="592EFF9E" w14:textId="6727F67F" w:rsidR="00C1786E" w:rsidRPr="007001F1" w:rsidRDefault="00C1786E" w:rsidP="00C1211A">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7B113B8B" w14:textId="6D55A687" w:rsidR="00C1786E" w:rsidRPr="007001F1" w:rsidRDefault="00C1786E" w:rsidP="009D2531">
            <w:pPr>
              <w:jc w:val="both"/>
              <w:rPr>
                <w:color w:val="000000"/>
                <w:sz w:val="22"/>
                <w:szCs w:val="22"/>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14:paraId="5F2639F5"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8A4C96"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A8F580"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DF15A2"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2E0747FB" w14:textId="77777777" w:rsidTr="007261E4">
        <w:trPr>
          <w:trHeight w:val="885"/>
        </w:trPr>
        <w:tc>
          <w:tcPr>
            <w:tcW w:w="582" w:type="dxa"/>
            <w:vMerge/>
            <w:shd w:val="clear" w:color="auto" w:fill="auto"/>
            <w:noWrap/>
            <w:vAlign w:val="center"/>
          </w:tcPr>
          <w:p w14:paraId="747CA254"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C6C792F" w14:textId="4D09C1C8" w:rsidR="00C1786E" w:rsidRPr="007001F1" w:rsidRDefault="00C1786E" w:rsidP="009D2531">
            <w:pPr>
              <w:jc w:val="both"/>
              <w:rPr>
                <w:color w:val="000000"/>
                <w:sz w:val="22"/>
                <w:szCs w:val="22"/>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1871E5E8" w14:textId="77777777" w:rsidR="00C1786E" w:rsidRPr="007001F1" w:rsidRDefault="00C1786E" w:rsidP="00C1211A">
            <w:pPr>
              <w:jc w:val="center"/>
              <w:rPr>
                <w:color w:val="000000"/>
                <w:sz w:val="22"/>
                <w:szCs w:val="22"/>
              </w:rPr>
            </w:pPr>
          </w:p>
        </w:tc>
        <w:tc>
          <w:tcPr>
            <w:tcW w:w="567" w:type="dxa"/>
            <w:shd w:val="clear" w:color="auto" w:fill="auto"/>
            <w:vAlign w:val="center"/>
          </w:tcPr>
          <w:p w14:paraId="648DA30F" w14:textId="77777777" w:rsidR="00C1786E" w:rsidRPr="007001F1" w:rsidRDefault="00C1786E" w:rsidP="00C1211A">
            <w:pPr>
              <w:jc w:val="center"/>
              <w:rPr>
                <w:color w:val="000000"/>
                <w:sz w:val="22"/>
                <w:szCs w:val="22"/>
              </w:rPr>
            </w:pPr>
          </w:p>
        </w:tc>
        <w:tc>
          <w:tcPr>
            <w:tcW w:w="776" w:type="dxa"/>
            <w:shd w:val="clear" w:color="auto" w:fill="auto"/>
            <w:vAlign w:val="center"/>
          </w:tcPr>
          <w:p w14:paraId="28B575FB" w14:textId="77777777" w:rsidR="00C1786E" w:rsidRPr="007001F1" w:rsidRDefault="00C1786E" w:rsidP="00C1211A">
            <w:pPr>
              <w:jc w:val="center"/>
              <w:rPr>
                <w:color w:val="000000"/>
                <w:sz w:val="22"/>
                <w:szCs w:val="22"/>
              </w:rPr>
            </w:pPr>
          </w:p>
        </w:tc>
        <w:tc>
          <w:tcPr>
            <w:tcW w:w="1775" w:type="dxa"/>
            <w:shd w:val="clear" w:color="auto" w:fill="auto"/>
            <w:vAlign w:val="center"/>
          </w:tcPr>
          <w:p w14:paraId="547BD781" w14:textId="77777777" w:rsidR="00C1786E" w:rsidRPr="007001F1" w:rsidRDefault="00C1786E" w:rsidP="00C1211A">
            <w:pPr>
              <w:jc w:val="center"/>
              <w:rPr>
                <w:color w:val="000000"/>
                <w:sz w:val="22"/>
                <w:szCs w:val="22"/>
              </w:rPr>
            </w:pPr>
          </w:p>
        </w:tc>
      </w:tr>
      <w:tr w:rsidR="00C1211A" w:rsidRPr="007001F1" w14:paraId="5E5985E3" w14:textId="77777777" w:rsidTr="007261E4">
        <w:trPr>
          <w:trHeight w:val="20"/>
        </w:trPr>
        <w:tc>
          <w:tcPr>
            <w:tcW w:w="582" w:type="dxa"/>
            <w:shd w:val="clear" w:color="auto" w:fill="auto"/>
            <w:noWrap/>
            <w:vAlign w:val="center"/>
            <w:hideMark/>
          </w:tcPr>
          <w:p w14:paraId="46DCF340" w14:textId="03284320" w:rsidR="00C1211A" w:rsidRPr="007001F1" w:rsidRDefault="00412C76" w:rsidP="00C1211A">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256CC3A1" w14:textId="77777777" w:rsidR="00C1211A" w:rsidRPr="007001F1" w:rsidRDefault="00C1211A" w:rsidP="009D2531">
            <w:pPr>
              <w:jc w:val="both"/>
              <w:rPr>
                <w:color w:val="000000"/>
                <w:sz w:val="22"/>
                <w:szCs w:val="22"/>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899C81C"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9EC519"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FC0B46"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49694E"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011D3E79" w14:textId="77777777" w:rsidTr="007261E4">
        <w:trPr>
          <w:trHeight w:val="20"/>
        </w:trPr>
        <w:tc>
          <w:tcPr>
            <w:tcW w:w="582" w:type="dxa"/>
            <w:shd w:val="clear" w:color="auto" w:fill="auto"/>
            <w:noWrap/>
            <w:vAlign w:val="center"/>
            <w:hideMark/>
          </w:tcPr>
          <w:p w14:paraId="2B724A48" w14:textId="3AA3E610" w:rsidR="00C1211A" w:rsidRPr="007001F1" w:rsidRDefault="00412C76" w:rsidP="00C1211A">
            <w:pPr>
              <w:jc w:val="center"/>
              <w:rPr>
                <w:color w:val="000000"/>
                <w:sz w:val="22"/>
                <w:szCs w:val="22"/>
              </w:rPr>
            </w:pPr>
            <w:r w:rsidRPr="007001F1">
              <w:rPr>
                <w:color w:val="000000"/>
                <w:sz w:val="22"/>
                <w:szCs w:val="22"/>
              </w:rPr>
              <w:t>24</w:t>
            </w:r>
          </w:p>
        </w:tc>
        <w:tc>
          <w:tcPr>
            <w:tcW w:w="4820" w:type="dxa"/>
            <w:gridSpan w:val="2"/>
            <w:shd w:val="clear" w:color="auto" w:fill="auto"/>
            <w:vAlign w:val="center"/>
            <w:hideMark/>
          </w:tcPr>
          <w:p w14:paraId="5A986673" w14:textId="77777777" w:rsidR="00C1211A" w:rsidRPr="007001F1" w:rsidRDefault="00C1211A" w:rsidP="009D2531">
            <w:pPr>
              <w:jc w:val="both"/>
              <w:rPr>
                <w:color w:val="000000"/>
                <w:sz w:val="22"/>
                <w:szCs w:val="22"/>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239F2FC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CF7E11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842C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A11E89"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51A553D2" w14:textId="77777777" w:rsidTr="00AD59A4">
        <w:trPr>
          <w:trHeight w:val="328"/>
        </w:trPr>
        <w:tc>
          <w:tcPr>
            <w:tcW w:w="582" w:type="dxa"/>
            <w:vMerge w:val="restart"/>
            <w:shd w:val="clear" w:color="auto" w:fill="auto"/>
            <w:noWrap/>
            <w:vAlign w:val="center"/>
            <w:hideMark/>
          </w:tcPr>
          <w:p w14:paraId="59F24D1F" w14:textId="3CBDB993" w:rsidR="00C1786E" w:rsidRPr="007001F1" w:rsidRDefault="00C1786E" w:rsidP="00C1211A">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3F857BB3" w14:textId="401207A0" w:rsidR="00C1786E" w:rsidRPr="007001F1" w:rsidRDefault="00C1786E" w:rsidP="009D2531">
            <w:pPr>
              <w:jc w:val="both"/>
              <w:rPr>
                <w:color w:val="000000"/>
                <w:sz w:val="22"/>
                <w:szCs w:val="22"/>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14:paraId="7EE7545F"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B9CB242"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6F3744"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6A7E266"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F57955A" w14:textId="77777777" w:rsidTr="00AD59A4">
        <w:trPr>
          <w:trHeight w:val="377"/>
        </w:trPr>
        <w:tc>
          <w:tcPr>
            <w:tcW w:w="582" w:type="dxa"/>
            <w:vMerge/>
            <w:shd w:val="clear" w:color="auto" w:fill="auto"/>
            <w:noWrap/>
            <w:vAlign w:val="center"/>
          </w:tcPr>
          <w:p w14:paraId="56BF753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A005803" w14:textId="51829654" w:rsidR="00C1786E" w:rsidRPr="007001F1" w:rsidRDefault="00C1786E" w:rsidP="009D2531">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4A3D11D4" w14:textId="77777777" w:rsidR="00C1786E" w:rsidRPr="007001F1" w:rsidRDefault="00C1786E" w:rsidP="00C1211A">
            <w:pPr>
              <w:jc w:val="center"/>
              <w:rPr>
                <w:color w:val="000000"/>
                <w:sz w:val="22"/>
                <w:szCs w:val="22"/>
              </w:rPr>
            </w:pPr>
          </w:p>
        </w:tc>
        <w:tc>
          <w:tcPr>
            <w:tcW w:w="567" w:type="dxa"/>
            <w:shd w:val="clear" w:color="auto" w:fill="auto"/>
            <w:vAlign w:val="center"/>
          </w:tcPr>
          <w:p w14:paraId="23E1C856" w14:textId="77777777" w:rsidR="00C1786E" w:rsidRPr="007001F1" w:rsidRDefault="00C1786E" w:rsidP="00C1211A">
            <w:pPr>
              <w:jc w:val="center"/>
              <w:rPr>
                <w:color w:val="000000"/>
                <w:sz w:val="22"/>
                <w:szCs w:val="22"/>
              </w:rPr>
            </w:pPr>
          </w:p>
        </w:tc>
        <w:tc>
          <w:tcPr>
            <w:tcW w:w="776" w:type="dxa"/>
            <w:shd w:val="clear" w:color="auto" w:fill="auto"/>
            <w:vAlign w:val="center"/>
          </w:tcPr>
          <w:p w14:paraId="27CF4850" w14:textId="77777777" w:rsidR="00C1786E" w:rsidRPr="007001F1" w:rsidRDefault="00C1786E" w:rsidP="00C1211A">
            <w:pPr>
              <w:jc w:val="center"/>
              <w:rPr>
                <w:color w:val="000000"/>
                <w:sz w:val="22"/>
                <w:szCs w:val="22"/>
              </w:rPr>
            </w:pPr>
          </w:p>
        </w:tc>
        <w:tc>
          <w:tcPr>
            <w:tcW w:w="1775" w:type="dxa"/>
            <w:shd w:val="clear" w:color="auto" w:fill="auto"/>
            <w:vAlign w:val="center"/>
          </w:tcPr>
          <w:p w14:paraId="5615D9F6" w14:textId="77777777" w:rsidR="00C1786E" w:rsidRPr="007001F1" w:rsidRDefault="00C1786E" w:rsidP="00C1211A">
            <w:pPr>
              <w:jc w:val="center"/>
              <w:rPr>
                <w:color w:val="000000"/>
                <w:sz w:val="22"/>
                <w:szCs w:val="22"/>
              </w:rPr>
            </w:pPr>
          </w:p>
        </w:tc>
      </w:tr>
      <w:tr w:rsidR="00C1786E" w:rsidRPr="007001F1" w14:paraId="30891C86" w14:textId="77777777" w:rsidTr="00AD59A4">
        <w:trPr>
          <w:trHeight w:val="286"/>
        </w:trPr>
        <w:tc>
          <w:tcPr>
            <w:tcW w:w="582" w:type="dxa"/>
            <w:vMerge/>
            <w:shd w:val="clear" w:color="auto" w:fill="auto"/>
            <w:noWrap/>
            <w:vAlign w:val="center"/>
          </w:tcPr>
          <w:p w14:paraId="7E094F2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62E3A26" w14:textId="441D4814" w:rsidR="00C1786E" w:rsidRPr="007001F1" w:rsidRDefault="00C1786E" w:rsidP="009D2531">
            <w:pPr>
              <w:jc w:val="both"/>
              <w:rPr>
                <w:color w:val="000000"/>
                <w:sz w:val="22"/>
                <w:szCs w:val="22"/>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14:paraId="76799972" w14:textId="77777777" w:rsidR="00C1786E" w:rsidRPr="007001F1" w:rsidRDefault="00C1786E" w:rsidP="00C1211A">
            <w:pPr>
              <w:jc w:val="center"/>
              <w:rPr>
                <w:color w:val="000000"/>
                <w:sz w:val="22"/>
                <w:szCs w:val="22"/>
              </w:rPr>
            </w:pPr>
          </w:p>
        </w:tc>
        <w:tc>
          <w:tcPr>
            <w:tcW w:w="567" w:type="dxa"/>
            <w:shd w:val="clear" w:color="auto" w:fill="auto"/>
            <w:vAlign w:val="center"/>
          </w:tcPr>
          <w:p w14:paraId="32009BDB" w14:textId="77777777" w:rsidR="00C1786E" w:rsidRPr="007001F1" w:rsidRDefault="00C1786E" w:rsidP="00C1211A">
            <w:pPr>
              <w:jc w:val="center"/>
              <w:rPr>
                <w:color w:val="000000"/>
                <w:sz w:val="22"/>
                <w:szCs w:val="22"/>
              </w:rPr>
            </w:pPr>
          </w:p>
        </w:tc>
        <w:tc>
          <w:tcPr>
            <w:tcW w:w="776" w:type="dxa"/>
            <w:shd w:val="clear" w:color="auto" w:fill="auto"/>
            <w:vAlign w:val="center"/>
          </w:tcPr>
          <w:p w14:paraId="5C67FAB2" w14:textId="77777777" w:rsidR="00C1786E" w:rsidRPr="007001F1" w:rsidRDefault="00C1786E" w:rsidP="00C1211A">
            <w:pPr>
              <w:jc w:val="center"/>
              <w:rPr>
                <w:color w:val="000000"/>
                <w:sz w:val="22"/>
                <w:szCs w:val="22"/>
              </w:rPr>
            </w:pPr>
          </w:p>
        </w:tc>
        <w:tc>
          <w:tcPr>
            <w:tcW w:w="1775" w:type="dxa"/>
            <w:shd w:val="clear" w:color="auto" w:fill="auto"/>
            <w:vAlign w:val="center"/>
          </w:tcPr>
          <w:p w14:paraId="1C096C36" w14:textId="77777777" w:rsidR="00C1786E" w:rsidRPr="007001F1" w:rsidRDefault="00C1786E" w:rsidP="00C1211A">
            <w:pPr>
              <w:jc w:val="center"/>
              <w:rPr>
                <w:color w:val="000000"/>
                <w:sz w:val="22"/>
                <w:szCs w:val="22"/>
              </w:rPr>
            </w:pPr>
          </w:p>
        </w:tc>
      </w:tr>
      <w:tr w:rsidR="00C1786E" w:rsidRPr="007001F1" w14:paraId="4C2AA425" w14:textId="77777777" w:rsidTr="007261E4">
        <w:trPr>
          <w:trHeight w:val="633"/>
        </w:trPr>
        <w:tc>
          <w:tcPr>
            <w:tcW w:w="582" w:type="dxa"/>
            <w:vMerge/>
            <w:shd w:val="clear" w:color="auto" w:fill="auto"/>
            <w:noWrap/>
            <w:vAlign w:val="center"/>
          </w:tcPr>
          <w:p w14:paraId="17181068"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13A2373" w14:textId="3C14D556" w:rsidR="00C1786E" w:rsidRPr="007001F1" w:rsidRDefault="00C1786E" w:rsidP="009D2531">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E6EB90E" w14:textId="77777777" w:rsidR="00C1786E" w:rsidRPr="007001F1" w:rsidRDefault="00C1786E" w:rsidP="00C1211A">
            <w:pPr>
              <w:jc w:val="center"/>
              <w:rPr>
                <w:color w:val="000000"/>
                <w:sz w:val="22"/>
                <w:szCs w:val="22"/>
              </w:rPr>
            </w:pPr>
          </w:p>
        </w:tc>
        <w:tc>
          <w:tcPr>
            <w:tcW w:w="567" w:type="dxa"/>
            <w:shd w:val="clear" w:color="auto" w:fill="auto"/>
            <w:vAlign w:val="center"/>
          </w:tcPr>
          <w:p w14:paraId="78BE5CD2" w14:textId="77777777" w:rsidR="00C1786E" w:rsidRPr="007001F1" w:rsidRDefault="00C1786E" w:rsidP="00C1211A">
            <w:pPr>
              <w:jc w:val="center"/>
              <w:rPr>
                <w:color w:val="000000"/>
                <w:sz w:val="22"/>
                <w:szCs w:val="22"/>
              </w:rPr>
            </w:pPr>
          </w:p>
        </w:tc>
        <w:tc>
          <w:tcPr>
            <w:tcW w:w="776" w:type="dxa"/>
            <w:shd w:val="clear" w:color="auto" w:fill="auto"/>
            <w:vAlign w:val="center"/>
          </w:tcPr>
          <w:p w14:paraId="39FBE58B" w14:textId="77777777" w:rsidR="00C1786E" w:rsidRPr="007001F1" w:rsidRDefault="00C1786E" w:rsidP="00C1211A">
            <w:pPr>
              <w:jc w:val="center"/>
              <w:rPr>
                <w:color w:val="000000"/>
                <w:sz w:val="22"/>
                <w:szCs w:val="22"/>
              </w:rPr>
            </w:pPr>
          </w:p>
        </w:tc>
        <w:tc>
          <w:tcPr>
            <w:tcW w:w="1775" w:type="dxa"/>
            <w:shd w:val="clear" w:color="auto" w:fill="auto"/>
            <w:vAlign w:val="center"/>
          </w:tcPr>
          <w:p w14:paraId="0FA1C5B7" w14:textId="77777777" w:rsidR="00C1786E" w:rsidRPr="007001F1" w:rsidRDefault="00C1786E" w:rsidP="00C1211A">
            <w:pPr>
              <w:jc w:val="center"/>
              <w:rPr>
                <w:color w:val="000000"/>
                <w:sz w:val="22"/>
                <w:szCs w:val="22"/>
              </w:rPr>
            </w:pPr>
          </w:p>
        </w:tc>
      </w:tr>
      <w:tr w:rsidR="002E4CD3" w:rsidRPr="007001F1" w14:paraId="4B4671F8" w14:textId="77777777" w:rsidTr="007261E4">
        <w:trPr>
          <w:trHeight w:val="822"/>
        </w:trPr>
        <w:tc>
          <w:tcPr>
            <w:tcW w:w="582" w:type="dxa"/>
            <w:vMerge w:val="restart"/>
            <w:shd w:val="clear" w:color="auto" w:fill="auto"/>
            <w:noWrap/>
            <w:vAlign w:val="center"/>
            <w:hideMark/>
          </w:tcPr>
          <w:p w14:paraId="4E8D874A" w14:textId="0B75F79A" w:rsidR="002E4CD3" w:rsidRPr="007001F1" w:rsidRDefault="002E4CD3" w:rsidP="00C1211A">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371C9792" w14:textId="28D20A4C" w:rsidR="002E4CD3" w:rsidRPr="007001F1" w:rsidRDefault="002E4CD3" w:rsidP="009D2531">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14:paraId="5EEF7A61"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6B9E0"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28589A9"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FEF695"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54BE3DE0" w14:textId="77777777" w:rsidTr="00AD59A4">
        <w:trPr>
          <w:trHeight w:val="564"/>
        </w:trPr>
        <w:tc>
          <w:tcPr>
            <w:tcW w:w="582" w:type="dxa"/>
            <w:vMerge/>
            <w:shd w:val="clear" w:color="auto" w:fill="auto"/>
            <w:noWrap/>
            <w:vAlign w:val="center"/>
          </w:tcPr>
          <w:p w14:paraId="2BE6079C"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2BEB9D3" w14:textId="4736C3BE" w:rsidR="002E4CD3" w:rsidRPr="007001F1" w:rsidRDefault="002E4CD3" w:rsidP="009D2531">
            <w:pPr>
              <w:jc w:val="both"/>
              <w:rPr>
                <w:color w:val="000000"/>
                <w:sz w:val="22"/>
                <w:szCs w:val="22"/>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14:paraId="59EB986F" w14:textId="77777777" w:rsidR="002E4CD3" w:rsidRPr="007001F1" w:rsidRDefault="002E4CD3" w:rsidP="00C1211A">
            <w:pPr>
              <w:jc w:val="center"/>
              <w:rPr>
                <w:color w:val="000000"/>
                <w:sz w:val="22"/>
                <w:szCs w:val="22"/>
              </w:rPr>
            </w:pPr>
          </w:p>
        </w:tc>
        <w:tc>
          <w:tcPr>
            <w:tcW w:w="567" w:type="dxa"/>
            <w:shd w:val="clear" w:color="auto" w:fill="auto"/>
            <w:vAlign w:val="center"/>
          </w:tcPr>
          <w:p w14:paraId="3E43D0C9" w14:textId="77777777" w:rsidR="002E4CD3" w:rsidRPr="007001F1" w:rsidRDefault="002E4CD3" w:rsidP="00C1211A">
            <w:pPr>
              <w:jc w:val="center"/>
              <w:rPr>
                <w:color w:val="000000"/>
                <w:sz w:val="22"/>
                <w:szCs w:val="22"/>
              </w:rPr>
            </w:pPr>
          </w:p>
        </w:tc>
        <w:tc>
          <w:tcPr>
            <w:tcW w:w="776" w:type="dxa"/>
            <w:shd w:val="clear" w:color="auto" w:fill="auto"/>
            <w:vAlign w:val="center"/>
          </w:tcPr>
          <w:p w14:paraId="4AAD8F87" w14:textId="77777777" w:rsidR="002E4CD3" w:rsidRPr="007001F1" w:rsidRDefault="002E4CD3" w:rsidP="00C1211A">
            <w:pPr>
              <w:jc w:val="center"/>
              <w:rPr>
                <w:color w:val="000000"/>
                <w:sz w:val="22"/>
                <w:szCs w:val="22"/>
              </w:rPr>
            </w:pPr>
          </w:p>
        </w:tc>
        <w:tc>
          <w:tcPr>
            <w:tcW w:w="1775" w:type="dxa"/>
            <w:shd w:val="clear" w:color="auto" w:fill="auto"/>
            <w:vAlign w:val="center"/>
          </w:tcPr>
          <w:p w14:paraId="7F680615" w14:textId="77777777" w:rsidR="002E4CD3" w:rsidRPr="007001F1" w:rsidRDefault="002E4CD3" w:rsidP="00C1211A">
            <w:pPr>
              <w:jc w:val="center"/>
              <w:rPr>
                <w:color w:val="000000"/>
                <w:sz w:val="22"/>
                <w:szCs w:val="22"/>
              </w:rPr>
            </w:pPr>
          </w:p>
        </w:tc>
      </w:tr>
      <w:tr w:rsidR="002E4CD3" w:rsidRPr="007001F1" w14:paraId="1E245EB8" w14:textId="77777777" w:rsidTr="007261E4">
        <w:trPr>
          <w:trHeight w:val="821"/>
        </w:trPr>
        <w:tc>
          <w:tcPr>
            <w:tcW w:w="582" w:type="dxa"/>
            <w:vMerge/>
            <w:shd w:val="clear" w:color="auto" w:fill="auto"/>
            <w:noWrap/>
            <w:vAlign w:val="center"/>
          </w:tcPr>
          <w:p w14:paraId="2158AA18"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1822DE3" w14:textId="40429D03" w:rsidR="002E4CD3" w:rsidRPr="007001F1" w:rsidRDefault="002E4CD3" w:rsidP="009D2531">
            <w:pPr>
              <w:jc w:val="both"/>
              <w:rPr>
                <w:color w:val="000000"/>
                <w:sz w:val="22"/>
                <w:szCs w:val="22"/>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5A274F21" w14:textId="77777777" w:rsidR="002E4CD3" w:rsidRPr="007001F1" w:rsidRDefault="002E4CD3" w:rsidP="00C1211A">
            <w:pPr>
              <w:jc w:val="center"/>
              <w:rPr>
                <w:color w:val="000000"/>
                <w:sz w:val="22"/>
                <w:szCs w:val="22"/>
              </w:rPr>
            </w:pPr>
          </w:p>
        </w:tc>
        <w:tc>
          <w:tcPr>
            <w:tcW w:w="567" w:type="dxa"/>
            <w:shd w:val="clear" w:color="auto" w:fill="auto"/>
            <w:vAlign w:val="center"/>
          </w:tcPr>
          <w:p w14:paraId="311393E2" w14:textId="77777777" w:rsidR="002E4CD3" w:rsidRPr="007001F1" w:rsidRDefault="002E4CD3" w:rsidP="00C1211A">
            <w:pPr>
              <w:jc w:val="center"/>
              <w:rPr>
                <w:color w:val="000000"/>
                <w:sz w:val="22"/>
                <w:szCs w:val="22"/>
              </w:rPr>
            </w:pPr>
          </w:p>
        </w:tc>
        <w:tc>
          <w:tcPr>
            <w:tcW w:w="776" w:type="dxa"/>
            <w:shd w:val="clear" w:color="auto" w:fill="auto"/>
            <w:vAlign w:val="center"/>
          </w:tcPr>
          <w:p w14:paraId="571D1859" w14:textId="77777777" w:rsidR="002E4CD3" w:rsidRPr="007001F1" w:rsidRDefault="002E4CD3" w:rsidP="00C1211A">
            <w:pPr>
              <w:jc w:val="center"/>
              <w:rPr>
                <w:color w:val="000000"/>
                <w:sz w:val="22"/>
                <w:szCs w:val="22"/>
              </w:rPr>
            </w:pPr>
          </w:p>
        </w:tc>
        <w:tc>
          <w:tcPr>
            <w:tcW w:w="1775" w:type="dxa"/>
            <w:shd w:val="clear" w:color="auto" w:fill="auto"/>
            <w:vAlign w:val="center"/>
          </w:tcPr>
          <w:p w14:paraId="123BE09B" w14:textId="77777777" w:rsidR="002E4CD3" w:rsidRPr="007001F1" w:rsidRDefault="002E4CD3" w:rsidP="00C1211A">
            <w:pPr>
              <w:jc w:val="center"/>
              <w:rPr>
                <w:color w:val="000000"/>
                <w:sz w:val="22"/>
                <w:szCs w:val="22"/>
              </w:rPr>
            </w:pPr>
          </w:p>
        </w:tc>
      </w:tr>
      <w:tr w:rsidR="002E4CD3" w:rsidRPr="007001F1" w14:paraId="66E315E2" w14:textId="77777777" w:rsidTr="00AD59A4">
        <w:trPr>
          <w:trHeight w:val="476"/>
        </w:trPr>
        <w:tc>
          <w:tcPr>
            <w:tcW w:w="582" w:type="dxa"/>
            <w:vMerge/>
            <w:shd w:val="clear" w:color="auto" w:fill="auto"/>
            <w:noWrap/>
            <w:vAlign w:val="center"/>
          </w:tcPr>
          <w:p w14:paraId="74528C76"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1DE37FFC" w14:textId="3D28D3CD" w:rsidR="002E4CD3" w:rsidRPr="007001F1" w:rsidRDefault="002E4CD3" w:rsidP="009D2531">
            <w:pPr>
              <w:jc w:val="both"/>
              <w:rPr>
                <w:color w:val="000000"/>
                <w:sz w:val="22"/>
                <w:szCs w:val="22"/>
              </w:rPr>
            </w:pPr>
            <w:r w:rsidRPr="007001F1">
              <w:rPr>
                <w:color w:val="000000"/>
                <w:sz w:val="22"/>
                <w:szCs w:val="22"/>
              </w:rPr>
              <w:t>d) Vylúčil verejný obstarávateľ z VO ponuku uchádzača v súlade s § 53 ods. 5 ZVO?</w:t>
            </w:r>
          </w:p>
        </w:tc>
        <w:tc>
          <w:tcPr>
            <w:tcW w:w="567" w:type="dxa"/>
            <w:shd w:val="clear" w:color="auto" w:fill="auto"/>
            <w:vAlign w:val="center"/>
          </w:tcPr>
          <w:p w14:paraId="3BB1966D" w14:textId="77777777" w:rsidR="002E4CD3" w:rsidRPr="007001F1" w:rsidRDefault="002E4CD3" w:rsidP="00C1211A">
            <w:pPr>
              <w:jc w:val="center"/>
              <w:rPr>
                <w:color w:val="000000"/>
                <w:sz w:val="22"/>
                <w:szCs w:val="22"/>
              </w:rPr>
            </w:pPr>
          </w:p>
        </w:tc>
        <w:tc>
          <w:tcPr>
            <w:tcW w:w="567" w:type="dxa"/>
            <w:shd w:val="clear" w:color="auto" w:fill="auto"/>
            <w:vAlign w:val="center"/>
          </w:tcPr>
          <w:p w14:paraId="26E4B010" w14:textId="77777777" w:rsidR="002E4CD3" w:rsidRPr="007001F1" w:rsidRDefault="002E4CD3" w:rsidP="00C1211A">
            <w:pPr>
              <w:jc w:val="center"/>
              <w:rPr>
                <w:color w:val="000000"/>
                <w:sz w:val="22"/>
                <w:szCs w:val="22"/>
              </w:rPr>
            </w:pPr>
          </w:p>
        </w:tc>
        <w:tc>
          <w:tcPr>
            <w:tcW w:w="776" w:type="dxa"/>
            <w:shd w:val="clear" w:color="auto" w:fill="auto"/>
            <w:vAlign w:val="center"/>
          </w:tcPr>
          <w:p w14:paraId="2E430ED6" w14:textId="77777777" w:rsidR="002E4CD3" w:rsidRPr="007001F1" w:rsidRDefault="002E4CD3" w:rsidP="00C1211A">
            <w:pPr>
              <w:jc w:val="center"/>
              <w:rPr>
                <w:color w:val="000000"/>
                <w:sz w:val="22"/>
                <w:szCs w:val="22"/>
              </w:rPr>
            </w:pPr>
          </w:p>
        </w:tc>
        <w:tc>
          <w:tcPr>
            <w:tcW w:w="1775" w:type="dxa"/>
            <w:shd w:val="clear" w:color="auto" w:fill="auto"/>
            <w:vAlign w:val="center"/>
          </w:tcPr>
          <w:p w14:paraId="5D9CE3FC" w14:textId="77777777" w:rsidR="002E4CD3" w:rsidRPr="007001F1" w:rsidRDefault="002E4CD3" w:rsidP="00C1211A">
            <w:pPr>
              <w:jc w:val="center"/>
              <w:rPr>
                <w:color w:val="000000"/>
                <w:sz w:val="22"/>
                <w:szCs w:val="22"/>
              </w:rPr>
            </w:pPr>
          </w:p>
        </w:tc>
      </w:tr>
      <w:tr w:rsidR="002E4CD3" w:rsidRPr="007001F1" w14:paraId="41ABCC6F" w14:textId="77777777" w:rsidTr="007261E4">
        <w:trPr>
          <w:trHeight w:val="1013"/>
        </w:trPr>
        <w:tc>
          <w:tcPr>
            <w:tcW w:w="582" w:type="dxa"/>
            <w:vMerge w:val="restart"/>
            <w:shd w:val="clear" w:color="auto" w:fill="auto"/>
            <w:noWrap/>
            <w:vAlign w:val="center"/>
            <w:hideMark/>
          </w:tcPr>
          <w:p w14:paraId="688F07A4" w14:textId="47A88604" w:rsidR="002E4CD3" w:rsidRPr="007001F1" w:rsidRDefault="002E4CD3" w:rsidP="00C1211A">
            <w:pPr>
              <w:jc w:val="center"/>
              <w:rPr>
                <w:color w:val="000000"/>
                <w:sz w:val="22"/>
                <w:szCs w:val="22"/>
              </w:rPr>
            </w:pPr>
            <w:r w:rsidRPr="007001F1">
              <w:rPr>
                <w:color w:val="000000"/>
                <w:sz w:val="22"/>
                <w:szCs w:val="22"/>
              </w:rPr>
              <w:t>27</w:t>
            </w:r>
          </w:p>
        </w:tc>
        <w:tc>
          <w:tcPr>
            <w:tcW w:w="4820" w:type="dxa"/>
            <w:gridSpan w:val="2"/>
            <w:shd w:val="clear" w:color="auto" w:fill="auto"/>
            <w:vAlign w:val="center"/>
            <w:hideMark/>
          </w:tcPr>
          <w:p w14:paraId="52250288" w14:textId="65A96F3B" w:rsidR="002E4CD3" w:rsidRPr="007001F1" w:rsidRDefault="002E4CD3" w:rsidP="009D2531">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70DF0115"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6396F20"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68F910"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27BDDE"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5D2B3340" w14:textId="77777777" w:rsidTr="00AD59A4">
        <w:trPr>
          <w:trHeight w:val="529"/>
        </w:trPr>
        <w:tc>
          <w:tcPr>
            <w:tcW w:w="582" w:type="dxa"/>
            <w:vMerge/>
            <w:shd w:val="clear" w:color="auto" w:fill="auto"/>
            <w:noWrap/>
            <w:vAlign w:val="center"/>
          </w:tcPr>
          <w:p w14:paraId="0C12255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2F2F2BD6" w14:textId="60C308E7" w:rsidR="002E4CD3" w:rsidRPr="007001F1" w:rsidRDefault="002E4CD3" w:rsidP="009D2531">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3FB1712E" w14:textId="77777777" w:rsidR="002E4CD3" w:rsidRPr="007001F1" w:rsidRDefault="002E4CD3" w:rsidP="00C1211A">
            <w:pPr>
              <w:jc w:val="center"/>
              <w:rPr>
                <w:color w:val="000000"/>
                <w:sz w:val="22"/>
                <w:szCs w:val="22"/>
              </w:rPr>
            </w:pPr>
          </w:p>
        </w:tc>
        <w:tc>
          <w:tcPr>
            <w:tcW w:w="567" w:type="dxa"/>
            <w:shd w:val="clear" w:color="auto" w:fill="auto"/>
            <w:vAlign w:val="center"/>
          </w:tcPr>
          <w:p w14:paraId="154FD3A5" w14:textId="77777777" w:rsidR="002E4CD3" w:rsidRPr="007001F1" w:rsidRDefault="002E4CD3" w:rsidP="00C1211A">
            <w:pPr>
              <w:jc w:val="center"/>
              <w:rPr>
                <w:color w:val="000000"/>
                <w:sz w:val="22"/>
                <w:szCs w:val="22"/>
              </w:rPr>
            </w:pPr>
          </w:p>
        </w:tc>
        <w:tc>
          <w:tcPr>
            <w:tcW w:w="776" w:type="dxa"/>
            <w:shd w:val="clear" w:color="auto" w:fill="auto"/>
            <w:vAlign w:val="center"/>
          </w:tcPr>
          <w:p w14:paraId="327723EE" w14:textId="77777777" w:rsidR="002E4CD3" w:rsidRPr="007001F1" w:rsidRDefault="002E4CD3" w:rsidP="00C1211A">
            <w:pPr>
              <w:jc w:val="center"/>
              <w:rPr>
                <w:color w:val="000000"/>
                <w:sz w:val="22"/>
                <w:szCs w:val="22"/>
              </w:rPr>
            </w:pPr>
          </w:p>
        </w:tc>
        <w:tc>
          <w:tcPr>
            <w:tcW w:w="1775" w:type="dxa"/>
            <w:shd w:val="clear" w:color="auto" w:fill="auto"/>
            <w:vAlign w:val="center"/>
          </w:tcPr>
          <w:p w14:paraId="1FAA23C6" w14:textId="77777777" w:rsidR="002E4CD3" w:rsidRPr="007001F1" w:rsidRDefault="002E4CD3" w:rsidP="00C1211A">
            <w:pPr>
              <w:jc w:val="center"/>
              <w:rPr>
                <w:color w:val="000000"/>
                <w:sz w:val="22"/>
                <w:szCs w:val="22"/>
              </w:rPr>
            </w:pPr>
          </w:p>
        </w:tc>
      </w:tr>
      <w:tr w:rsidR="00C1211A" w:rsidRPr="007001F1" w14:paraId="555823EB" w14:textId="77777777" w:rsidTr="007261E4">
        <w:trPr>
          <w:trHeight w:val="20"/>
        </w:trPr>
        <w:tc>
          <w:tcPr>
            <w:tcW w:w="582" w:type="dxa"/>
            <w:shd w:val="clear" w:color="auto" w:fill="auto"/>
            <w:noWrap/>
            <w:vAlign w:val="center"/>
            <w:hideMark/>
          </w:tcPr>
          <w:p w14:paraId="76CE8F8B" w14:textId="272A34B3" w:rsidR="00C1211A" w:rsidRPr="007001F1" w:rsidRDefault="00412C76" w:rsidP="00C1211A">
            <w:pPr>
              <w:jc w:val="center"/>
              <w:rPr>
                <w:color w:val="000000"/>
                <w:sz w:val="22"/>
                <w:szCs w:val="22"/>
              </w:rPr>
            </w:pPr>
            <w:r w:rsidRPr="007001F1">
              <w:rPr>
                <w:color w:val="000000"/>
                <w:sz w:val="22"/>
                <w:szCs w:val="22"/>
              </w:rPr>
              <w:t>28</w:t>
            </w:r>
          </w:p>
        </w:tc>
        <w:tc>
          <w:tcPr>
            <w:tcW w:w="4820" w:type="dxa"/>
            <w:gridSpan w:val="2"/>
            <w:shd w:val="clear" w:color="auto" w:fill="auto"/>
            <w:vAlign w:val="center"/>
            <w:hideMark/>
          </w:tcPr>
          <w:p w14:paraId="6D65C3CD" w14:textId="0FAF3172" w:rsidR="00C1211A" w:rsidRPr="007001F1" w:rsidRDefault="00983D73" w:rsidP="009D2531">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7415767F"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66FDD0C"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7FF96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8F37B0"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C2EEF08" w14:textId="77777777" w:rsidTr="007261E4">
        <w:trPr>
          <w:trHeight w:val="20"/>
        </w:trPr>
        <w:tc>
          <w:tcPr>
            <w:tcW w:w="582" w:type="dxa"/>
            <w:shd w:val="clear" w:color="auto" w:fill="auto"/>
            <w:noWrap/>
            <w:vAlign w:val="center"/>
            <w:hideMark/>
          </w:tcPr>
          <w:p w14:paraId="3166C510" w14:textId="4F089E95" w:rsidR="00C1211A" w:rsidRPr="007001F1" w:rsidRDefault="00412C76" w:rsidP="00C1211A">
            <w:pPr>
              <w:jc w:val="center"/>
              <w:rPr>
                <w:color w:val="000000"/>
                <w:sz w:val="22"/>
                <w:szCs w:val="22"/>
              </w:rPr>
            </w:pPr>
            <w:r w:rsidRPr="007001F1">
              <w:rPr>
                <w:color w:val="000000"/>
                <w:sz w:val="22"/>
                <w:szCs w:val="22"/>
              </w:rPr>
              <w:t>29</w:t>
            </w:r>
          </w:p>
        </w:tc>
        <w:tc>
          <w:tcPr>
            <w:tcW w:w="4820" w:type="dxa"/>
            <w:gridSpan w:val="2"/>
            <w:shd w:val="clear" w:color="auto" w:fill="auto"/>
            <w:vAlign w:val="center"/>
            <w:hideMark/>
          </w:tcPr>
          <w:p w14:paraId="4EA2D6B8" w14:textId="3A460165" w:rsidR="00C1211A" w:rsidRPr="007001F1" w:rsidRDefault="00C1211A" w:rsidP="009D2531">
            <w:pPr>
              <w:jc w:val="both"/>
              <w:rPr>
                <w:color w:val="000000"/>
                <w:sz w:val="22"/>
                <w:szCs w:val="22"/>
              </w:rPr>
            </w:pPr>
            <w:r w:rsidRPr="007001F1">
              <w:rPr>
                <w:color w:val="000000"/>
                <w:sz w:val="22"/>
                <w:szCs w:val="22"/>
              </w:rPr>
              <w:t xml:space="preserve">Vyhodnocovala komisia ponuky, ktoré neboli vylúčené, podľa kritérií určených v oznámení o vyhlásení verejného obstarávania alebo v súťažných </w:t>
            </w:r>
            <w:r w:rsidRPr="007001F1">
              <w:rPr>
                <w:color w:val="000000"/>
                <w:sz w:val="22"/>
                <w:szCs w:val="22"/>
              </w:rPr>
              <w:lastRenderedPageBreak/>
              <w:t>podkladoch, ktoré sú nediskriminačné a podporujú hospodársku súťaž?</w:t>
            </w:r>
          </w:p>
        </w:tc>
        <w:tc>
          <w:tcPr>
            <w:tcW w:w="567" w:type="dxa"/>
            <w:shd w:val="clear" w:color="auto" w:fill="auto"/>
            <w:vAlign w:val="center"/>
            <w:hideMark/>
          </w:tcPr>
          <w:p w14:paraId="58143DDD"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B962C24"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282749"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77FCEC" w14:textId="77777777" w:rsidR="00C1211A" w:rsidRPr="007001F1" w:rsidRDefault="00C1211A" w:rsidP="00C1211A">
            <w:pPr>
              <w:jc w:val="center"/>
              <w:rPr>
                <w:color w:val="000000"/>
                <w:sz w:val="22"/>
                <w:szCs w:val="22"/>
              </w:rPr>
            </w:pPr>
            <w:r w:rsidRPr="007001F1">
              <w:rPr>
                <w:color w:val="000000"/>
                <w:sz w:val="22"/>
                <w:szCs w:val="22"/>
              </w:rPr>
              <w:t> </w:t>
            </w:r>
          </w:p>
        </w:tc>
      </w:tr>
      <w:tr w:rsidR="00177DF0" w:rsidRPr="007001F1" w14:paraId="251B1B8A" w14:textId="77777777" w:rsidTr="00AD59A4">
        <w:trPr>
          <w:trHeight w:val="491"/>
        </w:trPr>
        <w:tc>
          <w:tcPr>
            <w:tcW w:w="582" w:type="dxa"/>
            <w:vMerge w:val="restart"/>
            <w:shd w:val="clear" w:color="auto" w:fill="auto"/>
            <w:noWrap/>
            <w:vAlign w:val="center"/>
            <w:hideMark/>
          </w:tcPr>
          <w:p w14:paraId="0F94E525" w14:textId="18B88E80" w:rsidR="00177DF0" w:rsidRPr="007001F1" w:rsidRDefault="00177DF0" w:rsidP="00C1211A">
            <w:pPr>
              <w:jc w:val="center"/>
              <w:rPr>
                <w:color w:val="000000"/>
                <w:sz w:val="22"/>
                <w:szCs w:val="22"/>
              </w:rPr>
            </w:pPr>
            <w:r w:rsidRPr="007001F1">
              <w:rPr>
                <w:color w:val="000000"/>
                <w:sz w:val="22"/>
                <w:szCs w:val="22"/>
              </w:rPr>
              <w:t>30</w:t>
            </w:r>
          </w:p>
        </w:tc>
        <w:tc>
          <w:tcPr>
            <w:tcW w:w="4820" w:type="dxa"/>
            <w:gridSpan w:val="2"/>
            <w:shd w:val="clear" w:color="auto" w:fill="auto"/>
            <w:vAlign w:val="center"/>
            <w:hideMark/>
          </w:tcPr>
          <w:p w14:paraId="293704F8" w14:textId="1CE1DF4D" w:rsidR="00177DF0" w:rsidRPr="007001F1" w:rsidRDefault="00177DF0" w:rsidP="009D2531">
            <w:pPr>
              <w:jc w:val="both"/>
              <w:rPr>
                <w:color w:val="000000"/>
                <w:sz w:val="22"/>
                <w:szCs w:val="22"/>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14:paraId="3EC660EE" w14:textId="77777777" w:rsidR="00177DF0" w:rsidRPr="007001F1" w:rsidRDefault="00177DF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B816533" w14:textId="77777777" w:rsidR="00177DF0" w:rsidRPr="007001F1" w:rsidRDefault="00177DF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142E19" w14:textId="77777777" w:rsidR="00177DF0" w:rsidRPr="007001F1" w:rsidRDefault="00177DF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391D05" w14:textId="77777777" w:rsidR="00177DF0" w:rsidRPr="007001F1" w:rsidRDefault="00177DF0" w:rsidP="00C1211A">
            <w:pPr>
              <w:jc w:val="center"/>
              <w:rPr>
                <w:color w:val="000000"/>
                <w:sz w:val="22"/>
                <w:szCs w:val="22"/>
              </w:rPr>
            </w:pPr>
            <w:r w:rsidRPr="007001F1">
              <w:rPr>
                <w:color w:val="000000"/>
                <w:sz w:val="22"/>
                <w:szCs w:val="22"/>
              </w:rPr>
              <w:t> </w:t>
            </w:r>
          </w:p>
        </w:tc>
      </w:tr>
      <w:tr w:rsidR="00177DF0" w:rsidRPr="007001F1" w14:paraId="75A4027B" w14:textId="77777777" w:rsidTr="007261E4">
        <w:trPr>
          <w:trHeight w:val="960"/>
        </w:trPr>
        <w:tc>
          <w:tcPr>
            <w:tcW w:w="582" w:type="dxa"/>
            <w:vMerge/>
            <w:shd w:val="clear" w:color="auto" w:fill="auto"/>
            <w:noWrap/>
            <w:vAlign w:val="center"/>
          </w:tcPr>
          <w:p w14:paraId="4504A97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EE6A308" w14:textId="352986D4" w:rsidR="00177DF0" w:rsidRPr="007001F1" w:rsidRDefault="00177DF0" w:rsidP="009D2531">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14:paraId="51095CEC" w14:textId="77777777" w:rsidR="00177DF0" w:rsidRPr="007001F1" w:rsidRDefault="00177DF0" w:rsidP="00C1211A">
            <w:pPr>
              <w:jc w:val="center"/>
              <w:rPr>
                <w:color w:val="000000"/>
                <w:sz w:val="22"/>
                <w:szCs w:val="22"/>
              </w:rPr>
            </w:pPr>
          </w:p>
        </w:tc>
        <w:tc>
          <w:tcPr>
            <w:tcW w:w="567" w:type="dxa"/>
            <w:shd w:val="clear" w:color="auto" w:fill="auto"/>
            <w:vAlign w:val="center"/>
          </w:tcPr>
          <w:p w14:paraId="6F3E9C9A" w14:textId="77777777" w:rsidR="00177DF0" w:rsidRPr="007001F1" w:rsidRDefault="00177DF0" w:rsidP="00C1211A">
            <w:pPr>
              <w:jc w:val="center"/>
              <w:rPr>
                <w:color w:val="000000"/>
                <w:sz w:val="22"/>
                <w:szCs w:val="22"/>
              </w:rPr>
            </w:pPr>
          </w:p>
        </w:tc>
        <w:tc>
          <w:tcPr>
            <w:tcW w:w="776" w:type="dxa"/>
            <w:shd w:val="clear" w:color="auto" w:fill="auto"/>
            <w:vAlign w:val="center"/>
          </w:tcPr>
          <w:p w14:paraId="500ABC1A" w14:textId="77777777" w:rsidR="00177DF0" w:rsidRPr="007001F1" w:rsidRDefault="00177DF0" w:rsidP="00C1211A">
            <w:pPr>
              <w:jc w:val="center"/>
              <w:rPr>
                <w:color w:val="000000"/>
                <w:sz w:val="22"/>
                <w:szCs w:val="22"/>
              </w:rPr>
            </w:pPr>
          </w:p>
        </w:tc>
        <w:tc>
          <w:tcPr>
            <w:tcW w:w="1775" w:type="dxa"/>
            <w:shd w:val="clear" w:color="auto" w:fill="auto"/>
            <w:vAlign w:val="center"/>
          </w:tcPr>
          <w:p w14:paraId="46DF0A89" w14:textId="77777777" w:rsidR="00177DF0" w:rsidRPr="007001F1" w:rsidRDefault="00177DF0" w:rsidP="00C1211A">
            <w:pPr>
              <w:jc w:val="center"/>
              <w:rPr>
                <w:color w:val="000000"/>
                <w:sz w:val="22"/>
                <w:szCs w:val="22"/>
              </w:rPr>
            </w:pPr>
          </w:p>
        </w:tc>
      </w:tr>
      <w:tr w:rsidR="00177DF0" w:rsidRPr="007001F1" w14:paraId="49FCBE43" w14:textId="77777777" w:rsidTr="00AD59A4">
        <w:trPr>
          <w:trHeight w:val="402"/>
        </w:trPr>
        <w:tc>
          <w:tcPr>
            <w:tcW w:w="582" w:type="dxa"/>
            <w:vMerge/>
            <w:shd w:val="clear" w:color="auto" w:fill="auto"/>
            <w:noWrap/>
            <w:vAlign w:val="center"/>
          </w:tcPr>
          <w:p w14:paraId="30002B49"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11895A14" w14:textId="04172B4D" w:rsidR="00177DF0" w:rsidRPr="007001F1" w:rsidRDefault="00177DF0" w:rsidP="009D2531">
            <w:pPr>
              <w:jc w:val="both"/>
              <w:rPr>
                <w:color w:val="000000"/>
                <w:sz w:val="22"/>
                <w:szCs w:val="22"/>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5D515A7A" w14:textId="77777777" w:rsidR="00177DF0" w:rsidRPr="007001F1" w:rsidRDefault="00177DF0" w:rsidP="00C1211A">
            <w:pPr>
              <w:jc w:val="center"/>
              <w:rPr>
                <w:color w:val="000000"/>
                <w:sz w:val="22"/>
                <w:szCs w:val="22"/>
              </w:rPr>
            </w:pPr>
          </w:p>
        </w:tc>
        <w:tc>
          <w:tcPr>
            <w:tcW w:w="567" w:type="dxa"/>
            <w:shd w:val="clear" w:color="auto" w:fill="auto"/>
            <w:vAlign w:val="center"/>
          </w:tcPr>
          <w:p w14:paraId="1508D06A" w14:textId="77777777" w:rsidR="00177DF0" w:rsidRPr="007001F1" w:rsidRDefault="00177DF0" w:rsidP="00C1211A">
            <w:pPr>
              <w:jc w:val="center"/>
              <w:rPr>
                <w:color w:val="000000"/>
                <w:sz w:val="22"/>
                <w:szCs w:val="22"/>
              </w:rPr>
            </w:pPr>
          </w:p>
        </w:tc>
        <w:tc>
          <w:tcPr>
            <w:tcW w:w="776" w:type="dxa"/>
            <w:shd w:val="clear" w:color="auto" w:fill="auto"/>
            <w:vAlign w:val="center"/>
          </w:tcPr>
          <w:p w14:paraId="0E304109" w14:textId="77777777" w:rsidR="00177DF0" w:rsidRPr="007001F1" w:rsidRDefault="00177DF0" w:rsidP="00C1211A">
            <w:pPr>
              <w:jc w:val="center"/>
              <w:rPr>
                <w:color w:val="000000"/>
                <w:sz w:val="22"/>
                <w:szCs w:val="22"/>
              </w:rPr>
            </w:pPr>
          </w:p>
        </w:tc>
        <w:tc>
          <w:tcPr>
            <w:tcW w:w="1775" w:type="dxa"/>
            <w:shd w:val="clear" w:color="auto" w:fill="auto"/>
            <w:vAlign w:val="center"/>
          </w:tcPr>
          <w:p w14:paraId="6C3BB788" w14:textId="77777777" w:rsidR="00177DF0" w:rsidRPr="007001F1" w:rsidRDefault="00177DF0" w:rsidP="00C1211A">
            <w:pPr>
              <w:jc w:val="center"/>
              <w:rPr>
                <w:color w:val="000000"/>
                <w:sz w:val="22"/>
                <w:szCs w:val="22"/>
              </w:rPr>
            </w:pPr>
          </w:p>
        </w:tc>
      </w:tr>
      <w:tr w:rsidR="00177DF0" w:rsidRPr="007001F1" w14:paraId="6D5B7F95" w14:textId="77777777" w:rsidTr="007261E4">
        <w:trPr>
          <w:trHeight w:val="960"/>
        </w:trPr>
        <w:tc>
          <w:tcPr>
            <w:tcW w:w="582" w:type="dxa"/>
            <w:vMerge/>
            <w:shd w:val="clear" w:color="auto" w:fill="auto"/>
            <w:noWrap/>
            <w:vAlign w:val="center"/>
          </w:tcPr>
          <w:p w14:paraId="001BF2E0"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4B412961" w14:textId="15FFD102" w:rsidR="00177DF0" w:rsidRPr="007001F1" w:rsidRDefault="00177DF0" w:rsidP="009D2531">
            <w:pPr>
              <w:jc w:val="both"/>
              <w:rPr>
                <w:color w:val="000000"/>
                <w:sz w:val="22"/>
                <w:szCs w:val="22"/>
                <w:highlight w:val="yellow"/>
              </w:rPr>
            </w:pPr>
            <w:del w:id="1612" w:author="Kramár Róbert" w:date="2018-04-27T18:19:00Z">
              <w:r w:rsidRPr="007001F1" w:rsidDel="00066D05">
                <w:rPr>
                  <w:color w:val="000000"/>
                  <w:sz w:val="22"/>
                  <w:szCs w:val="22"/>
                </w:rPr>
                <w:delText xml:space="preserve">d) Bola EA používaná spôsobom, ktorý nebránil hospodárskej súťaži, ktorým by sa menil predmet zákazky, ktorý bol definovaný v dokumentoch potrebných na vypracovanie </w:delText>
              </w:r>
              <w:commentRangeStart w:id="1613"/>
              <w:r w:rsidRPr="007001F1" w:rsidDel="00066D05">
                <w:rPr>
                  <w:color w:val="000000"/>
                  <w:sz w:val="22"/>
                  <w:szCs w:val="22"/>
                </w:rPr>
                <w:delText>ponuky</w:delText>
              </w:r>
            </w:del>
            <w:commentRangeEnd w:id="1613"/>
            <w:r w:rsidR="00066D05">
              <w:rPr>
                <w:rStyle w:val="Odkaznakomentr"/>
              </w:rPr>
              <w:commentReference w:id="1613"/>
            </w:r>
            <w:del w:id="1614" w:author="Kramár Róbert" w:date="2018-04-27T18:19:00Z">
              <w:r w:rsidRPr="007001F1" w:rsidDel="00066D05">
                <w:rPr>
                  <w:color w:val="000000"/>
                  <w:sz w:val="22"/>
                  <w:szCs w:val="22"/>
                </w:rPr>
                <w:delText>?</w:delText>
              </w:r>
            </w:del>
          </w:p>
        </w:tc>
        <w:tc>
          <w:tcPr>
            <w:tcW w:w="567" w:type="dxa"/>
            <w:shd w:val="clear" w:color="auto" w:fill="auto"/>
            <w:vAlign w:val="center"/>
          </w:tcPr>
          <w:p w14:paraId="1DDD5C50" w14:textId="77777777" w:rsidR="00177DF0" w:rsidRPr="007001F1" w:rsidRDefault="00177DF0" w:rsidP="00C1211A">
            <w:pPr>
              <w:jc w:val="center"/>
              <w:rPr>
                <w:color w:val="000000"/>
                <w:sz w:val="22"/>
                <w:szCs w:val="22"/>
              </w:rPr>
            </w:pPr>
          </w:p>
        </w:tc>
        <w:tc>
          <w:tcPr>
            <w:tcW w:w="567" w:type="dxa"/>
            <w:shd w:val="clear" w:color="auto" w:fill="auto"/>
            <w:vAlign w:val="center"/>
          </w:tcPr>
          <w:p w14:paraId="502B2468" w14:textId="77777777" w:rsidR="00177DF0" w:rsidRPr="007001F1" w:rsidRDefault="00177DF0" w:rsidP="00C1211A">
            <w:pPr>
              <w:jc w:val="center"/>
              <w:rPr>
                <w:color w:val="000000"/>
                <w:sz w:val="22"/>
                <w:szCs w:val="22"/>
              </w:rPr>
            </w:pPr>
          </w:p>
        </w:tc>
        <w:tc>
          <w:tcPr>
            <w:tcW w:w="776" w:type="dxa"/>
            <w:shd w:val="clear" w:color="auto" w:fill="auto"/>
            <w:vAlign w:val="center"/>
          </w:tcPr>
          <w:p w14:paraId="22207E3A" w14:textId="77777777" w:rsidR="00177DF0" w:rsidRPr="007001F1" w:rsidRDefault="00177DF0" w:rsidP="00C1211A">
            <w:pPr>
              <w:jc w:val="center"/>
              <w:rPr>
                <w:color w:val="000000"/>
                <w:sz w:val="22"/>
                <w:szCs w:val="22"/>
              </w:rPr>
            </w:pPr>
          </w:p>
        </w:tc>
        <w:tc>
          <w:tcPr>
            <w:tcW w:w="1775" w:type="dxa"/>
            <w:shd w:val="clear" w:color="auto" w:fill="auto"/>
            <w:vAlign w:val="center"/>
          </w:tcPr>
          <w:p w14:paraId="539745BF" w14:textId="77777777" w:rsidR="00177DF0" w:rsidRPr="007001F1" w:rsidRDefault="00177DF0" w:rsidP="00C1211A">
            <w:pPr>
              <w:jc w:val="center"/>
              <w:rPr>
                <w:color w:val="000000"/>
                <w:sz w:val="22"/>
                <w:szCs w:val="22"/>
              </w:rPr>
            </w:pPr>
          </w:p>
        </w:tc>
      </w:tr>
      <w:tr w:rsidR="00177DF0" w:rsidRPr="007001F1" w14:paraId="56687F15" w14:textId="77777777" w:rsidTr="007261E4">
        <w:trPr>
          <w:trHeight w:val="503"/>
        </w:trPr>
        <w:tc>
          <w:tcPr>
            <w:tcW w:w="582" w:type="dxa"/>
            <w:vMerge/>
            <w:shd w:val="clear" w:color="auto" w:fill="auto"/>
            <w:noWrap/>
            <w:vAlign w:val="center"/>
          </w:tcPr>
          <w:p w14:paraId="6A3A771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FF829F0" w14:textId="47728A75" w:rsidR="00177DF0" w:rsidRPr="007001F1" w:rsidRDefault="00742FCE" w:rsidP="009D2531">
            <w:pPr>
              <w:jc w:val="both"/>
              <w:rPr>
                <w:color w:val="000000"/>
                <w:sz w:val="22"/>
                <w:szCs w:val="22"/>
                <w:highlight w:val="yellow"/>
              </w:rPr>
            </w:pPr>
            <w:ins w:id="1615" w:author="Branislav Hudec" w:date="2018-04-29T23:46:00Z">
              <w:r>
                <w:rPr>
                  <w:color w:val="000000"/>
                  <w:sz w:val="22"/>
                  <w:szCs w:val="22"/>
                </w:rPr>
                <w:t>d</w:t>
              </w:r>
            </w:ins>
            <w:del w:id="1616" w:author="Branislav Hudec" w:date="2018-04-29T23:46:00Z">
              <w:r w:rsidR="00177DF0" w:rsidRPr="007001F1" w:rsidDel="00742FCE">
                <w:rPr>
                  <w:color w:val="000000"/>
                  <w:sz w:val="22"/>
                  <w:szCs w:val="22"/>
                </w:rPr>
                <w:delText>e</w:delText>
              </w:r>
            </w:del>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E6DC1F1" w14:textId="77777777" w:rsidR="00177DF0" w:rsidRPr="007001F1" w:rsidRDefault="00177DF0" w:rsidP="00C1211A">
            <w:pPr>
              <w:jc w:val="center"/>
              <w:rPr>
                <w:color w:val="000000"/>
                <w:sz w:val="22"/>
                <w:szCs w:val="22"/>
              </w:rPr>
            </w:pPr>
          </w:p>
        </w:tc>
        <w:tc>
          <w:tcPr>
            <w:tcW w:w="567" w:type="dxa"/>
            <w:shd w:val="clear" w:color="auto" w:fill="auto"/>
            <w:vAlign w:val="center"/>
          </w:tcPr>
          <w:p w14:paraId="63B607A6" w14:textId="77777777" w:rsidR="00177DF0" w:rsidRPr="007001F1" w:rsidRDefault="00177DF0" w:rsidP="00C1211A">
            <w:pPr>
              <w:jc w:val="center"/>
              <w:rPr>
                <w:color w:val="000000"/>
                <w:sz w:val="22"/>
                <w:szCs w:val="22"/>
              </w:rPr>
            </w:pPr>
          </w:p>
        </w:tc>
        <w:tc>
          <w:tcPr>
            <w:tcW w:w="776" w:type="dxa"/>
            <w:shd w:val="clear" w:color="auto" w:fill="auto"/>
            <w:vAlign w:val="center"/>
          </w:tcPr>
          <w:p w14:paraId="595067FC" w14:textId="77777777" w:rsidR="00177DF0" w:rsidRPr="007001F1" w:rsidRDefault="00177DF0" w:rsidP="00C1211A">
            <w:pPr>
              <w:jc w:val="center"/>
              <w:rPr>
                <w:color w:val="000000"/>
                <w:sz w:val="22"/>
                <w:szCs w:val="22"/>
              </w:rPr>
            </w:pPr>
          </w:p>
        </w:tc>
        <w:tc>
          <w:tcPr>
            <w:tcW w:w="1775" w:type="dxa"/>
            <w:shd w:val="clear" w:color="auto" w:fill="auto"/>
            <w:vAlign w:val="center"/>
          </w:tcPr>
          <w:p w14:paraId="7CB211F9" w14:textId="77777777" w:rsidR="00177DF0" w:rsidRPr="007001F1" w:rsidRDefault="00177DF0" w:rsidP="00C1211A">
            <w:pPr>
              <w:jc w:val="center"/>
              <w:rPr>
                <w:color w:val="000000"/>
                <w:sz w:val="22"/>
                <w:szCs w:val="22"/>
              </w:rPr>
            </w:pPr>
          </w:p>
        </w:tc>
      </w:tr>
      <w:tr w:rsidR="00177DF0" w:rsidRPr="007001F1" w14:paraId="35667C9B" w14:textId="77777777" w:rsidTr="007261E4">
        <w:trPr>
          <w:trHeight w:val="502"/>
        </w:trPr>
        <w:tc>
          <w:tcPr>
            <w:tcW w:w="582" w:type="dxa"/>
            <w:vMerge/>
            <w:shd w:val="clear" w:color="auto" w:fill="auto"/>
            <w:noWrap/>
            <w:vAlign w:val="center"/>
          </w:tcPr>
          <w:p w14:paraId="673E309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7DBDF1C" w14:textId="178E297D" w:rsidR="00177DF0" w:rsidRPr="007001F1" w:rsidRDefault="00742FCE" w:rsidP="009D2531">
            <w:pPr>
              <w:jc w:val="both"/>
              <w:rPr>
                <w:color w:val="000000"/>
                <w:sz w:val="22"/>
                <w:szCs w:val="22"/>
              </w:rPr>
            </w:pPr>
            <w:ins w:id="1617" w:author="Branislav Hudec" w:date="2018-04-29T23:46:00Z">
              <w:r>
                <w:rPr>
                  <w:color w:val="000000"/>
                  <w:sz w:val="22"/>
                  <w:szCs w:val="22"/>
                </w:rPr>
                <w:t>e</w:t>
              </w:r>
            </w:ins>
            <w:del w:id="1618" w:author="Branislav Hudec" w:date="2018-04-29T23:46:00Z">
              <w:r w:rsidR="00177DF0" w:rsidRPr="007001F1" w:rsidDel="00742FCE">
                <w:rPr>
                  <w:color w:val="000000"/>
                  <w:sz w:val="22"/>
                  <w:szCs w:val="22"/>
                </w:rPr>
                <w:delText>f</w:delText>
              </w:r>
            </w:del>
            <w:r w:rsidR="00177DF0" w:rsidRPr="007001F1">
              <w:rPr>
                <w:color w:val="000000"/>
                <w:sz w:val="22"/>
                <w:szCs w:val="22"/>
              </w:rPr>
              <w:t>)</w:t>
            </w:r>
            <w:ins w:id="1619" w:author="Branislav Hudec" w:date="2018-04-29T23:46:00Z">
              <w:r>
                <w:rPr>
                  <w:color w:val="000000"/>
                  <w:sz w:val="22"/>
                  <w:szCs w:val="22"/>
                </w:rPr>
                <w:t xml:space="preserve"> </w:t>
              </w:r>
            </w:ins>
            <w:r w:rsidR="00177DF0" w:rsidRPr="007001F1">
              <w:rPr>
                <w:color w:val="000000"/>
                <w:sz w:val="22"/>
                <w:szCs w:val="22"/>
              </w:rPr>
              <w:t>Bola použitá elektronická aukcia v súlade s ostatnými ustanoveniami § 54  ZVO</w:t>
            </w:r>
          </w:p>
        </w:tc>
        <w:tc>
          <w:tcPr>
            <w:tcW w:w="567" w:type="dxa"/>
            <w:shd w:val="clear" w:color="auto" w:fill="auto"/>
            <w:vAlign w:val="center"/>
          </w:tcPr>
          <w:p w14:paraId="290B1A7A" w14:textId="77777777" w:rsidR="00177DF0" w:rsidRPr="007001F1" w:rsidRDefault="00177DF0" w:rsidP="00C1211A">
            <w:pPr>
              <w:jc w:val="center"/>
              <w:rPr>
                <w:color w:val="000000"/>
                <w:sz w:val="22"/>
                <w:szCs w:val="22"/>
              </w:rPr>
            </w:pPr>
          </w:p>
        </w:tc>
        <w:tc>
          <w:tcPr>
            <w:tcW w:w="567" w:type="dxa"/>
            <w:shd w:val="clear" w:color="auto" w:fill="auto"/>
            <w:vAlign w:val="center"/>
          </w:tcPr>
          <w:p w14:paraId="2A0383FA" w14:textId="77777777" w:rsidR="00177DF0" w:rsidRPr="007001F1" w:rsidRDefault="00177DF0" w:rsidP="00C1211A">
            <w:pPr>
              <w:jc w:val="center"/>
              <w:rPr>
                <w:color w:val="000000"/>
                <w:sz w:val="22"/>
                <w:szCs w:val="22"/>
              </w:rPr>
            </w:pPr>
          </w:p>
        </w:tc>
        <w:tc>
          <w:tcPr>
            <w:tcW w:w="776" w:type="dxa"/>
            <w:shd w:val="clear" w:color="auto" w:fill="auto"/>
            <w:vAlign w:val="center"/>
          </w:tcPr>
          <w:p w14:paraId="63EAD680" w14:textId="77777777" w:rsidR="00177DF0" w:rsidRPr="007001F1" w:rsidRDefault="00177DF0" w:rsidP="00C1211A">
            <w:pPr>
              <w:jc w:val="center"/>
              <w:rPr>
                <w:color w:val="000000"/>
                <w:sz w:val="22"/>
                <w:szCs w:val="22"/>
              </w:rPr>
            </w:pPr>
          </w:p>
        </w:tc>
        <w:tc>
          <w:tcPr>
            <w:tcW w:w="1775" w:type="dxa"/>
            <w:shd w:val="clear" w:color="auto" w:fill="auto"/>
            <w:vAlign w:val="center"/>
          </w:tcPr>
          <w:p w14:paraId="4333CDAF" w14:textId="77777777" w:rsidR="00177DF0" w:rsidRPr="007001F1" w:rsidRDefault="00177DF0" w:rsidP="00C1211A">
            <w:pPr>
              <w:jc w:val="center"/>
              <w:rPr>
                <w:color w:val="000000"/>
                <w:sz w:val="22"/>
                <w:szCs w:val="22"/>
              </w:rPr>
            </w:pPr>
          </w:p>
        </w:tc>
      </w:tr>
      <w:tr w:rsidR="002E4CD3" w:rsidRPr="007001F1" w14:paraId="260AB1A5" w14:textId="77777777" w:rsidTr="00AD59A4">
        <w:trPr>
          <w:trHeight w:val="871"/>
        </w:trPr>
        <w:tc>
          <w:tcPr>
            <w:tcW w:w="582" w:type="dxa"/>
            <w:vMerge w:val="restart"/>
            <w:shd w:val="clear" w:color="auto" w:fill="auto"/>
            <w:noWrap/>
            <w:vAlign w:val="center"/>
            <w:hideMark/>
          </w:tcPr>
          <w:p w14:paraId="1BFC44FE" w14:textId="7B3F8C34" w:rsidR="002E4CD3" w:rsidRPr="007001F1" w:rsidRDefault="002E4CD3" w:rsidP="00C1211A">
            <w:pPr>
              <w:jc w:val="center"/>
              <w:rPr>
                <w:color w:val="000000"/>
                <w:sz w:val="22"/>
                <w:szCs w:val="22"/>
              </w:rPr>
            </w:pPr>
            <w:r w:rsidRPr="007001F1">
              <w:rPr>
                <w:color w:val="000000"/>
                <w:sz w:val="22"/>
                <w:szCs w:val="22"/>
              </w:rPr>
              <w:t>31</w:t>
            </w:r>
          </w:p>
        </w:tc>
        <w:tc>
          <w:tcPr>
            <w:tcW w:w="4820" w:type="dxa"/>
            <w:gridSpan w:val="2"/>
            <w:shd w:val="clear" w:color="auto" w:fill="auto"/>
            <w:vAlign w:val="center"/>
            <w:hideMark/>
          </w:tcPr>
          <w:p w14:paraId="37EF7F2B" w14:textId="775DC9C4" w:rsidR="002E4CD3" w:rsidRPr="007001F1" w:rsidRDefault="002E4CD3" w:rsidP="009D2531">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14:paraId="79EE659E"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9BD45CD"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2B966C"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369BFB"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39E5A110" w14:textId="77777777" w:rsidTr="007261E4">
        <w:trPr>
          <w:trHeight w:val="1395"/>
        </w:trPr>
        <w:tc>
          <w:tcPr>
            <w:tcW w:w="582" w:type="dxa"/>
            <w:vMerge/>
            <w:shd w:val="clear" w:color="auto" w:fill="auto"/>
            <w:noWrap/>
            <w:vAlign w:val="center"/>
          </w:tcPr>
          <w:p w14:paraId="2F8DA6EA"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849298F" w14:textId="0EF107BB" w:rsidR="002E4CD3" w:rsidRPr="007001F1" w:rsidRDefault="002E4CD3" w:rsidP="009D2531">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59CC48E3" w14:textId="77777777" w:rsidR="002E4CD3" w:rsidRPr="007001F1" w:rsidRDefault="002E4CD3" w:rsidP="00C1211A">
            <w:pPr>
              <w:jc w:val="center"/>
              <w:rPr>
                <w:color w:val="000000"/>
                <w:sz w:val="22"/>
                <w:szCs w:val="22"/>
              </w:rPr>
            </w:pPr>
          </w:p>
        </w:tc>
        <w:tc>
          <w:tcPr>
            <w:tcW w:w="567" w:type="dxa"/>
            <w:shd w:val="clear" w:color="auto" w:fill="auto"/>
            <w:vAlign w:val="center"/>
          </w:tcPr>
          <w:p w14:paraId="0D150290" w14:textId="77777777" w:rsidR="002E4CD3" w:rsidRPr="007001F1" w:rsidRDefault="002E4CD3" w:rsidP="00C1211A">
            <w:pPr>
              <w:jc w:val="center"/>
              <w:rPr>
                <w:color w:val="000000"/>
                <w:sz w:val="22"/>
                <w:szCs w:val="22"/>
              </w:rPr>
            </w:pPr>
          </w:p>
        </w:tc>
        <w:tc>
          <w:tcPr>
            <w:tcW w:w="776" w:type="dxa"/>
            <w:shd w:val="clear" w:color="auto" w:fill="auto"/>
            <w:vAlign w:val="center"/>
          </w:tcPr>
          <w:p w14:paraId="7A0FF679" w14:textId="77777777" w:rsidR="002E4CD3" w:rsidRPr="007001F1" w:rsidRDefault="002E4CD3" w:rsidP="00C1211A">
            <w:pPr>
              <w:jc w:val="center"/>
              <w:rPr>
                <w:color w:val="000000"/>
                <w:sz w:val="22"/>
                <w:szCs w:val="22"/>
              </w:rPr>
            </w:pPr>
          </w:p>
        </w:tc>
        <w:tc>
          <w:tcPr>
            <w:tcW w:w="1775" w:type="dxa"/>
            <w:shd w:val="clear" w:color="auto" w:fill="auto"/>
            <w:vAlign w:val="center"/>
          </w:tcPr>
          <w:p w14:paraId="516F6795" w14:textId="77777777" w:rsidR="002E4CD3" w:rsidRPr="007001F1" w:rsidRDefault="002E4CD3" w:rsidP="00C1211A">
            <w:pPr>
              <w:jc w:val="center"/>
              <w:rPr>
                <w:color w:val="000000"/>
                <w:sz w:val="22"/>
                <w:szCs w:val="22"/>
              </w:rPr>
            </w:pPr>
          </w:p>
        </w:tc>
      </w:tr>
      <w:tr w:rsidR="00C1211A" w:rsidRPr="007001F1" w14:paraId="55578CD8" w14:textId="77777777" w:rsidTr="007261E4">
        <w:trPr>
          <w:trHeight w:val="20"/>
        </w:trPr>
        <w:tc>
          <w:tcPr>
            <w:tcW w:w="582" w:type="dxa"/>
            <w:shd w:val="clear" w:color="auto" w:fill="auto"/>
            <w:noWrap/>
            <w:vAlign w:val="center"/>
            <w:hideMark/>
          </w:tcPr>
          <w:p w14:paraId="034DC908" w14:textId="4FF2A093" w:rsidR="00C1211A" w:rsidRPr="007001F1" w:rsidRDefault="00412C76" w:rsidP="00C1211A">
            <w:pPr>
              <w:jc w:val="center"/>
              <w:rPr>
                <w:color w:val="000000"/>
                <w:sz w:val="22"/>
                <w:szCs w:val="22"/>
              </w:rPr>
            </w:pPr>
            <w:r w:rsidRPr="007001F1">
              <w:rPr>
                <w:color w:val="000000"/>
                <w:sz w:val="22"/>
                <w:szCs w:val="22"/>
              </w:rPr>
              <w:t>32</w:t>
            </w:r>
          </w:p>
        </w:tc>
        <w:tc>
          <w:tcPr>
            <w:tcW w:w="4820" w:type="dxa"/>
            <w:gridSpan w:val="2"/>
            <w:shd w:val="clear" w:color="auto" w:fill="auto"/>
            <w:vAlign w:val="center"/>
            <w:hideMark/>
          </w:tcPr>
          <w:p w14:paraId="5A25F353" w14:textId="77777777" w:rsidR="00C1211A" w:rsidRPr="007001F1" w:rsidRDefault="00C1211A" w:rsidP="009D2531">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7CF49290"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A7A63B"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3A11275"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4DD0FE" w14:textId="77777777" w:rsidR="00C1211A" w:rsidRPr="007001F1" w:rsidRDefault="00C1211A" w:rsidP="00C1211A">
            <w:pPr>
              <w:jc w:val="center"/>
              <w:rPr>
                <w:color w:val="000000"/>
                <w:sz w:val="22"/>
                <w:szCs w:val="22"/>
              </w:rPr>
            </w:pPr>
            <w:r w:rsidRPr="007001F1">
              <w:rPr>
                <w:color w:val="000000"/>
                <w:sz w:val="22"/>
                <w:szCs w:val="22"/>
              </w:rPr>
              <w:t> </w:t>
            </w:r>
          </w:p>
        </w:tc>
      </w:tr>
      <w:tr w:rsidR="002E4CD3" w:rsidRPr="007001F1" w14:paraId="2E56EA6B" w14:textId="77777777" w:rsidTr="007261E4">
        <w:trPr>
          <w:trHeight w:val="675"/>
        </w:trPr>
        <w:tc>
          <w:tcPr>
            <w:tcW w:w="582" w:type="dxa"/>
            <w:vMerge w:val="restart"/>
            <w:shd w:val="clear" w:color="auto" w:fill="auto"/>
            <w:noWrap/>
            <w:vAlign w:val="center"/>
            <w:hideMark/>
          </w:tcPr>
          <w:p w14:paraId="1AC31BE1" w14:textId="2A0700A5" w:rsidR="002E4CD3" w:rsidRPr="007001F1" w:rsidRDefault="002E4CD3" w:rsidP="00C1211A">
            <w:pPr>
              <w:jc w:val="center"/>
              <w:rPr>
                <w:color w:val="000000"/>
                <w:sz w:val="22"/>
                <w:szCs w:val="22"/>
              </w:rPr>
            </w:pPr>
            <w:r w:rsidRPr="007001F1">
              <w:rPr>
                <w:color w:val="000000"/>
                <w:sz w:val="22"/>
                <w:szCs w:val="22"/>
              </w:rPr>
              <w:t>33</w:t>
            </w:r>
          </w:p>
        </w:tc>
        <w:tc>
          <w:tcPr>
            <w:tcW w:w="4820" w:type="dxa"/>
            <w:gridSpan w:val="2"/>
            <w:shd w:val="clear" w:color="auto" w:fill="auto"/>
            <w:vAlign w:val="center"/>
            <w:hideMark/>
          </w:tcPr>
          <w:p w14:paraId="12B698DC" w14:textId="3180117F" w:rsidR="002E4CD3" w:rsidRPr="007001F1" w:rsidRDefault="002E4CD3" w:rsidP="009D2531">
            <w:pPr>
              <w:jc w:val="both"/>
              <w:rPr>
                <w:color w:val="000000"/>
                <w:sz w:val="22"/>
                <w:szCs w:val="22"/>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0212FDA0"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8A477"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EA2BB1"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9B1A90"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45D445BE" w14:textId="77777777" w:rsidTr="007261E4">
        <w:trPr>
          <w:trHeight w:val="675"/>
        </w:trPr>
        <w:tc>
          <w:tcPr>
            <w:tcW w:w="582" w:type="dxa"/>
            <w:vMerge/>
            <w:shd w:val="clear" w:color="auto" w:fill="auto"/>
            <w:noWrap/>
            <w:vAlign w:val="center"/>
          </w:tcPr>
          <w:p w14:paraId="1543EACE"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9939AFA" w14:textId="0AC1D48A" w:rsidR="002E4CD3" w:rsidRPr="007001F1" w:rsidRDefault="002E4CD3" w:rsidP="009D2531">
            <w:pPr>
              <w:jc w:val="both"/>
              <w:rPr>
                <w:color w:val="000000"/>
                <w:sz w:val="22"/>
                <w:szCs w:val="22"/>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5EAD6739" w14:textId="77777777" w:rsidR="002E4CD3" w:rsidRPr="007001F1" w:rsidRDefault="002E4CD3" w:rsidP="00C1211A">
            <w:pPr>
              <w:jc w:val="center"/>
              <w:rPr>
                <w:color w:val="000000"/>
                <w:sz w:val="22"/>
                <w:szCs w:val="22"/>
              </w:rPr>
            </w:pPr>
          </w:p>
        </w:tc>
        <w:tc>
          <w:tcPr>
            <w:tcW w:w="567" w:type="dxa"/>
            <w:shd w:val="clear" w:color="auto" w:fill="auto"/>
            <w:vAlign w:val="center"/>
          </w:tcPr>
          <w:p w14:paraId="3D5DDFF5" w14:textId="77777777" w:rsidR="002E4CD3" w:rsidRPr="007001F1" w:rsidRDefault="002E4CD3" w:rsidP="00C1211A">
            <w:pPr>
              <w:jc w:val="center"/>
              <w:rPr>
                <w:color w:val="000000"/>
                <w:sz w:val="22"/>
                <w:szCs w:val="22"/>
              </w:rPr>
            </w:pPr>
          </w:p>
        </w:tc>
        <w:tc>
          <w:tcPr>
            <w:tcW w:w="776" w:type="dxa"/>
            <w:shd w:val="clear" w:color="auto" w:fill="auto"/>
            <w:vAlign w:val="center"/>
          </w:tcPr>
          <w:p w14:paraId="55658335" w14:textId="77777777" w:rsidR="002E4CD3" w:rsidRPr="007001F1" w:rsidRDefault="002E4CD3" w:rsidP="00C1211A">
            <w:pPr>
              <w:jc w:val="center"/>
              <w:rPr>
                <w:color w:val="000000"/>
                <w:sz w:val="22"/>
                <w:szCs w:val="22"/>
              </w:rPr>
            </w:pPr>
          </w:p>
        </w:tc>
        <w:tc>
          <w:tcPr>
            <w:tcW w:w="1775" w:type="dxa"/>
            <w:shd w:val="clear" w:color="auto" w:fill="auto"/>
            <w:vAlign w:val="center"/>
          </w:tcPr>
          <w:p w14:paraId="326773DA" w14:textId="77777777" w:rsidR="002E4CD3" w:rsidRPr="007001F1" w:rsidRDefault="002E4CD3" w:rsidP="00C1211A">
            <w:pPr>
              <w:jc w:val="center"/>
              <w:rPr>
                <w:color w:val="000000"/>
                <w:sz w:val="22"/>
                <w:szCs w:val="22"/>
              </w:rPr>
            </w:pPr>
          </w:p>
        </w:tc>
      </w:tr>
      <w:tr w:rsidR="002E4CD3" w:rsidRPr="007001F1" w14:paraId="72CD4AF8" w14:textId="77777777" w:rsidTr="00AD59A4">
        <w:trPr>
          <w:trHeight w:val="466"/>
        </w:trPr>
        <w:tc>
          <w:tcPr>
            <w:tcW w:w="582" w:type="dxa"/>
            <w:vMerge/>
            <w:shd w:val="clear" w:color="auto" w:fill="auto"/>
            <w:noWrap/>
            <w:vAlign w:val="center"/>
          </w:tcPr>
          <w:p w14:paraId="7B8451CD"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1E432620" w14:textId="206E636B" w:rsidR="002E4CD3" w:rsidRPr="007001F1" w:rsidRDefault="002E4CD3" w:rsidP="009D2531">
            <w:pPr>
              <w:jc w:val="both"/>
              <w:rPr>
                <w:color w:val="000000"/>
                <w:sz w:val="22"/>
                <w:szCs w:val="22"/>
              </w:rPr>
            </w:pPr>
            <w:r w:rsidRPr="007001F1">
              <w:rPr>
                <w:color w:val="000000"/>
                <w:sz w:val="22"/>
                <w:szCs w:val="22"/>
              </w:rPr>
              <w:t>c) Vyhotovil verejný obstarávateľ  z každého rokovania zápisnicu?</w:t>
            </w:r>
          </w:p>
        </w:tc>
        <w:tc>
          <w:tcPr>
            <w:tcW w:w="567" w:type="dxa"/>
            <w:shd w:val="clear" w:color="auto" w:fill="auto"/>
            <w:vAlign w:val="center"/>
          </w:tcPr>
          <w:p w14:paraId="111A6ED2" w14:textId="77777777" w:rsidR="002E4CD3" w:rsidRPr="007001F1" w:rsidRDefault="002E4CD3" w:rsidP="00C1211A">
            <w:pPr>
              <w:jc w:val="center"/>
              <w:rPr>
                <w:color w:val="000000"/>
                <w:sz w:val="22"/>
                <w:szCs w:val="22"/>
              </w:rPr>
            </w:pPr>
          </w:p>
        </w:tc>
        <w:tc>
          <w:tcPr>
            <w:tcW w:w="567" w:type="dxa"/>
            <w:shd w:val="clear" w:color="auto" w:fill="auto"/>
            <w:vAlign w:val="center"/>
          </w:tcPr>
          <w:p w14:paraId="3E1A35EC" w14:textId="77777777" w:rsidR="002E4CD3" w:rsidRPr="007001F1" w:rsidRDefault="002E4CD3" w:rsidP="00C1211A">
            <w:pPr>
              <w:jc w:val="center"/>
              <w:rPr>
                <w:color w:val="000000"/>
                <w:sz w:val="22"/>
                <w:szCs w:val="22"/>
              </w:rPr>
            </w:pPr>
          </w:p>
        </w:tc>
        <w:tc>
          <w:tcPr>
            <w:tcW w:w="776" w:type="dxa"/>
            <w:shd w:val="clear" w:color="auto" w:fill="auto"/>
            <w:vAlign w:val="center"/>
          </w:tcPr>
          <w:p w14:paraId="0E936B17" w14:textId="77777777" w:rsidR="002E4CD3" w:rsidRPr="007001F1" w:rsidRDefault="002E4CD3" w:rsidP="00C1211A">
            <w:pPr>
              <w:jc w:val="center"/>
              <w:rPr>
                <w:color w:val="000000"/>
                <w:sz w:val="22"/>
                <w:szCs w:val="22"/>
              </w:rPr>
            </w:pPr>
          </w:p>
        </w:tc>
        <w:tc>
          <w:tcPr>
            <w:tcW w:w="1775" w:type="dxa"/>
            <w:shd w:val="clear" w:color="auto" w:fill="auto"/>
            <w:vAlign w:val="center"/>
          </w:tcPr>
          <w:p w14:paraId="4880085A" w14:textId="77777777" w:rsidR="002E4CD3" w:rsidRPr="007001F1" w:rsidRDefault="002E4CD3" w:rsidP="00C1211A">
            <w:pPr>
              <w:jc w:val="center"/>
              <w:rPr>
                <w:color w:val="000000"/>
                <w:sz w:val="22"/>
                <w:szCs w:val="22"/>
              </w:rPr>
            </w:pPr>
          </w:p>
        </w:tc>
      </w:tr>
      <w:tr w:rsidR="00C1211A" w:rsidRPr="007001F1" w14:paraId="74202411" w14:textId="77777777" w:rsidTr="007261E4">
        <w:trPr>
          <w:trHeight w:val="20"/>
        </w:trPr>
        <w:tc>
          <w:tcPr>
            <w:tcW w:w="582" w:type="dxa"/>
            <w:shd w:val="clear" w:color="auto" w:fill="auto"/>
            <w:noWrap/>
            <w:vAlign w:val="center"/>
            <w:hideMark/>
          </w:tcPr>
          <w:p w14:paraId="576BD81F" w14:textId="69B07A3A" w:rsidR="00C1211A" w:rsidRPr="007001F1" w:rsidRDefault="00412C76" w:rsidP="00C1211A">
            <w:pPr>
              <w:jc w:val="center"/>
              <w:rPr>
                <w:color w:val="000000"/>
                <w:sz w:val="22"/>
                <w:szCs w:val="22"/>
              </w:rPr>
            </w:pPr>
            <w:r w:rsidRPr="007001F1">
              <w:rPr>
                <w:color w:val="000000"/>
                <w:sz w:val="22"/>
                <w:szCs w:val="22"/>
              </w:rPr>
              <w:t>34</w:t>
            </w:r>
          </w:p>
        </w:tc>
        <w:tc>
          <w:tcPr>
            <w:tcW w:w="4820" w:type="dxa"/>
            <w:gridSpan w:val="2"/>
            <w:shd w:val="clear" w:color="auto" w:fill="auto"/>
            <w:vAlign w:val="center"/>
            <w:hideMark/>
          </w:tcPr>
          <w:p w14:paraId="5F4F0184" w14:textId="77777777" w:rsidR="00C1211A" w:rsidRPr="007001F1" w:rsidRDefault="00C1211A" w:rsidP="009D2531">
            <w:pPr>
              <w:jc w:val="both"/>
              <w:rPr>
                <w:color w:val="000000"/>
                <w:sz w:val="22"/>
                <w:szCs w:val="22"/>
              </w:rPr>
            </w:pPr>
            <w:r w:rsidRPr="007001F1">
              <w:rPr>
                <w:color w:val="000000"/>
                <w:sz w:val="22"/>
                <w:szCs w:val="22"/>
              </w:rPr>
              <w:t>Bola lehota na predloženie ponúk stanovená v súlade s § 72 ZVO?</w:t>
            </w:r>
          </w:p>
        </w:tc>
        <w:tc>
          <w:tcPr>
            <w:tcW w:w="567" w:type="dxa"/>
            <w:shd w:val="clear" w:color="auto" w:fill="auto"/>
            <w:vAlign w:val="center"/>
            <w:hideMark/>
          </w:tcPr>
          <w:p w14:paraId="74FA0023"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E44117"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A1EB4C"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ECC7137"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9DCB626" w14:textId="77777777" w:rsidTr="007261E4">
        <w:trPr>
          <w:trHeight w:val="20"/>
        </w:trPr>
        <w:tc>
          <w:tcPr>
            <w:tcW w:w="582" w:type="dxa"/>
            <w:shd w:val="clear" w:color="auto" w:fill="auto"/>
            <w:noWrap/>
            <w:vAlign w:val="center"/>
          </w:tcPr>
          <w:p w14:paraId="513E1082" w14:textId="77777777" w:rsidR="00C1211A" w:rsidRPr="007001F1" w:rsidRDefault="00C1211A" w:rsidP="00C1211A">
            <w:pPr>
              <w:jc w:val="center"/>
              <w:rPr>
                <w:color w:val="000000"/>
                <w:sz w:val="22"/>
                <w:szCs w:val="22"/>
              </w:rPr>
            </w:pPr>
            <w:r w:rsidRPr="007001F1">
              <w:rPr>
                <w:color w:val="000000"/>
                <w:sz w:val="22"/>
                <w:szCs w:val="22"/>
              </w:rPr>
              <w:t>35</w:t>
            </w:r>
          </w:p>
        </w:tc>
        <w:tc>
          <w:tcPr>
            <w:tcW w:w="4820" w:type="dxa"/>
            <w:gridSpan w:val="2"/>
            <w:shd w:val="clear" w:color="auto" w:fill="auto"/>
            <w:vAlign w:val="center"/>
          </w:tcPr>
          <w:p w14:paraId="550C1C86" w14:textId="77777777" w:rsidR="00C1211A" w:rsidRPr="007001F1" w:rsidRDefault="00C1211A" w:rsidP="009D2531">
            <w:pPr>
              <w:jc w:val="both"/>
              <w:rPr>
                <w:color w:val="000000"/>
                <w:sz w:val="22"/>
                <w:szCs w:val="22"/>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4CAF1D97" w14:textId="77777777" w:rsidR="00C1211A" w:rsidRPr="007001F1" w:rsidRDefault="00C1211A" w:rsidP="00C1211A">
            <w:pPr>
              <w:jc w:val="center"/>
              <w:rPr>
                <w:color w:val="000000"/>
                <w:sz w:val="22"/>
                <w:szCs w:val="22"/>
              </w:rPr>
            </w:pPr>
          </w:p>
        </w:tc>
        <w:tc>
          <w:tcPr>
            <w:tcW w:w="567" w:type="dxa"/>
            <w:shd w:val="clear" w:color="auto" w:fill="auto"/>
            <w:vAlign w:val="center"/>
          </w:tcPr>
          <w:p w14:paraId="750F0CAF" w14:textId="77777777" w:rsidR="00C1211A" w:rsidRPr="007001F1" w:rsidRDefault="00C1211A" w:rsidP="00C1211A">
            <w:pPr>
              <w:jc w:val="center"/>
              <w:rPr>
                <w:color w:val="000000"/>
                <w:sz w:val="22"/>
                <w:szCs w:val="22"/>
              </w:rPr>
            </w:pPr>
          </w:p>
        </w:tc>
        <w:tc>
          <w:tcPr>
            <w:tcW w:w="776" w:type="dxa"/>
            <w:shd w:val="clear" w:color="auto" w:fill="auto"/>
            <w:vAlign w:val="center"/>
          </w:tcPr>
          <w:p w14:paraId="5D6685D1" w14:textId="77777777" w:rsidR="00C1211A" w:rsidRPr="007001F1" w:rsidRDefault="00C1211A" w:rsidP="00C1211A">
            <w:pPr>
              <w:jc w:val="center"/>
              <w:rPr>
                <w:color w:val="000000"/>
                <w:sz w:val="22"/>
                <w:szCs w:val="22"/>
              </w:rPr>
            </w:pPr>
          </w:p>
        </w:tc>
        <w:tc>
          <w:tcPr>
            <w:tcW w:w="1775" w:type="dxa"/>
            <w:shd w:val="clear" w:color="auto" w:fill="auto"/>
            <w:vAlign w:val="center"/>
          </w:tcPr>
          <w:p w14:paraId="412880A9" w14:textId="77777777" w:rsidR="00C1211A" w:rsidRPr="007001F1" w:rsidRDefault="00C1211A" w:rsidP="00C1211A">
            <w:pPr>
              <w:jc w:val="center"/>
              <w:rPr>
                <w:color w:val="000000"/>
                <w:sz w:val="22"/>
                <w:szCs w:val="22"/>
              </w:rPr>
            </w:pPr>
          </w:p>
        </w:tc>
      </w:tr>
      <w:tr w:rsidR="002E4CD3" w:rsidRPr="007001F1" w14:paraId="434A1060" w14:textId="77777777" w:rsidTr="00AD59A4">
        <w:trPr>
          <w:trHeight w:val="441"/>
        </w:trPr>
        <w:tc>
          <w:tcPr>
            <w:tcW w:w="582" w:type="dxa"/>
            <w:vMerge w:val="restart"/>
            <w:shd w:val="clear" w:color="auto" w:fill="auto"/>
            <w:noWrap/>
            <w:vAlign w:val="center"/>
          </w:tcPr>
          <w:p w14:paraId="48778E71" w14:textId="5763AF2B" w:rsidR="002E4CD3" w:rsidRPr="007001F1" w:rsidRDefault="002E4CD3" w:rsidP="00C1211A">
            <w:pPr>
              <w:jc w:val="center"/>
              <w:rPr>
                <w:color w:val="000000"/>
                <w:sz w:val="22"/>
                <w:szCs w:val="22"/>
              </w:rPr>
            </w:pPr>
            <w:r w:rsidRPr="007001F1">
              <w:rPr>
                <w:color w:val="000000"/>
                <w:sz w:val="22"/>
                <w:szCs w:val="22"/>
              </w:rPr>
              <w:t>36</w:t>
            </w:r>
          </w:p>
        </w:tc>
        <w:tc>
          <w:tcPr>
            <w:tcW w:w="4820" w:type="dxa"/>
            <w:gridSpan w:val="2"/>
            <w:shd w:val="clear" w:color="auto" w:fill="auto"/>
            <w:vAlign w:val="center"/>
          </w:tcPr>
          <w:p w14:paraId="2DA0682F" w14:textId="48A6913F" w:rsidR="002E4CD3" w:rsidRPr="007001F1" w:rsidRDefault="002E4CD3" w:rsidP="009D2531">
            <w:pPr>
              <w:jc w:val="both"/>
              <w:rPr>
                <w:color w:val="000000"/>
                <w:sz w:val="22"/>
                <w:szCs w:val="22"/>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14:paraId="7DC99276" w14:textId="77777777" w:rsidR="002E4CD3" w:rsidRPr="007001F1" w:rsidRDefault="002E4CD3" w:rsidP="00C1211A">
            <w:pPr>
              <w:jc w:val="center"/>
              <w:rPr>
                <w:color w:val="000000"/>
                <w:sz w:val="22"/>
                <w:szCs w:val="22"/>
              </w:rPr>
            </w:pPr>
          </w:p>
        </w:tc>
        <w:tc>
          <w:tcPr>
            <w:tcW w:w="567" w:type="dxa"/>
            <w:shd w:val="clear" w:color="auto" w:fill="auto"/>
            <w:vAlign w:val="center"/>
          </w:tcPr>
          <w:p w14:paraId="3904AC55" w14:textId="77777777" w:rsidR="002E4CD3" w:rsidRPr="007001F1" w:rsidRDefault="002E4CD3" w:rsidP="00C1211A">
            <w:pPr>
              <w:jc w:val="center"/>
              <w:rPr>
                <w:color w:val="000000"/>
                <w:sz w:val="22"/>
                <w:szCs w:val="22"/>
              </w:rPr>
            </w:pPr>
          </w:p>
        </w:tc>
        <w:tc>
          <w:tcPr>
            <w:tcW w:w="776" w:type="dxa"/>
            <w:shd w:val="clear" w:color="auto" w:fill="auto"/>
            <w:vAlign w:val="center"/>
          </w:tcPr>
          <w:p w14:paraId="03540F46" w14:textId="77777777" w:rsidR="002E4CD3" w:rsidRPr="007001F1" w:rsidRDefault="002E4CD3" w:rsidP="00C1211A">
            <w:pPr>
              <w:jc w:val="center"/>
              <w:rPr>
                <w:color w:val="000000"/>
                <w:sz w:val="22"/>
                <w:szCs w:val="22"/>
              </w:rPr>
            </w:pPr>
          </w:p>
        </w:tc>
        <w:tc>
          <w:tcPr>
            <w:tcW w:w="1775" w:type="dxa"/>
            <w:shd w:val="clear" w:color="auto" w:fill="auto"/>
            <w:vAlign w:val="center"/>
          </w:tcPr>
          <w:p w14:paraId="4ADAB477" w14:textId="77777777" w:rsidR="002E4CD3" w:rsidRPr="007001F1" w:rsidRDefault="002E4CD3" w:rsidP="00C1211A">
            <w:pPr>
              <w:jc w:val="center"/>
              <w:rPr>
                <w:color w:val="000000"/>
                <w:sz w:val="22"/>
                <w:szCs w:val="22"/>
              </w:rPr>
            </w:pPr>
          </w:p>
        </w:tc>
      </w:tr>
      <w:tr w:rsidR="002E4CD3" w:rsidRPr="007001F1" w14:paraId="017BF8F8" w14:textId="77777777" w:rsidTr="007261E4">
        <w:trPr>
          <w:trHeight w:val="845"/>
        </w:trPr>
        <w:tc>
          <w:tcPr>
            <w:tcW w:w="582" w:type="dxa"/>
            <w:vMerge/>
            <w:shd w:val="clear" w:color="auto" w:fill="auto"/>
            <w:noWrap/>
            <w:vAlign w:val="center"/>
          </w:tcPr>
          <w:p w14:paraId="3422C840"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5691D5C" w14:textId="391EE704" w:rsidR="002E4CD3" w:rsidRPr="007001F1" w:rsidRDefault="002E4CD3" w:rsidP="009D2531">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9831A9" w14:textId="77777777" w:rsidR="002E4CD3" w:rsidRPr="007001F1" w:rsidRDefault="002E4CD3" w:rsidP="00C1211A">
            <w:pPr>
              <w:jc w:val="center"/>
              <w:rPr>
                <w:color w:val="000000"/>
                <w:sz w:val="22"/>
                <w:szCs w:val="22"/>
              </w:rPr>
            </w:pPr>
          </w:p>
        </w:tc>
        <w:tc>
          <w:tcPr>
            <w:tcW w:w="567" w:type="dxa"/>
            <w:shd w:val="clear" w:color="auto" w:fill="auto"/>
            <w:vAlign w:val="center"/>
          </w:tcPr>
          <w:p w14:paraId="15B5CEB4" w14:textId="77777777" w:rsidR="002E4CD3" w:rsidRPr="007001F1" w:rsidRDefault="002E4CD3" w:rsidP="00C1211A">
            <w:pPr>
              <w:jc w:val="center"/>
              <w:rPr>
                <w:color w:val="000000"/>
                <w:sz w:val="22"/>
                <w:szCs w:val="22"/>
              </w:rPr>
            </w:pPr>
          </w:p>
        </w:tc>
        <w:tc>
          <w:tcPr>
            <w:tcW w:w="776" w:type="dxa"/>
            <w:shd w:val="clear" w:color="auto" w:fill="auto"/>
            <w:vAlign w:val="center"/>
          </w:tcPr>
          <w:p w14:paraId="7AC78C9B" w14:textId="77777777" w:rsidR="002E4CD3" w:rsidRPr="007001F1" w:rsidRDefault="002E4CD3" w:rsidP="00C1211A">
            <w:pPr>
              <w:jc w:val="center"/>
              <w:rPr>
                <w:color w:val="000000"/>
                <w:sz w:val="22"/>
                <w:szCs w:val="22"/>
              </w:rPr>
            </w:pPr>
          </w:p>
        </w:tc>
        <w:tc>
          <w:tcPr>
            <w:tcW w:w="1775" w:type="dxa"/>
            <w:shd w:val="clear" w:color="auto" w:fill="auto"/>
            <w:vAlign w:val="center"/>
          </w:tcPr>
          <w:p w14:paraId="5469FF82" w14:textId="77777777" w:rsidR="002E4CD3" w:rsidRPr="007001F1" w:rsidRDefault="002E4CD3" w:rsidP="00C1211A">
            <w:pPr>
              <w:jc w:val="center"/>
              <w:rPr>
                <w:color w:val="000000"/>
                <w:sz w:val="22"/>
                <w:szCs w:val="22"/>
              </w:rPr>
            </w:pPr>
          </w:p>
        </w:tc>
      </w:tr>
      <w:tr w:rsidR="002E4CD3" w:rsidRPr="007001F1" w14:paraId="7A56040D" w14:textId="77777777" w:rsidTr="007261E4">
        <w:trPr>
          <w:trHeight w:val="845"/>
        </w:trPr>
        <w:tc>
          <w:tcPr>
            <w:tcW w:w="582" w:type="dxa"/>
            <w:vMerge/>
            <w:shd w:val="clear" w:color="auto" w:fill="auto"/>
            <w:noWrap/>
            <w:vAlign w:val="center"/>
          </w:tcPr>
          <w:p w14:paraId="0C0AF44D"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1B4AD5EA" w14:textId="2EE9BDBB" w:rsidR="002E4CD3" w:rsidRPr="007001F1" w:rsidRDefault="002E4CD3" w:rsidP="009D2531">
            <w:pPr>
              <w:jc w:val="both"/>
              <w:rPr>
                <w:color w:val="000000"/>
                <w:sz w:val="22"/>
                <w:szCs w:val="22"/>
              </w:rPr>
            </w:pPr>
            <w:del w:id="1620" w:author="Kramár Róbert" w:date="2018-04-27T17:35: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621"/>
            </w:r>
          </w:p>
        </w:tc>
        <w:tc>
          <w:tcPr>
            <w:tcW w:w="567" w:type="dxa"/>
            <w:shd w:val="clear" w:color="auto" w:fill="auto"/>
            <w:vAlign w:val="center"/>
          </w:tcPr>
          <w:p w14:paraId="20FD29DE" w14:textId="77777777" w:rsidR="002E4CD3" w:rsidRPr="007001F1" w:rsidRDefault="002E4CD3" w:rsidP="00C1211A">
            <w:pPr>
              <w:jc w:val="center"/>
              <w:rPr>
                <w:color w:val="000000"/>
                <w:sz w:val="22"/>
                <w:szCs w:val="22"/>
              </w:rPr>
            </w:pPr>
          </w:p>
        </w:tc>
        <w:tc>
          <w:tcPr>
            <w:tcW w:w="567" w:type="dxa"/>
            <w:shd w:val="clear" w:color="auto" w:fill="auto"/>
            <w:vAlign w:val="center"/>
          </w:tcPr>
          <w:p w14:paraId="2B3C0028" w14:textId="77777777" w:rsidR="002E4CD3" w:rsidRPr="007001F1" w:rsidRDefault="002E4CD3" w:rsidP="00C1211A">
            <w:pPr>
              <w:jc w:val="center"/>
              <w:rPr>
                <w:color w:val="000000"/>
                <w:sz w:val="22"/>
                <w:szCs w:val="22"/>
              </w:rPr>
            </w:pPr>
          </w:p>
        </w:tc>
        <w:tc>
          <w:tcPr>
            <w:tcW w:w="776" w:type="dxa"/>
            <w:shd w:val="clear" w:color="auto" w:fill="auto"/>
            <w:vAlign w:val="center"/>
          </w:tcPr>
          <w:p w14:paraId="37DEB9D6" w14:textId="77777777" w:rsidR="002E4CD3" w:rsidRPr="007001F1" w:rsidRDefault="002E4CD3" w:rsidP="00C1211A">
            <w:pPr>
              <w:jc w:val="center"/>
              <w:rPr>
                <w:color w:val="000000"/>
                <w:sz w:val="22"/>
                <w:szCs w:val="22"/>
              </w:rPr>
            </w:pPr>
          </w:p>
        </w:tc>
        <w:tc>
          <w:tcPr>
            <w:tcW w:w="1775" w:type="dxa"/>
            <w:shd w:val="clear" w:color="auto" w:fill="auto"/>
            <w:vAlign w:val="center"/>
          </w:tcPr>
          <w:p w14:paraId="768C2AE1" w14:textId="77777777" w:rsidR="002E4CD3" w:rsidRPr="007001F1" w:rsidRDefault="002E4CD3" w:rsidP="00C1211A">
            <w:pPr>
              <w:jc w:val="center"/>
              <w:rPr>
                <w:color w:val="000000"/>
                <w:sz w:val="22"/>
                <w:szCs w:val="22"/>
              </w:rPr>
            </w:pPr>
          </w:p>
        </w:tc>
      </w:tr>
      <w:tr w:rsidR="002E4CD3" w:rsidRPr="007001F1" w14:paraId="24159975" w14:textId="77777777" w:rsidTr="007261E4">
        <w:trPr>
          <w:trHeight w:val="444"/>
        </w:trPr>
        <w:tc>
          <w:tcPr>
            <w:tcW w:w="582" w:type="dxa"/>
            <w:vMerge w:val="restart"/>
            <w:shd w:val="clear" w:color="auto" w:fill="auto"/>
            <w:noWrap/>
            <w:vAlign w:val="center"/>
            <w:hideMark/>
          </w:tcPr>
          <w:p w14:paraId="3344B914" w14:textId="75003030" w:rsidR="002E4CD3" w:rsidRPr="007001F1" w:rsidRDefault="002E4CD3" w:rsidP="00C1211A">
            <w:pPr>
              <w:jc w:val="center"/>
              <w:rPr>
                <w:color w:val="000000"/>
                <w:sz w:val="22"/>
                <w:szCs w:val="22"/>
              </w:rPr>
            </w:pPr>
            <w:r w:rsidRPr="007001F1">
              <w:rPr>
                <w:color w:val="000000"/>
                <w:sz w:val="22"/>
                <w:szCs w:val="22"/>
              </w:rPr>
              <w:t>37</w:t>
            </w:r>
          </w:p>
        </w:tc>
        <w:tc>
          <w:tcPr>
            <w:tcW w:w="4820" w:type="dxa"/>
            <w:gridSpan w:val="2"/>
            <w:shd w:val="clear" w:color="auto" w:fill="auto"/>
            <w:vAlign w:val="center"/>
            <w:hideMark/>
          </w:tcPr>
          <w:p w14:paraId="6E7D15F8" w14:textId="36728815" w:rsidR="002E4CD3" w:rsidRPr="007001F1" w:rsidRDefault="002E4CD3" w:rsidP="009D2531">
            <w:pPr>
              <w:jc w:val="both"/>
              <w:rPr>
                <w:color w:val="000000"/>
                <w:sz w:val="22"/>
                <w:szCs w:val="22"/>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14:paraId="4FC0C5E7"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74FDAB"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345F49"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4386F61"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758AA013" w14:textId="77777777" w:rsidTr="00AD59A4">
        <w:trPr>
          <w:trHeight w:val="182"/>
        </w:trPr>
        <w:tc>
          <w:tcPr>
            <w:tcW w:w="582" w:type="dxa"/>
            <w:vMerge/>
            <w:shd w:val="clear" w:color="auto" w:fill="auto"/>
            <w:noWrap/>
            <w:vAlign w:val="center"/>
          </w:tcPr>
          <w:p w14:paraId="0E01D4C3"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774BF841" w14:textId="7C41C79B" w:rsidR="002E4CD3" w:rsidRPr="007001F1" w:rsidRDefault="002E4CD3" w:rsidP="009D2531">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387FD764" w14:textId="77777777" w:rsidR="002E4CD3" w:rsidRPr="007001F1" w:rsidRDefault="002E4CD3" w:rsidP="00C1211A">
            <w:pPr>
              <w:jc w:val="center"/>
              <w:rPr>
                <w:color w:val="000000"/>
                <w:sz w:val="22"/>
                <w:szCs w:val="22"/>
              </w:rPr>
            </w:pPr>
          </w:p>
        </w:tc>
        <w:tc>
          <w:tcPr>
            <w:tcW w:w="567" w:type="dxa"/>
            <w:shd w:val="clear" w:color="auto" w:fill="auto"/>
            <w:vAlign w:val="center"/>
          </w:tcPr>
          <w:p w14:paraId="1B76E1E2" w14:textId="77777777" w:rsidR="002E4CD3" w:rsidRPr="007001F1" w:rsidRDefault="002E4CD3" w:rsidP="00C1211A">
            <w:pPr>
              <w:jc w:val="center"/>
              <w:rPr>
                <w:color w:val="000000"/>
                <w:sz w:val="22"/>
                <w:szCs w:val="22"/>
              </w:rPr>
            </w:pPr>
          </w:p>
        </w:tc>
        <w:tc>
          <w:tcPr>
            <w:tcW w:w="776" w:type="dxa"/>
            <w:shd w:val="clear" w:color="auto" w:fill="auto"/>
            <w:vAlign w:val="center"/>
          </w:tcPr>
          <w:p w14:paraId="3AC46AAD" w14:textId="77777777" w:rsidR="002E4CD3" w:rsidRPr="007001F1" w:rsidRDefault="002E4CD3" w:rsidP="00C1211A">
            <w:pPr>
              <w:jc w:val="center"/>
              <w:rPr>
                <w:color w:val="000000"/>
                <w:sz w:val="22"/>
                <w:szCs w:val="22"/>
              </w:rPr>
            </w:pPr>
          </w:p>
        </w:tc>
        <w:tc>
          <w:tcPr>
            <w:tcW w:w="1775" w:type="dxa"/>
            <w:shd w:val="clear" w:color="auto" w:fill="auto"/>
            <w:vAlign w:val="center"/>
          </w:tcPr>
          <w:p w14:paraId="1C3D44F1" w14:textId="77777777" w:rsidR="002E4CD3" w:rsidRPr="007001F1" w:rsidRDefault="002E4CD3" w:rsidP="00C1211A">
            <w:pPr>
              <w:jc w:val="center"/>
              <w:rPr>
                <w:color w:val="000000"/>
                <w:sz w:val="22"/>
                <w:szCs w:val="22"/>
              </w:rPr>
            </w:pPr>
          </w:p>
        </w:tc>
      </w:tr>
      <w:tr w:rsidR="002E4CD3" w:rsidRPr="007001F1" w14:paraId="6FA1C604" w14:textId="77777777" w:rsidTr="007261E4">
        <w:trPr>
          <w:trHeight w:val="442"/>
        </w:trPr>
        <w:tc>
          <w:tcPr>
            <w:tcW w:w="582" w:type="dxa"/>
            <w:vMerge/>
            <w:shd w:val="clear" w:color="auto" w:fill="auto"/>
            <w:noWrap/>
            <w:vAlign w:val="center"/>
          </w:tcPr>
          <w:p w14:paraId="622BE08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48517CF9" w14:textId="2E4A9A49" w:rsidR="002E4CD3" w:rsidRPr="007001F1" w:rsidRDefault="002E4CD3" w:rsidP="009D2531">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793445CE" w14:textId="77777777" w:rsidR="002E4CD3" w:rsidRPr="007001F1" w:rsidRDefault="002E4CD3" w:rsidP="00C1211A">
            <w:pPr>
              <w:jc w:val="center"/>
              <w:rPr>
                <w:color w:val="000000"/>
                <w:sz w:val="22"/>
                <w:szCs w:val="22"/>
              </w:rPr>
            </w:pPr>
          </w:p>
        </w:tc>
        <w:tc>
          <w:tcPr>
            <w:tcW w:w="567" w:type="dxa"/>
            <w:shd w:val="clear" w:color="auto" w:fill="auto"/>
            <w:vAlign w:val="center"/>
          </w:tcPr>
          <w:p w14:paraId="6566D882" w14:textId="77777777" w:rsidR="002E4CD3" w:rsidRPr="007001F1" w:rsidRDefault="002E4CD3" w:rsidP="00C1211A">
            <w:pPr>
              <w:jc w:val="center"/>
              <w:rPr>
                <w:color w:val="000000"/>
                <w:sz w:val="22"/>
                <w:szCs w:val="22"/>
              </w:rPr>
            </w:pPr>
          </w:p>
        </w:tc>
        <w:tc>
          <w:tcPr>
            <w:tcW w:w="776" w:type="dxa"/>
            <w:shd w:val="clear" w:color="auto" w:fill="auto"/>
            <w:vAlign w:val="center"/>
          </w:tcPr>
          <w:p w14:paraId="358CE9FD" w14:textId="77777777" w:rsidR="002E4CD3" w:rsidRPr="007001F1" w:rsidRDefault="002E4CD3" w:rsidP="00C1211A">
            <w:pPr>
              <w:jc w:val="center"/>
              <w:rPr>
                <w:color w:val="000000"/>
                <w:sz w:val="22"/>
                <w:szCs w:val="22"/>
              </w:rPr>
            </w:pPr>
          </w:p>
        </w:tc>
        <w:tc>
          <w:tcPr>
            <w:tcW w:w="1775" w:type="dxa"/>
            <w:shd w:val="clear" w:color="auto" w:fill="auto"/>
            <w:vAlign w:val="center"/>
          </w:tcPr>
          <w:p w14:paraId="79F964ED" w14:textId="77777777" w:rsidR="002E4CD3" w:rsidRPr="007001F1" w:rsidRDefault="002E4CD3" w:rsidP="00C1211A">
            <w:pPr>
              <w:jc w:val="center"/>
              <w:rPr>
                <w:color w:val="000000"/>
                <w:sz w:val="22"/>
                <w:szCs w:val="22"/>
              </w:rPr>
            </w:pPr>
          </w:p>
        </w:tc>
      </w:tr>
      <w:tr w:rsidR="002E4CD3" w:rsidRPr="007001F1" w14:paraId="2800E08C" w14:textId="77777777" w:rsidTr="00AD59A4">
        <w:trPr>
          <w:trHeight w:val="250"/>
        </w:trPr>
        <w:tc>
          <w:tcPr>
            <w:tcW w:w="582" w:type="dxa"/>
            <w:vMerge/>
            <w:shd w:val="clear" w:color="auto" w:fill="auto"/>
            <w:noWrap/>
            <w:vAlign w:val="center"/>
          </w:tcPr>
          <w:p w14:paraId="2C36734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FF12CF4" w14:textId="3A14A935" w:rsidR="002E4CD3" w:rsidRPr="007001F1" w:rsidRDefault="002E4CD3" w:rsidP="009D2531">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22567564" w14:textId="77777777" w:rsidR="002E4CD3" w:rsidRPr="007001F1" w:rsidRDefault="002E4CD3" w:rsidP="00C1211A">
            <w:pPr>
              <w:jc w:val="center"/>
              <w:rPr>
                <w:color w:val="000000"/>
                <w:sz w:val="22"/>
                <w:szCs w:val="22"/>
              </w:rPr>
            </w:pPr>
          </w:p>
        </w:tc>
        <w:tc>
          <w:tcPr>
            <w:tcW w:w="567" w:type="dxa"/>
            <w:shd w:val="clear" w:color="auto" w:fill="auto"/>
            <w:vAlign w:val="center"/>
          </w:tcPr>
          <w:p w14:paraId="69E2549E" w14:textId="77777777" w:rsidR="002E4CD3" w:rsidRPr="007001F1" w:rsidRDefault="002E4CD3" w:rsidP="00C1211A">
            <w:pPr>
              <w:jc w:val="center"/>
              <w:rPr>
                <w:color w:val="000000"/>
                <w:sz w:val="22"/>
                <w:szCs w:val="22"/>
              </w:rPr>
            </w:pPr>
          </w:p>
        </w:tc>
        <w:tc>
          <w:tcPr>
            <w:tcW w:w="776" w:type="dxa"/>
            <w:shd w:val="clear" w:color="auto" w:fill="auto"/>
            <w:vAlign w:val="center"/>
          </w:tcPr>
          <w:p w14:paraId="2AD522B1" w14:textId="77777777" w:rsidR="002E4CD3" w:rsidRPr="007001F1" w:rsidRDefault="002E4CD3" w:rsidP="00C1211A">
            <w:pPr>
              <w:jc w:val="center"/>
              <w:rPr>
                <w:color w:val="000000"/>
                <w:sz w:val="22"/>
                <w:szCs w:val="22"/>
              </w:rPr>
            </w:pPr>
          </w:p>
        </w:tc>
        <w:tc>
          <w:tcPr>
            <w:tcW w:w="1775" w:type="dxa"/>
            <w:shd w:val="clear" w:color="auto" w:fill="auto"/>
            <w:vAlign w:val="center"/>
          </w:tcPr>
          <w:p w14:paraId="4DA0AC5A" w14:textId="77777777" w:rsidR="002E4CD3" w:rsidRPr="007001F1" w:rsidRDefault="002E4CD3" w:rsidP="00C1211A">
            <w:pPr>
              <w:jc w:val="center"/>
              <w:rPr>
                <w:color w:val="000000"/>
                <w:sz w:val="22"/>
                <w:szCs w:val="22"/>
              </w:rPr>
            </w:pPr>
          </w:p>
        </w:tc>
      </w:tr>
      <w:tr w:rsidR="00C1211A" w:rsidRPr="007001F1" w14:paraId="462517CA" w14:textId="77777777" w:rsidTr="007261E4">
        <w:trPr>
          <w:trHeight w:val="20"/>
        </w:trPr>
        <w:tc>
          <w:tcPr>
            <w:tcW w:w="582" w:type="dxa"/>
            <w:shd w:val="clear" w:color="auto" w:fill="auto"/>
            <w:noWrap/>
            <w:vAlign w:val="center"/>
            <w:hideMark/>
          </w:tcPr>
          <w:p w14:paraId="6BACE056" w14:textId="3DB38C3A" w:rsidR="00C1211A" w:rsidRPr="007001F1" w:rsidRDefault="00412C76" w:rsidP="00C1211A">
            <w:pPr>
              <w:jc w:val="center"/>
              <w:rPr>
                <w:color w:val="000000"/>
                <w:sz w:val="22"/>
                <w:szCs w:val="22"/>
              </w:rPr>
            </w:pPr>
            <w:r w:rsidRPr="007001F1">
              <w:rPr>
                <w:color w:val="000000"/>
                <w:sz w:val="22"/>
                <w:szCs w:val="22"/>
              </w:rPr>
              <w:t>38</w:t>
            </w:r>
          </w:p>
        </w:tc>
        <w:tc>
          <w:tcPr>
            <w:tcW w:w="4820" w:type="dxa"/>
            <w:gridSpan w:val="2"/>
            <w:shd w:val="clear" w:color="auto" w:fill="auto"/>
            <w:vAlign w:val="center"/>
            <w:hideMark/>
          </w:tcPr>
          <w:p w14:paraId="62274458" w14:textId="77777777" w:rsidR="00C1211A" w:rsidRPr="007001F1" w:rsidRDefault="00C1211A" w:rsidP="009D2531">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75BC9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D181F1"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72C926"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89BA566"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9140415" w14:textId="77777777" w:rsidTr="007261E4">
        <w:trPr>
          <w:trHeight w:val="20"/>
        </w:trPr>
        <w:tc>
          <w:tcPr>
            <w:tcW w:w="582" w:type="dxa"/>
            <w:shd w:val="clear" w:color="auto" w:fill="auto"/>
            <w:noWrap/>
            <w:vAlign w:val="center"/>
            <w:hideMark/>
          </w:tcPr>
          <w:p w14:paraId="180E8324" w14:textId="18AE6C00" w:rsidR="00C1211A" w:rsidRPr="007001F1" w:rsidRDefault="00412C76" w:rsidP="00C1211A">
            <w:pPr>
              <w:jc w:val="center"/>
              <w:rPr>
                <w:color w:val="000000"/>
                <w:sz w:val="22"/>
                <w:szCs w:val="22"/>
              </w:rPr>
            </w:pPr>
            <w:r w:rsidRPr="007001F1">
              <w:rPr>
                <w:color w:val="000000"/>
                <w:sz w:val="22"/>
                <w:szCs w:val="22"/>
              </w:rPr>
              <w:t>39</w:t>
            </w:r>
          </w:p>
        </w:tc>
        <w:tc>
          <w:tcPr>
            <w:tcW w:w="4820" w:type="dxa"/>
            <w:gridSpan w:val="2"/>
            <w:shd w:val="clear" w:color="auto" w:fill="auto"/>
            <w:vAlign w:val="center"/>
            <w:hideMark/>
          </w:tcPr>
          <w:p w14:paraId="7FC9BEFC" w14:textId="77777777" w:rsidR="00C1211A" w:rsidRPr="007001F1" w:rsidRDefault="00C1211A" w:rsidP="009D2531">
            <w:pPr>
              <w:jc w:val="both"/>
              <w:rPr>
                <w:color w:val="000000"/>
                <w:sz w:val="22"/>
                <w:szCs w:val="22"/>
              </w:rPr>
            </w:pPr>
            <w:r w:rsidRPr="007001F1">
              <w:rPr>
                <w:color w:val="000000"/>
                <w:sz w:val="22"/>
                <w:szCs w:val="22"/>
              </w:rPr>
              <w:t>Je zmluva uzavretá v súlade s výsledkom rokovaní s uchádzačmi?</w:t>
            </w:r>
          </w:p>
        </w:tc>
        <w:tc>
          <w:tcPr>
            <w:tcW w:w="567" w:type="dxa"/>
            <w:shd w:val="clear" w:color="auto" w:fill="auto"/>
            <w:vAlign w:val="center"/>
            <w:hideMark/>
          </w:tcPr>
          <w:p w14:paraId="79B0D19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666ED9"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B723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CEF182"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25B66E82" w14:textId="77777777" w:rsidTr="007261E4">
        <w:trPr>
          <w:trHeight w:val="20"/>
        </w:trPr>
        <w:tc>
          <w:tcPr>
            <w:tcW w:w="582" w:type="dxa"/>
            <w:shd w:val="clear" w:color="auto" w:fill="auto"/>
            <w:noWrap/>
            <w:vAlign w:val="center"/>
            <w:hideMark/>
          </w:tcPr>
          <w:p w14:paraId="6FED7D35" w14:textId="0E333385" w:rsidR="00C1211A" w:rsidRPr="007001F1" w:rsidRDefault="00412C76" w:rsidP="00C1211A">
            <w:pPr>
              <w:jc w:val="center"/>
              <w:rPr>
                <w:color w:val="000000"/>
                <w:sz w:val="22"/>
                <w:szCs w:val="22"/>
              </w:rPr>
            </w:pPr>
            <w:r w:rsidRPr="007001F1">
              <w:rPr>
                <w:color w:val="000000"/>
                <w:sz w:val="22"/>
                <w:szCs w:val="22"/>
              </w:rPr>
              <w:t>40</w:t>
            </w:r>
          </w:p>
        </w:tc>
        <w:tc>
          <w:tcPr>
            <w:tcW w:w="4820" w:type="dxa"/>
            <w:gridSpan w:val="2"/>
            <w:shd w:val="clear" w:color="auto" w:fill="auto"/>
            <w:vAlign w:val="center"/>
            <w:hideMark/>
          </w:tcPr>
          <w:p w14:paraId="04E94375" w14:textId="77777777" w:rsidR="00C1211A" w:rsidRPr="007001F1" w:rsidRDefault="00C1211A" w:rsidP="009D2531">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03CD93E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AEF74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5239A3"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79F4F1"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7C38B39F" w14:textId="77777777" w:rsidTr="007261E4">
        <w:trPr>
          <w:trHeight w:val="300"/>
        </w:trPr>
        <w:tc>
          <w:tcPr>
            <w:tcW w:w="9087" w:type="dxa"/>
            <w:gridSpan w:val="7"/>
            <w:shd w:val="clear" w:color="auto" w:fill="auto"/>
            <w:noWrap/>
            <w:vAlign w:val="center"/>
          </w:tcPr>
          <w:p w14:paraId="62BA4A77" w14:textId="77777777" w:rsidR="00C1211A" w:rsidRPr="007001F1" w:rsidRDefault="00C1211A" w:rsidP="00C1211A">
            <w:pPr>
              <w:jc w:val="both"/>
              <w:rPr>
                <w:b/>
                <w:sz w:val="20"/>
                <w:szCs w:val="20"/>
              </w:rPr>
            </w:pPr>
            <w:r w:rsidRPr="007001F1">
              <w:rPr>
                <w:b/>
                <w:sz w:val="20"/>
                <w:szCs w:val="20"/>
              </w:rPr>
              <w:t>VYJADRENIE</w:t>
            </w:r>
          </w:p>
          <w:p w14:paraId="1FC79DE2" w14:textId="77777777" w:rsidR="00C1211A" w:rsidRPr="007001F1" w:rsidRDefault="00C1211A" w:rsidP="00C1211A">
            <w:pPr>
              <w:jc w:val="both"/>
              <w:rPr>
                <w:sz w:val="20"/>
                <w:szCs w:val="20"/>
              </w:rPr>
            </w:pPr>
          </w:p>
          <w:p w14:paraId="4800BB19" w14:textId="77777777" w:rsidR="00C1211A" w:rsidRPr="007001F1" w:rsidRDefault="00C1211A" w:rsidP="00C1211A">
            <w:r w:rsidRPr="007001F1">
              <w:rPr>
                <w:sz w:val="20"/>
                <w:szCs w:val="20"/>
              </w:rPr>
              <w:t xml:space="preserve">Na základe overených skutočností potvrdzujem, že  </w:t>
            </w:r>
            <w:sdt>
              <w:sdtPr>
                <w:rPr>
                  <w:sz w:val="20"/>
                  <w:szCs w:val="20"/>
                </w:rPr>
                <w:id w:val="911273908"/>
                <w:placeholder>
                  <w:docPart w:val="523FEA6937A446349832F989DE80B53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F16794F" w14:textId="77777777" w:rsidR="00C1211A" w:rsidRPr="007001F1" w:rsidRDefault="00C1211A" w:rsidP="00C1211A">
            <w:pPr>
              <w:rPr>
                <w:b/>
                <w:bCs/>
                <w:color w:val="000000"/>
                <w:sz w:val="22"/>
                <w:szCs w:val="22"/>
              </w:rPr>
            </w:pPr>
          </w:p>
        </w:tc>
      </w:tr>
      <w:tr w:rsidR="00C1211A" w:rsidRPr="007001F1" w14:paraId="596AED28" w14:textId="77777777" w:rsidTr="007261E4">
        <w:trPr>
          <w:trHeight w:val="300"/>
        </w:trPr>
        <w:tc>
          <w:tcPr>
            <w:tcW w:w="3559" w:type="dxa"/>
            <w:gridSpan w:val="2"/>
            <w:shd w:val="clear" w:color="auto" w:fill="auto"/>
            <w:vAlign w:val="center"/>
            <w:hideMark/>
          </w:tcPr>
          <w:p w14:paraId="264FD87E"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48"/>
            </w:r>
            <w:r w:rsidRPr="007001F1">
              <w:rPr>
                <w:b/>
                <w:bCs/>
                <w:sz w:val="22"/>
                <w:szCs w:val="22"/>
              </w:rPr>
              <w:t>:</w:t>
            </w:r>
          </w:p>
        </w:tc>
        <w:tc>
          <w:tcPr>
            <w:tcW w:w="5528" w:type="dxa"/>
            <w:gridSpan w:val="5"/>
            <w:shd w:val="clear" w:color="auto" w:fill="auto"/>
            <w:vAlign w:val="center"/>
            <w:hideMark/>
          </w:tcPr>
          <w:p w14:paraId="60312BD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D0C1E80" w14:textId="77777777" w:rsidTr="007261E4">
        <w:trPr>
          <w:trHeight w:val="300"/>
        </w:trPr>
        <w:tc>
          <w:tcPr>
            <w:tcW w:w="3559" w:type="dxa"/>
            <w:gridSpan w:val="2"/>
            <w:shd w:val="clear" w:color="auto" w:fill="auto"/>
            <w:vAlign w:val="center"/>
            <w:hideMark/>
          </w:tcPr>
          <w:p w14:paraId="7618F783" w14:textId="77777777" w:rsidR="00C1211A" w:rsidRPr="007001F1" w:rsidRDefault="00C1211A"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36DC509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2089C48" w14:textId="77777777" w:rsidTr="007261E4">
        <w:trPr>
          <w:trHeight w:val="300"/>
        </w:trPr>
        <w:tc>
          <w:tcPr>
            <w:tcW w:w="3559" w:type="dxa"/>
            <w:gridSpan w:val="2"/>
            <w:shd w:val="clear" w:color="000000" w:fill="FFFFFF"/>
            <w:vAlign w:val="center"/>
            <w:hideMark/>
          </w:tcPr>
          <w:p w14:paraId="14FADB16"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76B3928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DFDAEE5" w14:textId="77777777" w:rsidTr="007261E4">
        <w:trPr>
          <w:trHeight w:val="300"/>
        </w:trPr>
        <w:tc>
          <w:tcPr>
            <w:tcW w:w="9087" w:type="dxa"/>
            <w:gridSpan w:val="7"/>
            <w:shd w:val="clear" w:color="auto" w:fill="auto"/>
            <w:noWrap/>
            <w:vAlign w:val="bottom"/>
            <w:hideMark/>
          </w:tcPr>
          <w:p w14:paraId="7F60572F"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1E62CE3D" w14:textId="77777777" w:rsidTr="007261E4">
        <w:trPr>
          <w:trHeight w:val="300"/>
        </w:trPr>
        <w:tc>
          <w:tcPr>
            <w:tcW w:w="3559" w:type="dxa"/>
            <w:gridSpan w:val="2"/>
            <w:shd w:val="clear" w:color="000000" w:fill="FFFFFF"/>
            <w:vAlign w:val="center"/>
            <w:hideMark/>
          </w:tcPr>
          <w:p w14:paraId="782B54BD"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49"/>
            </w:r>
            <w:r w:rsidRPr="007001F1">
              <w:rPr>
                <w:b/>
                <w:bCs/>
                <w:sz w:val="22"/>
                <w:szCs w:val="22"/>
              </w:rPr>
              <w:t>:</w:t>
            </w:r>
          </w:p>
        </w:tc>
        <w:tc>
          <w:tcPr>
            <w:tcW w:w="5528" w:type="dxa"/>
            <w:gridSpan w:val="5"/>
            <w:shd w:val="clear" w:color="auto" w:fill="auto"/>
            <w:vAlign w:val="center"/>
            <w:hideMark/>
          </w:tcPr>
          <w:p w14:paraId="315ED6C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94C6D2A" w14:textId="77777777" w:rsidTr="007261E4">
        <w:trPr>
          <w:trHeight w:val="300"/>
        </w:trPr>
        <w:tc>
          <w:tcPr>
            <w:tcW w:w="3559" w:type="dxa"/>
            <w:gridSpan w:val="2"/>
            <w:shd w:val="clear" w:color="000000" w:fill="FFFFFF"/>
            <w:vAlign w:val="center"/>
            <w:hideMark/>
          </w:tcPr>
          <w:p w14:paraId="4F8EBF3E" w14:textId="77777777" w:rsidR="00C1211A" w:rsidRPr="007001F1" w:rsidRDefault="00C1211A"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24B997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99FD3EC" w14:textId="77777777" w:rsidTr="007261E4">
        <w:trPr>
          <w:trHeight w:val="300"/>
        </w:trPr>
        <w:tc>
          <w:tcPr>
            <w:tcW w:w="3559" w:type="dxa"/>
            <w:gridSpan w:val="2"/>
            <w:shd w:val="clear" w:color="000000" w:fill="FFFFFF"/>
            <w:vAlign w:val="center"/>
            <w:hideMark/>
          </w:tcPr>
          <w:p w14:paraId="5EF63F68" w14:textId="77777777" w:rsidR="00C1211A" w:rsidRPr="007001F1" w:rsidRDefault="00C1211A" w:rsidP="00C1211A">
            <w:pPr>
              <w:rPr>
                <w:b/>
                <w:bCs/>
                <w:sz w:val="22"/>
                <w:szCs w:val="22"/>
              </w:rPr>
            </w:pPr>
            <w:r w:rsidRPr="007001F1">
              <w:rPr>
                <w:b/>
                <w:bCs/>
                <w:sz w:val="22"/>
                <w:szCs w:val="22"/>
              </w:rPr>
              <w:t>Podpis:</w:t>
            </w:r>
          </w:p>
          <w:p w14:paraId="3C38278F" w14:textId="77777777" w:rsidR="00696AD4" w:rsidRPr="007001F1" w:rsidRDefault="00696AD4" w:rsidP="00C1211A">
            <w:pPr>
              <w:rPr>
                <w:b/>
                <w:bCs/>
                <w:sz w:val="22"/>
                <w:szCs w:val="22"/>
              </w:rPr>
            </w:pPr>
          </w:p>
          <w:p w14:paraId="24049770" w14:textId="4AACC661" w:rsidR="00696AD4" w:rsidRPr="007001F1" w:rsidRDefault="00696AD4" w:rsidP="00C1211A">
            <w:pPr>
              <w:rPr>
                <w:b/>
                <w:bCs/>
                <w:sz w:val="22"/>
                <w:szCs w:val="22"/>
              </w:rPr>
            </w:pPr>
          </w:p>
        </w:tc>
        <w:tc>
          <w:tcPr>
            <w:tcW w:w="5528" w:type="dxa"/>
            <w:gridSpan w:val="5"/>
            <w:shd w:val="clear" w:color="auto" w:fill="auto"/>
            <w:vAlign w:val="center"/>
            <w:hideMark/>
          </w:tcPr>
          <w:p w14:paraId="5F32597C" w14:textId="77777777" w:rsidR="00C1211A" w:rsidRPr="007001F1" w:rsidRDefault="00C1211A" w:rsidP="00C1211A">
            <w:pPr>
              <w:rPr>
                <w:color w:val="000000"/>
                <w:sz w:val="22"/>
                <w:szCs w:val="22"/>
              </w:rPr>
            </w:pPr>
            <w:r w:rsidRPr="007001F1">
              <w:rPr>
                <w:color w:val="000000"/>
                <w:sz w:val="22"/>
                <w:szCs w:val="22"/>
              </w:rPr>
              <w:t> </w:t>
            </w:r>
          </w:p>
        </w:tc>
      </w:tr>
    </w:tbl>
    <w:p w14:paraId="45563E33" w14:textId="2FD7D03C" w:rsidR="0086114A" w:rsidRPr="007001F1" w:rsidRDefault="0086114A"/>
    <w:p w14:paraId="055C6937" w14:textId="77777777"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14:paraId="29D9CDDE" w14:textId="77777777" w:rsidTr="007261E4">
        <w:trPr>
          <w:trHeight w:val="645"/>
        </w:trPr>
        <w:tc>
          <w:tcPr>
            <w:tcW w:w="9162" w:type="dxa"/>
            <w:gridSpan w:val="7"/>
            <w:shd w:val="clear" w:color="000000" w:fill="60497A"/>
            <w:vAlign w:val="center"/>
            <w:hideMark/>
          </w:tcPr>
          <w:p w14:paraId="470F1D09" w14:textId="77777777"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1622" w:name="KZ_25"/>
            <w:r w:rsidRPr="007001F1">
              <w:rPr>
                <w:b/>
                <w:bCs/>
                <w:color w:val="FFFFFF"/>
              </w:rPr>
              <w:t>Nadlimitná zákazka - súťažný dialóg - prvá ex-</w:t>
            </w:r>
            <w:proofErr w:type="spellStart"/>
            <w:r w:rsidRPr="007001F1">
              <w:rPr>
                <w:b/>
                <w:bCs/>
                <w:color w:val="FFFFFF"/>
              </w:rPr>
              <w:t>ante</w:t>
            </w:r>
            <w:proofErr w:type="spellEnd"/>
            <w:r w:rsidRPr="007001F1">
              <w:rPr>
                <w:b/>
                <w:bCs/>
                <w:color w:val="FFFFFF"/>
              </w:rPr>
              <w:t xml:space="preserve"> kontrola</w:t>
            </w:r>
            <w:bookmarkEnd w:id="1622"/>
          </w:p>
        </w:tc>
      </w:tr>
      <w:tr w:rsidR="00F2042D" w:rsidRPr="007001F1" w14:paraId="6DBDF2F1" w14:textId="77777777" w:rsidTr="007261E4">
        <w:trPr>
          <w:trHeight w:val="330"/>
        </w:trPr>
        <w:tc>
          <w:tcPr>
            <w:tcW w:w="9162" w:type="dxa"/>
            <w:gridSpan w:val="7"/>
            <w:shd w:val="clear" w:color="auto" w:fill="auto"/>
            <w:vAlign w:val="center"/>
            <w:hideMark/>
          </w:tcPr>
          <w:p w14:paraId="23BB9132" w14:textId="77777777" w:rsidR="00F2042D" w:rsidRPr="007001F1" w:rsidRDefault="00F2042D" w:rsidP="00F2042D">
            <w:pPr>
              <w:jc w:val="center"/>
              <w:rPr>
                <w:b/>
                <w:bCs/>
                <w:color w:val="000000"/>
                <w:sz w:val="22"/>
                <w:szCs w:val="22"/>
              </w:rPr>
            </w:pPr>
            <w:r w:rsidRPr="007001F1">
              <w:rPr>
                <w:b/>
                <w:bCs/>
                <w:color w:val="000000"/>
                <w:sz w:val="22"/>
                <w:szCs w:val="22"/>
              </w:rPr>
              <w:t>Identifikácia programu</w:t>
            </w:r>
          </w:p>
        </w:tc>
      </w:tr>
      <w:tr w:rsidR="00F2042D" w:rsidRPr="007001F1" w14:paraId="7FCA7B9F" w14:textId="77777777" w:rsidTr="007261E4">
        <w:trPr>
          <w:trHeight w:val="300"/>
        </w:trPr>
        <w:tc>
          <w:tcPr>
            <w:tcW w:w="3588" w:type="dxa"/>
            <w:gridSpan w:val="2"/>
            <w:shd w:val="clear" w:color="auto" w:fill="auto"/>
            <w:vAlign w:val="center"/>
            <w:hideMark/>
          </w:tcPr>
          <w:p w14:paraId="2B1E0834" w14:textId="77777777" w:rsidR="00F2042D" w:rsidRPr="007001F1" w:rsidRDefault="00F2042D" w:rsidP="00F2042D">
            <w:pPr>
              <w:rPr>
                <w:color w:val="000000"/>
                <w:sz w:val="22"/>
                <w:szCs w:val="22"/>
              </w:rPr>
            </w:pPr>
            <w:r w:rsidRPr="007001F1">
              <w:rPr>
                <w:color w:val="000000"/>
                <w:sz w:val="22"/>
                <w:szCs w:val="22"/>
              </w:rPr>
              <w:t>Názov programu</w:t>
            </w:r>
          </w:p>
        </w:tc>
        <w:tc>
          <w:tcPr>
            <w:tcW w:w="5574" w:type="dxa"/>
            <w:gridSpan w:val="5"/>
            <w:shd w:val="clear" w:color="auto" w:fill="auto"/>
            <w:vAlign w:val="center"/>
            <w:hideMark/>
          </w:tcPr>
          <w:p w14:paraId="3A2D8816"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512275C" w14:textId="77777777" w:rsidTr="007261E4">
        <w:trPr>
          <w:trHeight w:val="660"/>
        </w:trPr>
        <w:tc>
          <w:tcPr>
            <w:tcW w:w="3588" w:type="dxa"/>
            <w:gridSpan w:val="2"/>
            <w:shd w:val="clear" w:color="auto" w:fill="auto"/>
            <w:vAlign w:val="center"/>
            <w:hideMark/>
          </w:tcPr>
          <w:p w14:paraId="15F5757B" w14:textId="272C64A1" w:rsidR="00F2042D" w:rsidRPr="007001F1" w:rsidRDefault="00F2042D" w:rsidP="00F2042D">
            <w:pPr>
              <w:rPr>
                <w:color w:val="000000"/>
                <w:sz w:val="22"/>
                <w:szCs w:val="22"/>
              </w:rPr>
            </w:pPr>
            <w:r w:rsidRPr="007001F1">
              <w:rPr>
                <w:color w:val="000000"/>
                <w:sz w:val="22"/>
                <w:szCs w:val="22"/>
              </w:rPr>
              <w:t xml:space="preserve">Názov </w:t>
            </w:r>
            <w:ins w:id="1623" w:author="Kramár Róbert" w:date="2018-04-27T15:12:00Z">
              <w:r w:rsidR="00322CCF">
                <w:rPr>
                  <w:color w:val="000000"/>
                  <w:sz w:val="22"/>
                  <w:szCs w:val="22"/>
                </w:rPr>
                <w:t>prioritnej osi/</w:t>
              </w:r>
            </w:ins>
            <w:r w:rsidRPr="007001F1">
              <w:rPr>
                <w:color w:val="000000"/>
                <w:sz w:val="22"/>
                <w:szCs w:val="22"/>
              </w:rPr>
              <w:t>opatrenia</w:t>
            </w:r>
          </w:p>
        </w:tc>
        <w:tc>
          <w:tcPr>
            <w:tcW w:w="5574" w:type="dxa"/>
            <w:gridSpan w:val="5"/>
            <w:shd w:val="clear" w:color="auto" w:fill="auto"/>
            <w:vAlign w:val="center"/>
            <w:hideMark/>
          </w:tcPr>
          <w:p w14:paraId="04A8A6C3"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320A7D23" w14:textId="77777777" w:rsidTr="007261E4">
        <w:trPr>
          <w:trHeight w:val="330"/>
        </w:trPr>
        <w:tc>
          <w:tcPr>
            <w:tcW w:w="9162" w:type="dxa"/>
            <w:gridSpan w:val="7"/>
            <w:shd w:val="clear" w:color="auto" w:fill="auto"/>
            <w:vAlign w:val="center"/>
            <w:hideMark/>
          </w:tcPr>
          <w:p w14:paraId="347CC7D1" w14:textId="77777777" w:rsidR="00F2042D" w:rsidRPr="007001F1" w:rsidRDefault="00F2042D" w:rsidP="00F2042D">
            <w:pPr>
              <w:jc w:val="center"/>
              <w:rPr>
                <w:b/>
                <w:bCs/>
                <w:color w:val="000000"/>
                <w:sz w:val="22"/>
                <w:szCs w:val="22"/>
              </w:rPr>
            </w:pPr>
            <w:r w:rsidRPr="007001F1">
              <w:rPr>
                <w:b/>
                <w:bCs/>
                <w:color w:val="000000"/>
                <w:sz w:val="22"/>
                <w:szCs w:val="22"/>
              </w:rPr>
              <w:t>Identifikácia projektu a prijímateľa</w:t>
            </w:r>
          </w:p>
        </w:tc>
      </w:tr>
      <w:tr w:rsidR="00F2042D" w:rsidRPr="007001F1" w14:paraId="290D4EAA" w14:textId="77777777" w:rsidTr="007261E4">
        <w:trPr>
          <w:trHeight w:val="330"/>
        </w:trPr>
        <w:tc>
          <w:tcPr>
            <w:tcW w:w="3588" w:type="dxa"/>
            <w:gridSpan w:val="2"/>
            <w:shd w:val="clear" w:color="auto" w:fill="auto"/>
            <w:vAlign w:val="center"/>
            <w:hideMark/>
          </w:tcPr>
          <w:p w14:paraId="576F63E2" w14:textId="5D4C2232" w:rsidR="00F2042D" w:rsidRPr="007001F1" w:rsidRDefault="00F2042D" w:rsidP="00F2042D">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14:paraId="6757A978"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10FAE97" w14:textId="77777777" w:rsidTr="007261E4">
        <w:trPr>
          <w:trHeight w:val="300"/>
        </w:trPr>
        <w:tc>
          <w:tcPr>
            <w:tcW w:w="3588" w:type="dxa"/>
            <w:gridSpan w:val="2"/>
            <w:shd w:val="clear" w:color="auto" w:fill="auto"/>
            <w:vAlign w:val="center"/>
            <w:hideMark/>
          </w:tcPr>
          <w:p w14:paraId="7E8FA313" w14:textId="77777777" w:rsidR="00F2042D" w:rsidRPr="007001F1" w:rsidRDefault="00F2042D" w:rsidP="00F2042D">
            <w:pPr>
              <w:rPr>
                <w:color w:val="000000"/>
                <w:sz w:val="22"/>
                <w:szCs w:val="22"/>
              </w:rPr>
            </w:pPr>
            <w:r w:rsidRPr="007001F1">
              <w:rPr>
                <w:color w:val="000000"/>
                <w:sz w:val="22"/>
                <w:szCs w:val="22"/>
              </w:rPr>
              <w:t>Názov projektu</w:t>
            </w:r>
          </w:p>
        </w:tc>
        <w:tc>
          <w:tcPr>
            <w:tcW w:w="5574" w:type="dxa"/>
            <w:gridSpan w:val="5"/>
            <w:shd w:val="clear" w:color="auto" w:fill="auto"/>
            <w:vAlign w:val="center"/>
            <w:hideMark/>
          </w:tcPr>
          <w:p w14:paraId="67700F8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1071E6FF" w14:textId="77777777" w:rsidTr="007261E4">
        <w:trPr>
          <w:trHeight w:val="300"/>
        </w:trPr>
        <w:tc>
          <w:tcPr>
            <w:tcW w:w="3588" w:type="dxa"/>
            <w:gridSpan w:val="2"/>
            <w:shd w:val="clear" w:color="auto" w:fill="auto"/>
            <w:vAlign w:val="center"/>
            <w:hideMark/>
          </w:tcPr>
          <w:p w14:paraId="61A9B1D1" w14:textId="77777777" w:rsidR="00F2042D" w:rsidRPr="007001F1" w:rsidRDefault="00F2042D" w:rsidP="00F2042D">
            <w:pPr>
              <w:rPr>
                <w:color w:val="000000"/>
                <w:sz w:val="22"/>
                <w:szCs w:val="22"/>
              </w:rPr>
            </w:pPr>
            <w:r w:rsidRPr="007001F1">
              <w:rPr>
                <w:color w:val="000000"/>
                <w:sz w:val="22"/>
                <w:szCs w:val="22"/>
              </w:rPr>
              <w:t>Názov/Meno a adresa sídla prijímateľa</w:t>
            </w:r>
          </w:p>
        </w:tc>
        <w:tc>
          <w:tcPr>
            <w:tcW w:w="5574" w:type="dxa"/>
            <w:gridSpan w:val="5"/>
            <w:shd w:val="clear" w:color="auto" w:fill="auto"/>
            <w:vAlign w:val="center"/>
            <w:hideMark/>
          </w:tcPr>
          <w:p w14:paraId="46178C65"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6E312D8A" w14:textId="77777777" w:rsidTr="007261E4">
        <w:trPr>
          <w:trHeight w:val="300"/>
        </w:trPr>
        <w:tc>
          <w:tcPr>
            <w:tcW w:w="3588" w:type="dxa"/>
            <w:gridSpan w:val="2"/>
            <w:shd w:val="clear" w:color="auto" w:fill="auto"/>
            <w:vAlign w:val="center"/>
            <w:hideMark/>
          </w:tcPr>
          <w:p w14:paraId="7CB7721D" w14:textId="77777777" w:rsidR="00F2042D" w:rsidRPr="007001F1" w:rsidRDefault="00F2042D" w:rsidP="00F2042D">
            <w:pPr>
              <w:rPr>
                <w:color w:val="000000"/>
                <w:sz w:val="22"/>
                <w:szCs w:val="22"/>
              </w:rPr>
            </w:pPr>
            <w:r w:rsidRPr="007001F1">
              <w:rPr>
                <w:color w:val="000000"/>
                <w:sz w:val="22"/>
                <w:szCs w:val="22"/>
              </w:rPr>
              <w:t>Druh verejného obstarávateľa / obstarávateľa podľa ZVO</w:t>
            </w:r>
          </w:p>
        </w:tc>
        <w:tc>
          <w:tcPr>
            <w:tcW w:w="5574" w:type="dxa"/>
            <w:gridSpan w:val="5"/>
            <w:shd w:val="clear" w:color="auto" w:fill="auto"/>
            <w:vAlign w:val="center"/>
            <w:hideMark/>
          </w:tcPr>
          <w:p w14:paraId="24A1CC8E"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7DA8FC9" w14:textId="77777777" w:rsidTr="007261E4">
        <w:trPr>
          <w:trHeight w:val="330"/>
        </w:trPr>
        <w:tc>
          <w:tcPr>
            <w:tcW w:w="9162" w:type="dxa"/>
            <w:gridSpan w:val="7"/>
            <w:shd w:val="clear" w:color="auto" w:fill="auto"/>
            <w:vAlign w:val="center"/>
            <w:hideMark/>
          </w:tcPr>
          <w:p w14:paraId="6FACEBAF" w14:textId="77777777" w:rsidR="00F2042D" w:rsidRPr="007001F1" w:rsidRDefault="00F2042D" w:rsidP="00F2042D">
            <w:pPr>
              <w:jc w:val="center"/>
              <w:rPr>
                <w:b/>
                <w:bCs/>
                <w:color w:val="000000"/>
                <w:sz w:val="22"/>
                <w:szCs w:val="22"/>
              </w:rPr>
            </w:pPr>
            <w:r w:rsidRPr="007001F1">
              <w:rPr>
                <w:b/>
                <w:bCs/>
                <w:color w:val="000000"/>
                <w:sz w:val="22"/>
                <w:szCs w:val="22"/>
              </w:rPr>
              <w:t>Identifikácia zákazky</w:t>
            </w:r>
          </w:p>
        </w:tc>
      </w:tr>
      <w:tr w:rsidR="00F2042D" w:rsidRPr="007001F1" w14:paraId="77538131" w14:textId="77777777" w:rsidTr="007261E4">
        <w:trPr>
          <w:trHeight w:val="300"/>
        </w:trPr>
        <w:tc>
          <w:tcPr>
            <w:tcW w:w="3588" w:type="dxa"/>
            <w:gridSpan w:val="2"/>
            <w:shd w:val="clear" w:color="auto" w:fill="auto"/>
            <w:vAlign w:val="center"/>
            <w:hideMark/>
          </w:tcPr>
          <w:p w14:paraId="76CAEB8E" w14:textId="77777777" w:rsidR="00F2042D" w:rsidRPr="007001F1" w:rsidRDefault="00F2042D" w:rsidP="00F2042D">
            <w:pPr>
              <w:rPr>
                <w:color w:val="000000"/>
                <w:sz w:val="22"/>
                <w:szCs w:val="22"/>
              </w:rPr>
            </w:pPr>
            <w:r w:rsidRPr="007001F1">
              <w:rPr>
                <w:color w:val="000000"/>
                <w:sz w:val="22"/>
                <w:szCs w:val="22"/>
              </w:rPr>
              <w:t>Druh zákazky podľa predpokladanej hodnoty zákazky</w:t>
            </w:r>
          </w:p>
        </w:tc>
        <w:tc>
          <w:tcPr>
            <w:tcW w:w="5574" w:type="dxa"/>
            <w:gridSpan w:val="5"/>
            <w:shd w:val="clear" w:color="auto" w:fill="auto"/>
            <w:vAlign w:val="center"/>
            <w:hideMark/>
          </w:tcPr>
          <w:p w14:paraId="61BBA91C" w14:textId="77777777" w:rsidR="00F2042D" w:rsidRPr="007001F1" w:rsidRDefault="00F2042D" w:rsidP="00F2042D">
            <w:pPr>
              <w:rPr>
                <w:color w:val="000000"/>
                <w:sz w:val="22"/>
                <w:szCs w:val="22"/>
              </w:rPr>
            </w:pPr>
            <w:r w:rsidRPr="007001F1">
              <w:rPr>
                <w:color w:val="000000"/>
                <w:sz w:val="22"/>
                <w:szCs w:val="22"/>
              </w:rPr>
              <w:t>Nadlimitná zákazka</w:t>
            </w:r>
          </w:p>
        </w:tc>
      </w:tr>
      <w:tr w:rsidR="00F2042D" w:rsidRPr="007001F1" w14:paraId="6CFB3432" w14:textId="77777777" w:rsidTr="007261E4">
        <w:trPr>
          <w:trHeight w:val="300"/>
        </w:trPr>
        <w:tc>
          <w:tcPr>
            <w:tcW w:w="3588" w:type="dxa"/>
            <w:gridSpan w:val="2"/>
            <w:shd w:val="clear" w:color="auto" w:fill="auto"/>
            <w:vAlign w:val="center"/>
            <w:hideMark/>
          </w:tcPr>
          <w:p w14:paraId="599035D3" w14:textId="77777777" w:rsidR="00F2042D" w:rsidRPr="007001F1" w:rsidRDefault="00F2042D" w:rsidP="00F2042D">
            <w:pPr>
              <w:rPr>
                <w:color w:val="000000"/>
                <w:sz w:val="22"/>
                <w:szCs w:val="22"/>
              </w:rPr>
            </w:pPr>
            <w:r w:rsidRPr="007001F1">
              <w:rPr>
                <w:color w:val="000000"/>
                <w:sz w:val="22"/>
                <w:szCs w:val="22"/>
              </w:rPr>
              <w:t>Druh zákazky podľa postupu</w:t>
            </w:r>
          </w:p>
        </w:tc>
        <w:tc>
          <w:tcPr>
            <w:tcW w:w="5574" w:type="dxa"/>
            <w:gridSpan w:val="5"/>
            <w:shd w:val="clear" w:color="auto" w:fill="auto"/>
            <w:vAlign w:val="center"/>
            <w:hideMark/>
          </w:tcPr>
          <w:p w14:paraId="0C6DD7C4" w14:textId="77777777" w:rsidR="00F2042D" w:rsidRPr="007001F1" w:rsidRDefault="00F2042D" w:rsidP="00F2042D">
            <w:pPr>
              <w:rPr>
                <w:color w:val="000000"/>
                <w:sz w:val="22"/>
                <w:szCs w:val="22"/>
              </w:rPr>
            </w:pPr>
            <w:r w:rsidRPr="007001F1">
              <w:rPr>
                <w:color w:val="000000"/>
                <w:sz w:val="22"/>
                <w:szCs w:val="22"/>
              </w:rPr>
              <w:t>Súťažný dialóg (§ 74 ZVO)</w:t>
            </w:r>
          </w:p>
        </w:tc>
      </w:tr>
      <w:tr w:rsidR="00F2042D" w:rsidRPr="007001F1" w14:paraId="20213196" w14:textId="77777777" w:rsidTr="007261E4">
        <w:trPr>
          <w:trHeight w:val="300"/>
        </w:trPr>
        <w:tc>
          <w:tcPr>
            <w:tcW w:w="3588" w:type="dxa"/>
            <w:gridSpan w:val="2"/>
            <w:shd w:val="clear" w:color="auto" w:fill="auto"/>
            <w:vAlign w:val="center"/>
            <w:hideMark/>
          </w:tcPr>
          <w:p w14:paraId="7C0E52A1" w14:textId="77777777" w:rsidR="00F2042D" w:rsidRPr="007001F1" w:rsidRDefault="00F2042D" w:rsidP="00F2042D">
            <w:pPr>
              <w:rPr>
                <w:color w:val="000000"/>
                <w:sz w:val="22"/>
                <w:szCs w:val="22"/>
              </w:rPr>
            </w:pPr>
            <w:r w:rsidRPr="007001F1">
              <w:rPr>
                <w:color w:val="000000"/>
                <w:sz w:val="22"/>
                <w:szCs w:val="22"/>
              </w:rPr>
              <w:t>Druh zákazky podľa predmetu obstarania</w:t>
            </w:r>
          </w:p>
        </w:tc>
        <w:tc>
          <w:tcPr>
            <w:tcW w:w="5574" w:type="dxa"/>
            <w:gridSpan w:val="5"/>
            <w:shd w:val="clear" w:color="auto" w:fill="auto"/>
            <w:vAlign w:val="center"/>
            <w:hideMark/>
          </w:tcPr>
          <w:p w14:paraId="4C84DD0E" w14:textId="77777777" w:rsidR="00F2042D" w:rsidRPr="007001F1" w:rsidRDefault="00F2042D" w:rsidP="00F2042D">
            <w:pPr>
              <w:rPr>
                <w:color w:val="000000"/>
                <w:sz w:val="22"/>
                <w:szCs w:val="22"/>
              </w:rPr>
            </w:pPr>
            <w:r w:rsidRPr="007001F1">
              <w:rPr>
                <w:color w:val="000000"/>
                <w:sz w:val="22"/>
                <w:szCs w:val="22"/>
              </w:rPr>
              <w:t xml:space="preserve"> </w:t>
            </w:r>
          </w:p>
        </w:tc>
      </w:tr>
      <w:tr w:rsidR="004D0B9F" w:rsidRPr="007001F1" w14:paraId="3A7B43BA" w14:textId="77777777" w:rsidTr="007261E4">
        <w:trPr>
          <w:trHeight w:val="300"/>
        </w:trPr>
        <w:tc>
          <w:tcPr>
            <w:tcW w:w="3588" w:type="dxa"/>
            <w:gridSpan w:val="2"/>
            <w:shd w:val="clear" w:color="auto" w:fill="auto"/>
            <w:vAlign w:val="center"/>
          </w:tcPr>
          <w:p w14:paraId="0DC8CB3E" w14:textId="25E1FD88" w:rsidR="004D0B9F" w:rsidRPr="007001F1" w:rsidRDefault="004D0B9F" w:rsidP="00F2042D">
            <w:pPr>
              <w:rPr>
                <w:color w:val="000000"/>
                <w:sz w:val="22"/>
                <w:szCs w:val="22"/>
              </w:rPr>
            </w:pPr>
            <w:r w:rsidRPr="007001F1">
              <w:rPr>
                <w:color w:val="000000"/>
                <w:sz w:val="22"/>
                <w:szCs w:val="22"/>
              </w:rPr>
              <w:t>Identifikátor zákazky v ITMS2014+</w:t>
            </w:r>
          </w:p>
        </w:tc>
        <w:tc>
          <w:tcPr>
            <w:tcW w:w="5574" w:type="dxa"/>
            <w:gridSpan w:val="5"/>
            <w:shd w:val="clear" w:color="auto" w:fill="auto"/>
            <w:vAlign w:val="center"/>
          </w:tcPr>
          <w:p w14:paraId="6B29B7C0" w14:textId="77777777" w:rsidR="004D0B9F" w:rsidRPr="007001F1" w:rsidRDefault="004D0B9F" w:rsidP="00F2042D">
            <w:pPr>
              <w:rPr>
                <w:color w:val="000000"/>
                <w:sz w:val="22"/>
                <w:szCs w:val="22"/>
              </w:rPr>
            </w:pPr>
          </w:p>
        </w:tc>
      </w:tr>
      <w:tr w:rsidR="00F2042D" w:rsidRPr="007001F1" w14:paraId="26D85340" w14:textId="77777777" w:rsidTr="007261E4">
        <w:trPr>
          <w:trHeight w:val="300"/>
        </w:trPr>
        <w:tc>
          <w:tcPr>
            <w:tcW w:w="3588" w:type="dxa"/>
            <w:gridSpan w:val="2"/>
            <w:shd w:val="clear" w:color="auto" w:fill="auto"/>
            <w:vAlign w:val="center"/>
            <w:hideMark/>
          </w:tcPr>
          <w:p w14:paraId="3478169E" w14:textId="77777777" w:rsidR="00F2042D" w:rsidRPr="007001F1" w:rsidRDefault="00F2042D" w:rsidP="00F2042D">
            <w:pPr>
              <w:rPr>
                <w:color w:val="000000"/>
                <w:sz w:val="22"/>
                <w:szCs w:val="22"/>
              </w:rPr>
            </w:pPr>
            <w:r w:rsidRPr="007001F1">
              <w:rPr>
                <w:color w:val="000000"/>
                <w:sz w:val="22"/>
                <w:szCs w:val="22"/>
              </w:rPr>
              <w:t>Typ kontroly</w:t>
            </w:r>
          </w:p>
        </w:tc>
        <w:tc>
          <w:tcPr>
            <w:tcW w:w="5574" w:type="dxa"/>
            <w:gridSpan w:val="5"/>
            <w:shd w:val="clear" w:color="auto" w:fill="auto"/>
            <w:vAlign w:val="center"/>
            <w:hideMark/>
          </w:tcPr>
          <w:p w14:paraId="7E087E0A" w14:textId="77777777" w:rsidR="00F2042D" w:rsidRPr="007001F1" w:rsidRDefault="00F2042D" w:rsidP="00F2042D">
            <w:pPr>
              <w:rPr>
                <w:color w:val="000000"/>
                <w:sz w:val="22"/>
                <w:szCs w:val="22"/>
              </w:rPr>
            </w:pPr>
            <w:r w:rsidRPr="007001F1">
              <w:rPr>
                <w:color w:val="000000"/>
                <w:sz w:val="22"/>
                <w:szCs w:val="22"/>
              </w:rPr>
              <w:t>prvá ex-</w:t>
            </w:r>
            <w:proofErr w:type="spellStart"/>
            <w:r w:rsidRPr="007001F1">
              <w:rPr>
                <w:color w:val="000000"/>
                <w:sz w:val="22"/>
                <w:szCs w:val="22"/>
              </w:rPr>
              <w:t>ante</w:t>
            </w:r>
            <w:proofErr w:type="spellEnd"/>
            <w:r w:rsidRPr="007001F1">
              <w:rPr>
                <w:color w:val="000000"/>
                <w:sz w:val="22"/>
                <w:szCs w:val="22"/>
              </w:rPr>
              <w:t xml:space="preserve"> kontrola</w:t>
            </w:r>
          </w:p>
        </w:tc>
      </w:tr>
      <w:tr w:rsidR="00F2042D" w:rsidRPr="007001F1" w14:paraId="5140B0DB" w14:textId="77777777" w:rsidTr="007261E4">
        <w:trPr>
          <w:trHeight w:val="300"/>
        </w:trPr>
        <w:tc>
          <w:tcPr>
            <w:tcW w:w="3588" w:type="dxa"/>
            <w:gridSpan w:val="2"/>
            <w:shd w:val="clear" w:color="auto" w:fill="auto"/>
            <w:vAlign w:val="center"/>
            <w:hideMark/>
          </w:tcPr>
          <w:p w14:paraId="53FE7D6A" w14:textId="77777777" w:rsidR="00F2042D" w:rsidRPr="007001F1" w:rsidRDefault="00F2042D" w:rsidP="00F2042D">
            <w:pPr>
              <w:rPr>
                <w:color w:val="000000"/>
                <w:sz w:val="22"/>
                <w:szCs w:val="22"/>
              </w:rPr>
            </w:pPr>
            <w:r w:rsidRPr="007001F1">
              <w:rPr>
                <w:color w:val="000000"/>
                <w:sz w:val="22"/>
                <w:szCs w:val="22"/>
              </w:rPr>
              <w:t>Názov zákazky</w:t>
            </w:r>
          </w:p>
        </w:tc>
        <w:tc>
          <w:tcPr>
            <w:tcW w:w="5574" w:type="dxa"/>
            <w:gridSpan w:val="5"/>
            <w:shd w:val="clear" w:color="auto" w:fill="auto"/>
            <w:vAlign w:val="center"/>
            <w:hideMark/>
          </w:tcPr>
          <w:p w14:paraId="651E2A1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1D8B37C" w14:textId="77777777" w:rsidTr="007261E4">
        <w:trPr>
          <w:trHeight w:val="300"/>
        </w:trPr>
        <w:tc>
          <w:tcPr>
            <w:tcW w:w="3588" w:type="dxa"/>
            <w:gridSpan w:val="2"/>
            <w:shd w:val="clear" w:color="auto" w:fill="auto"/>
            <w:vAlign w:val="center"/>
            <w:hideMark/>
          </w:tcPr>
          <w:p w14:paraId="12ADD5BE" w14:textId="77777777" w:rsidR="00F2042D" w:rsidRPr="007001F1" w:rsidRDefault="00F2042D" w:rsidP="00F2042D">
            <w:pPr>
              <w:rPr>
                <w:color w:val="000000"/>
                <w:sz w:val="22"/>
                <w:szCs w:val="22"/>
              </w:rPr>
            </w:pPr>
            <w:r w:rsidRPr="007001F1">
              <w:rPr>
                <w:color w:val="000000"/>
                <w:sz w:val="22"/>
                <w:szCs w:val="22"/>
              </w:rPr>
              <w:t>Predpokladaná hodnota zákazky</w:t>
            </w:r>
          </w:p>
        </w:tc>
        <w:tc>
          <w:tcPr>
            <w:tcW w:w="5574" w:type="dxa"/>
            <w:gridSpan w:val="5"/>
            <w:shd w:val="clear" w:color="auto" w:fill="auto"/>
            <w:vAlign w:val="center"/>
            <w:hideMark/>
          </w:tcPr>
          <w:p w14:paraId="31ED90CC" w14:textId="77777777" w:rsidR="00F2042D" w:rsidRPr="007001F1" w:rsidRDefault="00F2042D" w:rsidP="00F2042D">
            <w:pPr>
              <w:rPr>
                <w:color w:val="000000"/>
                <w:sz w:val="22"/>
                <w:szCs w:val="22"/>
              </w:rPr>
            </w:pPr>
            <w:r w:rsidRPr="007001F1">
              <w:rPr>
                <w:color w:val="000000"/>
                <w:sz w:val="22"/>
                <w:szCs w:val="22"/>
              </w:rPr>
              <w:t> </w:t>
            </w:r>
          </w:p>
        </w:tc>
      </w:tr>
      <w:tr w:rsidR="00F2042D" w:rsidRPr="007001F1" w:rsidDel="002D4145" w14:paraId="125EF6A9" w14:textId="50F9A7BB" w:rsidTr="007261E4">
        <w:trPr>
          <w:trHeight w:val="810"/>
          <w:del w:id="1624" w:author="Kramár Róbert" w:date="2018-04-27T16:52:00Z"/>
        </w:trPr>
        <w:tc>
          <w:tcPr>
            <w:tcW w:w="3588" w:type="dxa"/>
            <w:gridSpan w:val="2"/>
            <w:shd w:val="clear" w:color="auto" w:fill="auto"/>
            <w:vAlign w:val="center"/>
            <w:hideMark/>
          </w:tcPr>
          <w:p w14:paraId="2769CD21" w14:textId="60B43035" w:rsidR="00F2042D" w:rsidRPr="007001F1" w:rsidDel="002D4145" w:rsidRDefault="00F2042D" w:rsidP="00F2042D">
            <w:pPr>
              <w:rPr>
                <w:del w:id="1625" w:author="Kramár Róbert" w:date="2018-04-27T16:52:00Z"/>
                <w:color w:val="000000"/>
                <w:sz w:val="22"/>
                <w:szCs w:val="22"/>
              </w:rPr>
            </w:pPr>
            <w:del w:id="1626" w:author="Kramár Róbert" w:date="2018-04-27T16:52:00Z">
              <w:r w:rsidRPr="007001F1" w:rsidDel="002D4145">
                <w:rPr>
                  <w:color w:val="000000"/>
                  <w:sz w:val="22"/>
                  <w:szCs w:val="22"/>
                </w:rPr>
                <w:delText>Priradenie predmetu obstarania k aktivitám projektu / k rozpočtovým položkám</w:delText>
              </w:r>
            </w:del>
          </w:p>
        </w:tc>
        <w:tc>
          <w:tcPr>
            <w:tcW w:w="5574" w:type="dxa"/>
            <w:gridSpan w:val="5"/>
            <w:shd w:val="clear" w:color="auto" w:fill="auto"/>
            <w:vAlign w:val="center"/>
            <w:hideMark/>
          </w:tcPr>
          <w:p w14:paraId="20EF2B5B" w14:textId="7BAA57DD" w:rsidR="00F2042D" w:rsidRPr="007001F1" w:rsidDel="002D4145" w:rsidRDefault="00F2042D" w:rsidP="00F2042D">
            <w:pPr>
              <w:rPr>
                <w:del w:id="1627" w:author="Kramár Róbert" w:date="2018-04-27T16:52:00Z"/>
                <w:color w:val="000000"/>
                <w:sz w:val="22"/>
                <w:szCs w:val="22"/>
              </w:rPr>
            </w:pPr>
            <w:del w:id="1628" w:author="Kramár Róbert" w:date="2018-04-27T16:52:00Z">
              <w:r w:rsidRPr="007001F1" w:rsidDel="002D4145">
                <w:rPr>
                  <w:color w:val="000000"/>
                  <w:sz w:val="22"/>
                  <w:szCs w:val="22"/>
                </w:rPr>
                <w:delText> </w:delText>
              </w:r>
            </w:del>
          </w:p>
        </w:tc>
      </w:tr>
      <w:tr w:rsidR="00F2042D" w:rsidRPr="007001F1" w14:paraId="44EABA7E" w14:textId="77777777" w:rsidTr="007261E4">
        <w:trPr>
          <w:trHeight w:val="315"/>
        </w:trPr>
        <w:tc>
          <w:tcPr>
            <w:tcW w:w="586" w:type="dxa"/>
            <w:shd w:val="clear" w:color="000000" w:fill="60497A"/>
            <w:vAlign w:val="center"/>
            <w:hideMark/>
          </w:tcPr>
          <w:p w14:paraId="60297880" w14:textId="77777777" w:rsidR="00F2042D" w:rsidRPr="007001F1" w:rsidRDefault="00F2042D" w:rsidP="00F2042D">
            <w:pPr>
              <w:jc w:val="center"/>
              <w:rPr>
                <w:b/>
                <w:bCs/>
                <w:color w:val="FFFFFF"/>
                <w:sz w:val="22"/>
                <w:szCs w:val="22"/>
              </w:rPr>
            </w:pPr>
            <w:r w:rsidRPr="007001F1">
              <w:rPr>
                <w:b/>
                <w:bCs/>
                <w:color w:val="FFFFFF"/>
                <w:sz w:val="22"/>
                <w:szCs w:val="22"/>
              </w:rPr>
              <w:t>P. č.</w:t>
            </w:r>
          </w:p>
        </w:tc>
        <w:tc>
          <w:tcPr>
            <w:tcW w:w="4860" w:type="dxa"/>
            <w:gridSpan w:val="2"/>
            <w:shd w:val="clear" w:color="000000" w:fill="60497A"/>
            <w:vAlign w:val="center"/>
            <w:hideMark/>
          </w:tcPr>
          <w:p w14:paraId="3200AECD" w14:textId="77777777" w:rsidR="00F2042D" w:rsidRPr="007001F1" w:rsidRDefault="00F2042D" w:rsidP="00F2042D">
            <w:pPr>
              <w:jc w:val="center"/>
              <w:rPr>
                <w:b/>
                <w:bCs/>
                <w:color w:val="FFFFFF"/>
                <w:sz w:val="22"/>
                <w:szCs w:val="22"/>
              </w:rPr>
            </w:pPr>
            <w:r w:rsidRPr="007001F1">
              <w:rPr>
                <w:b/>
                <w:bCs/>
                <w:color w:val="FFFFFF"/>
                <w:sz w:val="22"/>
                <w:szCs w:val="22"/>
              </w:rPr>
              <w:t>Kontrolné otázky</w:t>
            </w:r>
          </w:p>
        </w:tc>
        <w:tc>
          <w:tcPr>
            <w:tcW w:w="572" w:type="dxa"/>
            <w:shd w:val="clear" w:color="000000" w:fill="60497A"/>
            <w:vAlign w:val="center"/>
            <w:hideMark/>
          </w:tcPr>
          <w:p w14:paraId="5F3EC251" w14:textId="77777777" w:rsidR="00F2042D" w:rsidRPr="007001F1" w:rsidRDefault="00F2042D" w:rsidP="00F2042D">
            <w:pPr>
              <w:jc w:val="center"/>
              <w:rPr>
                <w:b/>
                <w:bCs/>
                <w:color w:val="FFFFFF"/>
                <w:sz w:val="22"/>
                <w:szCs w:val="22"/>
              </w:rPr>
            </w:pPr>
            <w:r w:rsidRPr="007001F1">
              <w:rPr>
                <w:b/>
                <w:bCs/>
                <w:color w:val="FFFFFF"/>
                <w:sz w:val="22"/>
                <w:szCs w:val="22"/>
              </w:rPr>
              <w:t>áno</w:t>
            </w:r>
          </w:p>
        </w:tc>
        <w:tc>
          <w:tcPr>
            <w:tcW w:w="572" w:type="dxa"/>
            <w:shd w:val="clear" w:color="000000" w:fill="60497A"/>
            <w:vAlign w:val="center"/>
            <w:hideMark/>
          </w:tcPr>
          <w:p w14:paraId="05B18116" w14:textId="77777777" w:rsidR="00F2042D" w:rsidRPr="007001F1" w:rsidRDefault="00F2042D" w:rsidP="00F2042D">
            <w:pPr>
              <w:jc w:val="center"/>
              <w:rPr>
                <w:b/>
                <w:bCs/>
                <w:color w:val="FFFFFF"/>
                <w:sz w:val="22"/>
                <w:szCs w:val="22"/>
              </w:rPr>
            </w:pPr>
            <w:r w:rsidRPr="007001F1">
              <w:rPr>
                <w:b/>
                <w:bCs/>
                <w:color w:val="FFFFFF"/>
                <w:sz w:val="22"/>
                <w:szCs w:val="22"/>
              </w:rPr>
              <w:t>nie</w:t>
            </w:r>
          </w:p>
        </w:tc>
        <w:tc>
          <w:tcPr>
            <w:tcW w:w="782" w:type="dxa"/>
            <w:shd w:val="clear" w:color="000000" w:fill="60497A"/>
            <w:vAlign w:val="center"/>
            <w:hideMark/>
          </w:tcPr>
          <w:p w14:paraId="05B1CC70" w14:textId="77777777" w:rsidR="00F2042D" w:rsidRPr="007001F1" w:rsidRDefault="00F2042D" w:rsidP="00F2042D">
            <w:pPr>
              <w:jc w:val="center"/>
              <w:rPr>
                <w:b/>
                <w:bCs/>
                <w:color w:val="FFFFFF"/>
                <w:sz w:val="22"/>
                <w:szCs w:val="22"/>
              </w:rPr>
            </w:pPr>
            <w:r w:rsidRPr="007001F1">
              <w:rPr>
                <w:b/>
                <w:bCs/>
                <w:color w:val="FFFFFF"/>
                <w:sz w:val="22"/>
                <w:szCs w:val="22"/>
              </w:rPr>
              <w:t>netýka sa</w:t>
            </w:r>
          </w:p>
        </w:tc>
        <w:tc>
          <w:tcPr>
            <w:tcW w:w="1790" w:type="dxa"/>
            <w:shd w:val="clear" w:color="000000" w:fill="60497A"/>
            <w:vAlign w:val="center"/>
            <w:hideMark/>
          </w:tcPr>
          <w:p w14:paraId="10FC94F2" w14:textId="77777777" w:rsidR="00F2042D" w:rsidRPr="007001F1" w:rsidRDefault="00F2042D" w:rsidP="00F2042D">
            <w:pPr>
              <w:jc w:val="center"/>
              <w:rPr>
                <w:b/>
                <w:bCs/>
                <w:color w:val="FFFFFF"/>
                <w:sz w:val="22"/>
                <w:szCs w:val="22"/>
              </w:rPr>
            </w:pPr>
            <w:r w:rsidRPr="007001F1">
              <w:rPr>
                <w:b/>
                <w:bCs/>
                <w:color w:val="FFFFFF"/>
                <w:sz w:val="22"/>
                <w:szCs w:val="22"/>
              </w:rPr>
              <w:t>Poznámka</w:t>
            </w:r>
          </w:p>
        </w:tc>
      </w:tr>
      <w:tr w:rsidR="0093317A" w:rsidRPr="007001F1" w14:paraId="39967BA6" w14:textId="77777777" w:rsidTr="007261E4">
        <w:trPr>
          <w:trHeight w:val="630"/>
        </w:trPr>
        <w:tc>
          <w:tcPr>
            <w:tcW w:w="586" w:type="dxa"/>
            <w:vMerge w:val="restart"/>
            <w:shd w:val="clear" w:color="auto" w:fill="auto"/>
            <w:noWrap/>
            <w:vAlign w:val="center"/>
            <w:hideMark/>
          </w:tcPr>
          <w:p w14:paraId="7C013E8C" w14:textId="77777777" w:rsidR="0093317A" w:rsidRPr="007001F1" w:rsidRDefault="0093317A" w:rsidP="00F2042D">
            <w:pPr>
              <w:jc w:val="center"/>
              <w:rPr>
                <w:color w:val="000000"/>
                <w:sz w:val="22"/>
                <w:szCs w:val="22"/>
              </w:rPr>
            </w:pPr>
            <w:r w:rsidRPr="007001F1">
              <w:rPr>
                <w:color w:val="000000"/>
                <w:sz w:val="22"/>
                <w:szCs w:val="22"/>
              </w:rPr>
              <w:t>1</w:t>
            </w:r>
          </w:p>
        </w:tc>
        <w:tc>
          <w:tcPr>
            <w:tcW w:w="4860" w:type="dxa"/>
            <w:gridSpan w:val="2"/>
            <w:shd w:val="clear" w:color="auto" w:fill="auto"/>
            <w:vAlign w:val="center"/>
            <w:hideMark/>
          </w:tcPr>
          <w:p w14:paraId="0D014233" w14:textId="7BE8EA77" w:rsidR="0093317A" w:rsidRPr="007001F1" w:rsidRDefault="0093317A" w:rsidP="00FA683A">
            <w:pPr>
              <w:contextualSpacing/>
              <w:jc w:val="both"/>
              <w:rPr>
                <w:color w:val="000000"/>
                <w:sz w:val="22"/>
                <w:szCs w:val="22"/>
              </w:rPr>
            </w:pPr>
            <w:r w:rsidRPr="007001F1">
              <w:rPr>
                <w:color w:val="000000"/>
                <w:sz w:val="22"/>
                <w:szCs w:val="22"/>
              </w:rPr>
              <w:t>a) Je použitý postup na zadanie zákazky na dodanie tovaru/ stavebných</w:t>
            </w:r>
            <w:r w:rsidR="009D2531" w:rsidRPr="007001F1">
              <w:rPr>
                <w:color w:val="000000"/>
                <w:sz w:val="22"/>
                <w:szCs w:val="22"/>
              </w:rPr>
              <w:t xml:space="preserve"> prác/ služieb v súlade so ZVO?</w:t>
            </w:r>
          </w:p>
        </w:tc>
        <w:tc>
          <w:tcPr>
            <w:tcW w:w="572" w:type="dxa"/>
            <w:shd w:val="clear" w:color="auto" w:fill="auto"/>
            <w:vAlign w:val="center"/>
            <w:hideMark/>
          </w:tcPr>
          <w:p w14:paraId="04554EC9"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57BC2798"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6847E35C"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8EA24E7"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354C11FB" w14:textId="77777777" w:rsidTr="007261E4">
        <w:trPr>
          <w:trHeight w:val="630"/>
        </w:trPr>
        <w:tc>
          <w:tcPr>
            <w:tcW w:w="586" w:type="dxa"/>
            <w:vMerge/>
            <w:shd w:val="clear" w:color="auto" w:fill="auto"/>
            <w:noWrap/>
            <w:vAlign w:val="center"/>
          </w:tcPr>
          <w:p w14:paraId="35206E31"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38302ACA" w14:textId="49547582" w:rsidR="0093317A" w:rsidRPr="007001F1" w:rsidRDefault="0093317A" w:rsidP="00FA683A">
            <w:pPr>
              <w:contextualSpacing/>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14:paraId="2AE64AD2" w14:textId="77777777" w:rsidR="0093317A" w:rsidRPr="007001F1" w:rsidRDefault="0093317A" w:rsidP="00F2042D">
            <w:pPr>
              <w:jc w:val="center"/>
              <w:rPr>
                <w:color w:val="000000"/>
                <w:sz w:val="22"/>
                <w:szCs w:val="22"/>
              </w:rPr>
            </w:pPr>
          </w:p>
        </w:tc>
        <w:tc>
          <w:tcPr>
            <w:tcW w:w="572" w:type="dxa"/>
            <w:shd w:val="clear" w:color="auto" w:fill="auto"/>
            <w:vAlign w:val="center"/>
          </w:tcPr>
          <w:p w14:paraId="5FD1200C" w14:textId="77777777" w:rsidR="0093317A" w:rsidRPr="007001F1" w:rsidRDefault="0093317A" w:rsidP="00F2042D">
            <w:pPr>
              <w:jc w:val="center"/>
              <w:rPr>
                <w:color w:val="000000"/>
                <w:sz w:val="22"/>
                <w:szCs w:val="22"/>
              </w:rPr>
            </w:pPr>
          </w:p>
        </w:tc>
        <w:tc>
          <w:tcPr>
            <w:tcW w:w="782" w:type="dxa"/>
            <w:shd w:val="clear" w:color="auto" w:fill="auto"/>
            <w:vAlign w:val="center"/>
          </w:tcPr>
          <w:p w14:paraId="74C74A51" w14:textId="77777777" w:rsidR="0093317A" w:rsidRPr="007001F1" w:rsidRDefault="0093317A" w:rsidP="00F2042D">
            <w:pPr>
              <w:jc w:val="center"/>
              <w:rPr>
                <w:color w:val="000000"/>
                <w:sz w:val="22"/>
                <w:szCs w:val="22"/>
              </w:rPr>
            </w:pPr>
          </w:p>
        </w:tc>
        <w:tc>
          <w:tcPr>
            <w:tcW w:w="1790" w:type="dxa"/>
            <w:shd w:val="clear" w:color="auto" w:fill="auto"/>
            <w:vAlign w:val="center"/>
          </w:tcPr>
          <w:p w14:paraId="1C7AFD17" w14:textId="77777777" w:rsidR="0093317A" w:rsidRPr="007001F1" w:rsidRDefault="0093317A" w:rsidP="00F2042D">
            <w:pPr>
              <w:jc w:val="center"/>
              <w:rPr>
                <w:color w:val="000000"/>
                <w:sz w:val="22"/>
                <w:szCs w:val="22"/>
              </w:rPr>
            </w:pPr>
          </w:p>
        </w:tc>
      </w:tr>
      <w:tr w:rsidR="0093317A" w:rsidRPr="007001F1" w14:paraId="4198885D" w14:textId="77777777" w:rsidTr="007261E4">
        <w:trPr>
          <w:trHeight w:val="758"/>
        </w:trPr>
        <w:tc>
          <w:tcPr>
            <w:tcW w:w="586" w:type="dxa"/>
            <w:vMerge w:val="restart"/>
            <w:shd w:val="clear" w:color="auto" w:fill="auto"/>
            <w:noWrap/>
            <w:vAlign w:val="center"/>
          </w:tcPr>
          <w:p w14:paraId="7C503CD0" w14:textId="2C6013F0" w:rsidR="0093317A" w:rsidRPr="007001F1" w:rsidRDefault="0093317A" w:rsidP="00F2042D">
            <w:pPr>
              <w:jc w:val="center"/>
              <w:rPr>
                <w:color w:val="000000"/>
                <w:sz w:val="22"/>
                <w:szCs w:val="22"/>
              </w:rPr>
            </w:pPr>
            <w:r w:rsidRPr="007001F1">
              <w:rPr>
                <w:color w:val="000000"/>
                <w:sz w:val="22"/>
                <w:szCs w:val="22"/>
              </w:rPr>
              <w:t>2</w:t>
            </w:r>
          </w:p>
        </w:tc>
        <w:tc>
          <w:tcPr>
            <w:tcW w:w="4860" w:type="dxa"/>
            <w:gridSpan w:val="2"/>
            <w:shd w:val="clear" w:color="auto" w:fill="auto"/>
            <w:vAlign w:val="center"/>
          </w:tcPr>
          <w:p w14:paraId="2D39F7D7" w14:textId="2A092D7A" w:rsidR="0093317A" w:rsidRPr="007001F1" w:rsidRDefault="0093317A" w:rsidP="00FA683A">
            <w:pPr>
              <w:jc w:val="both"/>
              <w:rPr>
                <w:color w:val="000000"/>
                <w:sz w:val="22"/>
                <w:szCs w:val="22"/>
              </w:rPr>
            </w:pPr>
            <w:r w:rsidRPr="007001F1">
              <w:rPr>
                <w:color w:val="000000"/>
                <w:sz w:val="22"/>
                <w:szCs w:val="22"/>
              </w:rPr>
              <w:t>a) V prípade, ak rozdelil verejný obstarávateľ zákazku na samostatné časti, dodržal všetky ustanovenia §</w:t>
            </w:r>
            <w:ins w:id="1629" w:author="Kramár Róbert" w:date="2017-07-26T17:43:00Z">
              <w:r w:rsidR="001C6287">
                <w:rPr>
                  <w:color w:val="000000"/>
                  <w:sz w:val="22"/>
                  <w:szCs w:val="22"/>
                </w:rPr>
                <w:t xml:space="preserve"> </w:t>
              </w:r>
            </w:ins>
            <w:r w:rsidRPr="007001F1">
              <w:rPr>
                <w:color w:val="000000"/>
                <w:sz w:val="22"/>
                <w:szCs w:val="22"/>
              </w:rPr>
              <w:t>28</w:t>
            </w:r>
            <w:ins w:id="1630" w:author="Kramár Róbert" w:date="2017-07-26T17:43:00Z">
              <w:r w:rsidR="001C6287">
                <w:rPr>
                  <w:color w:val="000000"/>
                  <w:sz w:val="22"/>
                  <w:szCs w:val="22"/>
                </w:rPr>
                <w:t xml:space="preserve"> </w:t>
              </w:r>
            </w:ins>
            <w:r w:rsidRPr="007001F1">
              <w:rPr>
                <w:color w:val="000000"/>
                <w:sz w:val="22"/>
                <w:szCs w:val="22"/>
              </w:rPr>
              <w:t xml:space="preserve">ZVO? </w:t>
            </w:r>
          </w:p>
        </w:tc>
        <w:tc>
          <w:tcPr>
            <w:tcW w:w="572" w:type="dxa"/>
            <w:shd w:val="clear" w:color="auto" w:fill="auto"/>
            <w:vAlign w:val="center"/>
          </w:tcPr>
          <w:p w14:paraId="23E5CBBF" w14:textId="77777777" w:rsidR="0093317A" w:rsidRPr="007001F1" w:rsidRDefault="0093317A" w:rsidP="00F2042D">
            <w:pPr>
              <w:jc w:val="center"/>
              <w:rPr>
                <w:color w:val="000000"/>
                <w:sz w:val="22"/>
                <w:szCs w:val="22"/>
              </w:rPr>
            </w:pPr>
          </w:p>
        </w:tc>
        <w:tc>
          <w:tcPr>
            <w:tcW w:w="572" w:type="dxa"/>
            <w:shd w:val="clear" w:color="auto" w:fill="auto"/>
            <w:vAlign w:val="center"/>
          </w:tcPr>
          <w:p w14:paraId="41C633A8" w14:textId="77777777" w:rsidR="0093317A" w:rsidRPr="007001F1" w:rsidRDefault="0093317A" w:rsidP="00F2042D">
            <w:pPr>
              <w:jc w:val="center"/>
              <w:rPr>
                <w:color w:val="000000"/>
                <w:sz w:val="22"/>
                <w:szCs w:val="22"/>
              </w:rPr>
            </w:pPr>
          </w:p>
        </w:tc>
        <w:tc>
          <w:tcPr>
            <w:tcW w:w="782" w:type="dxa"/>
            <w:shd w:val="clear" w:color="auto" w:fill="auto"/>
            <w:vAlign w:val="center"/>
          </w:tcPr>
          <w:p w14:paraId="6BB882A1" w14:textId="77777777" w:rsidR="0093317A" w:rsidRPr="007001F1" w:rsidRDefault="0093317A" w:rsidP="00F2042D">
            <w:pPr>
              <w:jc w:val="center"/>
              <w:rPr>
                <w:color w:val="000000"/>
                <w:sz w:val="22"/>
                <w:szCs w:val="22"/>
              </w:rPr>
            </w:pPr>
          </w:p>
        </w:tc>
        <w:tc>
          <w:tcPr>
            <w:tcW w:w="1790" w:type="dxa"/>
            <w:shd w:val="clear" w:color="auto" w:fill="auto"/>
            <w:vAlign w:val="center"/>
          </w:tcPr>
          <w:p w14:paraId="20784916" w14:textId="77777777" w:rsidR="0093317A" w:rsidRPr="007001F1" w:rsidRDefault="0093317A" w:rsidP="00F2042D">
            <w:pPr>
              <w:jc w:val="center"/>
              <w:rPr>
                <w:color w:val="000000"/>
                <w:sz w:val="22"/>
                <w:szCs w:val="22"/>
              </w:rPr>
            </w:pPr>
          </w:p>
        </w:tc>
      </w:tr>
      <w:tr w:rsidR="0093317A" w:rsidRPr="007001F1" w14:paraId="1BA376D1" w14:textId="77777777" w:rsidTr="007261E4">
        <w:trPr>
          <w:trHeight w:val="757"/>
        </w:trPr>
        <w:tc>
          <w:tcPr>
            <w:tcW w:w="586" w:type="dxa"/>
            <w:vMerge/>
            <w:shd w:val="clear" w:color="auto" w:fill="auto"/>
            <w:noWrap/>
            <w:vAlign w:val="center"/>
          </w:tcPr>
          <w:p w14:paraId="026B1F44"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629B1B30" w14:textId="05AB1767" w:rsidR="0093317A" w:rsidRPr="007001F1" w:rsidRDefault="0093317A" w:rsidP="00FA683A">
            <w:pPr>
              <w:jc w:val="both"/>
              <w:rPr>
                <w:color w:val="000000"/>
                <w:sz w:val="22"/>
                <w:szCs w:val="22"/>
              </w:rPr>
            </w:pPr>
            <w:r w:rsidRPr="007001F1">
              <w:rPr>
                <w:color w:val="000000"/>
                <w:sz w:val="22"/>
                <w:szCs w:val="22"/>
              </w:rPr>
              <w:t>b) V prípade, ak verejný obstarávateľ nerozdelil zákazku na časti, uviedol v</w:t>
            </w:r>
            <w:del w:id="1631" w:author="Kramár Róbert" w:date="2018-04-27T17:55:00Z">
              <w:r w:rsidRPr="007001F1" w:rsidDel="003025C1">
                <w:rPr>
                  <w:color w:val="000000"/>
                  <w:sz w:val="22"/>
                  <w:szCs w:val="22"/>
                </w:rPr>
                <w:delText xml:space="preserve"> </w:delText>
              </w:r>
            </w:del>
            <w:ins w:id="1632" w:author="Kramár Róbert" w:date="2018-04-27T17:55:00Z">
              <w:r w:rsidR="003025C1">
                <w:rPr>
                  <w:color w:val="000000"/>
                  <w:sz w:val="22"/>
                  <w:szCs w:val="22"/>
                </w:rPr>
                <w:t xml:space="preserve"> návrhu </w:t>
              </w:r>
            </w:ins>
            <w:r w:rsidRPr="007001F1">
              <w:rPr>
                <w:color w:val="000000"/>
                <w:sz w:val="22"/>
                <w:szCs w:val="22"/>
              </w:rPr>
              <w:t>oznámen</w:t>
            </w:r>
            <w:ins w:id="1633" w:author="Kramár Róbert" w:date="2018-04-27T17:55:00Z">
              <w:r w:rsidR="003025C1">
                <w:rPr>
                  <w:color w:val="000000"/>
                  <w:sz w:val="22"/>
                  <w:szCs w:val="22"/>
                </w:rPr>
                <w:t>ia</w:t>
              </w:r>
            </w:ins>
            <w:del w:id="1634" w:author="Kramár Róbert" w:date="2018-04-27T17:55:00Z">
              <w:r w:rsidRPr="007001F1" w:rsidDel="003025C1">
                <w:rPr>
                  <w:color w:val="000000"/>
                  <w:sz w:val="22"/>
                  <w:szCs w:val="22"/>
                </w:rPr>
                <w:delText>í</w:delText>
              </w:r>
            </w:del>
            <w:r w:rsidRPr="007001F1">
              <w:rPr>
                <w:color w:val="000000"/>
                <w:sz w:val="22"/>
                <w:szCs w:val="22"/>
              </w:rPr>
              <w:t xml:space="preserve"> o vyhlásení verejného obstarávania odôvodnenie?</w:t>
            </w:r>
          </w:p>
        </w:tc>
        <w:tc>
          <w:tcPr>
            <w:tcW w:w="572" w:type="dxa"/>
            <w:shd w:val="clear" w:color="auto" w:fill="auto"/>
            <w:vAlign w:val="center"/>
          </w:tcPr>
          <w:p w14:paraId="736EF613" w14:textId="77777777" w:rsidR="0093317A" w:rsidRPr="007001F1" w:rsidRDefault="0093317A" w:rsidP="00F2042D">
            <w:pPr>
              <w:jc w:val="center"/>
              <w:rPr>
                <w:color w:val="000000"/>
                <w:sz w:val="22"/>
                <w:szCs w:val="22"/>
              </w:rPr>
            </w:pPr>
          </w:p>
        </w:tc>
        <w:tc>
          <w:tcPr>
            <w:tcW w:w="572" w:type="dxa"/>
            <w:shd w:val="clear" w:color="auto" w:fill="auto"/>
            <w:vAlign w:val="center"/>
          </w:tcPr>
          <w:p w14:paraId="02E32E7E" w14:textId="77777777" w:rsidR="0093317A" w:rsidRPr="007001F1" w:rsidRDefault="0093317A" w:rsidP="00F2042D">
            <w:pPr>
              <w:jc w:val="center"/>
              <w:rPr>
                <w:color w:val="000000"/>
                <w:sz w:val="22"/>
                <w:szCs w:val="22"/>
              </w:rPr>
            </w:pPr>
          </w:p>
        </w:tc>
        <w:tc>
          <w:tcPr>
            <w:tcW w:w="782" w:type="dxa"/>
            <w:shd w:val="clear" w:color="auto" w:fill="auto"/>
            <w:vAlign w:val="center"/>
          </w:tcPr>
          <w:p w14:paraId="607B475A" w14:textId="77777777" w:rsidR="0093317A" w:rsidRPr="007001F1" w:rsidRDefault="0093317A" w:rsidP="00F2042D">
            <w:pPr>
              <w:jc w:val="center"/>
              <w:rPr>
                <w:color w:val="000000"/>
                <w:sz w:val="22"/>
                <w:szCs w:val="22"/>
              </w:rPr>
            </w:pPr>
          </w:p>
        </w:tc>
        <w:tc>
          <w:tcPr>
            <w:tcW w:w="1790" w:type="dxa"/>
            <w:shd w:val="clear" w:color="auto" w:fill="auto"/>
            <w:vAlign w:val="center"/>
          </w:tcPr>
          <w:p w14:paraId="746D2EA5" w14:textId="77777777" w:rsidR="0093317A" w:rsidRPr="007001F1" w:rsidRDefault="0093317A" w:rsidP="00F2042D">
            <w:pPr>
              <w:jc w:val="center"/>
              <w:rPr>
                <w:color w:val="000000"/>
                <w:sz w:val="22"/>
                <w:szCs w:val="22"/>
              </w:rPr>
            </w:pPr>
          </w:p>
        </w:tc>
      </w:tr>
      <w:tr w:rsidR="00F2042D" w:rsidRPr="007001F1" w14:paraId="714047DA" w14:textId="77777777" w:rsidTr="007261E4">
        <w:trPr>
          <w:trHeight w:val="20"/>
        </w:trPr>
        <w:tc>
          <w:tcPr>
            <w:tcW w:w="586" w:type="dxa"/>
            <w:shd w:val="clear" w:color="auto" w:fill="auto"/>
            <w:noWrap/>
            <w:vAlign w:val="center"/>
            <w:hideMark/>
          </w:tcPr>
          <w:p w14:paraId="5D125EF4" w14:textId="4CC8D0CC" w:rsidR="00F2042D" w:rsidRPr="007001F1" w:rsidRDefault="00FD499A" w:rsidP="00F2042D">
            <w:pPr>
              <w:jc w:val="center"/>
              <w:rPr>
                <w:color w:val="000000"/>
                <w:sz w:val="22"/>
                <w:szCs w:val="22"/>
              </w:rPr>
            </w:pPr>
            <w:r w:rsidRPr="007001F1">
              <w:rPr>
                <w:color w:val="000000"/>
                <w:sz w:val="22"/>
                <w:szCs w:val="22"/>
              </w:rPr>
              <w:t>3</w:t>
            </w:r>
          </w:p>
        </w:tc>
        <w:tc>
          <w:tcPr>
            <w:tcW w:w="4860" w:type="dxa"/>
            <w:gridSpan w:val="2"/>
            <w:shd w:val="clear" w:color="auto" w:fill="auto"/>
            <w:vAlign w:val="center"/>
            <w:hideMark/>
          </w:tcPr>
          <w:p w14:paraId="24D193B4" w14:textId="77777777" w:rsidR="00F2042D" w:rsidRPr="007001F1" w:rsidRDefault="00F2042D" w:rsidP="00FA683A">
            <w:pPr>
              <w:jc w:val="both"/>
              <w:rPr>
                <w:color w:val="000000"/>
                <w:sz w:val="22"/>
                <w:szCs w:val="22"/>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14:paraId="171C2ACC"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2EA295B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E579EB9"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7270ECFB"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33741996" w14:textId="77777777" w:rsidTr="007261E4">
        <w:trPr>
          <w:trHeight w:val="20"/>
        </w:trPr>
        <w:tc>
          <w:tcPr>
            <w:tcW w:w="586" w:type="dxa"/>
            <w:shd w:val="clear" w:color="auto" w:fill="auto"/>
            <w:noWrap/>
            <w:vAlign w:val="center"/>
            <w:hideMark/>
          </w:tcPr>
          <w:p w14:paraId="4A115AF9" w14:textId="4EFF0CE2" w:rsidR="00F2042D" w:rsidRPr="007001F1" w:rsidRDefault="00FD499A" w:rsidP="00F2042D">
            <w:pPr>
              <w:jc w:val="center"/>
              <w:rPr>
                <w:color w:val="000000"/>
                <w:sz w:val="22"/>
                <w:szCs w:val="22"/>
              </w:rPr>
            </w:pPr>
            <w:r w:rsidRPr="007001F1">
              <w:rPr>
                <w:color w:val="000000"/>
                <w:sz w:val="22"/>
                <w:szCs w:val="22"/>
              </w:rPr>
              <w:t>4</w:t>
            </w:r>
          </w:p>
        </w:tc>
        <w:tc>
          <w:tcPr>
            <w:tcW w:w="4860" w:type="dxa"/>
            <w:gridSpan w:val="2"/>
            <w:shd w:val="clear" w:color="auto" w:fill="auto"/>
            <w:vAlign w:val="center"/>
            <w:hideMark/>
          </w:tcPr>
          <w:p w14:paraId="16DBE823" w14:textId="77777777" w:rsidR="00F2042D" w:rsidRPr="007001F1" w:rsidRDefault="00F2042D" w:rsidP="00FA683A">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14:paraId="0D654CDA"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0241FB46"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851691F"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63AA90D"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722B86D3" w14:textId="77777777" w:rsidTr="007261E4">
        <w:trPr>
          <w:trHeight w:val="20"/>
        </w:trPr>
        <w:tc>
          <w:tcPr>
            <w:tcW w:w="586" w:type="dxa"/>
            <w:shd w:val="clear" w:color="auto" w:fill="auto"/>
            <w:noWrap/>
            <w:vAlign w:val="center"/>
            <w:hideMark/>
          </w:tcPr>
          <w:p w14:paraId="08065C5F" w14:textId="299E0DB9" w:rsidR="00F2042D" w:rsidRPr="007001F1" w:rsidRDefault="00FD499A" w:rsidP="00F2042D">
            <w:pPr>
              <w:jc w:val="center"/>
              <w:rPr>
                <w:color w:val="000000"/>
                <w:sz w:val="22"/>
                <w:szCs w:val="22"/>
              </w:rPr>
            </w:pPr>
            <w:r w:rsidRPr="007001F1">
              <w:rPr>
                <w:color w:val="000000"/>
                <w:sz w:val="22"/>
                <w:szCs w:val="22"/>
              </w:rPr>
              <w:t>5</w:t>
            </w:r>
          </w:p>
        </w:tc>
        <w:tc>
          <w:tcPr>
            <w:tcW w:w="4860" w:type="dxa"/>
            <w:gridSpan w:val="2"/>
            <w:shd w:val="clear" w:color="auto" w:fill="auto"/>
            <w:vAlign w:val="center"/>
            <w:hideMark/>
          </w:tcPr>
          <w:p w14:paraId="771269EC" w14:textId="0E58A9B7" w:rsidR="00F2042D" w:rsidRPr="007001F1" w:rsidRDefault="00F2042D" w:rsidP="00FA683A">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14:paraId="18767288"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13147F2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45FF542"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4050ADE2"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6DDF8276" w14:textId="77777777" w:rsidTr="007261E4">
        <w:trPr>
          <w:trHeight w:val="1268"/>
        </w:trPr>
        <w:tc>
          <w:tcPr>
            <w:tcW w:w="586" w:type="dxa"/>
            <w:vMerge w:val="restart"/>
            <w:shd w:val="clear" w:color="auto" w:fill="auto"/>
            <w:noWrap/>
            <w:vAlign w:val="center"/>
            <w:hideMark/>
          </w:tcPr>
          <w:p w14:paraId="0AE030AF" w14:textId="2F8140F5" w:rsidR="0093317A" w:rsidRPr="007001F1" w:rsidRDefault="0093317A" w:rsidP="00F2042D">
            <w:pPr>
              <w:jc w:val="center"/>
              <w:rPr>
                <w:color w:val="000000"/>
                <w:sz w:val="22"/>
                <w:szCs w:val="22"/>
              </w:rPr>
            </w:pPr>
            <w:r w:rsidRPr="007001F1">
              <w:rPr>
                <w:color w:val="000000"/>
                <w:sz w:val="22"/>
                <w:szCs w:val="22"/>
              </w:rPr>
              <w:t>6</w:t>
            </w:r>
          </w:p>
        </w:tc>
        <w:tc>
          <w:tcPr>
            <w:tcW w:w="4860" w:type="dxa"/>
            <w:gridSpan w:val="2"/>
            <w:shd w:val="clear" w:color="auto" w:fill="auto"/>
            <w:vAlign w:val="center"/>
            <w:hideMark/>
          </w:tcPr>
          <w:p w14:paraId="55B86FEE" w14:textId="7CC721BC" w:rsidR="0093317A" w:rsidRPr="007001F1" w:rsidRDefault="0093317A" w:rsidP="00FA683A">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14:paraId="1FAAECCF"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B4B7186"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84F27F4"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FBC824D"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7B6A689B" w14:textId="77777777" w:rsidTr="007261E4">
        <w:trPr>
          <w:trHeight w:val="1267"/>
        </w:trPr>
        <w:tc>
          <w:tcPr>
            <w:tcW w:w="586" w:type="dxa"/>
            <w:vMerge/>
            <w:shd w:val="clear" w:color="auto" w:fill="auto"/>
            <w:noWrap/>
            <w:vAlign w:val="center"/>
          </w:tcPr>
          <w:p w14:paraId="1AE3CD85"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305014A6" w14:textId="72B01748" w:rsidR="0093317A" w:rsidRPr="007001F1" w:rsidRDefault="0093317A"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14:paraId="0B34FA07" w14:textId="77777777" w:rsidR="0093317A" w:rsidRPr="007001F1" w:rsidRDefault="0093317A" w:rsidP="00F2042D">
            <w:pPr>
              <w:jc w:val="center"/>
              <w:rPr>
                <w:color w:val="000000"/>
                <w:sz w:val="22"/>
                <w:szCs w:val="22"/>
              </w:rPr>
            </w:pPr>
          </w:p>
        </w:tc>
        <w:tc>
          <w:tcPr>
            <w:tcW w:w="572" w:type="dxa"/>
            <w:shd w:val="clear" w:color="auto" w:fill="auto"/>
            <w:vAlign w:val="center"/>
          </w:tcPr>
          <w:p w14:paraId="0A688A3B" w14:textId="77777777" w:rsidR="0093317A" w:rsidRPr="007001F1" w:rsidRDefault="0093317A" w:rsidP="00F2042D">
            <w:pPr>
              <w:jc w:val="center"/>
              <w:rPr>
                <w:color w:val="000000"/>
                <w:sz w:val="22"/>
                <w:szCs w:val="22"/>
              </w:rPr>
            </w:pPr>
          </w:p>
        </w:tc>
        <w:tc>
          <w:tcPr>
            <w:tcW w:w="782" w:type="dxa"/>
            <w:shd w:val="clear" w:color="auto" w:fill="auto"/>
            <w:vAlign w:val="center"/>
          </w:tcPr>
          <w:p w14:paraId="678BA8F0" w14:textId="77777777" w:rsidR="0093317A" w:rsidRPr="007001F1" w:rsidRDefault="0093317A" w:rsidP="00F2042D">
            <w:pPr>
              <w:jc w:val="center"/>
              <w:rPr>
                <w:color w:val="000000"/>
                <w:sz w:val="22"/>
                <w:szCs w:val="22"/>
              </w:rPr>
            </w:pPr>
          </w:p>
        </w:tc>
        <w:tc>
          <w:tcPr>
            <w:tcW w:w="1790" w:type="dxa"/>
            <w:shd w:val="clear" w:color="auto" w:fill="auto"/>
            <w:vAlign w:val="center"/>
          </w:tcPr>
          <w:p w14:paraId="73DCDF2B" w14:textId="77777777" w:rsidR="0093317A" w:rsidRPr="007001F1" w:rsidRDefault="0093317A" w:rsidP="00F2042D">
            <w:pPr>
              <w:jc w:val="center"/>
              <w:rPr>
                <w:color w:val="000000"/>
                <w:sz w:val="22"/>
                <w:szCs w:val="22"/>
              </w:rPr>
            </w:pPr>
          </w:p>
        </w:tc>
      </w:tr>
      <w:tr w:rsidR="0093317A" w:rsidRPr="007001F1" w14:paraId="71EB7DF9" w14:textId="77777777" w:rsidTr="00AD59A4">
        <w:trPr>
          <w:trHeight w:val="434"/>
        </w:trPr>
        <w:tc>
          <w:tcPr>
            <w:tcW w:w="586" w:type="dxa"/>
            <w:vMerge w:val="restart"/>
            <w:shd w:val="clear" w:color="auto" w:fill="auto"/>
            <w:noWrap/>
            <w:vAlign w:val="center"/>
            <w:hideMark/>
          </w:tcPr>
          <w:p w14:paraId="329CD570" w14:textId="0CA5CD2D" w:rsidR="0093317A" w:rsidRPr="007001F1" w:rsidRDefault="0093317A" w:rsidP="00F2042D">
            <w:pPr>
              <w:jc w:val="center"/>
              <w:rPr>
                <w:color w:val="000000"/>
                <w:sz w:val="22"/>
                <w:szCs w:val="22"/>
              </w:rPr>
            </w:pPr>
            <w:r w:rsidRPr="007001F1">
              <w:rPr>
                <w:color w:val="000000"/>
                <w:sz w:val="22"/>
                <w:szCs w:val="22"/>
              </w:rPr>
              <w:t>7</w:t>
            </w:r>
          </w:p>
        </w:tc>
        <w:tc>
          <w:tcPr>
            <w:tcW w:w="4860" w:type="dxa"/>
            <w:gridSpan w:val="2"/>
            <w:shd w:val="clear" w:color="auto" w:fill="auto"/>
            <w:vAlign w:val="center"/>
            <w:hideMark/>
          </w:tcPr>
          <w:p w14:paraId="47CE73B5" w14:textId="5610F5CE" w:rsidR="0093317A" w:rsidRPr="007001F1" w:rsidRDefault="0093317A" w:rsidP="00FA683A">
            <w:pPr>
              <w:jc w:val="both"/>
              <w:rPr>
                <w:color w:val="000000"/>
                <w:sz w:val="22"/>
                <w:szCs w:val="22"/>
              </w:rPr>
            </w:pPr>
            <w:r w:rsidRPr="007001F1">
              <w:rPr>
                <w:color w:val="000000"/>
                <w:sz w:val="22"/>
                <w:szCs w:val="22"/>
              </w:rPr>
              <w:t>a) Sú určené kritéria na vyhodnote</w:t>
            </w:r>
            <w:r w:rsidR="00FA683A" w:rsidRPr="007001F1">
              <w:rPr>
                <w:color w:val="000000"/>
                <w:sz w:val="22"/>
                <w:szCs w:val="22"/>
              </w:rPr>
              <w:t>nie ponúk v súlade s § 44 ZVO?</w:t>
            </w:r>
          </w:p>
        </w:tc>
        <w:tc>
          <w:tcPr>
            <w:tcW w:w="572" w:type="dxa"/>
            <w:shd w:val="clear" w:color="auto" w:fill="auto"/>
            <w:vAlign w:val="center"/>
            <w:hideMark/>
          </w:tcPr>
          <w:p w14:paraId="5639B98C"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F90250B"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57EA1A7E"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4B074B95"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4D5A5CB0" w14:textId="77777777" w:rsidTr="00AD59A4">
        <w:trPr>
          <w:trHeight w:val="626"/>
        </w:trPr>
        <w:tc>
          <w:tcPr>
            <w:tcW w:w="586" w:type="dxa"/>
            <w:vMerge/>
            <w:shd w:val="clear" w:color="auto" w:fill="auto"/>
            <w:noWrap/>
            <w:vAlign w:val="center"/>
          </w:tcPr>
          <w:p w14:paraId="61314B1E" w14:textId="77777777" w:rsidR="0093317A" w:rsidRPr="007001F1" w:rsidRDefault="0093317A" w:rsidP="00F2042D">
            <w:pPr>
              <w:jc w:val="center"/>
              <w:rPr>
                <w:color w:val="000000"/>
                <w:sz w:val="22"/>
                <w:szCs w:val="22"/>
              </w:rPr>
            </w:pPr>
          </w:p>
        </w:tc>
        <w:tc>
          <w:tcPr>
            <w:tcW w:w="4860" w:type="dxa"/>
            <w:gridSpan w:val="2"/>
            <w:shd w:val="clear" w:color="auto" w:fill="auto"/>
          </w:tcPr>
          <w:p w14:paraId="3B1BB99B" w14:textId="1EDBD6EF" w:rsidR="0093317A" w:rsidRPr="007001F1" w:rsidRDefault="0093317A" w:rsidP="00FA683A">
            <w:pPr>
              <w:jc w:val="both"/>
              <w:rPr>
                <w:color w:val="000000"/>
                <w:sz w:val="22"/>
                <w:szCs w:val="22"/>
              </w:rPr>
            </w:pPr>
            <w:r w:rsidRPr="007001F1">
              <w:rPr>
                <w:color w:val="000000"/>
                <w:sz w:val="22"/>
                <w:szCs w:val="22"/>
              </w:rPr>
              <w:t>b) Uvádza verejný obstarávateľ v</w:t>
            </w:r>
            <w:del w:id="1635" w:author="Kramár Róbert" w:date="2018-04-27T17:55:00Z">
              <w:r w:rsidRPr="007001F1" w:rsidDel="003025C1">
                <w:rPr>
                  <w:color w:val="000000"/>
                  <w:sz w:val="22"/>
                  <w:szCs w:val="22"/>
                </w:rPr>
                <w:delText xml:space="preserve"> </w:delText>
              </w:r>
            </w:del>
            <w:ins w:id="1636" w:author="Kramár Róbert" w:date="2018-04-27T17:55:00Z">
              <w:r w:rsidR="003025C1">
                <w:rPr>
                  <w:color w:val="000000"/>
                  <w:sz w:val="22"/>
                  <w:szCs w:val="22"/>
                </w:rPr>
                <w:t xml:space="preserve"> návrhu </w:t>
              </w:r>
            </w:ins>
            <w:r w:rsidRPr="007001F1">
              <w:rPr>
                <w:color w:val="000000"/>
                <w:sz w:val="22"/>
                <w:szCs w:val="22"/>
              </w:rPr>
              <w:t>oznámen</w:t>
            </w:r>
            <w:ins w:id="1637" w:author="Kramár Róbert" w:date="2018-04-27T17:55:00Z">
              <w:r w:rsidR="003025C1">
                <w:rPr>
                  <w:color w:val="000000"/>
                  <w:sz w:val="22"/>
                  <w:szCs w:val="22"/>
                </w:rPr>
                <w:t>ia</w:t>
              </w:r>
            </w:ins>
            <w:del w:id="1638" w:author="Kramár Róbert" w:date="2018-04-27T17:55:00Z">
              <w:r w:rsidRPr="007001F1" w:rsidDel="003025C1">
                <w:rPr>
                  <w:color w:val="000000"/>
                  <w:sz w:val="22"/>
                  <w:szCs w:val="22"/>
                </w:rPr>
                <w:delText>í</w:delText>
              </w:r>
            </w:del>
            <w:r w:rsidRPr="007001F1">
              <w:rPr>
                <w:color w:val="000000"/>
                <w:sz w:val="22"/>
                <w:szCs w:val="22"/>
              </w:rPr>
              <w:t xml:space="preserve"> o vyhlásení VO alebo v</w:t>
            </w:r>
            <w:del w:id="1639" w:author="Kramár Róbert" w:date="2018-04-27T17:56:00Z">
              <w:r w:rsidRPr="007001F1" w:rsidDel="003025C1">
                <w:rPr>
                  <w:color w:val="000000"/>
                  <w:sz w:val="22"/>
                  <w:szCs w:val="22"/>
                </w:rPr>
                <w:delText xml:space="preserve"> </w:delText>
              </w:r>
            </w:del>
            <w:ins w:id="1640" w:author="Kramár Róbert" w:date="2018-04-27T17:56:00Z">
              <w:r w:rsidR="003025C1">
                <w:rPr>
                  <w:color w:val="000000"/>
                  <w:sz w:val="22"/>
                  <w:szCs w:val="22"/>
                </w:rPr>
                <w:t xml:space="preserve"> návrhu </w:t>
              </w:r>
            </w:ins>
            <w:r w:rsidRPr="007001F1">
              <w:rPr>
                <w:color w:val="000000"/>
                <w:sz w:val="22"/>
                <w:szCs w:val="22"/>
              </w:rPr>
              <w:t>informatívn</w:t>
            </w:r>
            <w:ins w:id="1641" w:author="Kramár Róbert" w:date="2018-04-27T17:56:00Z">
              <w:r w:rsidR="003025C1">
                <w:rPr>
                  <w:color w:val="000000"/>
                  <w:sz w:val="22"/>
                  <w:szCs w:val="22"/>
                </w:rPr>
                <w:t>eho</w:t>
              </w:r>
            </w:ins>
            <w:del w:id="1642" w:author="Kramár Róbert" w:date="2018-04-27T17:56:00Z">
              <w:r w:rsidRPr="007001F1" w:rsidDel="003025C1">
                <w:rPr>
                  <w:color w:val="000000"/>
                  <w:sz w:val="22"/>
                  <w:szCs w:val="22"/>
                </w:rPr>
                <w:delText>om</w:delText>
              </w:r>
            </w:del>
            <w:r w:rsidRPr="007001F1">
              <w:rPr>
                <w:color w:val="000000"/>
                <w:sz w:val="22"/>
                <w:szCs w:val="22"/>
              </w:rPr>
              <w:t xml:space="preserve"> dokument</w:t>
            </w:r>
            <w:ins w:id="1643" w:author="Kramár Róbert" w:date="2018-04-27T17:56:00Z">
              <w:r w:rsidR="003025C1">
                <w:rPr>
                  <w:color w:val="000000"/>
                  <w:sz w:val="22"/>
                  <w:szCs w:val="22"/>
                </w:rPr>
                <w:t>u</w:t>
              </w:r>
            </w:ins>
            <w:del w:id="1644" w:author="Kramár Róbert" w:date="2018-04-27T17:56:00Z">
              <w:r w:rsidRPr="007001F1" w:rsidDel="003025C1">
                <w:rPr>
                  <w:color w:val="000000"/>
                  <w:sz w:val="22"/>
                  <w:szCs w:val="22"/>
                </w:rPr>
                <w:delText>e</w:delText>
              </w:r>
            </w:del>
            <w:r w:rsidRPr="007001F1">
              <w:rPr>
                <w:color w:val="000000"/>
                <w:sz w:val="22"/>
                <w:szCs w:val="22"/>
              </w:rPr>
              <w:t xml:space="preserve">  kritériá na vyhodnotenie ponúk?</w:t>
            </w:r>
          </w:p>
        </w:tc>
        <w:tc>
          <w:tcPr>
            <w:tcW w:w="572" w:type="dxa"/>
            <w:shd w:val="clear" w:color="auto" w:fill="auto"/>
            <w:vAlign w:val="center"/>
          </w:tcPr>
          <w:p w14:paraId="31AC44E1" w14:textId="77777777" w:rsidR="0093317A" w:rsidRPr="007001F1" w:rsidRDefault="0093317A" w:rsidP="00F2042D">
            <w:pPr>
              <w:jc w:val="center"/>
              <w:rPr>
                <w:color w:val="000000"/>
                <w:sz w:val="22"/>
                <w:szCs w:val="22"/>
              </w:rPr>
            </w:pPr>
          </w:p>
        </w:tc>
        <w:tc>
          <w:tcPr>
            <w:tcW w:w="572" w:type="dxa"/>
            <w:shd w:val="clear" w:color="auto" w:fill="auto"/>
            <w:vAlign w:val="center"/>
          </w:tcPr>
          <w:p w14:paraId="38DB2FD9" w14:textId="77777777" w:rsidR="0093317A" w:rsidRPr="007001F1" w:rsidRDefault="0093317A" w:rsidP="00F2042D">
            <w:pPr>
              <w:jc w:val="center"/>
              <w:rPr>
                <w:color w:val="000000"/>
                <w:sz w:val="22"/>
                <w:szCs w:val="22"/>
              </w:rPr>
            </w:pPr>
          </w:p>
        </w:tc>
        <w:tc>
          <w:tcPr>
            <w:tcW w:w="782" w:type="dxa"/>
            <w:shd w:val="clear" w:color="auto" w:fill="auto"/>
            <w:vAlign w:val="center"/>
          </w:tcPr>
          <w:p w14:paraId="4BC775F1" w14:textId="77777777" w:rsidR="0093317A" w:rsidRPr="007001F1" w:rsidRDefault="0093317A" w:rsidP="00F2042D">
            <w:pPr>
              <w:jc w:val="center"/>
              <w:rPr>
                <w:color w:val="000000"/>
                <w:sz w:val="22"/>
                <w:szCs w:val="22"/>
              </w:rPr>
            </w:pPr>
          </w:p>
        </w:tc>
        <w:tc>
          <w:tcPr>
            <w:tcW w:w="1790" w:type="dxa"/>
            <w:shd w:val="clear" w:color="auto" w:fill="auto"/>
            <w:vAlign w:val="center"/>
          </w:tcPr>
          <w:p w14:paraId="3E047DC9" w14:textId="77777777" w:rsidR="0093317A" w:rsidRPr="007001F1" w:rsidRDefault="0093317A" w:rsidP="00F2042D">
            <w:pPr>
              <w:jc w:val="center"/>
              <w:rPr>
                <w:color w:val="000000"/>
                <w:sz w:val="22"/>
                <w:szCs w:val="22"/>
              </w:rPr>
            </w:pPr>
          </w:p>
        </w:tc>
      </w:tr>
      <w:tr w:rsidR="0093317A" w:rsidRPr="007001F1" w14:paraId="0F6B4A8B" w14:textId="77777777" w:rsidTr="007261E4">
        <w:trPr>
          <w:trHeight w:val="1044"/>
        </w:trPr>
        <w:tc>
          <w:tcPr>
            <w:tcW w:w="586" w:type="dxa"/>
            <w:vMerge/>
            <w:shd w:val="clear" w:color="auto" w:fill="auto"/>
            <w:noWrap/>
            <w:vAlign w:val="center"/>
          </w:tcPr>
          <w:p w14:paraId="4B9E1D61"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BD9F346" w14:textId="0DCA9D0B" w:rsidR="0093317A" w:rsidRPr="007001F1" w:rsidRDefault="0093317A" w:rsidP="00FA683A">
            <w:pPr>
              <w:jc w:val="both"/>
              <w:rPr>
                <w:color w:val="000000"/>
                <w:sz w:val="22"/>
                <w:szCs w:val="22"/>
              </w:rPr>
            </w:pPr>
            <w:r w:rsidRPr="007001F1">
              <w:rPr>
                <w:color w:val="000000"/>
                <w:sz w:val="22"/>
                <w:szCs w:val="22"/>
              </w:rPr>
              <w:t>c) Určuje verejný obstarávateľ  každému z kritérií a ich relatívnu váhu, ktorú možno vyjadriť určením intervalu s príslušným maximálnym rozpätím, alebo zostupné poradie dôležitosti kritérií?</w:t>
            </w:r>
          </w:p>
        </w:tc>
        <w:tc>
          <w:tcPr>
            <w:tcW w:w="572" w:type="dxa"/>
            <w:shd w:val="clear" w:color="auto" w:fill="auto"/>
            <w:vAlign w:val="center"/>
          </w:tcPr>
          <w:p w14:paraId="43568086" w14:textId="77777777" w:rsidR="0093317A" w:rsidRPr="007001F1" w:rsidRDefault="0093317A" w:rsidP="00F2042D">
            <w:pPr>
              <w:jc w:val="center"/>
              <w:rPr>
                <w:color w:val="000000"/>
                <w:sz w:val="22"/>
                <w:szCs w:val="22"/>
              </w:rPr>
            </w:pPr>
          </w:p>
        </w:tc>
        <w:tc>
          <w:tcPr>
            <w:tcW w:w="572" w:type="dxa"/>
            <w:shd w:val="clear" w:color="auto" w:fill="auto"/>
            <w:vAlign w:val="center"/>
          </w:tcPr>
          <w:p w14:paraId="688D6214" w14:textId="77777777" w:rsidR="0093317A" w:rsidRPr="007001F1" w:rsidRDefault="0093317A" w:rsidP="00F2042D">
            <w:pPr>
              <w:jc w:val="center"/>
              <w:rPr>
                <w:color w:val="000000"/>
                <w:sz w:val="22"/>
                <w:szCs w:val="22"/>
              </w:rPr>
            </w:pPr>
          </w:p>
        </w:tc>
        <w:tc>
          <w:tcPr>
            <w:tcW w:w="782" w:type="dxa"/>
            <w:shd w:val="clear" w:color="auto" w:fill="auto"/>
            <w:vAlign w:val="center"/>
          </w:tcPr>
          <w:p w14:paraId="12F88B76" w14:textId="77777777" w:rsidR="0093317A" w:rsidRPr="007001F1" w:rsidRDefault="0093317A" w:rsidP="00F2042D">
            <w:pPr>
              <w:jc w:val="center"/>
              <w:rPr>
                <w:color w:val="000000"/>
                <w:sz w:val="22"/>
                <w:szCs w:val="22"/>
              </w:rPr>
            </w:pPr>
          </w:p>
        </w:tc>
        <w:tc>
          <w:tcPr>
            <w:tcW w:w="1790" w:type="dxa"/>
            <w:shd w:val="clear" w:color="auto" w:fill="auto"/>
            <w:vAlign w:val="center"/>
          </w:tcPr>
          <w:p w14:paraId="640ADA73" w14:textId="77777777" w:rsidR="0093317A" w:rsidRPr="007001F1" w:rsidRDefault="0093317A" w:rsidP="00F2042D">
            <w:pPr>
              <w:jc w:val="center"/>
              <w:rPr>
                <w:color w:val="000000"/>
                <w:sz w:val="22"/>
                <w:szCs w:val="22"/>
              </w:rPr>
            </w:pPr>
          </w:p>
        </w:tc>
      </w:tr>
      <w:tr w:rsidR="0093317A" w:rsidRPr="007001F1" w14:paraId="488C3750" w14:textId="77777777" w:rsidTr="007261E4">
        <w:trPr>
          <w:trHeight w:val="1044"/>
        </w:trPr>
        <w:tc>
          <w:tcPr>
            <w:tcW w:w="586" w:type="dxa"/>
            <w:vMerge/>
            <w:shd w:val="clear" w:color="auto" w:fill="auto"/>
            <w:noWrap/>
            <w:vAlign w:val="center"/>
          </w:tcPr>
          <w:p w14:paraId="22176507"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68B8FA9" w14:textId="5979F663" w:rsidR="0093317A" w:rsidRPr="007001F1" w:rsidRDefault="0093317A" w:rsidP="00FA683A">
            <w:pPr>
              <w:jc w:val="both"/>
              <w:rPr>
                <w:color w:val="000000"/>
                <w:sz w:val="22"/>
                <w:szCs w:val="22"/>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14:paraId="63134998" w14:textId="77777777" w:rsidR="0093317A" w:rsidRPr="007001F1" w:rsidRDefault="0093317A" w:rsidP="00F2042D">
            <w:pPr>
              <w:jc w:val="center"/>
              <w:rPr>
                <w:color w:val="000000"/>
                <w:sz w:val="22"/>
                <w:szCs w:val="22"/>
              </w:rPr>
            </w:pPr>
          </w:p>
        </w:tc>
        <w:tc>
          <w:tcPr>
            <w:tcW w:w="572" w:type="dxa"/>
            <w:shd w:val="clear" w:color="auto" w:fill="auto"/>
            <w:vAlign w:val="center"/>
          </w:tcPr>
          <w:p w14:paraId="75FB2827" w14:textId="77777777" w:rsidR="0093317A" w:rsidRPr="007001F1" w:rsidRDefault="0093317A" w:rsidP="00F2042D">
            <w:pPr>
              <w:jc w:val="center"/>
              <w:rPr>
                <w:color w:val="000000"/>
                <w:sz w:val="22"/>
                <w:szCs w:val="22"/>
              </w:rPr>
            </w:pPr>
          </w:p>
        </w:tc>
        <w:tc>
          <w:tcPr>
            <w:tcW w:w="782" w:type="dxa"/>
            <w:shd w:val="clear" w:color="auto" w:fill="auto"/>
            <w:vAlign w:val="center"/>
          </w:tcPr>
          <w:p w14:paraId="3F405B80" w14:textId="77777777" w:rsidR="0093317A" w:rsidRPr="007001F1" w:rsidRDefault="0093317A" w:rsidP="00F2042D">
            <w:pPr>
              <w:jc w:val="center"/>
              <w:rPr>
                <w:color w:val="000000"/>
                <w:sz w:val="22"/>
                <w:szCs w:val="22"/>
              </w:rPr>
            </w:pPr>
          </w:p>
        </w:tc>
        <w:tc>
          <w:tcPr>
            <w:tcW w:w="1790" w:type="dxa"/>
            <w:shd w:val="clear" w:color="auto" w:fill="auto"/>
            <w:vAlign w:val="center"/>
          </w:tcPr>
          <w:p w14:paraId="230316BE" w14:textId="77777777" w:rsidR="0093317A" w:rsidRPr="007001F1" w:rsidRDefault="0093317A" w:rsidP="00F2042D">
            <w:pPr>
              <w:jc w:val="center"/>
              <w:rPr>
                <w:color w:val="000000"/>
                <w:sz w:val="22"/>
                <w:szCs w:val="22"/>
              </w:rPr>
            </w:pPr>
          </w:p>
        </w:tc>
      </w:tr>
      <w:tr w:rsidR="0093317A" w:rsidRPr="007001F1" w14:paraId="4E927F8A" w14:textId="77777777" w:rsidTr="00AD59A4">
        <w:trPr>
          <w:trHeight w:val="655"/>
        </w:trPr>
        <w:tc>
          <w:tcPr>
            <w:tcW w:w="586" w:type="dxa"/>
            <w:vMerge/>
            <w:shd w:val="clear" w:color="auto" w:fill="auto"/>
            <w:noWrap/>
            <w:vAlign w:val="center"/>
          </w:tcPr>
          <w:p w14:paraId="4632CC0F"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25CB26AE" w14:textId="6A4253D1" w:rsidR="0093317A" w:rsidRPr="007001F1" w:rsidRDefault="0093317A" w:rsidP="00FA683A">
            <w:pPr>
              <w:jc w:val="both"/>
              <w:rPr>
                <w:color w:val="000000"/>
                <w:sz w:val="22"/>
                <w:szCs w:val="22"/>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14:paraId="7D97A2C5" w14:textId="77777777" w:rsidR="0093317A" w:rsidRPr="007001F1" w:rsidRDefault="0093317A" w:rsidP="00F2042D">
            <w:pPr>
              <w:jc w:val="center"/>
              <w:rPr>
                <w:color w:val="000000"/>
                <w:sz w:val="22"/>
                <w:szCs w:val="22"/>
              </w:rPr>
            </w:pPr>
          </w:p>
        </w:tc>
        <w:tc>
          <w:tcPr>
            <w:tcW w:w="572" w:type="dxa"/>
            <w:shd w:val="clear" w:color="auto" w:fill="auto"/>
            <w:vAlign w:val="center"/>
          </w:tcPr>
          <w:p w14:paraId="3D4C5D4C" w14:textId="77777777" w:rsidR="0093317A" w:rsidRPr="007001F1" w:rsidRDefault="0093317A" w:rsidP="00F2042D">
            <w:pPr>
              <w:jc w:val="center"/>
              <w:rPr>
                <w:color w:val="000000"/>
                <w:sz w:val="22"/>
                <w:szCs w:val="22"/>
              </w:rPr>
            </w:pPr>
          </w:p>
        </w:tc>
        <w:tc>
          <w:tcPr>
            <w:tcW w:w="782" w:type="dxa"/>
            <w:shd w:val="clear" w:color="auto" w:fill="auto"/>
            <w:vAlign w:val="center"/>
          </w:tcPr>
          <w:p w14:paraId="35A3FEA8" w14:textId="77777777" w:rsidR="0093317A" w:rsidRPr="007001F1" w:rsidRDefault="0093317A" w:rsidP="00F2042D">
            <w:pPr>
              <w:jc w:val="center"/>
              <w:rPr>
                <w:color w:val="000000"/>
                <w:sz w:val="22"/>
                <w:szCs w:val="22"/>
              </w:rPr>
            </w:pPr>
          </w:p>
        </w:tc>
        <w:tc>
          <w:tcPr>
            <w:tcW w:w="1790" w:type="dxa"/>
            <w:shd w:val="clear" w:color="auto" w:fill="auto"/>
            <w:vAlign w:val="center"/>
          </w:tcPr>
          <w:p w14:paraId="6F6D48E6" w14:textId="77777777" w:rsidR="0093317A" w:rsidRPr="007001F1" w:rsidRDefault="0093317A" w:rsidP="00F2042D">
            <w:pPr>
              <w:jc w:val="center"/>
              <w:rPr>
                <w:color w:val="000000"/>
                <w:sz w:val="22"/>
                <w:szCs w:val="22"/>
              </w:rPr>
            </w:pPr>
          </w:p>
        </w:tc>
      </w:tr>
      <w:tr w:rsidR="0093317A" w:rsidRPr="007001F1" w14:paraId="6504718A" w14:textId="77777777" w:rsidTr="007261E4">
        <w:trPr>
          <w:trHeight w:val="1044"/>
        </w:trPr>
        <w:tc>
          <w:tcPr>
            <w:tcW w:w="586" w:type="dxa"/>
            <w:vMerge/>
            <w:shd w:val="clear" w:color="auto" w:fill="auto"/>
            <w:noWrap/>
            <w:vAlign w:val="center"/>
          </w:tcPr>
          <w:p w14:paraId="65339ED5"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8613915" w14:textId="62B26114" w:rsidR="0093317A" w:rsidRPr="007001F1" w:rsidRDefault="0093317A" w:rsidP="00FA683A">
            <w:pPr>
              <w:jc w:val="both"/>
              <w:rPr>
                <w:color w:val="000000"/>
                <w:sz w:val="22"/>
                <w:szCs w:val="22"/>
              </w:rPr>
            </w:pPr>
            <w:r w:rsidRPr="007001F1">
              <w:rPr>
                <w:color w:val="000000"/>
                <w:sz w:val="22"/>
                <w:szCs w:val="22"/>
              </w:rPr>
              <w:t xml:space="preserve">f) Ak verejný obstarávateľ </w:t>
            </w:r>
            <w:ins w:id="1645" w:author="Kramár Róbert" w:date="2018-04-27T17:56:00Z">
              <w:r w:rsidR="003025C1">
                <w:rPr>
                  <w:color w:val="000000"/>
                  <w:sz w:val="22"/>
                  <w:szCs w:val="22"/>
                </w:rPr>
                <w:t xml:space="preserve">bude </w:t>
              </w:r>
            </w:ins>
            <w:r w:rsidRPr="007001F1">
              <w:rPr>
                <w:color w:val="000000"/>
                <w:sz w:val="22"/>
                <w:szCs w:val="22"/>
              </w:rPr>
              <w:t>hodnoti</w:t>
            </w:r>
            <w:ins w:id="1646" w:author="Kramár Róbert" w:date="2018-04-27T17:56:00Z">
              <w:r w:rsidR="003025C1">
                <w:rPr>
                  <w:color w:val="000000"/>
                  <w:sz w:val="22"/>
                  <w:szCs w:val="22"/>
                </w:rPr>
                <w:t>ť</w:t>
              </w:r>
            </w:ins>
            <w:del w:id="1647" w:author="Kramár Róbert" w:date="2018-04-27T17:56:00Z">
              <w:r w:rsidRPr="007001F1" w:rsidDel="003025C1">
                <w:rPr>
                  <w:color w:val="000000"/>
                  <w:sz w:val="22"/>
                  <w:szCs w:val="22"/>
                </w:rPr>
                <w:delText>l</w:delText>
              </w:r>
            </w:del>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14:paraId="14D79D18" w14:textId="77777777" w:rsidR="0093317A" w:rsidRPr="007001F1" w:rsidRDefault="0093317A" w:rsidP="00F2042D">
            <w:pPr>
              <w:jc w:val="center"/>
              <w:rPr>
                <w:color w:val="000000"/>
                <w:sz w:val="22"/>
                <w:szCs w:val="22"/>
              </w:rPr>
            </w:pPr>
          </w:p>
        </w:tc>
        <w:tc>
          <w:tcPr>
            <w:tcW w:w="572" w:type="dxa"/>
            <w:shd w:val="clear" w:color="auto" w:fill="auto"/>
            <w:vAlign w:val="center"/>
          </w:tcPr>
          <w:p w14:paraId="2EB2599E" w14:textId="77777777" w:rsidR="0093317A" w:rsidRPr="007001F1" w:rsidRDefault="0093317A" w:rsidP="00F2042D">
            <w:pPr>
              <w:jc w:val="center"/>
              <w:rPr>
                <w:color w:val="000000"/>
                <w:sz w:val="22"/>
                <w:szCs w:val="22"/>
              </w:rPr>
            </w:pPr>
          </w:p>
        </w:tc>
        <w:tc>
          <w:tcPr>
            <w:tcW w:w="782" w:type="dxa"/>
            <w:shd w:val="clear" w:color="auto" w:fill="auto"/>
            <w:vAlign w:val="center"/>
          </w:tcPr>
          <w:p w14:paraId="0B24C936" w14:textId="77777777" w:rsidR="0093317A" w:rsidRPr="007001F1" w:rsidRDefault="0093317A" w:rsidP="00F2042D">
            <w:pPr>
              <w:jc w:val="center"/>
              <w:rPr>
                <w:color w:val="000000"/>
                <w:sz w:val="22"/>
                <w:szCs w:val="22"/>
              </w:rPr>
            </w:pPr>
          </w:p>
        </w:tc>
        <w:tc>
          <w:tcPr>
            <w:tcW w:w="1790" w:type="dxa"/>
            <w:shd w:val="clear" w:color="auto" w:fill="auto"/>
            <w:vAlign w:val="center"/>
          </w:tcPr>
          <w:p w14:paraId="1D47C2AF" w14:textId="77777777" w:rsidR="0093317A" w:rsidRPr="007001F1" w:rsidRDefault="0093317A" w:rsidP="00F2042D">
            <w:pPr>
              <w:jc w:val="center"/>
              <w:rPr>
                <w:color w:val="000000"/>
                <w:sz w:val="22"/>
                <w:szCs w:val="22"/>
              </w:rPr>
            </w:pPr>
          </w:p>
        </w:tc>
      </w:tr>
      <w:tr w:rsidR="0093317A" w:rsidRPr="007001F1" w14:paraId="2DCD0D3A" w14:textId="77777777" w:rsidTr="007261E4">
        <w:trPr>
          <w:trHeight w:val="1044"/>
        </w:trPr>
        <w:tc>
          <w:tcPr>
            <w:tcW w:w="586" w:type="dxa"/>
            <w:vMerge/>
            <w:shd w:val="clear" w:color="auto" w:fill="auto"/>
            <w:noWrap/>
            <w:vAlign w:val="center"/>
          </w:tcPr>
          <w:p w14:paraId="76849D49"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892F7C6" w14:textId="5950A19D" w:rsidR="0093317A" w:rsidRPr="007001F1" w:rsidRDefault="0093317A" w:rsidP="00FA683A">
            <w:pPr>
              <w:jc w:val="both"/>
              <w:rPr>
                <w:color w:val="000000"/>
                <w:sz w:val="22"/>
                <w:szCs w:val="22"/>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14:paraId="19384352" w14:textId="77777777" w:rsidR="0093317A" w:rsidRPr="007001F1" w:rsidRDefault="0093317A" w:rsidP="00F2042D">
            <w:pPr>
              <w:jc w:val="center"/>
              <w:rPr>
                <w:color w:val="000000"/>
                <w:sz w:val="22"/>
                <w:szCs w:val="22"/>
              </w:rPr>
            </w:pPr>
          </w:p>
        </w:tc>
        <w:tc>
          <w:tcPr>
            <w:tcW w:w="572" w:type="dxa"/>
            <w:shd w:val="clear" w:color="auto" w:fill="auto"/>
            <w:vAlign w:val="center"/>
          </w:tcPr>
          <w:p w14:paraId="1E7B52D8" w14:textId="77777777" w:rsidR="0093317A" w:rsidRPr="007001F1" w:rsidRDefault="0093317A" w:rsidP="00F2042D">
            <w:pPr>
              <w:jc w:val="center"/>
              <w:rPr>
                <w:color w:val="000000"/>
                <w:sz w:val="22"/>
                <w:szCs w:val="22"/>
              </w:rPr>
            </w:pPr>
          </w:p>
        </w:tc>
        <w:tc>
          <w:tcPr>
            <w:tcW w:w="782" w:type="dxa"/>
            <w:shd w:val="clear" w:color="auto" w:fill="auto"/>
            <w:vAlign w:val="center"/>
          </w:tcPr>
          <w:p w14:paraId="7C25E8D4" w14:textId="77777777" w:rsidR="0093317A" w:rsidRPr="007001F1" w:rsidRDefault="0093317A" w:rsidP="00F2042D">
            <w:pPr>
              <w:jc w:val="center"/>
              <w:rPr>
                <w:color w:val="000000"/>
                <w:sz w:val="22"/>
                <w:szCs w:val="22"/>
              </w:rPr>
            </w:pPr>
          </w:p>
        </w:tc>
        <w:tc>
          <w:tcPr>
            <w:tcW w:w="1790" w:type="dxa"/>
            <w:shd w:val="clear" w:color="auto" w:fill="auto"/>
            <w:vAlign w:val="center"/>
          </w:tcPr>
          <w:p w14:paraId="55620E57" w14:textId="77777777" w:rsidR="0093317A" w:rsidRPr="007001F1" w:rsidRDefault="0093317A" w:rsidP="00F2042D">
            <w:pPr>
              <w:jc w:val="center"/>
              <w:rPr>
                <w:color w:val="000000"/>
                <w:sz w:val="22"/>
                <w:szCs w:val="22"/>
              </w:rPr>
            </w:pPr>
          </w:p>
        </w:tc>
      </w:tr>
      <w:tr w:rsidR="0093317A" w:rsidRPr="007001F1" w14:paraId="3FE52588" w14:textId="77777777" w:rsidTr="00AD59A4">
        <w:trPr>
          <w:trHeight w:val="611"/>
        </w:trPr>
        <w:tc>
          <w:tcPr>
            <w:tcW w:w="586" w:type="dxa"/>
            <w:vMerge/>
            <w:shd w:val="clear" w:color="auto" w:fill="auto"/>
            <w:noWrap/>
            <w:vAlign w:val="center"/>
          </w:tcPr>
          <w:p w14:paraId="2E8139F2"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2E98C485" w14:textId="1E50709B" w:rsidR="0093317A" w:rsidRPr="007001F1" w:rsidRDefault="0093317A" w:rsidP="00FA683A">
            <w:pPr>
              <w:jc w:val="both"/>
              <w:rPr>
                <w:color w:val="000000"/>
                <w:sz w:val="22"/>
                <w:szCs w:val="22"/>
              </w:rPr>
            </w:pPr>
            <w:r w:rsidRPr="007001F1">
              <w:rPr>
                <w:color w:val="000000"/>
                <w:sz w:val="22"/>
                <w:szCs w:val="22"/>
              </w:rPr>
              <w:t>h)Uviedol verejný obstarávateľ v</w:t>
            </w:r>
            <w:del w:id="1648" w:author="Kramár Róbert" w:date="2018-04-27T17:57:00Z">
              <w:r w:rsidRPr="007001F1" w:rsidDel="003025C1">
                <w:rPr>
                  <w:color w:val="000000"/>
                  <w:sz w:val="22"/>
                  <w:szCs w:val="22"/>
                </w:rPr>
                <w:delText xml:space="preserve"> </w:delText>
              </w:r>
            </w:del>
            <w:ins w:id="1649" w:author="Kramár Róbert" w:date="2018-04-27T17:57:00Z">
              <w:r w:rsidR="003025C1">
                <w:rPr>
                  <w:color w:val="000000"/>
                  <w:sz w:val="22"/>
                  <w:szCs w:val="22"/>
                </w:rPr>
                <w:t xml:space="preserve"> návrhu </w:t>
              </w:r>
            </w:ins>
            <w:r w:rsidRPr="007001F1">
              <w:rPr>
                <w:color w:val="000000"/>
                <w:sz w:val="22"/>
                <w:szCs w:val="22"/>
              </w:rPr>
              <w:t>oznámen</w:t>
            </w:r>
            <w:ins w:id="1650" w:author="Kramár Róbert" w:date="2018-04-27T17:57:00Z">
              <w:r w:rsidR="003025C1">
                <w:rPr>
                  <w:color w:val="000000"/>
                  <w:sz w:val="22"/>
                  <w:szCs w:val="22"/>
                </w:rPr>
                <w:t>ia</w:t>
              </w:r>
            </w:ins>
            <w:del w:id="1651" w:author="Kramár Róbert" w:date="2018-04-27T17:57:00Z">
              <w:r w:rsidRPr="007001F1" w:rsidDel="003025C1">
                <w:rPr>
                  <w:color w:val="000000"/>
                  <w:sz w:val="22"/>
                  <w:szCs w:val="22"/>
                </w:rPr>
                <w:delText>í</w:delText>
              </w:r>
            </w:del>
            <w:r w:rsidRPr="007001F1">
              <w:rPr>
                <w:color w:val="000000"/>
                <w:sz w:val="22"/>
                <w:szCs w:val="22"/>
              </w:rPr>
              <w:t xml:space="preserve"> relatívnu váhu jednotlivých kritérií ?</w:t>
            </w:r>
          </w:p>
        </w:tc>
        <w:tc>
          <w:tcPr>
            <w:tcW w:w="572" w:type="dxa"/>
            <w:shd w:val="clear" w:color="auto" w:fill="auto"/>
            <w:vAlign w:val="center"/>
          </w:tcPr>
          <w:p w14:paraId="35B7E05C" w14:textId="77777777" w:rsidR="0093317A" w:rsidRPr="007001F1" w:rsidRDefault="0093317A" w:rsidP="00F2042D">
            <w:pPr>
              <w:jc w:val="center"/>
              <w:rPr>
                <w:color w:val="000000"/>
                <w:sz w:val="22"/>
                <w:szCs w:val="22"/>
              </w:rPr>
            </w:pPr>
          </w:p>
        </w:tc>
        <w:tc>
          <w:tcPr>
            <w:tcW w:w="572" w:type="dxa"/>
            <w:shd w:val="clear" w:color="auto" w:fill="auto"/>
            <w:vAlign w:val="center"/>
          </w:tcPr>
          <w:p w14:paraId="6A26EC2E" w14:textId="77777777" w:rsidR="0093317A" w:rsidRPr="007001F1" w:rsidRDefault="0093317A" w:rsidP="00F2042D">
            <w:pPr>
              <w:jc w:val="center"/>
              <w:rPr>
                <w:color w:val="000000"/>
                <w:sz w:val="22"/>
                <w:szCs w:val="22"/>
              </w:rPr>
            </w:pPr>
          </w:p>
        </w:tc>
        <w:tc>
          <w:tcPr>
            <w:tcW w:w="782" w:type="dxa"/>
            <w:shd w:val="clear" w:color="auto" w:fill="auto"/>
            <w:vAlign w:val="center"/>
          </w:tcPr>
          <w:p w14:paraId="723F9AD7" w14:textId="77777777" w:rsidR="0093317A" w:rsidRPr="007001F1" w:rsidRDefault="0093317A" w:rsidP="00F2042D">
            <w:pPr>
              <w:jc w:val="center"/>
              <w:rPr>
                <w:color w:val="000000"/>
                <w:sz w:val="22"/>
                <w:szCs w:val="22"/>
              </w:rPr>
            </w:pPr>
          </w:p>
        </w:tc>
        <w:tc>
          <w:tcPr>
            <w:tcW w:w="1790" w:type="dxa"/>
            <w:shd w:val="clear" w:color="auto" w:fill="auto"/>
            <w:vAlign w:val="center"/>
          </w:tcPr>
          <w:p w14:paraId="0D242D29" w14:textId="77777777" w:rsidR="0093317A" w:rsidRPr="007001F1" w:rsidRDefault="0093317A" w:rsidP="00F2042D">
            <w:pPr>
              <w:jc w:val="center"/>
              <w:rPr>
                <w:color w:val="000000"/>
                <w:sz w:val="22"/>
                <w:szCs w:val="22"/>
              </w:rPr>
            </w:pPr>
          </w:p>
        </w:tc>
      </w:tr>
      <w:tr w:rsidR="0093317A" w:rsidRPr="007001F1" w14:paraId="64CCD159" w14:textId="77777777" w:rsidTr="00AD59A4">
        <w:trPr>
          <w:trHeight w:val="691"/>
        </w:trPr>
        <w:tc>
          <w:tcPr>
            <w:tcW w:w="586" w:type="dxa"/>
            <w:vMerge/>
            <w:shd w:val="clear" w:color="auto" w:fill="auto"/>
            <w:noWrap/>
            <w:vAlign w:val="center"/>
          </w:tcPr>
          <w:p w14:paraId="54DDAF9E"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7A718BD" w14:textId="5469FE35" w:rsidR="0093317A" w:rsidRPr="007001F1" w:rsidRDefault="0093317A" w:rsidP="00FA683A">
            <w:pPr>
              <w:jc w:val="both"/>
              <w:rPr>
                <w:color w:val="000000"/>
                <w:sz w:val="22"/>
                <w:szCs w:val="22"/>
              </w:rPr>
            </w:pPr>
            <w:del w:id="1652" w:author="Kramár Róbert" w:date="2018-04-27T18:03:00Z">
              <w:r w:rsidRPr="007001F1" w:rsidDel="00472BEB">
                <w:rPr>
                  <w:color w:val="000000"/>
                  <w:sz w:val="22"/>
                  <w:szCs w:val="22"/>
                </w:rPr>
                <w:delText xml:space="preserve">i)Uviedol verejný obstarávateľ v súťažných podkladoch pravidlá uplatnenia kritérií na vyhodnotenie </w:delText>
              </w:r>
              <w:commentRangeStart w:id="1653"/>
              <w:r w:rsidRPr="007001F1" w:rsidDel="00472BEB">
                <w:rPr>
                  <w:color w:val="000000"/>
                  <w:sz w:val="22"/>
                  <w:szCs w:val="22"/>
                </w:rPr>
                <w:delText>ponúk</w:delText>
              </w:r>
            </w:del>
            <w:commentRangeEnd w:id="1653"/>
            <w:r w:rsidR="00472BEB">
              <w:rPr>
                <w:rStyle w:val="Odkaznakomentr"/>
              </w:rPr>
              <w:commentReference w:id="1653"/>
            </w:r>
            <w:del w:id="1654" w:author="Kramár Róbert" w:date="2018-04-27T18:03:00Z">
              <w:r w:rsidRPr="007001F1" w:rsidDel="00472BEB">
                <w:rPr>
                  <w:color w:val="000000"/>
                  <w:sz w:val="22"/>
                  <w:szCs w:val="22"/>
                </w:rPr>
                <w:delText xml:space="preserve"> ?</w:delText>
              </w:r>
            </w:del>
          </w:p>
        </w:tc>
        <w:tc>
          <w:tcPr>
            <w:tcW w:w="572" w:type="dxa"/>
            <w:shd w:val="clear" w:color="auto" w:fill="auto"/>
            <w:vAlign w:val="center"/>
          </w:tcPr>
          <w:p w14:paraId="406CEA6B" w14:textId="77777777" w:rsidR="0093317A" w:rsidRPr="007001F1" w:rsidRDefault="0093317A" w:rsidP="00F2042D">
            <w:pPr>
              <w:jc w:val="center"/>
              <w:rPr>
                <w:color w:val="000000"/>
                <w:sz w:val="22"/>
                <w:szCs w:val="22"/>
              </w:rPr>
            </w:pPr>
          </w:p>
        </w:tc>
        <w:tc>
          <w:tcPr>
            <w:tcW w:w="572" w:type="dxa"/>
            <w:shd w:val="clear" w:color="auto" w:fill="auto"/>
            <w:vAlign w:val="center"/>
          </w:tcPr>
          <w:p w14:paraId="2D69E9F5" w14:textId="77777777" w:rsidR="0093317A" w:rsidRPr="007001F1" w:rsidRDefault="0093317A" w:rsidP="00F2042D">
            <w:pPr>
              <w:jc w:val="center"/>
              <w:rPr>
                <w:color w:val="000000"/>
                <w:sz w:val="22"/>
                <w:szCs w:val="22"/>
              </w:rPr>
            </w:pPr>
          </w:p>
        </w:tc>
        <w:tc>
          <w:tcPr>
            <w:tcW w:w="782" w:type="dxa"/>
            <w:shd w:val="clear" w:color="auto" w:fill="auto"/>
            <w:vAlign w:val="center"/>
          </w:tcPr>
          <w:p w14:paraId="534122BC" w14:textId="77777777" w:rsidR="0093317A" w:rsidRPr="007001F1" w:rsidRDefault="0093317A" w:rsidP="00F2042D">
            <w:pPr>
              <w:jc w:val="center"/>
              <w:rPr>
                <w:color w:val="000000"/>
                <w:sz w:val="22"/>
                <w:szCs w:val="22"/>
              </w:rPr>
            </w:pPr>
          </w:p>
        </w:tc>
        <w:tc>
          <w:tcPr>
            <w:tcW w:w="1790" w:type="dxa"/>
            <w:shd w:val="clear" w:color="auto" w:fill="auto"/>
            <w:vAlign w:val="center"/>
          </w:tcPr>
          <w:p w14:paraId="04DE721F" w14:textId="77777777" w:rsidR="0093317A" w:rsidRPr="007001F1" w:rsidRDefault="0093317A" w:rsidP="00F2042D">
            <w:pPr>
              <w:jc w:val="center"/>
              <w:rPr>
                <w:color w:val="000000"/>
                <w:sz w:val="22"/>
                <w:szCs w:val="22"/>
              </w:rPr>
            </w:pPr>
          </w:p>
        </w:tc>
      </w:tr>
      <w:tr w:rsidR="00F2042D" w:rsidRPr="007001F1" w14:paraId="7F1E53A2" w14:textId="77777777" w:rsidTr="007261E4">
        <w:trPr>
          <w:trHeight w:val="20"/>
        </w:trPr>
        <w:tc>
          <w:tcPr>
            <w:tcW w:w="586" w:type="dxa"/>
            <w:shd w:val="clear" w:color="auto" w:fill="auto"/>
            <w:noWrap/>
            <w:vAlign w:val="center"/>
            <w:hideMark/>
          </w:tcPr>
          <w:p w14:paraId="724CBA68" w14:textId="477A1E8F" w:rsidR="00F2042D" w:rsidRPr="007001F1" w:rsidRDefault="00FD499A" w:rsidP="00F2042D">
            <w:pPr>
              <w:jc w:val="center"/>
              <w:rPr>
                <w:color w:val="000000"/>
                <w:sz w:val="22"/>
                <w:szCs w:val="22"/>
              </w:rPr>
            </w:pPr>
            <w:r w:rsidRPr="007001F1">
              <w:rPr>
                <w:color w:val="000000"/>
                <w:sz w:val="22"/>
                <w:szCs w:val="22"/>
              </w:rPr>
              <w:t>8</w:t>
            </w:r>
          </w:p>
        </w:tc>
        <w:tc>
          <w:tcPr>
            <w:tcW w:w="4860" w:type="dxa"/>
            <w:gridSpan w:val="2"/>
            <w:shd w:val="clear" w:color="auto" w:fill="auto"/>
            <w:vAlign w:val="center"/>
            <w:hideMark/>
          </w:tcPr>
          <w:p w14:paraId="59FE1A6B" w14:textId="5E5051B9" w:rsidR="00D56C1F" w:rsidRPr="007001F1" w:rsidRDefault="00F2042D" w:rsidP="00FA683A">
            <w:pPr>
              <w:jc w:val="both"/>
              <w:rPr>
                <w:color w:val="000000"/>
                <w:sz w:val="22"/>
                <w:szCs w:val="22"/>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14:paraId="04484FB2"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65260474"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7E85B71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6ACE1591"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35E47FF7" w14:textId="77777777" w:rsidTr="007261E4">
        <w:trPr>
          <w:trHeight w:val="1770"/>
        </w:trPr>
        <w:tc>
          <w:tcPr>
            <w:tcW w:w="586" w:type="dxa"/>
            <w:vMerge w:val="restart"/>
            <w:shd w:val="clear" w:color="auto" w:fill="auto"/>
            <w:noWrap/>
            <w:vAlign w:val="center"/>
            <w:hideMark/>
          </w:tcPr>
          <w:p w14:paraId="497B66B6" w14:textId="32F325C6" w:rsidR="0093317A" w:rsidRPr="007001F1" w:rsidRDefault="0093317A" w:rsidP="00F2042D">
            <w:pPr>
              <w:jc w:val="center"/>
              <w:rPr>
                <w:color w:val="000000"/>
                <w:sz w:val="22"/>
                <w:szCs w:val="22"/>
              </w:rPr>
            </w:pPr>
            <w:r w:rsidRPr="007001F1">
              <w:rPr>
                <w:color w:val="000000"/>
                <w:sz w:val="22"/>
                <w:szCs w:val="22"/>
              </w:rPr>
              <w:t>9</w:t>
            </w:r>
          </w:p>
        </w:tc>
        <w:tc>
          <w:tcPr>
            <w:tcW w:w="4860" w:type="dxa"/>
            <w:gridSpan w:val="2"/>
            <w:shd w:val="clear" w:color="auto" w:fill="auto"/>
            <w:vAlign w:val="center"/>
            <w:hideMark/>
          </w:tcPr>
          <w:p w14:paraId="3C2B07E5" w14:textId="73AC1165" w:rsidR="0093317A" w:rsidRPr="007001F1" w:rsidRDefault="0093317A" w:rsidP="00FA683A">
            <w:pPr>
              <w:jc w:val="both"/>
              <w:rPr>
                <w:color w:val="000000"/>
                <w:sz w:val="22"/>
                <w:szCs w:val="22"/>
              </w:rPr>
            </w:pPr>
            <w:r w:rsidRPr="007001F1">
              <w:rPr>
                <w:color w:val="000000"/>
                <w:sz w:val="22"/>
                <w:szCs w:val="22"/>
              </w:rPr>
              <w:t>a) Uviedol verejný obstarávateľ v</w:t>
            </w:r>
            <w:del w:id="1655" w:author="Kramár Róbert" w:date="2018-04-27T17:56:00Z">
              <w:r w:rsidRPr="007001F1" w:rsidDel="003025C1">
                <w:rPr>
                  <w:color w:val="000000"/>
                  <w:sz w:val="22"/>
                  <w:szCs w:val="22"/>
                </w:rPr>
                <w:delText xml:space="preserve"> </w:delText>
              </w:r>
            </w:del>
            <w:ins w:id="1656" w:author="Kramár Róbert" w:date="2018-04-27T17:56:00Z">
              <w:r w:rsidR="003025C1">
                <w:rPr>
                  <w:color w:val="000000"/>
                  <w:sz w:val="22"/>
                  <w:szCs w:val="22"/>
                </w:rPr>
                <w:t xml:space="preserve"> návrhu </w:t>
              </w:r>
            </w:ins>
            <w:r w:rsidRPr="007001F1">
              <w:rPr>
                <w:color w:val="000000"/>
                <w:sz w:val="22"/>
                <w:szCs w:val="22"/>
              </w:rPr>
              <w:t>oznámen</w:t>
            </w:r>
            <w:ins w:id="1657" w:author="Kramár Róbert" w:date="2018-04-27T17:56:00Z">
              <w:r w:rsidR="003025C1">
                <w:rPr>
                  <w:color w:val="000000"/>
                  <w:sz w:val="22"/>
                  <w:szCs w:val="22"/>
                </w:rPr>
                <w:t>ia</w:t>
              </w:r>
            </w:ins>
            <w:del w:id="1658" w:author="Kramár Róbert" w:date="2018-04-27T17:56:00Z">
              <w:r w:rsidRPr="007001F1" w:rsidDel="003025C1">
                <w:rPr>
                  <w:color w:val="000000"/>
                  <w:sz w:val="22"/>
                  <w:szCs w:val="22"/>
                </w:rPr>
                <w:delText>í</w:delText>
              </w:r>
            </w:del>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del w:id="1659" w:author="Kramár Róbert" w:date="2018-04-27T17:57:00Z">
              <w:r w:rsidRPr="007001F1" w:rsidDel="003025C1">
                <w:rPr>
                  <w:color w:val="000000"/>
                  <w:sz w:val="22"/>
                  <w:szCs w:val="22"/>
                </w:rPr>
                <w:delText xml:space="preserve"> </w:delText>
              </w:r>
            </w:del>
            <w:ins w:id="1660" w:author="Kramár Róbert" w:date="2018-04-27T17:57:00Z">
              <w:r w:rsidR="003025C1">
                <w:rPr>
                  <w:color w:val="000000"/>
                  <w:sz w:val="22"/>
                  <w:szCs w:val="22"/>
                </w:rPr>
                <w:t xml:space="preserve"> návrhu </w:t>
              </w:r>
            </w:ins>
            <w:r w:rsidRPr="007001F1">
              <w:rPr>
                <w:color w:val="000000"/>
                <w:sz w:val="22"/>
                <w:szCs w:val="22"/>
              </w:rPr>
              <w:t>informatívn</w:t>
            </w:r>
            <w:ins w:id="1661" w:author="Kramár Róbert" w:date="2018-04-27T17:57:00Z">
              <w:r w:rsidR="003025C1">
                <w:rPr>
                  <w:color w:val="000000"/>
                  <w:sz w:val="22"/>
                  <w:szCs w:val="22"/>
                </w:rPr>
                <w:t>eho</w:t>
              </w:r>
            </w:ins>
            <w:del w:id="1662" w:author="Kramár Róbert" w:date="2018-04-27T17:57:00Z">
              <w:r w:rsidRPr="007001F1" w:rsidDel="003025C1">
                <w:rPr>
                  <w:color w:val="000000"/>
                  <w:sz w:val="22"/>
                  <w:szCs w:val="22"/>
                </w:rPr>
                <w:delText>om</w:delText>
              </w:r>
            </w:del>
            <w:r w:rsidRPr="007001F1">
              <w:rPr>
                <w:color w:val="000000"/>
                <w:sz w:val="22"/>
                <w:szCs w:val="22"/>
              </w:rPr>
              <w:t xml:space="preserve"> dokument</w:t>
            </w:r>
            <w:ins w:id="1663" w:author="Kramár Róbert" w:date="2018-04-27T17:57:00Z">
              <w:r w:rsidR="003025C1">
                <w:rPr>
                  <w:color w:val="000000"/>
                  <w:sz w:val="22"/>
                  <w:szCs w:val="22"/>
                </w:rPr>
                <w:t>u</w:t>
              </w:r>
            </w:ins>
            <w:del w:id="1664" w:author="Kramár Róbert" w:date="2018-04-27T17:57:00Z">
              <w:r w:rsidRPr="007001F1" w:rsidDel="003025C1">
                <w:rPr>
                  <w:color w:val="000000"/>
                  <w:sz w:val="22"/>
                  <w:szCs w:val="22"/>
                </w:rPr>
                <w:delText>e</w:delText>
              </w:r>
            </w:del>
            <w:r w:rsidRPr="007001F1">
              <w:rPr>
                <w:color w:val="000000"/>
                <w:sz w:val="22"/>
                <w:szCs w:val="22"/>
              </w:rPr>
              <w:t>, príp. ďalšie potrebné informácie?</w:t>
            </w:r>
          </w:p>
        </w:tc>
        <w:tc>
          <w:tcPr>
            <w:tcW w:w="572" w:type="dxa"/>
            <w:shd w:val="clear" w:color="auto" w:fill="auto"/>
            <w:vAlign w:val="center"/>
            <w:hideMark/>
          </w:tcPr>
          <w:p w14:paraId="59DAA82B"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34725A81"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206DB62"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7C1B143E"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5FC3968B" w14:textId="77777777" w:rsidTr="00AD59A4">
        <w:trPr>
          <w:trHeight w:val="1007"/>
        </w:trPr>
        <w:tc>
          <w:tcPr>
            <w:tcW w:w="586" w:type="dxa"/>
            <w:vMerge/>
            <w:shd w:val="clear" w:color="auto" w:fill="auto"/>
            <w:noWrap/>
            <w:vAlign w:val="center"/>
          </w:tcPr>
          <w:p w14:paraId="3E5F63E7"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6C887BF1" w14:textId="65761188" w:rsidR="0093317A" w:rsidRPr="007001F1" w:rsidRDefault="0093317A" w:rsidP="00FA683A">
            <w:pPr>
              <w:jc w:val="both"/>
              <w:rPr>
                <w:color w:val="000000"/>
                <w:sz w:val="22"/>
                <w:szCs w:val="22"/>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14:paraId="4B07C363" w14:textId="77777777" w:rsidR="0093317A" w:rsidRPr="007001F1" w:rsidRDefault="0093317A" w:rsidP="00F2042D">
            <w:pPr>
              <w:jc w:val="center"/>
              <w:rPr>
                <w:color w:val="000000"/>
                <w:sz w:val="22"/>
                <w:szCs w:val="22"/>
              </w:rPr>
            </w:pPr>
          </w:p>
        </w:tc>
        <w:tc>
          <w:tcPr>
            <w:tcW w:w="572" w:type="dxa"/>
            <w:shd w:val="clear" w:color="auto" w:fill="auto"/>
            <w:vAlign w:val="center"/>
          </w:tcPr>
          <w:p w14:paraId="03DF8A1B" w14:textId="77777777" w:rsidR="0093317A" w:rsidRPr="007001F1" w:rsidRDefault="0093317A" w:rsidP="00F2042D">
            <w:pPr>
              <w:jc w:val="center"/>
              <w:rPr>
                <w:color w:val="000000"/>
                <w:sz w:val="22"/>
                <w:szCs w:val="22"/>
              </w:rPr>
            </w:pPr>
          </w:p>
        </w:tc>
        <w:tc>
          <w:tcPr>
            <w:tcW w:w="782" w:type="dxa"/>
            <w:shd w:val="clear" w:color="auto" w:fill="auto"/>
            <w:vAlign w:val="center"/>
          </w:tcPr>
          <w:p w14:paraId="31C1D8D2" w14:textId="77777777" w:rsidR="0093317A" w:rsidRPr="007001F1" w:rsidRDefault="0093317A" w:rsidP="00F2042D">
            <w:pPr>
              <w:jc w:val="center"/>
              <w:rPr>
                <w:color w:val="000000"/>
                <w:sz w:val="22"/>
                <w:szCs w:val="22"/>
              </w:rPr>
            </w:pPr>
          </w:p>
        </w:tc>
        <w:tc>
          <w:tcPr>
            <w:tcW w:w="1790" w:type="dxa"/>
            <w:shd w:val="clear" w:color="auto" w:fill="auto"/>
            <w:vAlign w:val="center"/>
          </w:tcPr>
          <w:p w14:paraId="74A7ADCD" w14:textId="77777777" w:rsidR="0093317A" w:rsidRPr="007001F1" w:rsidRDefault="0093317A" w:rsidP="00F2042D">
            <w:pPr>
              <w:jc w:val="center"/>
              <w:rPr>
                <w:color w:val="000000"/>
                <w:sz w:val="22"/>
                <w:szCs w:val="22"/>
              </w:rPr>
            </w:pPr>
          </w:p>
        </w:tc>
      </w:tr>
      <w:tr w:rsidR="00F2042D" w:rsidRPr="007001F1" w14:paraId="27D4B71F" w14:textId="77777777" w:rsidTr="007261E4">
        <w:trPr>
          <w:trHeight w:val="20"/>
        </w:trPr>
        <w:tc>
          <w:tcPr>
            <w:tcW w:w="586" w:type="dxa"/>
            <w:shd w:val="clear" w:color="auto" w:fill="auto"/>
            <w:noWrap/>
            <w:vAlign w:val="center"/>
            <w:hideMark/>
          </w:tcPr>
          <w:p w14:paraId="1A0E00DF" w14:textId="34FCDDE5" w:rsidR="00F2042D" w:rsidRPr="007001F1" w:rsidRDefault="00FD499A" w:rsidP="00F2042D">
            <w:pPr>
              <w:jc w:val="center"/>
              <w:rPr>
                <w:color w:val="000000"/>
                <w:sz w:val="22"/>
                <w:szCs w:val="22"/>
              </w:rPr>
            </w:pPr>
            <w:r w:rsidRPr="007001F1">
              <w:rPr>
                <w:color w:val="000000"/>
                <w:sz w:val="22"/>
                <w:szCs w:val="22"/>
              </w:rPr>
              <w:t>10</w:t>
            </w:r>
          </w:p>
        </w:tc>
        <w:tc>
          <w:tcPr>
            <w:tcW w:w="4860" w:type="dxa"/>
            <w:gridSpan w:val="2"/>
            <w:shd w:val="clear" w:color="auto" w:fill="auto"/>
            <w:vAlign w:val="center"/>
            <w:hideMark/>
          </w:tcPr>
          <w:p w14:paraId="26443232" w14:textId="299F7C20" w:rsidR="00F2042D" w:rsidRPr="007001F1" w:rsidRDefault="00F2042D" w:rsidP="00FA683A">
            <w:pPr>
              <w:jc w:val="both"/>
              <w:rPr>
                <w:color w:val="000000"/>
                <w:sz w:val="22"/>
                <w:szCs w:val="22"/>
              </w:rPr>
            </w:pPr>
            <w:r w:rsidRPr="007001F1">
              <w:rPr>
                <w:color w:val="000000"/>
                <w:sz w:val="22"/>
                <w:szCs w:val="22"/>
              </w:rPr>
              <w:t>Obsah</w:t>
            </w:r>
            <w:ins w:id="1665" w:author="Kramár Róbert" w:date="2018-04-27T17:57:00Z">
              <w:r w:rsidR="003025C1">
                <w:rPr>
                  <w:color w:val="000000"/>
                  <w:sz w:val="22"/>
                  <w:szCs w:val="22"/>
                </w:rPr>
                <w:t>uje</w:t>
              </w:r>
            </w:ins>
            <w:del w:id="1666" w:author="Kramár Róbert" w:date="2018-04-27T17:57:00Z">
              <w:r w:rsidRPr="007001F1" w:rsidDel="003025C1">
                <w:rPr>
                  <w:color w:val="000000"/>
                  <w:sz w:val="22"/>
                  <w:szCs w:val="22"/>
                </w:rPr>
                <w:delText>ovala</w:delText>
              </w:r>
            </w:del>
            <w:r w:rsidRPr="007001F1">
              <w:rPr>
                <w:color w:val="000000"/>
                <w:sz w:val="22"/>
                <w:szCs w:val="22"/>
              </w:rPr>
              <w:t xml:space="preserve"> </w:t>
            </w:r>
            <w:ins w:id="1667" w:author="Kramár Róbert" w:date="2018-04-27T17:57:00Z">
              <w:r w:rsidR="003025C1">
                <w:rPr>
                  <w:color w:val="000000"/>
                  <w:sz w:val="22"/>
                  <w:szCs w:val="22"/>
                </w:rPr>
                <w:t xml:space="preserve">návrh </w:t>
              </w:r>
            </w:ins>
            <w:r w:rsidRPr="007001F1">
              <w:rPr>
                <w:color w:val="000000"/>
                <w:sz w:val="22"/>
                <w:szCs w:val="22"/>
              </w:rPr>
              <w:t>výzv</w:t>
            </w:r>
            <w:ins w:id="1668" w:author="Kramár Róbert" w:date="2018-04-27T17:57:00Z">
              <w:r w:rsidR="003025C1">
                <w:rPr>
                  <w:color w:val="000000"/>
                  <w:sz w:val="22"/>
                  <w:szCs w:val="22"/>
                </w:rPr>
                <w:t>y</w:t>
              </w:r>
            </w:ins>
            <w:del w:id="1669" w:author="Kramár Róbert" w:date="2018-04-27T17:57:00Z">
              <w:r w:rsidRPr="007001F1" w:rsidDel="003025C1">
                <w:rPr>
                  <w:color w:val="000000"/>
                  <w:sz w:val="22"/>
                  <w:szCs w:val="22"/>
                </w:rPr>
                <w:delText>a</w:delText>
              </w:r>
            </w:del>
            <w:r w:rsidRPr="007001F1">
              <w:rPr>
                <w:color w:val="000000"/>
                <w:sz w:val="22"/>
                <w:szCs w:val="22"/>
              </w:rPr>
              <w:t xml:space="preserve"> na účasť na dialógu náležitosti podľa § 75 ods. 2 ZVO?</w:t>
            </w:r>
          </w:p>
        </w:tc>
        <w:tc>
          <w:tcPr>
            <w:tcW w:w="572" w:type="dxa"/>
            <w:shd w:val="clear" w:color="auto" w:fill="auto"/>
            <w:vAlign w:val="center"/>
            <w:hideMark/>
          </w:tcPr>
          <w:p w14:paraId="21467112"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266C8F44"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DC0E15F"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5B92BFCB"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714956DD" w14:textId="77777777" w:rsidTr="007261E4">
        <w:trPr>
          <w:trHeight w:val="20"/>
        </w:trPr>
        <w:tc>
          <w:tcPr>
            <w:tcW w:w="586" w:type="dxa"/>
            <w:shd w:val="clear" w:color="auto" w:fill="auto"/>
            <w:noWrap/>
            <w:vAlign w:val="center"/>
            <w:hideMark/>
          </w:tcPr>
          <w:p w14:paraId="2681FB14" w14:textId="63D9602C" w:rsidR="00F2042D" w:rsidRPr="007001F1" w:rsidRDefault="00FD499A" w:rsidP="00F2042D">
            <w:pPr>
              <w:jc w:val="center"/>
              <w:rPr>
                <w:color w:val="000000"/>
                <w:sz w:val="22"/>
                <w:szCs w:val="22"/>
              </w:rPr>
            </w:pPr>
            <w:r w:rsidRPr="007001F1">
              <w:rPr>
                <w:color w:val="000000"/>
                <w:sz w:val="22"/>
                <w:szCs w:val="22"/>
              </w:rPr>
              <w:t>11</w:t>
            </w:r>
          </w:p>
        </w:tc>
        <w:tc>
          <w:tcPr>
            <w:tcW w:w="4860" w:type="dxa"/>
            <w:gridSpan w:val="2"/>
            <w:shd w:val="clear" w:color="auto" w:fill="auto"/>
            <w:vAlign w:val="center"/>
            <w:hideMark/>
          </w:tcPr>
          <w:p w14:paraId="6389E76F" w14:textId="26D4FFE7" w:rsidR="00F2042D" w:rsidRPr="007001F1" w:rsidRDefault="00F2042D" w:rsidP="00FA683A">
            <w:pPr>
              <w:jc w:val="both"/>
              <w:rPr>
                <w:color w:val="000000"/>
                <w:sz w:val="22"/>
                <w:szCs w:val="22"/>
              </w:rPr>
            </w:pPr>
            <w:r w:rsidRPr="007001F1">
              <w:rPr>
                <w:color w:val="000000"/>
                <w:sz w:val="22"/>
                <w:szCs w:val="22"/>
              </w:rPr>
              <w:t>Je prílohou k</w:t>
            </w:r>
            <w:del w:id="1670" w:author="Kramár Róbert" w:date="2018-04-27T18:02:00Z">
              <w:r w:rsidRPr="007001F1" w:rsidDel="00472BEB">
                <w:rPr>
                  <w:color w:val="000000"/>
                  <w:sz w:val="22"/>
                  <w:szCs w:val="22"/>
                </w:rPr>
                <w:delText> </w:delText>
              </w:r>
            </w:del>
            <w:ins w:id="1671" w:author="Kramár Róbert" w:date="2018-04-27T18:02:00Z">
              <w:r w:rsidR="00472BEB">
                <w:rPr>
                  <w:color w:val="000000"/>
                  <w:sz w:val="22"/>
                  <w:szCs w:val="22"/>
                </w:rPr>
                <w:t xml:space="preserve"> návrhu </w:t>
              </w:r>
            </w:ins>
            <w:r w:rsidRPr="007001F1">
              <w:rPr>
                <w:color w:val="000000"/>
                <w:sz w:val="22"/>
                <w:szCs w:val="22"/>
              </w:rPr>
              <w:t>výzv</w:t>
            </w:r>
            <w:ins w:id="1672" w:author="Kramár Róbert" w:date="2018-04-27T18:02:00Z">
              <w:r w:rsidR="00472BEB">
                <w:rPr>
                  <w:color w:val="000000"/>
                  <w:sz w:val="22"/>
                  <w:szCs w:val="22"/>
                </w:rPr>
                <w:t>y</w:t>
              </w:r>
            </w:ins>
            <w:del w:id="1673" w:author="Kramár Róbert" w:date="2018-04-27T18:02:00Z">
              <w:r w:rsidRPr="007001F1" w:rsidDel="00472BEB">
                <w:rPr>
                  <w:color w:val="000000"/>
                  <w:sz w:val="22"/>
                  <w:szCs w:val="22"/>
                </w:rPr>
                <w:delText>e</w:delText>
              </w:r>
            </w:del>
            <w:r w:rsidRPr="007001F1">
              <w:rPr>
                <w:color w:val="000000"/>
                <w:sz w:val="22"/>
                <w:szCs w:val="22"/>
              </w:rPr>
              <w:t xml:space="preserve"> na účasť na dialógu </w:t>
            </w:r>
            <w:r w:rsidRPr="007001F1">
              <w:rPr>
                <w:color w:val="000000"/>
                <w:sz w:val="22"/>
                <w:szCs w:val="22"/>
              </w:rPr>
              <w:lastRenderedPageBreak/>
              <w:t>informatívny dokument v prípade, ak nebol sprístupnený podľa § 43 ods. 1 z dôvodov uvedených v § 20 ods. 7 alebo § 22 ods. 4 ZVO, alebo nebol už inak dostupný?</w:t>
            </w:r>
          </w:p>
        </w:tc>
        <w:tc>
          <w:tcPr>
            <w:tcW w:w="572" w:type="dxa"/>
            <w:shd w:val="clear" w:color="auto" w:fill="auto"/>
            <w:vAlign w:val="center"/>
            <w:hideMark/>
          </w:tcPr>
          <w:p w14:paraId="3C807DDE" w14:textId="77777777" w:rsidR="00F2042D" w:rsidRPr="007001F1" w:rsidRDefault="00F2042D" w:rsidP="00F2042D">
            <w:pPr>
              <w:jc w:val="center"/>
              <w:rPr>
                <w:color w:val="000000"/>
                <w:sz w:val="22"/>
                <w:szCs w:val="22"/>
              </w:rPr>
            </w:pPr>
            <w:r w:rsidRPr="007001F1">
              <w:rPr>
                <w:color w:val="000000"/>
                <w:sz w:val="22"/>
                <w:szCs w:val="22"/>
              </w:rPr>
              <w:lastRenderedPageBreak/>
              <w:t> </w:t>
            </w:r>
          </w:p>
        </w:tc>
        <w:tc>
          <w:tcPr>
            <w:tcW w:w="572" w:type="dxa"/>
            <w:shd w:val="clear" w:color="auto" w:fill="auto"/>
            <w:vAlign w:val="center"/>
            <w:hideMark/>
          </w:tcPr>
          <w:p w14:paraId="286980B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727CE3B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3C38FCDC"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27583518" w14:textId="77777777" w:rsidTr="00A96394">
        <w:trPr>
          <w:trHeight w:val="150"/>
        </w:trPr>
        <w:tc>
          <w:tcPr>
            <w:tcW w:w="586" w:type="dxa"/>
            <w:vMerge w:val="restart"/>
            <w:shd w:val="clear" w:color="auto" w:fill="auto"/>
            <w:noWrap/>
            <w:vAlign w:val="center"/>
            <w:hideMark/>
          </w:tcPr>
          <w:p w14:paraId="25965F69" w14:textId="254B6ADA" w:rsidR="0093317A" w:rsidRPr="007001F1" w:rsidRDefault="0093317A" w:rsidP="00F2042D">
            <w:pPr>
              <w:jc w:val="center"/>
              <w:rPr>
                <w:color w:val="000000"/>
                <w:sz w:val="22"/>
                <w:szCs w:val="22"/>
              </w:rPr>
            </w:pPr>
            <w:r w:rsidRPr="007001F1">
              <w:rPr>
                <w:color w:val="000000"/>
                <w:sz w:val="22"/>
                <w:szCs w:val="22"/>
              </w:rPr>
              <w:t>12</w:t>
            </w:r>
          </w:p>
        </w:tc>
        <w:tc>
          <w:tcPr>
            <w:tcW w:w="4860" w:type="dxa"/>
            <w:gridSpan w:val="2"/>
            <w:shd w:val="clear" w:color="auto" w:fill="auto"/>
            <w:vAlign w:val="center"/>
            <w:hideMark/>
          </w:tcPr>
          <w:p w14:paraId="065FC314" w14:textId="482EF6D4" w:rsidR="0093317A" w:rsidRPr="007001F1" w:rsidRDefault="0093317A" w:rsidP="00FA683A">
            <w:pPr>
              <w:jc w:val="both"/>
              <w:rPr>
                <w:color w:val="000000"/>
                <w:sz w:val="22"/>
                <w:szCs w:val="22"/>
              </w:rPr>
            </w:pPr>
            <w:r w:rsidRPr="007001F1">
              <w:rPr>
                <w:color w:val="000000"/>
                <w:sz w:val="22"/>
                <w:szCs w:val="22"/>
              </w:rPr>
              <w:t>a) Bola PHZ určená ako cena bez DPH?</w:t>
            </w:r>
          </w:p>
        </w:tc>
        <w:tc>
          <w:tcPr>
            <w:tcW w:w="572" w:type="dxa"/>
            <w:shd w:val="clear" w:color="auto" w:fill="auto"/>
            <w:vAlign w:val="center"/>
            <w:hideMark/>
          </w:tcPr>
          <w:p w14:paraId="22CB87CC"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525530E"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3F037E6"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19D371E"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70B32287" w14:textId="77777777" w:rsidTr="00A96394">
        <w:trPr>
          <w:trHeight w:val="451"/>
        </w:trPr>
        <w:tc>
          <w:tcPr>
            <w:tcW w:w="586" w:type="dxa"/>
            <w:vMerge/>
            <w:shd w:val="clear" w:color="auto" w:fill="auto"/>
            <w:noWrap/>
            <w:vAlign w:val="center"/>
          </w:tcPr>
          <w:p w14:paraId="7C2AB790"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DD10BD9" w14:textId="37D97A14" w:rsidR="0093317A" w:rsidRPr="007001F1" w:rsidDel="0093317A" w:rsidRDefault="0093317A" w:rsidP="00FA683A">
            <w:pPr>
              <w:jc w:val="both"/>
              <w:rPr>
                <w:color w:val="000000"/>
                <w:sz w:val="22"/>
                <w:szCs w:val="22"/>
              </w:rPr>
            </w:pPr>
            <w:r w:rsidRPr="007001F1">
              <w:rPr>
                <w:color w:val="000000"/>
                <w:sz w:val="22"/>
                <w:szCs w:val="22"/>
              </w:rPr>
              <w:t>b) Bola  PHZ platná v čase odoslania oznámenia o vyhlásení VO na uverejnenie?</w:t>
            </w:r>
          </w:p>
        </w:tc>
        <w:tc>
          <w:tcPr>
            <w:tcW w:w="572" w:type="dxa"/>
            <w:shd w:val="clear" w:color="auto" w:fill="auto"/>
            <w:vAlign w:val="center"/>
          </w:tcPr>
          <w:p w14:paraId="27C0331D" w14:textId="77777777" w:rsidR="0093317A" w:rsidRPr="007001F1" w:rsidRDefault="0093317A" w:rsidP="00F2042D">
            <w:pPr>
              <w:jc w:val="center"/>
              <w:rPr>
                <w:color w:val="000000"/>
                <w:sz w:val="22"/>
                <w:szCs w:val="22"/>
              </w:rPr>
            </w:pPr>
          </w:p>
        </w:tc>
        <w:tc>
          <w:tcPr>
            <w:tcW w:w="572" w:type="dxa"/>
            <w:shd w:val="clear" w:color="auto" w:fill="auto"/>
            <w:vAlign w:val="center"/>
          </w:tcPr>
          <w:p w14:paraId="1375AA9E" w14:textId="77777777" w:rsidR="0093317A" w:rsidRPr="007001F1" w:rsidRDefault="0093317A" w:rsidP="00F2042D">
            <w:pPr>
              <w:jc w:val="center"/>
              <w:rPr>
                <w:color w:val="000000"/>
                <w:sz w:val="22"/>
                <w:szCs w:val="22"/>
              </w:rPr>
            </w:pPr>
          </w:p>
        </w:tc>
        <w:tc>
          <w:tcPr>
            <w:tcW w:w="782" w:type="dxa"/>
            <w:shd w:val="clear" w:color="auto" w:fill="auto"/>
            <w:vAlign w:val="center"/>
          </w:tcPr>
          <w:p w14:paraId="241F2307" w14:textId="77777777" w:rsidR="0093317A" w:rsidRPr="007001F1" w:rsidRDefault="0093317A" w:rsidP="00F2042D">
            <w:pPr>
              <w:jc w:val="center"/>
              <w:rPr>
                <w:color w:val="000000"/>
                <w:sz w:val="22"/>
                <w:szCs w:val="22"/>
              </w:rPr>
            </w:pPr>
          </w:p>
        </w:tc>
        <w:tc>
          <w:tcPr>
            <w:tcW w:w="1790" w:type="dxa"/>
            <w:shd w:val="clear" w:color="auto" w:fill="auto"/>
            <w:vAlign w:val="center"/>
          </w:tcPr>
          <w:p w14:paraId="598F7CC9" w14:textId="77777777" w:rsidR="0093317A" w:rsidRPr="007001F1" w:rsidRDefault="0093317A" w:rsidP="00F2042D">
            <w:pPr>
              <w:jc w:val="center"/>
              <w:rPr>
                <w:color w:val="000000"/>
                <w:sz w:val="22"/>
                <w:szCs w:val="22"/>
              </w:rPr>
            </w:pPr>
          </w:p>
        </w:tc>
      </w:tr>
      <w:tr w:rsidR="0093317A" w:rsidRPr="007001F1" w14:paraId="34C9DAF6" w14:textId="77777777" w:rsidTr="007261E4">
        <w:trPr>
          <w:trHeight w:val="927"/>
        </w:trPr>
        <w:tc>
          <w:tcPr>
            <w:tcW w:w="586" w:type="dxa"/>
            <w:vMerge/>
            <w:shd w:val="clear" w:color="auto" w:fill="auto"/>
            <w:noWrap/>
            <w:vAlign w:val="center"/>
          </w:tcPr>
          <w:p w14:paraId="23408A62"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E099675" w14:textId="22A90AE8" w:rsidR="0093317A" w:rsidRPr="007001F1" w:rsidDel="0093317A" w:rsidRDefault="0093317A" w:rsidP="00FA683A">
            <w:pPr>
              <w:jc w:val="both"/>
              <w:rPr>
                <w:color w:val="000000"/>
                <w:sz w:val="22"/>
                <w:szCs w:val="22"/>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14:paraId="50DE03EF" w14:textId="77777777" w:rsidR="0093317A" w:rsidRPr="007001F1" w:rsidRDefault="0093317A" w:rsidP="00F2042D">
            <w:pPr>
              <w:jc w:val="center"/>
              <w:rPr>
                <w:color w:val="000000"/>
                <w:sz w:val="22"/>
                <w:szCs w:val="22"/>
              </w:rPr>
            </w:pPr>
          </w:p>
        </w:tc>
        <w:tc>
          <w:tcPr>
            <w:tcW w:w="572" w:type="dxa"/>
            <w:shd w:val="clear" w:color="auto" w:fill="auto"/>
            <w:vAlign w:val="center"/>
          </w:tcPr>
          <w:p w14:paraId="7049C45C" w14:textId="77777777" w:rsidR="0093317A" w:rsidRPr="007001F1" w:rsidRDefault="0093317A" w:rsidP="00F2042D">
            <w:pPr>
              <w:jc w:val="center"/>
              <w:rPr>
                <w:color w:val="000000"/>
                <w:sz w:val="22"/>
                <w:szCs w:val="22"/>
              </w:rPr>
            </w:pPr>
          </w:p>
        </w:tc>
        <w:tc>
          <w:tcPr>
            <w:tcW w:w="782" w:type="dxa"/>
            <w:shd w:val="clear" w:color="auto" w:fill="auto"/>
            <w:vAlign w:val="center"/>
          </w:tcPr>
          <w:p w14:paraId="58FEE3C6" w14:textId="77777777" w:rsidR="0093317A" w:rsidRPr="007001F1" w:rsidRDefault="0093317A" w:rsidP="00F2042D">
            <w:pPr>
              <w:jc w:val="center"/>
              <w:rPr>
                <w:color w:val="000000"/>
                <w:sz w:val="22"/>
                <w:szCs w:val="22"/>
              </w:rPr>
            </w:pPr>
          </w:p>
        </w:tc>
        <w:tc>
          <w:tcPr>
            <w:tcW w:w="1790" w:type="dxa"/>
            <w:shd w:val="clear" w:color="auto" w:fill="auto"/>
            <w:vAlign w:val="center"/>
          </w:tcPr>
          <w:p w14:paraId="45750190" w14:textId="77777777" w:rsidR="0093317A" w:rsidRPr="007001F1" w:rsidRDefault="0093317A" w:rsidP="00F2042D">
            <w:pPr>
              <w:jc w:val="center"/>
              <w:rPr>
                <w:color w:val="000000"/>
                <w:sz w:val="22"/>
                <w:szCs w:val="22"/>
              </w:rPr>
            </w:pPr>
          </w:p>
        </w:tc>
      </w:tr>
      <w:tr w:rsidR="0093317A" w:rsidRPr="007001F1" w14:paraId="2B58F664" w14:textId="77777777" w:rsidTr="007261E4">
        <w:trPr>
          <w:trHeight w:val="927"/>
        </w:trPr>
        <w:tc>
          <w:tcPr>
            <w:tcW w:w="586" w:type="dxa"/>
            <w:vMerge/>
            <w:shd w:val="clear" w:color="auto" w:fill="auto"/>
            <w:noWrap/>
            <w:vAlign w:val="center"/>
          </w:tcPr>
          <w:p w14:paraId="3EE1ED8D"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C63206C" w14:textId="1606A49E" w:rsidR="0093317A" w:rsidRPr="007001F1" w:rsidDel="0093317A" w:rsidRDefault="0093317A" w:rsidP="00FA683A">
            <w:pPr>
              <w:jc w:val="both"/>
              <w:rPr>
                <w:color w:val="000000"/>
                <w:sz w:val="22"/>
                <w:szCs w:val="22"/>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14:paraId="01DFC626" w14:textId="77777777" w:rsidR="0093317A" w:rsidRPr="007001F1" w:rsidRDefault="0093317A" w:rsidP="00F2042D">
            <w:pPr>
              <w:jc w:val="center"/>
              <w:rPr>
                <w:color w:val="000000"/>
                <w:sz w:val="22"/>
                <w:szCs w:val="22"/>
              </w:rPr>
            </w:pPr>
          </w:p>
        </w:tc>
        <w:tc>
          <w:tcPr>
            <w:tcW w:w="572" w:type="dxa"/>
            <w:shd w:val="clear" w:color="auto" w:fill="auto"/>
            <w:vAlign w:val="center"/>
          </w:tcPr>
          <w:p w14:paraId="00C15D7A" w14:textId="77777777" w:rsidR="0093317A" w:rsidRPr="007001F1" w:rsidRDefault="0093317A" w:rsidP="00F2042D">
            <w:pPr>
              <w:jc w:val="center"/>
              <w:rPr>
                <w:color w:val="000000"/>
                <w:sz w:val="22"/>
                <w:szCs w:val="22"/>
              </w:rPr>
            </w:pPr>
          </w:p>
        </w:tc>
        <w:tc>
          <w:tcPr>
            <w:tcW w:w="782" w:type="dxa"/>
            <w:shd w:val="clear" w:color="auto" w:fill="auto"/>
            <w:vAlign w:val="center"/>
          </w:tcPr>
          <w:p w14:paraId="152BB13F" w14:textId="77777777" w:rsidR="0093317A" w:rsidRPr="007001F1" w:rsidRDefault="0093317A" w:rsidP="00F2042D">
            <w:pPr>
              <w:jc w:val="center"/>
              <w:rPr>
                <w:color w:val="000000"/>
                <w:sz w:val="22"/>
                <w:szCs w:val="22"/>
              </w:rPr>
            </w:pPr>
          </w:p>
        </w:tc>
        <w:tc>
          <w:tcPr>
            <w:tcW w:w="1790" w:type="dxa"/>
            <w:shd w:val="clear" w:color="auto" w:fill="auto"/>
            <w:vAlign w:val="center"/>
          </w:tcPr>
          <w:p w14:paraId="483B7088" w14:textId="77777777" w:rsidR="0093317A" w:rsidRPr="007001F1" w:rsidRDefault="0093317A" w:rsidP="00F2042D">
            <w:pPr>
              <w:jc w:val="center"/>
              <w:rPr>
                <w:color w:val="000000"/>
                <w:sz w:val="22"/>
                <w:szCs w:val="22"/>
              </w:rPr>
            </w:pPr>
          </w:p>
        </w:tc>
      </w:tr>
      <w:tr w:rsidR="0093317A" w:rsidRPr="007001F1" w14:paraId="6B74D4EC" w14:textId="77777777" w:rsidTr="007261E4">
        <w:trPr>
          <w:trHeight w:val="927"/>
        </w:trPr>
        <w:tc>
          <w:tcPr>
            <w:tcW w:w="586" w:type="dxa"/>
            <w:vMerge/>
            <w:shd w:val="clear" w:color="auto" w:fill="auto"/>
            <w:noWrap/>
            <w:vAlign w:val="center"/>
          </w:tcPr>
          <w:p w14:paraId="0EF13658"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6BE838B" w14:textId="4A142B24" w:rsidR="0093317A" w:rsidRPr="007001F1" w:rsidDel="0093317A" w:rsidRDefault="0093317A" w:rsidP="00FA683A">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14:paraId="65C94076" w14:textId="77777777" w:rsidR="0093317A" w:rsidRPr="007001F1" w:rsidRDefault="0093317A" w:rsidP="00F2042D">
            <w:pPr>
              <w:jc w:val="center"/>
              <w:rPr>
                <w:color w:val="000000"/>
                <w:sz w:val="22"/>
                <w:szCs w:val="22"/>
              </w:rPr>
            </w:pPr>
          </w:p>
        </w:tc>
        <w:tc>
          <w:tcPr>
            <w:tcW w:w="572" w:type="dxa"/>
            <w:shd w:val="clear" w:color="auto" w:fill="auto"/>
            <w:vAlign w:val="center"/>
          </w:tcPr>
          <w:p w14:paraId="74BAEE51" w14:textId="77777777" w:rsidR="0093317A" w:rsidRPr="007001F1" w:rsidRDefault="0093317A" w:rsidP="00F2042D">
            <w:pPr>
              <w:jc w:val="center"/>
              <w:rPr>
                <w:color w:val="000000"/>
                <w:sz w:val="22"/>
                <w:szCs w:val="22"/>
              </w:rPr>
            </w:pPr>
          </w:p>
        </w:tc>
        <w:tc>
          <w:tcPr>
            <w:tcW w:w="782" w:type="dxa"/>
            <w:shd w:val="clear" w:color="auto" w:fill="auto"/>
            <w:vAlign w:val="center"/>
          </w:tcPr>
          <w:p w14:paraId="42559881" w14:textId="77777777" w:rsidR="0093317A" w:rsidRPr="007001F1" w:rsidRDefault="0093317A" w:rsidP="00F2042D">
            <w:pPr>
              <w:jc w:val="center"/>
              <w:rPr>
                <w:color w:val="000000"/>
                <w:sz w:val="22"/>
                <w:szCs w:val="22"/>
              </w:rPr>
            </w:pPr>
          </w:p>
        </w:tc>
        <w:tc>
          <w:tcPr>
            <w:tcW w:w="1790" w:type="dxa"/>
            <w:shd w:val="clear" w:color="auto" w:fill="auto"/>
            <w:vAlign w:val="center"/>
          </w:tcPr>
          <w:p w14:paraId="68C86919" w14:textId="77777777" w:rsidR="0093317A" w:rsidRPr="007001F1" w:rsidRDefault="0093317A" w:rsidP="00F2042D">
            <w:pPr>
              <w:jc w:val="center"/>
              <w:rPr>
                <w:color w:val="000000"/>
                <w:sz w:val="22"/>
                <w:szCs w:val="22"/>
              </w:rPr>
            </w:pPr>
          </w:p>
        </w:tc>
      </w:tr>
      <w:tr w:rsidR="0093317A" w:rsidRPr="007001F1" w14:paraId="493F5FA3" w14:textId="77777777" w:rsidTr="00A96394">
        <w:trPr>
          <w:trHeight w:val="467"/>
        </w:trPr>
        <w:tc>
          <w:tcPr>
            <w:tcW w:w="586" w:type="dxa"/>
            <w:vMerge/>
            <w:shd w:val="clear" w:color="auto" w:fill="auto"/>
            <w:noWrap/>
            <w:vAlign w:val="center"/>
          </w:tcPr>
          <w:p w14:paraId="7C1950B3"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239E3AD" w14:textId="3D226B20" w:rsidR="0093317A" w:rsidRPr="007001F1" w:rsidDel="0093317A" w:rsidRDefault="0093317A" w:rsidP="00FA683A">
            <w:pPr>
              <w:jc w:val="both"/>
              <w:rPr>
                <w:color w:val="000000"/>
                <w:sz w:val="22"/>
                <w:szCs w:val="22"/>
              </w:rPr>
            </w:pPr>
            <w:r w:rsidRPr="007001F1">
              <w:rPr>
                <w:color w:val="000000"/>
                <w:sz w:val="22"/>
                <w:szCs w:val="22"/>
              </w:rPr>
              <w:t>f) Bola PHZ určená v súlade s ostatnými ustanoveniami §</w:t>
            </w:r>
            <w:ins w:id="1674" w:author="Kramár Róbert" w:date="2017-07-26T17:43:00Z">
              <w:r w:rsidR="001C6287">
                <w:rPr>
                  <w:color w:val="000000"/>
                  <w:sz w:val="22"/>
                  <w:szCs w:val="22"/>
                </w:rPr>
                <w:t xml:space="preserve"> </w:t>
              </w:r>
            </w:ins>
            <w:r w:rsidRPr="007001F1">
              <w:rPr>
                <w:color w:val="000000"/>
                <w:sz w:val="22"/>
                <w:szCs w:val="22"/>
              </w:rPr>
              <w:t>6 ZVO?</w:t>
            </w:r>
          </w:p>
        </w:tc>
        <w:tc>
          <w:tcPr>
            <w:tcW w:w="572" w:type="dxa"/>
            <w:shd w:val="clear" w:color="auto" w:fill="auto"/>
            <w:vAlign w:val="center"/>
          </w:tcPr>
          <w:p w14:paraId="31E05F68" w14:textId="77777777" w:rsidR="0093317A" w:rsidRPr="007001F1" w:rsidRDefault="0093317A" w:rsidP="00F2042D">
            <w:pPr>
              <w:jc w:val="center"/>
              <w:rPr>
                <w:color w:val="000000"/>
                <w:sz w:val="22"/>
                <w:szCs w:val="22"/>
              </w:rPr>
            </w:pPr>
          </w:p>
        </w:tc>
        <w:tc>
          <w:tcPr>
            <w:tcW w:w="572" w:type="dxa"/>
            <w:shd w:val="clear" w:color="auto" w:fill="auto"/>
            <w:vAlign w:val="center"/>
          </w:tcPr>
          <w:p w14:paraId="07B8E07E" w14:textId="77777777" w:rsidR="0093317A" w:rsidRPr="007001F1" w:rsidRDefault="0093317A" w:rsidP="00F2042D">
            <w:pPr>
              <w:jc w:val="center"/>
              <w:rPr>
                <w:color w:val="000000"/>
                <w:sz w:val="22"/>
                <w:szCs w:val="22"/>
              </w:rPr>
            </w:pPr>
          </w:p>
        </w:tc>
        <w:tc>
          <w:tcPr>
            <w:tcW w:w="782" w:type="dxa"/>
            <w:shd w:val="clear" w:color="auto" w:fill="auto"/>
            <w:vAlign w:val="center"/>
          </w:tcPr>
          <w:p w14:paraId="5A88EEBB" w14:textId="77777777" w:rsidR="0093317A" w:rsidRPr="007001F1" w:rsidRDefault="0093317A" w:rsidP="00F2042D">
            <w:pPr>
              <w:jc w:val="center"/>
              <w:rPr>
                <w:color w:val="000000"/>
                <w:sz w:val="22"/>
                <w:szCs w:val="22"/>
              </w:rPr>
            </w:pPr>
          </w:p>
        </w:tc>
        <w:tc>
          <w:tcPr>
            <w:tcW w:w="1790" w:type="dxa"/>
            <w:shd w:val="clear" w:color="auto" w:fill="auto"/>
            <w:vAlign w:val="center"/>
          </w:tcPr>
          <w:p w14:paraId="523B552C" w14:textId="77777777" w:rsidR="0093317A" w:rsidRPr="007001F1" w:rsidRDefault="0093317A" w:rsidP="00F2042D">
            <w:pPr>
              <w:jc w:val="center"/>
              <w:rPr>
                <w:color w:val="000000"/>
                <w:sz w:val="22"/>
                <w:szCs w:val="22"/>
              </w:rPr>
            </w:pPr>
          </w:p>
        </w:tc>
      </w:tr>
      <w:tr w:rsidR="00F2042D" w:rsidRPr="007001F1" w14:paraId="10C76991" w14:textId="77777777" w:rsidTr="007261E4">
        <w:trPr>
          <w:trHeight w:val="20"/>
        </w:trPr>
        <w:tc>
          <w:tcPr>
            <w:tcW w:w="586" w:type="dxa"/>
            <w:shd w:val="clear" w:color="auto" w:fill="auto"/>
            <w:noWrap/>
            <w:vAlign w:val="center"/>
            <w:hideMark/>
          </w:tcPr>
          <w:p w14:paraId="7DF9A039" w14:textId="5A02F418" w:rsidR="00F2042D" w:rsidRPr="007001F1" w:rsidRDefault="00FD499A" w:rsidP="00F2042D">
            <w:pPr>
              <w:jc w:val="center"/>
              <w:rPr>
                <w:color w:val="000000"/>
                <w:sz w:val="22"/>
                <w:szCs w:val="22"/>
              </w:rPr>
            </w:pPr>
            <w:r w:rsidRPr="007001F1">
              <w:rPr>
                <w:color w:val="000000"/>
                <w:sz w:val="22"/>
                <w:szCs w:val="22"/>
              </w:rPr>
              <w:t>13</w:t>
            </w:r>
          </w:p>
        </w:tc>
        <w:tc>
          <w:tcPr>
            <w:tcW w:w="4860" w:type="dxa"/>
            <w:gridSpan w:val="2"/>
            <w:shd w:val="clear" w:color="auto" w:fill="auto"/>
            <w:vAlign w:val="center"/>
            <w:hideMark/>
          </w:tcPr>
          <w:p w14:paraId="6C84A7FC" w14:textId="7E4969C1" w:rsidR="00F2042D" w:rsidRPr="007001F1" w:rsidRDefault="00F2042D" w:rsidP="00FA683A">
            <w:pPr>
              <w:jc w:val="both"/>
              <w:rPr>
                <w:color w:val="000000"/>
                <w:sz w:val="22"/>
                <w:szCs w:val="22"/>
              </w:rPr>
            </w:pPr>
            <w:r w:rsidRPr="007001F1">
              <w:rPr>
                <w:color w:val="000000"/>
                <w:sz w:val="22"/>
                <w:szCs w:val="22"/>
              </w:rPr>
              <w:t>Boli pri stanovení podmienok zadávania zákazky dodržané princípy v zmysle § 10 ods. 2 ZVO?</w:t>
            </w:r>
            <w:ins w:id="1675" w:author="Kramár Róbert" w:date="2017-05-15T13:47:00Z">
              <w:r w:rsidR="00725FEC" w:rsidRPr="007001F1">
                <w:rPr>
                  <w:color w:val="000000"/>
                  <w:sz w:val="22"/>
                  <w:szCs w:val="22"/>
                </w:rPr>
                <w:t xml:space="preserve"> </w:t>
              </w:r>
            </w:ins>
            <w:ins w:id="1676" w:author="Kramár Róbert" w:date="2017-07-26T17:24:00Z">
              <w:r w:rsidR="007001F1">
                <w:rPr>
                  <w:color w:val="000000"/>
                  <w:sz w:val="22"/>
                  <w:szCs w:val="22"/>
                </w:rPr>
                <w:t>Dodržal verejný obstarávateľ pri zadávaní zákazky princíp hospodárnosti?</w:t>
              </w:r>
            </w:ins>
          </w:p>
        </w:tc>
        <w:tc>
          <w:tcPr>
            <w:tcW w:w="572" w:type="dxa"/>
            <w:shd w:val="clear" w:color="auto" w:fill="auto"/>
            <w:vAlign w:val="center"/>
            <w:hideMark/>
          </w:tcPr>
          <w:p w14:paraId="382D635C"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4049A128"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63B8421D"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ECD306C"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7B28E0F6" w14:textId="77777777" w:rsidTr="007261E4">
        <w:trPr>
          <w:trHeight w:val="630"/>
        </w:trPr>
        <w:tc>
          <w:tcPr>
            <w:tcW w:w="586" w:type="dxa"/>
            <w:vMerge w:val="restart"/>
            <w:shd w:val="clear" w:color="auto" w:fill="auto"/>
            <w:noWrap/>
            <w:vAlign w:val="center"/>
          </w:tcPr>
          <w:p w14:paraId="4D299A58" w14:textId="3E5B2971" w:rsidR="0093317A" w:rsidRPr="007001F1" w:rsidRDefault="0093317A" w:rsidP="00F2042D">
            <w:pPr>
              <w:jc w:val="center"/>
              <w:rPr>
                <w:color w:val="000000"/>
                <w:sz w:val="22"/>
                <w:szCs w:val="22"/>
              </w:rPr>
            </w:pPr>
            <w:r w:rsidRPr="007001F1">
              <w:rPr>
                <w:color w:val="000000"/>
                <w:sz w:val="22"/>
                <w:szCs w:val="22"/>
              </w:rPr>
              <w:t>14</w:t>
            </w:r>
          </w:p>
        </w:tc>
        <w:tc>
          <w:tcPr>
            <w:tcW w:w="4860" w:type="dxa"/>
            <w:gridSpan w:val="2"/>
            <w:shd w:val="clear" w:color="auto" w:fill="auto"/>
            <w:vAlign w:val="center"/>
          </w:tcPr>
          <w:p w14:paraId="049D9701" w14:textId="02C7DB26" w:rsidR="0093317A" w:rsidRPr="007001F1" w:rsidRDefault="0093317A" w:rsidP="00FA683A">
            <w:pPr>
              <w:jc w:val="both"/>
              <w:rPr>
                <w:color w:val="000000"/>
                <w:sz w:val="22"/>
                <w:szCs w:val="22"/>
              </w:rPr>
            </w:pPr>
            <w:r w:rsidRPr="007001F1">
              <w:rPr>
                <w:color w:val="000000"/>
                <w:sz w:val="22"/>
                <w:szCs w:val="22"/>
              </w:rPr>
              <w:t>a) Nebol pred vyhlásením VO identifikovaný konflikt záujmov podľa § 23 ZVO?</w:t>
            </w:r>
          </w:p>
        </w:tc>
        <w:tc>
          <w:tcPr>
            <w:tcW w:w="572" w:type="dxa"/>
            <w:shd w:val="clear" w:color="auto" w:fill="auto"/>
            <w:vAlign w:val="center"/>
          </w:tcPr>
          <w:p w14:paraId="2CB6A6D4" w14:textId="77777777" w:rsidR="0093317A" w:rsidRPr="007001F1" w:rsidRDefault="0093317A" w:rsidP="00F2042D">
            <w:pPr>
              <w:jc w:val="center"/>
              <w:rPr>
                <w:color w:val="000000"/>
                <w:sz w:val="22"/>
                <w:szCs w:val="22"/>
              </w:rPr>
            </w:pPr>
          </w:p>
        </w:tc>
        <w:tc>
          <w:tcPr>
            <w:tcW w:w="572" w:type="dxa"/>
            <w:shd w:val="clear" w:color="auto" w:fill="auto"/>
            <w:vAlign w:val="center"/>
          </w:tcPr>
          <w:p w14:paraId="762AE5F5" w14:textId="77777777" w:rsidR="0093317A" w:rsidRPr="007001F1" w:rsidRDefault="0093317A" w:rsidP="00F2042D">
            <w:pPr>
              <w:jc w:val="center"/>
              <w:rPr>
                <w:color w:val="000000"/>
                <w:sz w:val="22"/>
                <w:szCs w:val="22"/>
              </w:rPr>
            </w:pPr>
          </w:p>
        </w:tc>
        <w:tc>
          <w:tcPr>
            <w:tcW w:w="782" w:type="dxa"/>
            <w:shd w:val="clear" w:color="auto" w:fill="auto"/>
            <w:vAlign w:val="center"/>
          </w:tcPr>
          <w:p w14:paraId="66C4EB20" w14:textId="77777777" w:rsidR="0093317A" w:rsidRPr="007001F1" w:rsidRDefault="0093317A" w:rsidP="00F2042D">
            <w:pPr>
              <w:jc w:val="center"/>
              <w:rPr>
                <w:color w:val="000000"/>
                <w:sz w:val="22"/>
                <w:szCs w:val="22"/>
              </w:rPr>
            </w:pPr>
          </w:p>
        </w:tc>
        <w:tc>
          <w:tcPr>
            <w:tcW w:w="1790" w:type="dxa"/>
            <w:shd w:val="clear" w:color="auto" w:fill="auto"/>
            <w:vAlign w:val="center"/>
          </w:tcPr>
          <w:p w14:paraId="2B7D2609" w14:textId="77777777" w:rsidR="0093317A" w:rsidRPr="007001F1" w:rsidRDefault="0093317A" w:rsidP="00F2042D">
            <w:pPr>
              <w:jc w:val="center"/>
              <w:rPr>
                <w:color w:val="000000"/>
                <w:sz w:val="22"/>
                <w:szCs w:val="22"/>
              </w:rPr>
            </w:pPr>
          </w:p>
        </w:tc>
      </w:tr>
      <w:tr w:rsidR="0093317A" w:rsidRPr="007001F1" w14:paraId="79816B39" w14:textId="77777777" w:rsidTr="007261E4">
        <w:trPr>
          <w:trHeight w:val="630"/>
        </w:trPr>
        <w:tc>
          <w:tcPr>
            <w:tcW w:w="586" w:type="dxa"/>
            <w:vMerge/>
            <w:shd w:val="clear" w:color="auto" w:fill="auto"/>
            <w:noWrap/>
            <w:vAlign w:val="center"/>
          </w:tcPr>
          <w:p w14:paraId="7A1A476B"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D32D9C4" w14:textId="046E325E" w:rsidR="0093317A" w:rsidRPr="007001F1" w:rsidRDefault="0093317A"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72" w:type="dxa"/>
            <w:shd w:val="clear" w:color="auto" w:fill="auto"/>
            <w:vAlign w:val="center"/>
          </w:tcPr>
          <w:p w14:paraId="02D924D3" w14:textId="77777777" w:rsidR="0093317A" w:rsidRPr="007001F1" w:rsidRDefault="0093317A" w:rsidP="00F2042D">
            <w:pPr>
              <w:jc w:val="center"/>
              <w:rPr>
                <w:color w:val="000000"/>
                <w:sz w:val="22"/>
                <w:szCs w:val="22"/>
              </w:rPr>
            </w:pPr>
          </w:p>
        </w:tc>
        <w:tc>
          <w:tcPr>
            <w:tcW w:w="572" w:type="dxa"/>
            <w:shd w:val="clear" w:color="auto" w:fill="auto"/>
            <w:vAlign w:val="center"/>
          </w:tcPr>
          <w:p w14:paraId="5F66665A" w14:textId="77777777" w:rsidR="0093317A" w:rsidRPr="007001F1" w:rsidRDefault="0093317A" w:rsidP="00F2042D">
            <w:pPr>
              <w:jc w:val="center"/>
              <w:rPr>
                <w:color w:val="000000"/>
                <w:sz w:val="22"/>
                <w:szCs w:val="22"/>
              </w:rPr>
            </w:pPr>
          </w:p>
        </w:tc>
        <w:tc>
          <w:tcPr>
            <w:tcW w:w="782" w:type="dxa"/>
            <w:shd w:val="clear" w:color="auto" w:fill="auto"/>
            <w:vAlign w:val="center"/>
          </w:tcPr>
          <w:p w14:paraId="76717146" w14:textId="77777777" w:rsidR="0093317A" w:rsidRPr="007001F1" w:rsidRDefault="0093317A" w:rsidP="00F2042D">
            <w:pPr>
              <w:jc w:val="center"/>
              <w:rPr>
                <w:color w:val="000000"/>
                <w:sz w:val="22"/>
                <w:szCs w:val="22"/>
              </w:rPr>
            </w:pPr>
          </w:p>
        </w:tc>
        <w:tc>
          <w:tcPr>
            <w:tcW w:w="1790" w:type="dxa"/>
            <w:shd w:val="clear" w:color="auto" w:fill="auto"/>
            <w:vAlign w:val="center"/>
          </w:tcPr>
          <w:p w14:paraId="79136E75" w14:textId="77777777" w:rsidR="0093317A" w:rsidRPr="007001F1" w:rsidRDefault="0093317A" w:rsidP="00F2042D">
            <w:pPr>
              <w:jc w:val="center"/>
              <w:rPr>
                <w:color w:val="000000"/>
                <w:sz w:val="22"/>
                <w:szCs w:val="22"/>
              </w:rPr>
            </w:pPr>
          </w:p>
        </w:tc>
      </w:tr>
      <w:tr w:rsidR="00F2042D" w:rsidRPr="007001F1" w14:paraId="130CCD7E" w14:textId="77777777" w:rsidTr="007261E4">
        <w:trPr>
          <w:trHeight w:val="20"/>
        </w:trPr>
        <w:tc>
          <w:tcPr>
            <w:tcW w:w="586" w:type="dxa"/>
            <w:shd w:val="clear" w:color="auto" w:fill="auto"/>
            <w:noWrap/>
            <w:vAlign w:val="center"/>
            <w:hideMark/>
          </w:tcPr>
          <w:p w14:paraId="6A4B3852" w14:textId="4A519D08" w:rsidR="00F2042D" w:rsidRPr="007001F1" w:rsidRDefault="00FD499A" w:rsidP="00F2042D">
            <w:pPr>
              <w:jc w:val="center"/>
              <w:rPr>
                <w:color w:val="000000"/>
                <w:sz w:val="22"/>
                <w:szCs w:val="22"/>
              </w:rPr>
            </w:pPr>
            <w:r w:rsidRPr="007001F1">
              <w:rPr>
                <w:color w:val="000000"/>
                <w:sz w:val="22"/>
                <w:szCs w:val="22"/>
              </w:rPr>
              <w:t>15</w:t>
            </w:r>
          </w:p>
        </w:tc>
        <w:tc>
          <w:tcPr>
            <w:tcW w:w="4860" w:type="dxa"/>
            <w:gridSpan w:val="2"/>
            <w:shd w:val="clear" w:color="auto" w:fill="auto"/>
            <w:vAlign w:val="center"/>
            <w:hideMark/>
          </w:tcPr>
          <w:p w14:paraId="62BCA4D6" w14:textId="6C74813D" w:rsidR="00F2042D" w:rsidRPr="007001F1" w:rsidRDefault="00F2042D" w:rsidP="00FA683A">
            <w:pPr>
              <w:jc w:val="both"/>
              <w:rPr>
                <w:color w:val="000000"/>
                <w:sz w:val="22"/>
                <w:szCs w:val="22"/>
              </w:rPr>
            </w:pPr>
            <w:r w:rsidRPr="007001F1">
              <w:rPr>
                <w:color w:val="000000"/>
                <w:sz w:val="22"/>
                <w:szCs w:val="22"/>
              </w:rPr>
              <w:t>Bol zamestnanec vykonávajúci kontrolu oboznámený s rizikovými indikátormi</w:t>
            </w:r>
            <w:del w:id="1677" w:author="Kramár Róbert" w:date="2017-05-15T13:33:00Z">
              <w:r w:rsidRPr="007001F1" w:rsidDel="00A128DC">
                <w:rPr>
                  <w:color w:val="000000"/>
                  <w:sz w:val="22"/>
                  <w:szCs w:val="22"/>
                </w:rPr>
                <w:delText>, ktoré sú uvedené v Systéme riadenia EŠIF</w:delText>
              </w:r>
            </w:del>
            <w:ins w:id="1678" w:author="Kramár Róbert" w:date="2017-07-26T17:43:00Z">
              <w:r w:rsidR="001C6287">
                <w:rPr>
                  <w:color w:val="000000"/>
                  <w:sz w:val="22"/>
                  <w:szCs w:val="22"/>
                </w:rPr>
                <w:t xml:space="preserve"> </w:t>
              </w:r>
            </w:ins>
            <w:ins w:id="1679"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14:paraId="7A0C9A07"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507DFB26"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0C18BD5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C2498F6"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339C85E8" w14:textId="77777777" w:rsidTr="007261E4">
        <w:trPr>
          <w:trHeight w:val="20"/>
        </w:trPr>
        <w:tc>
          <w:tcPr>
            <w:tcW w:w="586" w:type="dxa"/>
            <w:shd w:val="clear" w:color="auto" w:fill="auto"/>
            <w:noWrap/>
            <w:vAlign w:val="center"/>
            <w:hideMark/>
          </w:tcPr>
          <w:p w14:paraId="6D34101F" w14:textId="38021299" w:rsidR="00F2042D" w:rsidRPr="007001F1" w:rsidRDefault="00FD499A" w:rsidP="00F2042D">
            <w:pPr>
              <w:jc w:val="center"/>
              <w:rPr>
                <w:color w:val="000000"/>
                <w:sz w:val="22"/>
                <w:szCs w:val="22"/>
              </w:rPr>
            </w:pPr>
            <w:r w:rsidRPr="007001F1">
              <w:rPr>
                <w:color w:val="000000"/>
                <w:sz w:val="22"/>
                <w:szCs w:val="22"/>
              </w:rPr>
              <w:t>16</w:t>
            </w:r>
          </w:p>
        </w:tc>
        <w:tc>
          <w:tcPr>
            <w:tcW w:w="4860" w:type="dxa"/>
            <w:gridSpan w:val="2"/>
            <w:shd w:val="clear" w:color="auto" w:fill="auto"/>
            <w:vAlign w:val="center"/>
            <w:hideMark/>
          </w:tcPr>
          <w:p w14:paraId="015B5BB1" w14:textId="77777777" w:rsidR="00F2042D" w:rsidRPr="007001F1" w:rsidRDefault="00F2042D" w:rsidP="00FA683A">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14:paraId="28D95478"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348A37CB"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58B2E91"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37863B45"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48E55EFE" w14:textId="77777777" w:rsidTr="007261E4">
        <w:trPr>
          <w:trHeight w:val="20"/>
        </w:trPr>
        <w:tc>
          <w:tcPr>
            <w:tcW w:w="586" w:type="dxa"/>
            <w:shd w:val="clear" w:color="auto" w:fill="auto"/>
            <w:noWrap/>
            <w:vAlign w:val="center"/>
            <w:hideMark/>
          </w:tcPr>
          <w:p w14:paraId="16C9E5D5" w14:textId="4290577E" w:rsidR="00F2042D" w:rsidRPr="007001F1" w:rsidRDefault="00FD499A" w:rsidP="00F2042D">
            <w:pPr>
              <w:jc w:val="center"/>
              <w:rPr>
                <w:color w:val="000000"/>
                <w:sz w:val="22"/>
                <w:szCs w:val="22"/>
              </w:rPr>
            </w:pPr>
            <w:r w:rsidRPr="007001F1">
              <w:rPr>
                <w:color w:val="000000"/>
                <w:sz w:val="22"/>
                <w:szCs w:val="22"/>
              </w:rPr>
              <w:t>17</w:t>
            </w:r>
          </w:p>
        </w:tc>
        <w:tc>
          <w:tcPr>
            <w:tcW w:w="4860" w:type="dxa"/>
            <w:gridSpan w:val="2"/>
            <w:shd w:val="clear" w:color="auto" w:fill="auto"/>
            <w:vAlign w:val="center"/>
            <w:hideMark/>
          </w:tcPr>
          <w:p w14:paraId="5A82D9F8" w14:textId="12DEF90C" w:rsidR="00F2042D" w:rsidRPr="007001F1" w:rsidRDefault="00F2042D"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14:paraId="68F0E4C5"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C85460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FDDAE41"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1672B062"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45C81CA5" w14:textId="77777777" w:rsidTr="007261E4">
        <w:trPr>
          <w:trHeight w:val="300"/>
        </w:trPr>
        <w:tc>
          <w:tcPr>
            <w:tcW w:w="9162" w:type="dxa"/>
            <w:gridSpan w:val="7"/>
            <w:shd w:val="clear" w:color="auto" w:fill="auto"/>
            <w:noWrap/>
            <w:vAlign w:val="center"/>
          </w:tcPr>
          <w:p w14:paraId="227A0360" w14:textId="77777777" w:rsidR="00F2042D" w:rsidRPr="007001F1" w:rsidRDefault="00F2042D" w:rsidP="00F2042D">
            <w:pPr>
              <w:jc w:val="both"/>
              <w:rPr>
                <w:b/>
                <w:sz w:val="20"/>
                <w:szCs w:val="20"/>
              </w:rPr>
            </w:pPr>
            <w:r w:rsidRPr="007001F1">
              <w:rPr>
                <w:b/>
                <w:sz w:val="20"/>
                <w:szCs w:val="20"/>
              </w:rPr>
              <w:t>VYJADRENIE</w:t>
            </w:r>
          </w:p>
          <w:p w14:paraId="3DE05031" w14:textId="77777777" w:rsidR="00F2042D" w:rsidRPr="007001F1" w:rsidRDefault="00F2042D" w:rsidP="00F2042D">
            <w:pPr>
              <w:jc w:val="both"/>
              <w:rPr>
                <w:sz w:val="20"/>
                <w:szCs w:val="20"/>
              </w:rPr>
            </w:pPr>
          </w:p>
          <w:p w14:paraId="61714B3B" w14:textId="77777777" w:rsidR="00F2042D" w:rsidRPr="007001F1" w:rsidRDefault="00F2042D" w:rsidP="00F2042D">
            <w:r w:rsidRPr="007001F1">
              <w:rPr>
                <w:sz w:val="20"/>
                <w:szCs w:val="20"/>
              </w:rPr>
              <w:t xml:space="preserve">Na základe overených skutočností potvrdzujem, že  </w:t>
            </w:r>
            <w:sdt>
              <w:sdtPr>
                <w:rPr>
                  <w:sz w:val="20"/>
                  <w:szCs w:val="20"/>
                </w:rPr>
                <w:id w:val="-258207763"/>
                <w:placeholder>
                  <w:docPart w:val="E73E5F6A8D1447A8A20246129E5AB5A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25FF1B2" w14:textId="77777777" w:rsidR="00F2042D" w:rsidRPr="007001F1" w:rsidRDefault="00F2042D" w:rsidP="00F2042D">
            <w:pPr>
              <w:rPr>
                <w:b/>
                <w:bCs/>
                <w:color w:val="000000"/>
                <w:sz w:val="22"/>
                <w:szCs w:val="22"/>
              </w:rPr>
            </w:pPr>
          </w:p>
        </w:tc>
      </w:tr>
      <w:tr w:rsidR="00F2042D" w:rsidRPr="007001F1" w14:paraId="34039DDC" w14:textId="77777777" w:rsidTr="007261E4">
        <w:trPr>
          <w:trHeight w:val="300"/>
        </w:trPr>
        <w:tc>
          <w:tcPr>
            <w:tcW w:w="3588" w:type="dxa"/>
            <w:gridSpan w:val="2"/>
            <w:shd w:val="clear" w:color="auto" w:fill="auto"/>
            <w:vAlign w:val="center"/>
            <w:hideMark/>
          </w:tcPr>
          <w:p w14:paraId="28FFBDC2" w14:textId="77777777" w:rsidR="00F2042D" w:rsidRPr="007001F1" w:rsidRDefault="00F2042D" w:rsidP="00F2042D">
            <w:pPr>
              <w:rPr>
                <w:b/>
                <w:bCs/>
                <w:sz w:val="22"/>
                <w:szCs w:val="22"/>
              </w:rPr>
            </w:pPr>
            <w:r w:rsidRPr="007001F1">
              <w:rPr>
                <w:b/>
                <w:bCs/>
                <w:sz w:val="22"/>
                <w:szCs w:val="22"/>
              </w:rPr>
              <w:t>Kontrolu vykonal</w:t>
            </w:r>
            <w:r w:rsidRPr="007001F1">
              <w:rPr>
                <w:b/>
                <w:bCs/>
                <w:sz w:val="20"/>
                <w:szCs w:val="20"/>
                <w:vertAlign w:val="superscript"/>
              </w:rPr>
              <w:footnoteReference w:id="50"/>
            </w:r>
            <w:r w:rsidRPr="007001F1">
              <w:rPr>
                <w:b/>
                <w:bCs/>
                <w:sz w:val="22"/>
                <w:szCs w:val="22"/>
              </w:rPr>
              <w:t>:</w:t>
            </w:r>
          </w:p>
        </w:tc>
        <w:tc>
          <w:tcPr>
            <w:tcW w:w="5574" w:type="dxa"/>
            <w:gridSpan w:val="5"/>
            <w:shd w:val="clear" w:color="auto" w:fill="auto"/>
            <w:vAlign w:val="center"/>
            <w:hideMark/>
          </w:tcPr>
          <w:p w14:paraId="761F90D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7EAB2677" w14:textId="77777777" w:rsidTr="007261E4">
        <w:trPr>
          <w:trHeight w:val="300"/>
        </w:trPr>
        <w:tc>
          <w:tcPr>
            <w:tcW w:w="3588" w:type="dxa"/>
            <w:gridSpan w:val="2"/>
            <w:shd w:val="clear" w:color="auto" w:fill="auto"/>
            <w:vAlign w:val="center"/>
            <w:hideMark/>
          </w:tcPr>
          <w:p w14:paraId="09CBC52F" w14:textId="77777777" w:rsidR="00F2042D" w:rsidRPr="007001F1" w:rsidRDefault="00F2042D" w:rsidP="00F2042D">
            <w:pPr>
              <w:rPr>
                <w:b/>
                <w:bCs/>
                <w:sz w:val="22"/>
                <w:szCs w:val="22"/>
              </w:rPr>
            </w:pPr>
            <w:r w:rsidRPr="007001F1">
              <w:rPr>
                <w:b/>
                <w:bCs/>
                <w:sz w:val="22"/>
                <w:szCs w:val="22"/>
              </w:rPr>
              <w:lastRenderedPageBreak/>
              <w:t>Dátum:</w:t>
            </w:r>
          </w:p>
        </w:tc>
        <w:tc>
          <w:tcPr>
            <w:tcW w:w="5574" w:type="dxa"/>
            <w:gridSpan w:val="5"/>
            <w:shd w:val="clear" w:color="auto" w:fill="auto"/>
            <w:vAlign w:val="center"/>
            <w:hideMark/>
          </w:tcPr>
          <w:p w14:paraId="695861C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643B6A7A" w14:textId="77777777" w:rsidTr="007261E4">
        <w:trPr>
          <w:trHeight w:val="300"/>
        </w:trPr>
        <w:tc>
          <w:tcPr>
            <w:tcW w:w="3588" w:type="dxa"/>
            <w:gridSpan w:val="2"/>
            <w:shd w:val="clear" w:color="000000" w:fill="FFFFFF"/>
            <w:vAlign w:val="center"/>
            <w:hideMark/>
          </w:tcPr>
          <w:p w14:paraId="06EF9F04" w14:textId="77777777" w:rsidR="00F2042D" w:rsidRPr="007001F1" w:rsidRDefault="00F2042D" w:rsidP="00F2042D">
            <w:pPr>
              <w:rPr>
                <w:b/>
                <w:bCs/>
                <w:sz w:val="22"/>
                <w:szCs w:val="22"/>
              </w:rPr>
            </w:pPr>
            <w:r w:rsidRPr="007001F1">
              <w:rPr>
                <w:b/>
                <w:bCs/>
                <w:sz w:val="22"/>
                <w:szCs w:val="22"/>
              </w:rPr>
              <w:t>Podpis:</w:t>
            </w:r>
          </w:p>
        </w:tc>
        <w:tc>
          <w:tcPr>
            <w:tcW w:w="5574" w:type="dxa"/>
            <w:gridSpan w:val="5"/>
            <w:shd w:val="clear" w:color="auto" w:fill="auto"/>
            <w:vAlign w:val="center"/>
            <w:hideMark/>
          </w:tcPr>
          <w:p w14:paraId="31B412A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3B08C28C" w14:textId="77777777" w:rsidTr="007261E4">
        <w:trPr>
          <w:trHeight w:val="300"/>
        </w:trPr>
        <w:tc>
          <w:tcPr>
            <w:tcW w:w="9162" w:type="dxa"/>
            <w:gridSpan w:val="7"/>
            <w:shd w:val="clear" w:color="auto" w:fill="auto"/>
            <w:noWrap/>
            <w:vAlign w:val="bottom"/>
            <w:hideMark/>
          </w:tcPr>
          <w:p w14:paraId="5670A8CE"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10EAFC0D" w14:textId="77777777" w:rsidTr="007261E4">
        <w:trPr>
          <w:trHeight w:val="300"/>
        </w:trPr>
        <w:tc>
          <w:tcPr>
            <w:tcW w:w="3588" w:type="dxa"/>
            <w:gridSpan w:val="2"/>
            <w:shd w:val="clear" w:color="000000" w:fill="FFFFFF"/>
            <w:vAlign w:val="center"/>
            <w:hideMark/>
          </w:tcPr>
          <w:p w14:paraId="5A1C5B49" w14:textId="77777777" w:rsidR="00F2042D" w:rsidRPr="007001F1" w:rsidRDefault="00F2042D" w:rsidP="00F2042D">
            <w:pPr>
              <w:rPr>
                <w:b/>
                <w:bCs/>
                <w:sz w:val="22"/>
                <w:szCs w:val="22"/>
              </w:rPr>
            </w:pPr>
            <w:r w:rsidRPr="007001F1">
              <w:rPr>
                <w:b/>
                <w:bCs/>
                <w:sz w:val="22"/>
                <w:szCs w:val="22"/>
              </w:rPr>
              <w:t>Kontrolu vykonal</w:t>
            </w:r>
            <w:r w:rsidRPr="007001F1">
              <w:rPr>
                <w:b/>
                <w:bCs/>
                <w:sz w:val="20"/>
                <w:szCs w:val="20"/>
                <w:vertAlign w:val="superscript"/>
              </w:rPr>
              <w:footnoteReference w:id="51"/>
            </w:r>
            <w:r w:rsidRPr="007001F1">
              <w:rPr>
                <w:b/>
                <w:bCs/>
                <w:sz w:val="22"/>
                <w:szCs w:val="22"/>
              </w:rPr>
              <w:t>:</w:t>
            </w:r>
          </w:p>
        </w:tc>
        <w:tc>
          <w:tcPr>
            <w:tcW w:w="5574" w:type="dxa"/>
            <w:gridSpan w:val="5"/>
            <w:shd w:val="clear" w:color="auto" w:fill="auto"/>
            <w:vAlign w:val="center"/>
            <w:hideMark/>
          </w:tcPr>
          <w:p w14:paraId="0CE6E4FA"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7222D01" w14:textId="77777777" w:rsidTr="007261E4">
        <w:trPr>
          <w:trHeight w:val="300"/>
        </w:trPr>
        <w:tc>
          <w:tcPr>
            <w:tcW w:w="3588" w:type="dxa"/>
            <w:gridSpan w:val="2"/>
            <w:shd w:val="clear" w:color="000000" w:fill="FFFFFF"/>
            <w:vAlign w:val="center"/>
            <w:hideMark/>
          </w:tcPr>
          <w:p w14:paraId="21D43F2A" w14:textId="77777777" w:rsidR="00F2042D" w:rsidRPr="007001F1" w:rsidRDefault="00F2042D" w:rsidP="00F2042D">
            <w:pPr>
              <w:rPr>
                <w:b/>
                <w:bCs/>
                <w:sz w:val="22"/>
                <w:szCs w:val="22"/>
              </w:rPr>
            </w:pPr>
            <w:r w:rsidRPr="007001F1">
              <w:rPr>
                <w:b/>
                <w:bCs/>
                <w:sz w:val="22"/>
                <w:szCs w:val="22"/>
              </w:rPr>
              <w:t xml:space="preserve">Dátum: </w:t>
            </w:r>
          </w:p>
        </w:tc>
        <w:tc>
          <w:tcPr>
            <w:tcW w:w="5574" w:type="dxa"/>
            <w:gridSpan w:val="5"/>
            <w:shd w:val="clear" w:color="auto" w:fill="auto"/>
            <w:vAlign w:val="center"/>
            <w:hideMark/>
          </w:tcPr>
          <w:p w14:paraId="6687E9D3"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271190A" w14:textId="77777777" w:rsidTr="007261E4">
        <w:trPr>
          <w:trHeight w:val="300"/>
        </w:trPr>
        <w:tc>
          <w:tcPr>
            <w:tcW w:w="3588" w:type="dxa"/>
            <w:gridSpan w:val="2"/>
            <w:shd w:val="clear" w:color="000000" w:fill="FFFFFF"/>
            <w:vAlign w:val="center"/>
            <w:hideMark/>
          </w:tcPr>
          <w:p w14:paraId="452541AD" w14:textId="77777777" w:rsidR="00F2042D" w:rsidRPr="007001F1" w:rsidRDefault="00F2042D" w:rsidP="00F2042D">
            <w:pPr>
              <w:rPr>
                <w:b/>
                <w:bCs/>
                <w:sz w:val="22"/>
                <w:szCs w:val="22"/>
              </w:rPr>
            </w:pPr>
            <w:r w:rsidRPr="007001F1">
              <w:rPr>
                <w:b/>
                <w:bCs/>
                <w:sz w:val="22"/>
                <w:szCs w:val="22"/>
              </w:rPr>
              <w:t>Podpis:</w:t>
            </w:r>
          </w:p>
        </w:tc>
        <w:tc>
          <w:tcPr>
            <w:tcW w:w="5574" w:type="dxa"/>
            <w:gridSpan w:val="5"/>
            <w:shd w:val="clear" w:color="auto" w:fill="auto"/>
            <w:vAlign w:val="center"/>
            <w:hideMark/>
          </w:tcPr>
          <w:p w14:paraId="41555A2C" w14:textId="77777777" w:rsidR="00F2042D" w:rsidRPr="007001F1" w:rsidRDefault="00F2042D" w:rsidP="00F2042D">
            <w:pPr>
              <w:rPr>
                <w:color w:val="000000"/>
                <w:sz w:val="22"/>
                <w:szCs w:val="22"/>
              </w:rPr>
            </w:pPr>
            <w:r w:rsidRPr="007001F1">
              <w:rPr>
                <w:color w:val="000000"/>
                <w:sz w:val="22"/>
                <w:szCs w:val="22"/>
              </w:rPr>
              <w:t> </w:t>
            </w:r>
          </w:p>
        </w:tc>
      </w:tr>
    </w:tbl>
    <w:p w14:paraId="67FFEB7A" w14:textId="2D598063" w:rsidR="00F2042D" w:rsidRPr="007001F1" w:rsidRDefault="00F2042D">
      <w:pPr>
        <w:spacing w:after="160" w:line="259" w:lineRule="auto"/>
      </w:pPr>
    </w:p>
    <w:p w14:paraId="5D9F1D5F" w14:textId="77777777" w:rsidR="00F2042D" w:rsidRPr="007001F1" w:rsidRDefault="00F2042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14:paraId="73B91DBD" w14:textId="77777777" w:rsidTr="007261E4">
        <w:trPr>
          <w:trHeight w:val="645"/>
        </w:trPr>
        <w:tc>
          <w:tcPr>
            <w:tcW w:w="9087" w:type="dxa"/>
            <w:gridSpan w:val="7"/>
            <w:shd w:val="clear" w:color="000000" w:fill="60497A"/>
            <w:vAlign w:val="center"/>
            <w:hideMark/>
          </w:tcPr>
          <w:p w14:paraId="00D12D07" w14:textId="1F1D936E"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1680"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680"/>
          </w:p>
        </w:tc>
      </w:tr>
      <w:tr w:rsidR="0086114A" w:rsidRPr="007001F1" w14:paraId="40B0FD87" w14:textId="77777777" w:rsidTr="007261E4">
        <w:trPr>
          <w:trHeight w:val="330"/>
        </w:trPr>
        <w:tc>
          <w:tcPr>
            <w:tcW w:w="9087" w:type="dxa"/>
            <w:gridSpan w:val="7"/>
            <w:shd w:val="clear" w:color="auto" w:fill="auto"/>
            <w:vAlign w:val="center"/>
            <w:hideMark/>
          </w:tcPr>
          <w:p w14:paraId="1FB6BE58" w14:textId="77777777" w:rsidR="0086114A" w:rsidRPr="007001F1" w:rsidRDefault="0086114A" w:rsidP="0086114A">
            <w:pPr>
              <w:jc w:val="center"/>
              <w:rPr>
                <w:b/>
                <w:bCs/>
                <w:color w:val="000000"/>
                <w:sz w:val="22"/>
                <w:szCs w:val="22"/>
              </w:rPr>
            </w:pPr>
            <w:r w:rsidRPr="007001F1">
              <w:rPr>
                <w:b/>
                <w:bCs/>
                <w:color w:val="000000"/>
                <w:sz w:val="22"/>
                <w:szCs w:val="22"/>
              </w:rPr>
              <w:t>Identifikácia programu</w:t>
            </w:r>
          </w:p>
        </w:tc>
      </w:tr>
      <w:tr w:rsidR="0086114A" w:rsidRPr="007001F1" w14:paraId="04DCD12C" w14:textId="77777777" w:rsidTr="007261E4">
        <w:trPr>
          <w:trHeight w:val="300"/>
        </w:trPr>
        <w:tc>
          <w:tcPr>
            <w:tcW w:w="3559" w:type="dxa"/>
            <w:gridSpan w:val="2"/>
            <w:shd w:val="clear" w:color="auto" w:fill="auto"/>
            <w:vAlign w:val="center"/>
            <w:hideMark/>
          </w:tcPr>
          <w:p w14:paraId="60FAE96D" w14:textId="77777777" w:rsidR="0086114A" w:rsidRPr="007001F1" w:rsidRDefault="0086114A" w:rsidP="0086114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4D9DC15"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4B99DC6" w14:textId="77777777" w:rsidTr="007261E4">
        <w:trPr>
          <w:trHeight w:val="660"/>
        </w:trPr>
        <w:tc>
          <w:tcPr>
            <w:tcW w:w="3559" w:type="dxa"/>
            <w:gridSpan w:val="2"/>
            <w:shd w:val="clear" w:color="auto" w:fill="auto"/>
            <w:vAlign w:val="center"/>
            <w:hideMark/>
          </w:tcPr>
          <w:p w14:paraId="265139A9" w14:textId="6D1D4422" w:rsidR="0086114A" w:rsidRPr="007001F1" w:rsidRDefault="0086114A" w:rsidP="0086114A">
            <w:pPr>
              <w:rPr>
                <w:color w:val="000000"/>
                <w:sz w:val="22"/>
                <w:szCs w:val="22"/>
              </w:rPr>
            </w:pPr>
            <w:r w:rsidRPr="007001F1">
              <w:rPr>
                <w:color w:val="000000"/>
                <w:sz w:val="22"/>
                <w:szCs w:val="22"/>
              </w:rPr>
              <w:t xml:space="preserve">Názov </w:t>
            </w:r>
            <w:ins w:id="1681" w:author="Kramár Róbert" w:date="2018-04-27T15:13: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151DD679"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A2856F0" w14:textId="77777777" w:rsidTr="007261E4">
        <w:trPr>
          <w:trHeight w:val="330"/>
        </w:trPr>
        <w:tc>
          <w:tcPr>
            <w:tcW w:w="9087" w:type="dxa"/>
            <w:gridSpan w:val="7"/>
            <w:shd w:val="clear" w:color="auto" w:fill="auto"/>
            <w:vAlign w:val="center"/>
            <w:hideMark/>
          </w:tcPr>
          <w:p w14:paraId="4FE68926" w14:textId="77777777" w:rsidR="0086114A" w:rsidRPr="007001F1" w:rsidRDefault="0086114A" w:rsidP="0086114A">
            <w:pPr>
              <w:jc w:val="center"/>
              <w:rPr>
                <w:b/>
                <w:bCs/>
                <w:color w:val="000000"/>
                <w:sz w:val="22"/>
                <w:szCs w:val="22"/>
              </w:rPr>
            </w:pPr>
            <w:r w:rsidRPr="007001F1">
              <w:rPr>
                <w:b/>
                <w:bCs/>
                <w:color w:val="000000"/>
                <w:sz w:val="22"/>
                <w:szCs w:val="22"/>
              </w:rPr>
              <w:t>Identifikácia projektu a prijímateľa</w:t>
            </w:r>
          </w:p>
        </w:tc>
      </w:tr>
      <w:tr w:rsidR="0086114A" w:rsidRPr="007001F1" w14:paraId="610107DA" w14:textId="77777777" w:rsidTr="007261E4">
        <w:trPr>
          <w:trHeight w:val="330"/>
        </w:trPr>
        <w:tc>
          <w:tcPr>
            <w:tcW w:w="3559" w:type="dxa"/>
            <w:gridSpan w:val="2"/>
            <w:shd w:val="clear" w:color="auto" w:fill="auto"/>
            <w:vAlign w:val="center"/>
            <w:hideMark/>
          </w:tcPr>
          <w:p w14:paraId="589C10C0" w14:textId="3679436F" w:rsidR="0086114A" w:rsidRPr="007001F1" w:rsidRDefault="0086114A" w:rsidP="0086114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63B6E3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7FD1057B" w14:textId="77777777" w:rsidTr="007261E4">
        <w:trPr>
          <w:trHeight w:val="300"/>
        </w:trPr>
        <w:tc>
          <w:tcPr>
            <w:tcW w:w="3559" w:type="dxa"/>
            <w:gridSpan w:val="2"/>
            <w:shd w:val="clear" w:color="auto" w:fill="auto"/>
            <w:vAlign w:val="center"/>
            <w:hideMark/>
          </w:tcPr>
          <w:p w14:paraId="7F973366" w14:textId="77777777" w:rsidR="0086114A" w:rsidRPr="007001F1" w:rsidRDefault="0086114A" w:rsidP="0086114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69BBDE6"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1E442553" w14:textId="77777777" w:rsidTr="007261E4">
        <w:trPr>
          <w:trHeight w:val="300"/>
        </w:trPr>
        <w:tc>
          <w:tcPr>
            <w:tcW w:w="3559" w:type="dxa"/>
            <w:gridSpan w:val="2"/>
            <w:shd w:val="clear" w:color="auto" w:fill="auto"/>
            <w:vAlign w:val="center"/>
            <w:hideMark/>
          </w:tcPr>
          <w:p w14:paraId="10CC333A" w14:textId="77777777" w:rsidR="0086114A" w:rsidRPr="007001F1" w:rsidRDefault="0086114A" w:rsidP="0086114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4D5EF26"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A6751B5" w14:textId="77777777" w:rsidTr="007261E4">
        <w:trPr>
          <w:trHeight w:val="300"/>
        </w:trPr>
        <w:tc>
          <w:tcPr>
            <w:tcW w:w="3559" w:type="dxa"/>
            <w:gridSpan w:val="2"/>
            <w:shd w:val="clear" w:color="auto" w:fill="auto"/>
            <w:vAlign w:val="center"/>
            <w:hideMark/>
          </w:tcPr>
          <w:p w14:paraId="3758B48C" w14:textId="77777777" w:rsidR="0086114A" w:rsidRPr="007001F1" w:rsidRDefault="0086114A" w:rsidP="0086114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1133F11"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77B8D054" w14:textId="77777777" w:rsidTr="007261E4">
        <w:trPr>
          <w:trHeight w:val="330"/>
        </w:trPr>
        <w:tc>
          <w:tcPr>
            <w:tcW w:w="9087" w:type="dxa"/>
            <w:gridSpan w:val="7"/>
            <w:shd w:val="clear" w:color="auto" w:fill="auto"/>
            <w:vAlign w:val="center"/>
            <w:hideMark/>
          </w:tcPr>
          <w:p w14:paraId="28B66120" w14:textId="77777777" w:rsidR="0086114A" w:rsidRPr="007001F1" w:rsidRDefault="0086114A" w:rsidP="0086114A">
            <w:pPr>
              <w:jc w:val="center"/>
              <w:rPr>
                <w:b/>
                <w:bCs/>
                <w:color w:val="000000"/>
                <w:sz w:val="22"/>
                <w:szCs w:val="22"/>
              </w:rPr>
            </w:pPr>
            <w:r w:rsidRPr="007001F1">
              <w:rPr>
                <w:b/>
                <w:bCs/>
                <w:color w:val="000000"/>
                <w:sz w:val="22"/>
                <w:szCs w:val="22"/>
              </w:rPr>
              <w:t>Identifikácia zákazky</w:t>
            </w:r>
          </w:p>
        </w:tc>
      </w:tr>
      <w:tr w:rsidR="0086114A" w:rsidRPr="007001F1" w14:paraId="3BA7CEDB" w14:textId="77777777" w:rsidTr="007261E4">
        <w:trPr>
          <w:trHeight w:val="300"/>
        </w:trPr>
        <w:tc>
          <w:tcPr>
            <w:tcW w:w="3559" w:type="dxa"/>
            <w:gridSpan w:val="2"/>
            <w:shd w:val="clear" w:color="auto" w:fill="auto"/>
            <w:vAlign w:val="center"/>
            <w:hideMark/>
          </w:tcPr>
          <w:p w14:paraId="081D2034" w14:textId="77777777" w:rsidR="0086114A" w:rsidRPr="007001F1" w:rsidRDefault="0086114A" w:rsidP="0086114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691DC4" w14:textId="77777777" w:rsidR="0086114A" w:rsidRPr="007001F1" w:rsidRDefault="0086114A" w:rsidP="0086114A">
            <w:pPr>
              <w:rPr>
                <w:color w:val="000000"/>
                <w:sz w:val="22"/>
                <w:szCs w:val="22"/>
              </w:rPr>
            </w:pPr>
            <w:r w:rsidRPr="007001F1">
              <w:rPr>
                <w:color w:val="000000"/>
                <w:sz w:val="22"/>
                <w:szCs w:val="22"/>
              </w:rPr>
              <w:t>Nadlimitná zákazka</w:t>
            </w:r>
          </w:p>
        </w:tc>
      </w:tr>
      <w:tr w:rsidR="0086114A" w:rsidRPr="007001F1" w14:paraId="3717307D" w14:textId="77777777" w:rsidTr="007261E4">
        <w:trPr>
          <w:trHeight w:val="300"/>
        </w:trPr>
        <w:tc>
          <w:tcPr>
            <w:tcW w:w="3559" w:type="dxa"/>
            <w:gridSpan w:val="2"/>
            <w:shd w:val="clear" w:color="auto" w:fill="auto"/>
            <w:vAlign w:val="center"/>
            <w:hideMark/>
          </w:tcPr>
          <w:p w14:paraId="2FB77B8E" w14:textId="77777777" w:rsidR="0086114A" w:rsidRPr="007001F1" w:rsidRDefault="0086114A" w:rsidP="0086114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2D0BC1D1" w14:textId="504EC200" w:rsidR="0086114A" w:rsidRPr="007001F1" w:rsidRDefault="0086114A" w:rsidP="0086114A">
            <w:pPr>
              <w:rPr>
                <w:color w:val="000000"/>
                <w:sz w:val="22"/>
                <w:szCs w:val="22"/>
              </w:rPr>
            </w:pPr>
            <w:r w:rsidRPr="007001F1">
              <w:rPr>
                <w:color w:val="000000"/>
                <w:sz w:val="22"/>
                <w:szCs w:val="22"/>
              </w:rPr>
              <w:t>Súťažný dialóg (§ 74 ZVO)</w:t>
            </w:r>
          </w:p>
        </w:tc>
      </w:tr>
      <w:tr w:rsidR="0086114A" w:rsidRPr="007001F1" w14:paraId="177145BC" w14:textId="77777777" w:rsidTr="007261E4">
        <w:trPr>
          <w:trHeight w:val="300"/>
        </w:trPr>
        <w:tc>
          <w:tcPr>
            <w:tcW w:w="3559" w:type="dxa"/>
            <w:gridSpan w:val="2"/>
            <w:shd w:val="clear" w:color="auto" w:fill="auto"/>
            <w:vAlign w:val="center"/>
            <w:hideMark/>
          </w:tcPr>
          <w:p w14:paraId="0FAC02C8" w14:textId="77777777" w:rsidR="0086114A" w:rsidRPr="007001F1" w:rsidRDefault="0086114A" w:rsidP="0086114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4F35E30" w14:textId="77777777" w:rsidR="0086114A" w:rsidRPr="007001F1" w:rsidRDefault="0086114A" w:rsidP="0086114A">
            <w:pPr>
              <w:rPr>
                <w:color w:val="000000"/>
                <w:sz w:val="22"/>
                <w:szCs w:val="22"/>
              </w:rPr>
            </w:pPr>
            <w:r w:rsidRPr="007001F1">
              <w:rPr>
                <w:color w:val="000000"/>
                <w:sz w:val="22"/>
                <w:szCs w:val="22"/>
              </w:rPr>
              <w:t xml:space="preserve"> </w:t>
            </w:r>
          </w:p>
        </w:tc>
      </w:tr>
      <w:tr w:rsidR="004D0B9F" w:rsidRPr="007001F1" w14:paraId="7F6665C9" w14:textId="77777777" w:rsidTr="007261E4">
        <w:trPr>
          <w:trHeight w:val="300"/>
        </w:trPr>
        <w:tc>
          <w:tcPr>
            <w:tcW w:w="3559" w:type="dxa"/>
            <w:gridSpan w:val="2"/>
            <w:shd w:val="clear" w:color="auto" w:fill="auto"/>
            <w:vAlign w:val="center"/>
          </w:tcPr>
          <w:p w14:paraId="63D5A28D" w14:textId="165BCB94" w:rsidR="004D0B9F" w:rsidRPr="007001F1" w:rsidRDefault="004D0B9F" w:rsidP="0086114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5C9F270" w14:textId="77777777" w:rsidR="004D0B9F" w:rsidRPr="007001F1" w:rsidRDefault="004D0B9F" w:rsidP="0086114A">
            <w:pPr>
              <w:rPr>
                <w:color w:val="000000"/>
                <w:sz w:val="22"/>
                <w:szCs w:val="22"/>
              </w:rPr>
            </w:pPr>
          </w:p>
        </w:tc>
      </w:tr>
      <w:tr w:rsidR="0086114A" w:rsidRPr="007001F1" w14:paraId="2FC9317E" w14:textId="77777777" w:rsidTr="007261E4">
        <w:trPr>
          <w:trHeight w:val="300"/>
        </w:trPr>
        <w:tc>
          <w:tcPr>
            <w:tcW w:w="3559" w:type="dxa"/>
            <w:gridSpan w:val="2"/>
            <w:shd w:val="clear" w:color="auto" w:fill="auto"/>
            <w:vAlign w:val="center"/>
            <w:hideMark/>
          </w:tcPr>
          <w:p w14:paraId="6F8CFF28" w14:textId="77777777" w:rsidR="0086114A" w:rsidRPr="007001F1" w:rsidRDefault="0086114A" w:rsidP="0086114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0F2594C6" w14:textId="17D83655" w:rsidR="0086114A" w:rsidRPr="007001F1" w:rsidRDefault="00912CB9" w:rsidP="0086114A">
            <w:pPr>
              <w:rPr>
                <w:color w:val="000000"/>
                <w:sz w:val="22"/>
                <w:szCs w:val="22"/>
              </w:rPr>
            </w:pPr>
            <w:r w:rsidRPr="007001F1">
              <w:rPr>
                <w:color w:val="000000"/>
                <w:sz w:val="22"/>
                <w:szCs w:val="22"/>
              </w:rPr>
              <w:t>druhá</w:t>
            </w:r>
            <w:r w:rsidR="0086114A" w:rsidRPr="007001F1">
              <w:rPr>
                <w:color w:val="000000"/>
                <w:sz w:val="22"/>
                <w:szCs w:val="22"/>
              </w:rPr>
              <w:t xml:space="preserve"> ex-</w:t>
            </w:r>
            <w:proofErr w:type="spellStart"/>
            <w:r w:rsidR="0086114A" w:rsidRPr="007001F1">
              <w:rPr>
                <w:color w:val="000000"/>
                <w:sz w:val="22"/>
                <w:szCs w:val="22"/>
              </w:rPr>
              <w:t>ante</w:t>
            </w:r>
            <w:proofErr w:type="spellEnd"/>
            <w:r w:rsidR="0086114A" w:rsidRPr="007001F1">
              <w:rPr>
                <w:color w:val="000000"/>
                <w:sz w:val="22"/>
                <w:szCs w:val="22"/>
              </w:rPr>
              <w:t xml:space="preserve"> kontrola</w:t>
            </w:r>
          </w:p>
        </w:tc>
      </w:tr>
      <w:tr w:rsidR="0086114A" w:rsidRPr="007001F1" w14:paraId="638712C0" w14:textId="77777777" w:rsidTr="007261E4">
        <w:trPr>
          <w:trHeight w:val="300"/>
        </w:trPr>
        <w:tc>
          <w:tcPr>
            <w:tcW w:w="3559" w:type="dxa"/>
            <w:gridSpan w:val="2"/>
            <w:shd w:val="clear" w:color="auto" w:fill="auto"/>
            <w:vAlign w:val="center"/>
            <w:hideMark/>
          </w:tcPr>
          <w:p w14:paraId="547C8624" w14:textId="77777777" w:rsidR="0086114A" w:rsidRPr="007001F1" w:rsidRDefault="0086114A" w:rsidP="0086114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832E4F9"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B811A70" w14:textId="77777777" w:rsidTr="007261E4">
        <w:trPr>
          <w:trHeight w:val="300"/>
        </w:trPr>
        <w:tc>
          <w:tcPr>
            <w:tcW w:w="3559" w:type="dxa"/>
            <w:gridSpan w:val="2"/>
            <w:shd w:val="clear" w:color="auto" w:fill="auto"/>
            <w:vAlign w:val="center"/>
            <w:hideMark/>
          </w:tcPr>
          <w:p w14:paraId="4FE737F9" w14:textId="77777777" w:rsidR="0086114A" w:rsidRPr="007001F1" w:rsidRDefault="0086114A" w:rsidP="0086114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45B3EB2"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F85D198" w14:textId="77777777" w:rsidTr="007261E4">
        <w:trPr>
          <w:trHeight w:val="300"/>
        </w:trPr>
        <w:tc>
          <w:tcPr>
            <w:tcW w:w="3559" w:type="dxa"/>
            <w:gridSpan w:val="2"/>
            <w:shd w:val="clear" w:color="auto" w:fill="auto"/>
            <w:vAlign w:val="center"/>
            <w:hideMark/>
          </w:tcPr>
          <w:p w14:paraId="52E02A8E" w14:textId="77777777" w:rsidR="0086114A" w:rsidRPr="007001F1" w:rsidRDefault="0086114A" w:rsidP="0086114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7CCD6AC4"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0CB8A7CC" w14:textId="77777777" w:rsidTr="007261E4">
        <w:trPr>
          <w:trHeight w:val="300"/>
        </w:trPr>
        <w:tc>
          <w:tcPr>
            <w:tcW w:w="3559" w:type="dxa"/>
            <w:gridSpan w:val="2"/>
            <w:shd w:val="clear" w:color="auto" w:fill="auto"/>
            <w:vAlign w:val="center"/>
            <w:hideMark/>
          </w:tcPr>
          <w:p w14:paraId="7BC69FBD" w14:textId="77777777" w:rsidR="0086114A" w:rsidRPr="007001F1" w:rsidRDefault="0086114A" w:rsidP="0086114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DEB08AE"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9E55262" w14:textId="77777777" w:rsidTr="007261E4">
        <w:trPr>
          <w:trHeight w:val="300"/>
        </w:trPr>
        <w:tc>
          <w:tcPr>
            <w:tcW w:w="3559" w:type="dxa"/>
            <w:gridSpan w:val="2"/>
            <w:shd w:val="clear" w:color="auto" w:fill="auto"/>
            <w:vAlign w:val="center"/>
            <w:hideMark/>
          </w:tcPr>
          <w:p w14:paraId="2309F382" w14:textId="77777777" w:rsidR="0086114A" w:rsidRPr="007001F1" w:rsidRDefault="0086114A" w:rsidP="0086114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FCF971F"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DC60939" w14:textId="77777777" w:rsidTr="007261E4">
        <w:trPr>
          <w:trHeight w:val="300"/>
        </w:trPr>
        <w:tc>
          <w:tcPr>
            <w:tcW w:w="3559" w:type="dxa"/>
            <w:gridSpan w:val="2"/>
            <w:shd w:val="clear" w:color="auto" w:fill="auto"/>
            <w:vAlign w:val="center"/>
            <w:hideMark/>
          </w:tcPr>
          <w:p w14:paraId="1D965671" w14:textId="77777777" w:rsidR="0086114A" w:rsidRPr="007001F1" w:rsidRDefault="0086114A" w:rsidP="0086114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B7EE28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E96A4F3" w14:textId="77777777" w:rsidTr="007261E4">
        <w:trPr>
          <w:trHeight w:val="300"/>
        </w:trPr>
        <w:tc>
          <w:tcPr>
            <w:tcW w:w="3559" w:type="dxa"/>
            <w:gridSpan w:val="2"/>
            <w:shd w:val="clear" w:color="auto" w:fill="auto"/>
            <w:vAlign w:val="center"/>
            <w:hideMark/>
          </w:tcPr>
          <w:p w14:paraId="715CACEA" w14:textId="77777777" w:rsidR="0086114A" w:rsidRPr="007001F1" w:rsidRDefault="0086114A" w:rsidP="0086114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B628BB7"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315CE9B" w14:textId="77777777" w:rsidTr="007261E4">
        <w:trPr>
          <w:trHeight w:val="300"/>
        </w:trPr>
        <w:tc>
          <w:tcPr>
            <w:tcW w:w="3559" w:type="dxa"/>
            <w:gridSpan w:val="2"/>
            <w:shd w:val="clear" w:color="auto" w:fill="auto"/>
            <w:vAlign w:val="center"/>
            <w:hideMark/>
          </w:tcPr>
          <w:p w14:paraId="5442E454" w14:textId="77777777" w:rsidR="0086114A" w:rsidRPr="007001F1" w:rsidRDefault="0086114A" w:rsidP="0086114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253E537E" w14:textId="77777777" w:rsidR="0086114A" w:rsidRPr="007001F1" w:rsidRDefault="0086114A" w:rsidP="0086114A">
            <w:pPr>
              <w:rPr>
                <w:color w:val="000000"/>
                <w:sz w:val="22"/>
                <w:szCs w:val="22"/>
              </w:rPr>
            </w:pPr>
            <w:r w:rsidRPr="007001F1">
              <w:rPr>
                <w:color w:val="000000"/>
                <w:sz w:val="22"/>
                <w:szCs w:val="22"/>
              </w:rPr>
              <w:t> </w:t>
            </w:r>
          </w:p>
        </w:tc>
      </w:tr>
      <w:tr w:rsidR="0086114A" w:rsidRPr="007001F1" w:rsidDel="002D4145" w14:paraId="1174AA88" w14:textId="10E516C5" w:rsidTr="007261E4">
        <w:trPr>
          <w:trHeight w:val="300"/>
          <w:del w:id="1682" w:author="Kramár Róbert" w:date="2018-04-27T16:53:00Z"/>
        </w:trPr>
        <w:tc>
          <w:tcPr>
            <w:tcW w:w="3559" w:type="dxa"/>
            <w:gridSpan w:val="2"/>
            <w:shd w:val="clear" w:color="auto" w:fill="auto"/>
            <w:vAlign w:val="center"/>
            <w:hideMark/>
          </w:tcPr>
          <w:p w14:paraId="56A3F53C" w14:textId="14A480E3" w:rsidR="0086114A" w:rsidRPr="007001F1" w:rsidDel="002D4145" w:rsidRDefault="0086114A" w:rsidP="0086114A">
            <w:pPr>
              <w:rPr>
                <w:del w:id="1683" w:author="Kramár Róbert" w:date="2018-04-27T16:53:00Z"/>
                <w:color w:val="000000"/>
                <w:sz w:val="22"/>
                <w:szCs w:val="22"/>
              </w:rPr>
            </w:pPr>
            <w:del w:id="1684" w:author="Kramár Róbert" w:date="2018-04-27T16:53: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6B03F256" w14:textId="05F130AD" w:rsidR="0086114A" w:rsidRPr="007001F1" w:rsidDel="002D4145" w:rsidRDefault="0086114A" w:rsidP="0086114A">
            <w:pPr>
              <w:rPr>
                <w:del w:id="1685" w:author="Kramár Róbert" w:date="2018-04-27T16:53:00Z"/>
                <w:color w:val="000000"/>
                <w:sz w:val="22"/>
                <w:szCs w:val="22"/>
              </w:rPr>
            </w:pPr>
            <w:del w:id="1686" w:author="Kramár Róbert" w:date="2018-04-27T16:53:00Z">
              <w:r w:rsidRPr="007001F1" w:rsidDel="002D4145">
                <w:rPr>
                  <w:color w:val="000000"/>
                  <w:sz w:val="22"/>
                  <w:szCs w:val="22"/>
                </w:rPr>
                <w:delText> </w:delText>
              </w:r>
            </w:del>
          </w:p>
        </w:tc>
      </w:tr>
      <w:tr w:rsidR="0086114A" w:rsidRPr="007001F1" w:rsidDel="002D4145" w14:paraId="0848BA3B" w14:textId="137356AA" w:rsidTr="007261E4">
        <w:trPr>
          <w:trHeight w:val="810"/>
          <w:del w:id="1687" w:author="Kramár Róbert" w:date="2018-04-27T16:53:00Z"/>
        </w:trPr>
        <w:tc>
          <w:tcPr>
            <w:tcW w:w="3559" w:type="dxa"/>
            <w:gridSpan w:val="2"/>
            <w:shd w:val="clear" w:color="auto" w:fill="auto"/>
            <w:vAlign w:val="center"/>
            <w:hideMark/>
          </w:tcPr>
          <w:p w14:paraId="43BEDC6D" w14:textId="3FA746B4" w:rsidR="0086114A" w:rsidRPr="007001F1" w:rsidDel="002D4145" w:rsidRDefault="0086114A" w:rsidP="0086114A">
            <w:pPr>
              <w:rPr>
                <w:del w:id="1688" w:author="Kramár Róbert" w:date="2018-04-27T16:53:00Z"/>
                <w:color w:val="000000"/>
                <w:sz w:val="22"/>
                <w:szCs w:val="22"/>
              </w:rPr>
            </w:pPr>
            <w:del w:id="1689" w:author="Kramár Róbert" w:date="2018-04-27T16:53: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0C1B2435" w14:textId="0F5037A4" w:rsidR="0086114A" w:rsidRPr="007001F1" w:rsidDel="002D4145" w:rsidRDefault="0086114A" w:rsidP="0086114A">
            <w:pPr>
              <w:rPr>
                <w:del w:id="1690" w:author="Kramár Róbert" w:date="2018-04-27T16:53:00Z"/>
                <w:color w:val="000000"/>
                <w:sz w:val="22"/>
                <w:szCs w:val="22"/>
              </w:rPr>
            </w:pPr>
            <w:del w:id="1691" w:author="Kramár Róbert" w:date="2018-04-27T16:53:00Z">
              <w:r w:rsidRPr="007001F1" w:rsidDel="002D4145">
                <w:rPr>
                  <w:color w:val="000000"/>
                  <w:sz w:val="22"/>
                  <w:szCs w:val="22"/>
                </w:rPr>
                <w:delText> </w:delText>
              </w:r>
            </w:del>
          </w:p>
        </w:tc>
      </w:tr>
      <w:tr w:rsidR="0086114A" w:rsidRPr="007001F1" w14:paraId="26A28C36" w14:textId="77777777" w:rsidTr="007261E4">
        <w:trPr>
          <w:trHeight w:val="315"/>
        </w:trPr>
        <w:tc>
          <w:tcPr>
            <w:tcW w:w="582" w:type="dxa"/>
            <w:shd w:val="clear" w:color="000000" w:fill="60497A"/>
            <w:vAlign w:val="center"/>
            <w:hideMark/>
          </w:tcPr>
          <w:p w14:paraId="691D2D04" w14:textId="77777777" w:rsidR="0086114A" w:rsidRPr="007001F1" w:rsidRDefault="0086114A" w:rsidP="0086114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F54EC83" w14:textId="77777777" w:rsidR="0086114A" w:rsidRPr="007001F1" w:rsidRDefault="0086114A" w:rsidP="0086114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8023350" w14:textId="77777777" w:rsidR="0086114A" w:rsidRPr="007001F1" w:rsidRDefault="0086114A" w:rsidP="0086114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7772FBF" w14:textId="77777777" w:rsidR="0086114A" w:rsidRPr="007001F1" w:rsidRDefault="0086114A" w:rsidP="0086114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226F8842" w14:textId="77777777" w:rsidR="0086114A" w:rsidRPr="007001F1" w:rsidRDefault="0086114A" w:rsidP="0086114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BCB0599" w14:textId="77777777" w:rsidR="0086114A" w:rsidRPr="007001F1" w:rsidRDefault="0086114A" w:rsidP="0086114A">
            <w:pPr>
              <w:jc w:val="center"/>
              <w:rPr>
                <w:b/>
                <w:bCs/>
                <w:color w:val="FFFFFF"/>
                <w:sz w:val="22"/>
                <w:szCs w:val="22"/>
              </w:rPr>
            </w:pPr>
            <w:r w:rsidRPr="007001F1">
              <w:rPr>
                <w:b/>
                <w:bCs/>
                <w:color w:val="FFFFFF"/>
                <w:sz w:val="22"/>
                <w:szCs w:val="22"/>
              </w:rPr>
              <w:t>Poznámka</w:t>
            </w:r>
          </w:p>
        </w:tc>
      </w:tr>
      <w:tr w:rsidR="0093317A" w:rsidRPr="007001F1" w14:paraId="7601E036" w14:textId="77777777" w:rsidTr="00A96394">
        <w:trPr>
          <w:trHeight w:val="367"/>
        </w:trPr>
        <w:tc>
          <w:tcPr>
            <w:tcW w:w="582" w:type="dxa"/>
            <w:vMerge w:val="restart"/>
            <w:shd w:val="clear" w:color="auto" w:fill="auto"/>
            <w:noWrap/>
            <w:vAlign w:val="center"/>
          </w:tcPr>
          <w:p w14:paraId="55CF7637" w14:textId="17D7E1D3" w:rsidR="0093317A" w:rsidRPr="007001F1" w:rsidRDefault="0093317A" w:rsidP="0086114A">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2F6FB98" w14:textId="5D64B5A4" w:rsidR="0093317A" w:rsidRPr="007001F1" w:rsidRDefault="0093317A" w:rsidP="00A96394">
            <w:pPr>
              <w:jc w:val="both"/>
              <w:rPr>
                <w:color w:val="000000"/>
                <w:sz w:val="22"/>
                <w:szCs w:val="22"/>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14:paraId="281EA101" w14:textId="77777777" w:rsidR="0093317A" w:rsidRPr="007001F1" w:rsidRDefault="0093317A" w:rsidP="0086114A">
            <w:pPr>
              <w:jc w:val="center"/>
              <w:rPr>
                <w:color w:val="000000"/>
                <w:sz w:val="22"/>
                <w:szCs w:val="22"/>
              </w:rPr>
            </w:pPr>
          </w:p>
        </w:tc>
        <w:tc>
          <w:tcPr>
            <w:tcW w:w="567" w:type="dxa"/>
            <w:shd w:val="clear" w:color="auto" w:fill="auto"/>
            <w:vAlign w:val="center"/>
          </w:tcPr>
          <w:p w14:paraId="3A137257" w14:textId="77777777" w:rsidR="0093317A" w:rsidRPr="007001F1" w:rsidRDefault="0093317A" w:rsidP="0086114A">
            <w:pPr>
              <w:jc w:val="center"/>
              <w:rPr>
                <w:color w:val="000000"/>
                <w:sz w:val="22"/>
                <w:szCs w:val="22"/>
              </w:rPr>
            </w:pPr>
          </w:p>
        </w:tc>
        <w:tc>
          <w:tcPr>
            <w:tcW w:w="776" w:type="dxa"/>
            <w:shd w:val="clear" w:color="auto" w:fill="auto"/>
            <w:vAlign w:val="center"/>
          </w:tcPr>
          <w:p w14:paraId="17163851" w14:textId="77777777" w:rsidR="0093317A" w:rsidRPr="007001F1" w:rsidRDefault="0093317A" w:rsidP="0086114A">
            <w:pPr>
              <w:jc w:val="center"/>
              <w:rPr>
                <w:color w:val="000000"/>
                <w:sz w:val="22"/>
                <w:szCs w:val="22"/>
              </w:rPr>
            </w:pPr>
          </w:p>
        </w:tc>
        <w:tc>
          <w:tcPr>
            <w:tcW w:w="1775" w:type="dxa"/>
            <w:shd w:val="clear" w:color="auto" w:fill="auto"/>
            <w:vAlign w:val="center"/>
          </w:tcPr>
          <w:p w14:paraId="4A7B448E" w14:textId="77777777" w:rsidR="0093317A" w:rsidRPr="007001F1" w:rsidRDefault="0093317A" w:rsidP="0086114A">
            <w:pPr>
              <w:jc w:val="center"/>
              <w:rPr>
                <w:color w:val="000000"/>
                <w:sz w:val="22"/>
                <w:szCs w:val="22"/>
              </w:rPr>
            </w:pPr>
          </w:p>
        </w:tc>
      </w:tr>
      <w:tr w:rsidR="0093317A" w:rsidRPr="007001F1" w14:paraId="2AA33B7F" w14:textId="77777777" w:rsidTr="007261E4">
        <w:trPr>
          <w:trHeight w:val="630"/>
        </w:trPr>
        <w:tc>
          <w:tcPr>
            <w:tcW w:w="582" w:type="dxa"/>
            <w:vMerge/>
            <w:shd w:val="clear" w:color="auto" w:fill="auto"/>
            <w:noWrap/>
            <w:vAlign w:val="center"/>
          </w:tcPr>
          <w:p w14:paraId="0803A467"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EC6BDB7" w14:textId="772E0664" w:rsidR="0093317A" w:rsidRPr="007001F1" w:rsidRDefault="0093317A" w:rsidP="00FA683A">
            <w:pPr>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7968D517" w14:textId="77777777" w:rsidR="0093317A" w:rsidRPr="007001F1" w:rsidRDefault="0093317A" w:rsidP="0086114A">
            <w:pPr>
              <w:jc w:val="center"/>
              <w:rPr>
                <w:color w:val="000000"/>
                <w:sz w:val="22"/>
                <w:szCs w:val="22"/>
              </w:rPr>
            </w:pPr>
          </w:p>
        </w:tc>
        <w:tc>
          <w:tcPr>
            <w:tcW w:w="567" w:type="dxa"/>
            <w:shd w:val="clear" w:color="auto" w:fill="auto"/>
            <w:vAlign w:val="center"/>
          </w:tcPr>
          <w:p w14:paraId="45C3DBBA" w14:textId="77777777" w:rsidR="0093317A" w:rsidRPr="007001F1" w:rsidRDefault="0093317A" w:rsidP="0086114A">
            <w:pPr>
              <w:jc w:val="center"/>
              <w:rPr>
                <w:color w:val="000000"/>
                <w:sz w:val="22"/>
                <w:szCs w:val="22"/>
              </w:rPr>
            </w:pPr>
          </w:p>
        </w:tc>
        <w:tc>
          <w:tcPr>
            <w:tcW w:w="776" w:type="dxa"/>
            <w:shd w:val="clear" w:color="auto" w:fill="auto"/>
            <w:vAlign w:val="center"/>
          </w:tcPr>
          <w:p w14:paraId="05D13887" w14:textId="77777777" w:rsidR="0093317A" w:rsidRPr="007001F1" w:rsidRDefault="0093317A" w:rsidP="0086114A">
            <w:pPr>
              <w:jc w:val="center"/>
              <w:rPr>
                <w:color w:val="000000"/>
                <w:sz w:val="22"/>
                <w:szCs w:val="22"/>
              </w:rPr>
            </w:pPr>
          </w:p>
        </w:tc>
        <w:tc>
          <w:tcPr>
            <w:tcW w:w="1775" w:type="dxa"/>
            <w:shd w:val="clear" w:color="auto" w:fill="auto"/>
            <w:vAlign w:val="center"/>
          </w:tcPr>
          <w:p w14:paraId="4672513C" w14:textId="77777777" w:rsidR="0093317A" w:rsidRPr="007001F1" w:rsidRDefault="0093317A" w:rsidP="0086114A">
            <w:pPr>
              <w:jc w:val="center"/>
              <w:rPr>
                <w:color w:val="000000"/>
                <w:sz w:val="22"/>
                <w:szCs w:val="22"/>
              </w:rPr>
            </w:pPr>
          </w:p>
        </w:tc>
      </w:tr>
      <w:tr w:rsidR="00A54093" w:rsidRPr="007001F1" w14:paraId="42D5BBCB" w14:textId="77777777" w:rsidTr="00A96394">
        <w:trPr>
          <w:trHeight w:val="656"/>
        </w:trPr>
        <w:tc>
          <w:tcPr>
            <w:tcW w:w="582" w:type="dxa"/>
            <w:shd w:val="clear" w:color="auto" w:fill="auto"/>
            <w:noWrap/>
            <w:vAlign w:val="center"/>
          </w:tcPr>
          <w:p w14:paraId="2CBE50C1" w14:textId="774BCEC4" w:rsidR="00A54093" w:rsidRPr="007001F1" w:rsidRDefault="001C104A" w:rsidP="0086114A">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1C2CBA02" w14:textId="6FCC16C9" w:rsidR="00A54093" w:rsidRPr="007001F1" w:rsidRDefault="00A54093" w:rsidP="00FA683A">
            <w:pPr>
              <w:jc w:val="both"/>
              <w:rPr>
                <w:color w:val="000000"/>
                <w:sz w:val="22"/>
                <w:szCs w:val="22"/>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14:paraId="7AE8938C" w14:textId="77777777" w:rsidR="00A54093" w:rsidRPr="007001F1" w:rsidRDefault="00A54093" w:rsidP="0086114A">
            <w:pPr>
              <w:jc w:val="center"/>
              <w:rPr>
                <w:color w:val="000000"/>
                <w:sz w:val="22"/>
                <w:szCs w:val="22"/>
              </w:rPr>
            </w:pPr>
          </w:p>
        </w:tc>
        <w:tc>
          <w:tcPr>
            <w:tcW w:w="567" w:type="dxa"/>
            <w:shd w:val="clear" w:color="auto" w:fill="auto"/>
            <w:vAlign w:val="center"/>
          </w:tcPr>
          <w:p w14:paraId="4771643C" w14:textId="77777777" w:rsidR="00A54093" w:rsidRPr="007001F1" w:rsidRDefault="00A54093" w:rsidP="0086114A">
            <w:pPr>
              <w:jc w:val="center"/>
              <w:rPr>
                <w:color w:val="000000"/>
                <w:sz w:val="22"/>
                <w:szCs w:val="22"/>
              </w:rPr>
            </w:pPr>
          </w:p>
        </w:tc>
        <w:tc>
          <w:tcPr>
            <w:tcW w:w="776" w:type="dxa"/>
            <w:shd w:val="clear" w:color="auto" w:fill="auto"/>
            <w:vAlign w:val="center"/>
          </w:tcPr>
          <w:p w14:paraId="641F2DBB" w14:textId="77777777" w:rsidR="00A54093" w:rsidRPr="007001F1" w:rsidRDefault="00A54093" w:rsidP="0086114A">
            <w:pPr>
              <w:jc w:val="center"/>
              <w:rPr>
                <w:color w:val="000000"/>
                <w:sz w:val="22"/>
                <w:szCs w:val="22"/>
              </w:rPr>
            </w:pPr>
          </w:p>
        </w:tc>
        <w:tc>
          <w:tcPr>
            <w:tcW w:w="1775" w:type="dxa"/>
            <w:shd w:val="clear" w:color="auto" w:fill="auto"/>
            <w:vAlign w:val="center"/>
          </w:tcPr>
          <w:p w14:paraId="1B2A5A45" w14:textId="77777777" w:rsidR="00A54093" w:rsidRPr="007001F1" w:rsidRDefault="00A54093" w:rsidP="0086114A">
            <w:pPr>
              <w:jc w:val="center"/>
              <w:rPr>
                <w:color w:val="000000"/>
                <w:sz w:val="22"/>
                <w:szCs w:val="22"/>
              </w:rPr>
            </w:pPr>
          </w:p>
        </w:tc>
      </w:tr>
      <w:tr w:rsidR="0086114A" w:rsidRPr="007001F1" w14:paraId="6954E7F2" w14:textId="77777777" w:rsidTr="007261E4">
        <w:trPr>
          <w:trHeight w:val="900"/>
        </w:trPr>
        <w:tc>
          <w:tcPr>
            <w:tcW w:w="582" w:type="dxa"/>
            <w:shd w:val="clear" w:color="auto" w:fill="auto"/>
            <w:noWrap/>
            <w:vAlign w:val="center"/>
            <w:hideMark/>
          </w:tcPr>
          <w:p w14:paraId="44E9ADFD" w14:textId="4D9E8D71" w:rsidR="0086114A" w:rsidRPr="007001F1" w:rsidRDefault="00EC083F" w:rsidP="0086114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3C4897E" w14:textId="77777777" w:rsidR="0086114A" w:rsidRPr="007001F1" w:rsidRDefault="0086114A" w:rsidP="00FA683A">
            <w:pPr>
              <w:jc w:val="both"/>
              <w:rPr>
                <w:color w:val="000000"/>
                <w:sz w:val="22"/>
                <w:szCs w:val="22"/>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35DB84A9"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7D11B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1DC73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F71519D"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0B1590CA" w14:textId="77777777" w:rsidTr="007261E4">
        <w:trPr>
          <w:trHeight w:val="600"/>
        </w:trPr>
        <w:tc>
          <w:tcPr>
            <w:tcW w:w="582" w:type="dxa"/>
            <w:shd w:val="clear" w:color="auto" w:fill="auto"/>
            <w:noWrap/>
            <w:vAlign w:val="center"/>
            <w:hideMark/>
          </w:tcPr>
          <w:p w14:paraId="79532F1D" w14:textId="56A512F9" w:rsidR="0086114A" w:rsidRPr="007001F1" w:rsidRDefault="00EC083F" w:rsidP="0086114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7436393" w14:textId="439AABF6" w:rsidR="0086114A" w:rsidRPr="007001F1" w:rsidRDefault="0086114A" w:rsidP="00FA683A">
            <w:pPr>
              <w:jc w:val="both"/>
              <w:rPr>
                <w:color w:val="000000"/>
                <w:sz w:val="22"/>
                <w:szCs w:val="22"/>
              </w:rPr>
            </w:pPr>
            <w:r w:rsidRPr="007001F1">
              <w:rPr>
                <w:color w:val="000000"/>
                <w:sz w:val="22"/>
                <w:szCs w:val="22"/>
              </w:rPr>
              <w:t>Bol informatívny dokument poskytnutý záujemcom v súlade so ZVO?</w:t>
            </w:r>
          </w:p>
        </w:tc>
        <w:tc>
          <w:tcPr>
            <w:tcW w:w="567" w:type="dxa"/>
            <w:shd w:val="clear" w:color="auto" w:fill="auto"/>
            <w:vAlign w:val="center"/>
            <w:hideMark/>
          </w:tcPr>
          <w:p w14:paraId="3F4FB194"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5C56ED"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7FABF9"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F53C4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6BE559BA" w14:textId="77777777" w:rsidTr="007261E4">
        <w:trPr>
          <w:trHeight w:val="600"/>
        </w:trPr>
        <w:tc>
          <w:tcPr>
            <w:tcW w:w="582" w:type="dxa"/>
            <w:shd w:val="clear" w:color="auto" w:fill="auto"/>
            <w:noWrap/>
            <w:vAlign w:val="center"/>
            <w:hideMark/>
          </w:tcPr>
          <w:p w14:paraId="13908DD4" w14:textId="0F1FC5F2" w:rsidR="0086114A" w:rsidRPr="007001F1" w:rsidRDefault="00292D2C" w:rsidP="0086114A">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hideMark/>
          </w:tcPr>
          <w:p w14:paraId="2B9DBA09" w14:textId="60AA016C" w:rsidR="0086114A" w:rsidRPr="007001F1" w:rsidRDefault="0086114A" w:rsidP="00FA683A">
            <w:pPr>
              <w:jc w:val="both"/>
              <w:rPr>
                <w:color w:val="000000"/>
                <w:sz w:val="22"/>
                <w:szCs w:val="22"/>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5CF6B1B3"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0C1656"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C1DA2E"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DBD0C7"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0DE2ADBB" w14:textId="77777777" w:rsidTr="007261E4">
        <w:trPr>
          <w:trHeight w:val="300"/>
        </w:trPr>
        <w:tc>
          <w:tcPr>
            <w:tcW w:w="582" w:type="dxa"/>
            <w:shd w:val="clear" w:color="auto" w:fill="auto"/>
            <w:noWrap/>
            <w:vAlign w:val="center"/>
            <w:hideMark/>
          </w:tcPr>
          <w:p w14:paraId="58B022F0" w14:textId="50F99786" w:rsidR="0086114A" w:rsidRPr="007001F1" w:rsidRDefault="00292D2C" w:rsidP="0086114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8394074" w14:textId="77777777" w:rsidR="0086114A" w:rsidRPr="007001F1" w:rsidRDefault="0086114A" w:rsidP="00FA683A">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476A983A"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5ECD1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EF24BA"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B60DBF2" w14:textId="77777777" w:rsidR="0086114A" w:rsidRPr="007001F1" w:rsidRDefault="0086114A" w:rsidP="0086114A">
            <w:pPr>
              <w:jc w:val="center"/>
              <w:rPr>
                <w:color w:val="000000"/>
                <w:sz w:val="22"/>
                <w:szCs w:val="22"/>
              </w:rPr>
            </w:pPr>
            <w:r w:rsidRPr="007001F1">
              <w:rPr>
                <w:color w:val="000000"/>
                <w:sz w:val="22"/>
                <w:szCs w:val="22"/>
              </w:rPr>
              <w:t> </w:t>
            </w:r>
          </w:p>
        </w:tc>
      </w:tr>
      <w:tr w:rsidR="001C104A" w:rsidRPr="007001F1" w14:paraId="7DBFA98B" w14:textId="77777777" w:rsidTr="007261E4">
        <w:trPr>
          <w:trHeight w:val="600"/>
        </w:trPr>
        <w:tc>
          <w:tcPr>
            <w:tcW w:w="582" w:type="dxa"/>
            <w:shd w:val="clear" w:color="auto" w:fill="auto"/>
            <w:noWrap/>
            <w:vAlign w:val="center"/>
          </w:tcPr>
          <w:p w14:paraId="7666FFE9" w14:textId="1236DBE1" w:rsidR="001C104A" w:rsidRPr="007001F1" w:rsidRDefault="00292D2C" w:rsidP="0086114A">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68747831" w14:textId="340FA260" w:rsidR="001C104A" w:rsidRPr="007001F1" w:rsidRDefault="001C104A" w:rsidP="00FA683A">
            <w:pPr>
              <w:jc w:val="both"/>
              <w:rPr>
                <w:color w:val="000000"/>
                <w:sz w:val="22"/>
                <w:szCs w:val="22"/>
              </w:rPr>
            </w:pPr>
            <w:r w:rsidRPr="007001F1">
              <w:rPr>
                <w:color w:val="000000"/>
                <w:sz w:val="22"/>
                <w:szCs w:val="22"/>
              </w:rPr>
              <w:t>Obsahovala výzva na účasť na dialógu náležitosti podľa § 75 ods. 2 ZVO?</w:t>
            </w:r>
          </w:p>
        </w:tc>
        <w:tc>
          <w:tcPr>
            <w:tcW w:w="567" w:type="dxa"/>
            <w:shd w:val="clear" w:color="auto" w:fill="auto"/>
            <w:vAlign w:val="center"/>
          </w:tcPr>
          <w:p w14:paraId="5733D507" w14:textId="77777777" w:rsidR="001C104A" w:rsidRPr="007001F1" w:rsidRDefault="001C104A" w:rsidP="0086114A">
            <w:pPr>
              <w:jc w:val="center"/>
              <w:rPr>
                <w:color w:val="000000"/>
                <w:sz w:val="22"/>
                <w:szCs w:val="22"/>
              </w:rPr>
            </w:pPr>
          </w:p>
        </w:tc>
        <w:tc>
          <w:tcPr>
            <w:tcW w:w="567" w:type="dxa"/>
            <w:shd w:val="clear" w:color="auto" w:fill="auto"/>
            <w:vAlign w:val="center"/>
          </w:tcPr>
          <w:p w14:paraId="7A805697" w14:textId="77777777" w:rsidR="001C104A" w:rsidRPr="007001F1" w:rsidRDefault="001C104A" w:rsidP="0086114A">
            <w:pPr>
              <w:jc w:val="center"/>
              <w:rPr>
                <w:color w:val="000000"/>
                <w:sz w:val="22"/>
                <w:szCs w:val="22"/>
              </w:rPr>
            </w:pPr>
          </w:p>
        </w:tc>
        <w:tc>
          <w:tcPr>
            <w:tcW w:w="776" w:type="dxa"/>
            <w:shd w:val="clear" w:color="auto" w:fill="auto"/>
            <w:vAlign w:val="center"/>
          </w:tcPr>
          <w:p w14:paraId="2886D206" w14:textId="77777777" w:rsidR="001C104A" w:rsidRPr="007001F1" w:rsidRDefault="001C104A" w:rsidP="0086114A">
            <w:pPr>
              <w:jc w:val="center"/>
              <w:rPr>
                <w:color w:val="000000"/>
                <w:sz w:val="22"/>
                <w:szCs w:val="22"/>
              </w:rPr>
            </w:pPr>
          </w:p>
        </w:tc>
        <w:tc>
          <w:tcPr>
            <w:tcW w:w="1775" w:type="dxa"/>
            <w:shd w:val="clear" w:color="auto" w:fill="auto"/>
            <w:vAlign w:val="center"/>
          </w:tcPr>
          <w:p w14:paraId="5733EAB3" w14:textId="77777777" w:rsidR="001C104A" w:rsidRPr="007001F1" w:rsidRDefault="001C104A" w:rsidP="0086114A">
            <w:pPr>
              <w:jc w:val="center"/>
              <w:rPr>
                <w:color w:val="000000"/>
                <w:sz w:val="22"/>
                <w:szCs w:val="22"/>
              </w:rPr>
            </w:pPr>
          </w:p>
        </w:tc>
      </w:tr>
      <w:tr w:rsidR="0086114A" w:rsidRPr="007001F1" w14:paraId="0A23B03E" w14:textId="77777777" w:rsidTr="007261E4">
        <w:trPr>
          <w:trHeight w:val="600"/>
        </w:trPr>
        <w:tc>
          <w:tcPr>
            <w:tcW w:w="582" w:type="dxa"/>
            <w:shd w:val="clear" w:color="auto" w:fill="auto"/>
            <w:noWrap/>
            <w:vAlign w:val="center"/>
            <w:hideMark/>
          </w:tcPr>
          <w:p w14:paraId="4C2F981A" w14:textId="5D9E054D" w:rsidR="0086114A" w:rsidRPr="007001F1" w:rsidRDefault="00292D2C" w:rsidP="0086114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8EB0DFD" w14:textId="77777777" w:rsidR="0086114A" w:rsidRPr="007001F1" w:rsidRDefault="0086114A" w:rsidP="00FA683A">
            <w:pPr>
              <w:jc w:val="both"/>
              <w:rPr>
                <w:color w:val="000000"/>
                <w:sz w:val="22"/>
                <w:szCs w:val="22"/>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4C84760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0AFEF10"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8730577"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A57919" w14:textId="77777777" w:rsidR="0086114A" w:rsidRPr="007001F1" w:rsidRDefault="0086114A" w:rsidP="0086114A">
            <w:pPr>
              <w:jc w:val="center"/>
              <w:rPr>
                <w:color w:val="000000"/>
                <w:sz w:val="22"/>
                <w:szCs w:val="22"/>
              </w:rPr>
            </w:pPr>
            <w:r w:rsidRPr="007001F1">
              <w:rPr>
                <w:color w:val="000000"/>
                <w:sz w:val="22"/>
                <w:szCs w:val="22"/>
              </w:rPr>
              <w:t> </w:t>
            </w:r>
          </w:p>
        </w:tc>
      </w:tr>
      <w:tr w:rsidR="0093317A" w:rsidRPr="007001F1" w14:paraId="2EC6C4B4" w14:textId="77777777" w:rsidTr="00A96394">
        <w:trPr>
          <w:trHeight w:val="684"/>
        </w:trPr>
        <w:tc>
          <w:tcPr>
            <w:tcW w:w="582" w:type="dxa"/>
            <w:vMerge w:val="restart"/>
            <w:shd w:val="clear" w:color="auto" w:fill="auto"/>
            <w:noWrap/>
            <w:vAlign w:val="center"/>
            <w:hideMark/>
          </w:tcPr>
          <w:p w14:paraId="162CED41" w14:textId="7B56D4DF" w:rsidR="0093317A" w:rsidRPr="007001F1" w:rsidRDefault="0093317A" w:rsidP="0086114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549688F7" w14:textId="4C8F79DD" w:rsidR="0093317A" w:rsidRPr="007001F1" w:rsidRDefault="0093317A" w:rsidP="00FA683A">
            <w:pPr>
              <w:jc w:val="both"/>
              <w:rPr>
                <w:color w:val="000000"/>
                <w:sz w:val="22"/>
                <w:szCs w:val="22"/>
              </w:rPr>
            </w:pPr>
            <w:r w:rsidRPr="007001F1">
              <w:rPr>
                <w:color w:val="000000"/>
                <w:sz w:val="22"/>
                <w:szCs w:val="22"/>
              </w:rPr>
              <w:t>a) Postupovala komisia pri vyhodnocovaní predkladaných riešení v rámci dialógu v súlade s kritériami uvedenými v oznámení o vyhlásení VO?</w:t>
            </w:r>
          </w:p>
        </w:tc>
        <w:tc>
          <w:tcPr>
            <w:tcW w:w="567" w:type="dxa"/>
            <w:shd w:val="clear" w:color="auto" w:fill="auto"/>
            <w:vAlign w:val="center"/>
            <w:hideMark/>
          </w:tcPr>
          <w:p w14:paraId="2E1147F8"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02BF92"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7C3302"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3BDADF0"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F203800" w14:textId="77777777" w:rsidTr="007261E4">
        <w:trPr>
          <w:trHeight w:val="861"/>
        </w:trPr>
        <w:tc>
          <w:tcPr>
            <w:tcW w:w="582" w:type="dxa"/>
            <w:vMerge/>
            <w:shd w:val="clear" w:color="auto" w:fill="auto"/>
            <w:noWrap/>
            <w:vAlign w:val="center"/>
          </w:tcPr>
          <w:p w14:paraId="784FF9D8"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F30CF2D" w14:textId="4CA98013" w:rsidR="0093317A" w:rsidRPr="007001F1" w:rsidRDefault="0093317A" w:rsidP="00FA683A">
            <w:pPr>
              <w:jc w:val="both"/>
              <w:rPr>
                <w:color w:val="000000"/>
                <w:sz w:val="22"/>
                <w:szCs w:val="22"/>
              </w:rPr>
            </w:pPr>
            <w:r w:rsidRPr="007001F1">
              <w:rPr>
                <w:color w:val="000000"/>
                <w:sz w:val="22"/>
                <w:szCs w:val="22"/>
              </w:rPr>
              <w:t>b) Ak sa uplatnilo znižovanie počtu riešení,  ktoré sa mali prerokovávať v jednotlivých etapách súťažného dialógu, uskutočňovalo sa toto znižovanie na základe kritérií uvedených v oznámení o vyhlásení VO?</w:t>
            </w:r>
          </w:p>
        </w:tc>
        <w:tc>
          <w:tcPr>
            <w:tcW w:w="567" w:type="dxa"/>
            <w:shd w:val="clear" w:color="auto" w:fill="auto"/>
            <w:vAlign w:val="center"/>
          </w:tcPr>
          <w:p w14:paraId="7E88C6FD" w14:textId="77777777" w:rsidR="0093317A" w:rsidRPr="007001F1" w:rsidRDefault="0093317A" w:rsidP="0086114A">
            <w:pPr>
              <w:jc w:val="center"/>
              <w:rPr>
                <w:color w:val="000000"/>
                <w:sz w:val="22"/>
                <w:szCs w:val="22"/>
              </w:rPr>
            </w:pPr>
          </w:p>
        </w:tc>
        <w:tc>
          <w:tcPr>
            <w:tcW w:w="567" w:type="dxa"/>
            <w:shd w:val="clear" w:color="auto" w:fill="auto"/>
            <w:vAlign w:val="center"/>
          </w:tcPr>
          <w:p w14:paraId="6046C95A" w14:textId="77777777" w:rsidR="0093317A" w:rsidRPr="007001F1" w:rsidRDefault="0093317A" w:rsidP="0086114A">
            <w:pPr>
              <w:jc w:val="center"/>
              <w:rPr>
                <w:color w:val="000000"/>
                <w:sz w:val="22"/>
                <w:szCs w:val="22"/>
              </w:rPr>
            </w:pPr>
          </w:p>
        </w:tc>
        <w:tc>
          <w:tcPr>
            <w:tcW w:w="776" w:type="dxa"/>
            <w:shd w:val="clear" w:color="auto" w:fill="auto"/>
            <w:vAlign w:val="center"/>
          </w:tcPr>
          <w:p w14:paraId="16A75BD6" w14:textId="77777777" w:rsidR="0093317A" w:rsidRPr="007001F1" w:rsidRDefault="0093317A" w:rsidP="0086114A">
            <w:pPr>
              <w:jc w:val="center"/>
              <w:rPr>
                <w:color w:val="000000"/>
                <w:sz w:val="22"/>
                <w:szCs w:val="22"/>
              </w:rPr>
            </w:pPr>
          </w:p>
        </w:tc>
        <w:tc>
          <w:tcPr>
            <w:tcW w:w="1775" w:type="dxa"/>
            <w:shd w:val="clear" w:color="auto" w:fill="auto"/>
            <w:vAlign w:val="center"/>
          </w:tcPr>
          <w:p w14:paraId="2D7AE7ED" w14:textId="77777777" w:rsidR="0093317A" w:rsidRPr="007001F1" w:rsidRDefault="0093317A" w:rsidP="0086114A">
            <w:pPr>
              <w:jc w:val="center"/>
              <w:rPr>
                <w:color w:val="000000"/>
                <w:sz w:val="22"/>
                <w:szCs w:val="22"/>
              </w:rPr>
            </w:pPr>
          </w:p>
        </w:tc>
      </w:tr>
      <w:tr w:rsidR="0093317A" w:rsidRPr="007001F1" w14:paraId="48E27ED8" w14:textId="77777777" w:rsidTr="007261E4">
        <w:trPr>
          <w:trHeight w:val="861"/>
        </w:trPr>
        <w:tc>
          <w:tcPr>
            <w:tcW w:w="582" w:type="dxa"/>
            <w:vMerge/>
            <w:shd w:val="clear" w:color="auto" w:fill="auto"/>
            <w:noWrap/>
            <w:vAlign w:val="center"/>
          </w:tcPr>
          <w:p w14:paraId="72114E16"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1CED8606" w14:textId="52958155" w:rsidR="0093317A" w:rsidRPr="007001F1" w:rsidRDefault="0093317A" w:rsidP="00FA683A">
            <w:pPr>
              <w:jc w:val="both"/>
              <w:rPr>
                <w:color w:val="000000"/>
                <w:sz w:val="22"/>
                <w:szCs w:val="22"/>
              </w:rPr>
            </w:pPr>
            <w:r w:rsidRPr="007001F1">
              <w:rPr>
                <w:color w:val="000000"/>
                <w:sz w:val="22"/>
                <w:szCs w:val="22"/>
              </w:rPr>
              <w:t>c) Umožnil verejný obstarávateľ počtom riešení dosiahnutým v poslednej etape súťažného dialógu hospodársku súťaž ?</w:t>
            </w:r>
          </w:p>
        </w:tc>
        <w:tc>
          <w:tcPr>
            <w:tcW w:w="567" w:type="dxa"/>
            <w:shd w:val="clear" w:color="auto" w:fill="auto"/>
            <w:vAlign w:val="center"/>
          </w:tcPr>
          <w:p w14:paraId="5F3B5A89" w14:textId="77777777" w:rsidR="0093317A" w:rsidRPr="007001F1" w:rsidRDefault="0093317A" w:rsidP="0086114A">
            <w:pPr>
              <w:jc w:val="center"/>
              <w:rPr>
                <w:color w:val="000000"/>
                <w:sz w:val="22"/>
                <w:szCs w:val="22"/>
              </w:rPr>
            </w:pPr>
          </w:p>
        </w:tc>
        <w:tc>
          <w:tcPr>
            <w:tcW w:w="567" w:type="dxa"/>
            <w:shd w:val="clear" w:color="auto" w:fill="auto"/>
            <w:vAlign w:val="center"/>
          </w:tcPr>
          <w:p w14:paraId="030D291E" w14:textId="77777777" w:rsidR="0093317A" w:rsidRPr="007001F1" w:rsidRDefault="0093317A" w:rsidP="0086114A">
            <w:pPr>
              <w:jc w:val="center"/>
              <w:rPr>
                <w:color w:val="000000"/>
                <w:sz w:val="22"/>
                <w:szCs w:val="22"/>
              </w:rPr>
            </w:pPr>
          </w:p>
        </w:tc>
        <w:tc>
          <w:tcPr>
            <w:tcW w:w="776" w:type="dxa"/>
            <w:shd w:val="clear" w:color="auto" w:fill="auto"/>
            <w:vAlign w:val="center"/>
          </w:tcPr>
          <w:p w14:paraId="2AEF143B" w14:textId="77777777" w:rsidR="0093317A" w:rsidRPr="007001F1" w:rsidRDefault="0093317A" w:rsidP="0086114A">
            <w:pPr>
              <w:jc w:val="center"/>
              <w:rPr>
                <w:color w:val="000000"/>
                <w:sz w:val="22"/>
                <w:szCs w:val="22"/>
              </w:rPr>
            </w:pPr>
          </w:p>
        </w:tc>
        <w:tc>
          <w:tcPr>
            <w:tcW w:w="1775" w:type="dxa"/>
            <w:shd w:val="clear" w:color="auto" w:fill="auto"/>
            <w:vAlign w:val="center"/>
          </w:tcPr>
          <w:p w14:paraId="30E7D4FB" w14:textId="77777777" w:rsidR="0093317A" w:rsidRPr="007001F1" w:rsidRDefault="0093317A" w:rsidP="0086114A">
            <w:pPr>
              <w:jc w:val="center"/>
              <w:rPr>
                <w:color w:val="000000"/>
                <w:sz w:val="22"/>
                <w:szCs w:val="22"/>
              </w:rPr>
            </w:pPr>
          </w:p>
        </w:tc>
      </w:tr>
      <w:tr w:rsidR="0093317A" w:rsidRPr="007001F1" w14:paraId="259A91FA" w14:textId="77777777" w:rsidTr="00A96394">
        <w:trPr>
          <w:trHeight w:val="470"/>
        </w:trPr>
        <w:tc>
          <w:tcPr>
            <w:tcW w:w="582" w:type="dxa"/>
            <w:vMerge/>
            <w:shd w:val="clear" w:color="auto" w:fill="auto"/>
            <w:noWrap/>
            <w:vAlign w:val="center"/>
          </w:tcPr>
          <w:p w14:paraId="34290042"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3FBAB03" w14:textId="3742E0E9" w:rsidR="0093317A" w:rsidRPr="007001F1" w:rsidRDefault="0093317A" w:rsidP="00FA683A">
            <w:pPr>
              <w:jc w:val="both"/>
              <w:rPr>
                <w:color w:val="000000"/>
                <w:sz w:val="22"/>
                <w:szCs w:val="22"/>
              </w:rPr>
            </w:pPr>
            <w:r w:rsidRPr="007001F1">
              <w:rPr>
                <w:color w:val="000000"/>
                <w:sz w:val="22"/>
                <w:szCs w:val="22"/>
              </w:rPr>
              <w:t>d) Vyhotovil verejný obstarávateľ z každého rokovania v rámci súťažného dialógu zápisnicu.</w:t>
            </w:r>
          </w:p>
        </w:tc>
        <w:tc>
          <w:tcPr>
            <w:tcW w:w="567" w:type="dxa"/>
            <w:shd w:val="clear" w:color="auto" w:fill="auto"/>
            <w:vAlign w:val="center"/>
          </w:tcPr>
          <w:p w14:paraId="08DC4D10" w14:textId="77777777" w:rsidR="0093317A" w:rsidRPr="007001F1" w:rsidRDefault="0093317A" w:rsidP="0086114A">
            <w:pPr>
              <w:jc w:val="center"/>
              <w:rPr>
                <w:color w:val="000000"/>
                <w:sz w:val="22"/>
                <w:szCs w:val="22"/>
              </w:rPr>
            </w:pPr>
          </w:p>
        </w:tc>
        <w:tc>
          <w:tcPr>
            <w:tcW w:w="567" w:type="dxa"/>
            <w:shd w:val="clear" w:color="auto" w:fill="auto"/>
            <w:vAlign w:val="center"/>
          </w:tcPr>
          <w:p w14:paraId="0685106B" w14:textId="77777777" w:rsidR="0093317A" w:rsidRPr="007001F1" w:rsidRDefault="0093317A" w:rsidP="0086114A">
            <w:pPr>
              <w:jc w:val="center"/>
              <w:rPr>
                <w:color w:val="000000"/>
                <w:sz w:val="22"/>
                <w:szCs w:val="22"/>
              </w:rPr>
            </w:pPr>
          </w:p>
        </w:tc>
        <w:tc>
          <w:tcPr>
            <w:tcW w:w="776" w:type="dxa"/>
            <w:shd w:val="clear" w:color="auto" w:fill="auto"/>
            <w:vAlign w:val="center"/>
          </w:tcPr>
          <w:p w14:paraId="39D395CA" w14:textId="77777777" w:rsidR="0093317A" w:rsidRPr="007001F1" w:rsidRDefault="0093317A" w:rsidP="0086114A">
            <w:pPr>
              <w:jc w:val="center"/>
              <w:rPr>
                <w:color w:val="000000"/>
                <w:sz w:val="22"/>
                <w:szCs w:val="22"/>
              </w:rPr>
            </w:pPr>
          </w:p>
        </w:tc>
        <w:tc>
          <w:tcPr>
            <w:tcW w:w="1775" w:type="dxa"/>
            <w:shd w:val="clear" w:color="auto" w:fill="auto"/>
            <w:vAlign w:val="center"/>
          </w:tcPr>
          <w:p w14:paraId="052633B6" w14:textId="77777777" w:rsidR="0093317A" w:rsidRPr="007001F1" w:rsidRDefault="0093317A" w:rsidP="0086114A">
            <w:pPr>
              <w:jc w:val="center"/>
              <w:rPr>
                <w:color w:val="000000"/>
                <w:sz w:val="22"/>
                <w:szCs w:val="22"/>
              </w:rPr>
            </w:pPr>
          </w:p>
        </w:tc>
      </w:tr>
      <w:tr w:rsidR="0093317A" w:rsidRPr="007001F1" w14:paraId="47805809" w14:textId="77777777" w:rsidTr="007261E4">
        <w:trPr>
          <w:trHeight w:val="861"/>
        </w:trPr>
        <w:tc>
          <w:tcPr>
            <w:tcW w:w="582" w:type="dxa"/>
            <w:vMerge/>
            <w:shd w:val="clear" w:color="auto" w:fill="auto"/>
            <w:noWrap/>
            <w:vAlign w:val="center"/>
          </w:tcPr>
          <w:p w14:paraId="35DEFAE3"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464BB2DA" w14:textId="2C9E4D94" w:rsidR="0093317A" w:rsidRPr="007001F1" w:rsidRDefault="0093317A" w:rsidP="00FA683A">
            <w:pPr>
              <w:jc w:val="both"/>
              <w:rPr>
                <w:color w:val="000000"/>
                <w:sz w:val="22"/>
                <w:szCs w:val="22"/>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61192D9C" w14:textId="77777777" w:rsidR="0093317A" w:rsidRPr="007001F1" w:rsidRDefault="0093317A" w:rsidP="0086114A">
            <w:pPr>
              <w:jc w:val="center"/>
              <w:rPr>
                <w:color w:val="000000"/>
                <w:sz w:val="22"/>
                <w:szCs w:val="22"/>
              </w:rPr>
            </w:pPr>
          </w:p>
        </w:tc>
        <w:tc>
          <w:tcPr>
            <w:tcW w:w="567" w:type="dxa"/>
            <w:shd w:val="clear" w:color="auto" w:fill="auto"/>
            <w:vAlign w:val="center"/>
          </w:tcPr>
          <w:p w14:paraId="1DF7A067" w14:textId="77777777" w:rsidR="0093317A" w:rsidRPr="007001F1" w:rsidRDefault="0093317A" w:rsidP="0086114A">
            <w:pPr>
              <w:jc w:val="center"/>
              <w:rPr>
                <w:color w:val="000000"/>
                <w:sz w:val="22"/>
                <w:szCs w:val="22"/>
              </w:rPr>
            </w:pPr>
          </w:p>
        </w:tc>
        <w:tc>
          <w:tcPr>
            <w:tcW w:w="776" w:type="dxa"/>
            <w:shd w:val="clear" w:color="auto" w:fill="auto"/>
            <w:vAlign w:val="center"/>
          </w:tcPr>
          <w:p w14:paraId="3FD14405" w14:textId="77777777" w:rsidR="0093317A" w:rsidRPr="007001F1" w:rsidRDefault="0093317A" w:rsidP="0086114A">
            <w:pPr>
              <w:jc w:val="center"/>
              <w:rPr>
                <w:color w:val="000000"/>
                <w:sz w:val="22"/>
                <w:szCs w:val="22"/>
              </w:rPr>
            </w:pPr>
          </w:p>
        </w:tc>
        <w:tc>
          <w:tcPr>
            <w:tcW w:w="1775" w:type="dxa"/>
            <w:shd w:val="clear" w:color="auto" w:fill="auto"/>
            <w:vAlign w:val="center"/>
          </w:tcPr>
          <w:p w14:paraId="5A2B3AEC" w14:textId="77777777" w:rsidR="0093317A" w:rsidRPr="007001F1" w:rsidRDefault="0093317A" w:rsidP="0086114A">
            <w:pPr>
              <w:jc w:val="center"/>
              <w:rPr>
                <w:color w:val="000000"/>
                <w:sz w:val="22"/>
                <w:szCs w:val="22"/>
              </w:rPr>
            </w:pPr>
          </w:p>
        </w:tc>
      </w:tr>
      <w:tr w:rsidR="0093317A" w:rsidRPr="007001F1" w14:paraId="067339E8" w14:textId="77777777" w:rsidTr="00A96394">
        <w:trPr>
          <w:trHeight w:val="505"/>
        </w:trPr>
        <w:tc>
          <w:tcPr>
            <w:tcW w:w="582" w:type="dxa"/>
            <w:vMerge w:val="restart"/>
            <w:shd w:val="clear" w:color="auto" w:fill="auto"/>
            <w:noWrap/>
            <w:vAlign w:val="center"/>
            <w:hideMark/>
          </w:tcPr>
          <w:p w14:paraId="1A74F22D" w14:textId="4D3174AF" w:rsidR="0093317A" w:rsidRPr="007001F1" w:rsidRDefault="0093317A" w:rsidP="0086114A">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137B7873" w14:textId="6A68D3E2" w:rsidR="0093317A" w:rsidRPr="007001F1" w:rsidRDefault="0093317A" w:rsidP="00FA683A">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14:paraId="02C88DED"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F96EC6"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1B8C2F"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9DDA0EB"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EBC6E47" w14:textId="77777777" w:rsidTr="00A96394">
        <w:trPr>
          <w:trHeight w:val="574"/>
        </w:trPr>
        <w:tc>
          <w:tcPr>
            <w:tcW w:w="582" w:type="dxa"/>
            <w:vMerge/>
            <w:shd w:val="clear" w:color="auto" w:fill="auto"/>
            <w:noWrap/>
            <w:vAlign w:val="center"/>
          </w:tcPr>
          <w:p w14:paraId="6E0E44DA"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347458BB" w14:textId="31EAC1F7" w:rsidR="0093317A" w:rsidRPr="007001F1" w:rsidRDefault="0093317A" w:rsidP="00FA683A">
            <w:pPr>
              <w:jc w:val="both"/>
              <w:rPr>
                <w:color w:val="000000"/>
                <w:sz w:val="22"/>
                <w:szCs w:val="22"/>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6E7CC962" w14:textId="77777777" w:rsidR="0093317A" w:rsidRPr="007001F1" w:rsidRDefault="0093317A" w:rsidP="0086114A">
            <w:pPr>
              <w:jc w:val="center"/>
              <w:rPr>
                <w:color w:val="000000"/>
                <w:sz w:val="22"/>
                <w:szCs w:val="22"/>
              </w:rPr>
            </w:pPr>
          </w:p>
        </w:tc>
        <w:tc>
          <w:tcPr>
            <w:tcW w:w="567" w:type="dxa"/>
            <w:shd w:val="clear" w:color="auto" w:fill="auto"/>
            <w:vAlign w:val="center"/>
          </w:tcPr>
          <w:p w14:paraId="4446B16F" w14:textId="77777777" w:rsidR="0093317A" w:rsidRPr="007001F1" w:rsidRDefault="0093317A" w:rsidP="0086114A">
            <w:pPr>
              <w:jc w:val="center"/>
              <w:rPr>
                <w:color w:val="000000"/>
                <w:sz w:val="22"/>
                <w:szCs w:val="22"/>
              </w:rPr>
            </w:pPr>
          </w:p>
        </w:tc>
        <w:tc>
          <w:tcPr>
            <w:tcW w:w="776" w:type="dxa"/>
            <w:shd w:val="clear" w:color="auto" w:fill="auto"/>
            <w:vAlign w:val="center"/>
          </w:tcPr>
          <w:p w14:paraId="6711BA7A" w14:textId="77777777" w:rsidR="0093317A" w:rsidRPr="007001F1" w:rsidRDefault="0093317A" w:rsidP="0086114A">
            <w:pPr>
              <w:jc w:val="center"/>
              <w:rPr>
                <w:color w:val="000000"/>
                <w:sz w:val="22"/>
                <w:szCs w:val="22"/>
              </w:rPr>
            </w:pPr>
          </w:p>
        </w:tc>
        <w:tc>
          <w:tcPr>
            <w:tcW w:w="1775" w:type="dxa"/>
            <w:shd w:val="clear" w:color="auto" w:fill="auto"/>
            <w:vAlign w:val="center"/>
          </w:tcPr>
          <w:p w14:paraId="2E2BBB47" w14:textId="77777777" w:rsidR="0093317A" w:rsidRPr="007001F1" w:rsidRDefault="0093317A" w:rsidP="0086114A">
            <w:pPr>
              <w:jc w:val="center"/>
              <w:rPr>
                <w:color w:val="000000"/>
                <w:sz w:val="22"/>
                <w:szCs w:val="22"/>
              </w:rPr>
            </w:pPr>
          </w:p>
        </w:tc>
      </w:tr>
      <w:tr w:rsidR="0093317A" w:rsidRPr="007001F1" w14:paraId="01E7A83F" w14:textId="77777777" w:rsidTr="007261E4">
        <w:trPr>
          <w:trHeight w:val="1095"/>
        </w:trPr>
        <w:tc>
          <w:tcPr>
            <w:tcW w:w="582" w:type="dxa"/>
            <w:vMerge/>
            <w:shd w:val="clear" w:color="auto" w:fill="auto"/>
            <w:noWrap/>
            <w:vAlign w:val="center"/>
          </w:tcPr>
          <w:p w14:paraId="7DDF91AD"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4E48BAB" w14:textId="2549DB99" w:rsidR="0093317A" w:rsidRPr="007001F1" w:rsidRDefault="0093317A" w:rsidP="00FA683A">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4ECECF4D" w14:textId="77777777" w:rsidR="0093317A" w:rsidRPr="007001F1" w:rsidRDefault="0093317A" w:rsidP="0086114A">
            <w:pPr>
              <w:jc w:val="center"/>
              <w:rPr>
                <w:color w:val="000000"/>
                <w:sz w:val="22"/>
                <w:szCs w:val="22"/>
              </w:rPr>
            </w:pPr>
          </w:p>
        </w:tc>
        <w:tc>
          <w:tcPr>
            <w:tcW w:w="567" w:type="dxa"/>
            <w:shd w:val="clear" w:color="auto" w:fill="auto"/>
            <w:vAlign w:val="center"/>
          </w:tcPr>
          <w:p w14:paraId="6EF38EF1" w14:textId="77777777" w:rsidR="0093317A" w:rsidRPr="007001F1" w:rsidRDefault="0093317A" w:rsidP="0086114A">
            <w:pPr>
              <w:jc w:val="center"/>
              <w:rPr>
                <w:color w:val="000000"/>
                <w:sz w:val="22"/>
                <w:szCs w:val="22"/>
              </w:rPr>
            </w:pPr>
          </w:p>
        </w:tc>
        <w:tc>
          <w:tcPr>
            <w:tcW w:w="776" w:type="dxa"/>
            <w:shd w:val="clear" w:color="auto" w:fill="auto"/>
            <w:vAlign w:val="center"/>
          </w:tcPr>
          <w:p w14:paraId="10BFA8D1" w14:textId="77777777" w:rsidR="0093317A" w:rsidRPr="007001F1" w:rsidRDefault="0093317A" w:rsidP="0086114A">
            <w:pPr>
              <w:jc w:val="center"/>
              <w:rPr>
                <w:color w:val="000000"/>
                <w:sz w:val="22"/>
                <w:szCs w:val="22"/>
              </w:rPr>
            </w:pPr>
          </w:p>
        </w:tc>
        <w:tc>
          <w:tcPr>
            <w:tcW w:w="1775" w:type="dxa"/>
            <w:shd w:val="clear" w:color="auto" w:fill="auto"/>
            <w:vAlign w:val="center"/>
          </w:tcPr>
          <w:p w14:paraId="23BC17BE" w14:textId="77777777" w:rsidR="0093317A" w:rsidRPr="007001F1" w:rsidRDefault="0093317A" w:rsidP="0086114A">
            <w:pPr>
              <w:jc w:val="center"/>
              <w:rPr>
                <w:color w:val="000000"/>
                <w:sz w:val="22"/>
                <w:szCs w:val="22"/>
              </w:rPr>
            </w:pPr>
          </w:p>
        </w:tc>
      </w:tr>
      <w:tr w:rsidR="0093317A" w:rsidRPr="007001F1" w14:paraId="31AD3BEB" w14:textId="77777777" w:rsidTr="007261E4">
        <w:trPr>
          <w:trHeight w:val="1268"/>
        </w:trPr>
        <w:tc>
          <w:tcPr>
            <w:tcW w:w="582" w:type="dxa"/>
            <w:vMerge w:val="restart"/>
            <w:shd w:val="clear" w:color="auto" w:fill="auto"/>
            <w:noWrap/>
            <w:vAlign w:val="center"/>
            <w:hideMark/>
          </w:tcPr>
          <w:p w14:paraId="0D81274A" w14:textId="7D563935" w:rsidR="0093317A" w:rsidRPr="007001F1" w:rsidRDefault="0093317A" w:rsidP="0086114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2ECD0997" w14:textId="5DE4891E" w:rsidR="0093317A" w:rsidRPr="007001F1" w:rsidRDefault="0093317A" w:rsidP="00FA683A">
            <w:pPr>
              <w:tabs>
                <w:tab w:val="left" w:pos="72"/>
              </w:tabs>
              <w:jc w:val="both"/>
              <w:rPr>
                <w:color w:val="000000"/>
                <w:sz w:val="22"/>
                <w:szCs w:val="22"/>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14:paraId="0AF5B92E"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CDCC97"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2E7D24"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83C870"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196383DF" w14:textId="77777777" w:rsidTr="007261E4">
        <w:trPr>
          <w:trHeight w:val="1267"/>
        </w:trPr>
        <w:tc>
          <w:tcPr>
            <w:tcW w:w="582" w:type="dxa"/>
            <w:vMerge/>
            <w:shd w:val="clear" w:color="auto" w:fill="auto"/>
            <w:noWrap/>
            <w:vAlign w:val="center"/>
          </w:tcPr>
          <w:p w14:paraId="1B437E4A"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7509E39" w14:textId="72B5D1DB" w:rsidR="0093317A" w:rsidRPr="007001F1" w:rsidRDefault="0093317A" w:rsidP="00FA683A">
            <w:pPr>
              <w:tabs>
                <w:tab w:val="left" w:pos="72"/>
              </w:tabs>
              <w:jc w:val="both"/>
              <w:rPr>
                <w:color w:val="000000"/>
                <w:sz w:val="22"/>
                <w:szCs w:val="22"/>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3AD2B32B" w14:textId="77777777" w:rsidR="0093317A" w:rsidRPr="007001F1" w:rsidRDefault="0093317A" w:rsidP="0086114A">
            <w:pPr>
              <w:jc w:val="center"/>
              <w:rPr>
                <w:color w:val="000000"/>
                <w:sz w:val="22"/>
                <w:szCs w:val="22"/>
              </w:rPr>
            </w:pPr>
          </w:p>
        </w:tc>
        <w:tc>
          <w:tcPr>
            <w:tcW w:w="567" w:type="dxa"/>
            <w:shd w:val="clear" w:color="auto" w:fill="auto"/>
            <w:vAlign w:val="center"/>
          </w:tcPr>
          <w:p w14:paraId="403056E2" w14:textId="77777777" w:rsidR="0093317A" w:rsidRPr="007001F1" w:rsidRDefault="0093317A" w:rsidP="0086114A">
            <w:pPr>
              <w:jc w:val="center"/>
              <w:rPr>
                <w:color w:val="000000"/>
                <w:sz w:val="22"/>
                <w:szCs w:val="22"/>
              </w:rPr>
            </w:pPr>
          </w:p>
        </w:tc>
        <w:tc>
          <w:tcPr>
            <w:tcW w:w="776" w:type="dxa"/>
            <w:shd w:val="clear" w:color="auto" w:fill="auto"/>
            <w:vAlign w:val="center"/>
          </w:tcPr>
          <w:p w14:paraId="1981E2E9" w14:textId="77777777" w:rsidR="0093317A" w:rsidRPr="007001F1" w:rsidRDefault="0093317A" w:rsidP="0086114A">
            <w:pPr>
              <w:jc w:val="center"/>
              <w:rPr>
                <w:color w:val="000000"/>
                <w:sz w:val="22"/>
                <w:szCs w:val="22"/>
              </w:rPr>
            </w:pPr>
          </w:p>
        </w:tc>
        <w:tc>
          <w:tcPr>
            <w:tcW w:w="1775" w:type="dxa"/>
            <w:shd w:val="clear" w:color="auto" w:fill="auto"/>
            <w:vAlign w:val="center"/>
          </w:tcPr>
          <w:p w14:paraId="26EAD113" w14:textId="77777777" w:rsidR="0093317A" w:rsidRPr="007001F1" w:rsidRDefault="0093317A" w:rsidP="0086114A">
            <w:pPr>
              <w:jc w:val="center"/>
              <w:rPr>
                <w:color w:val="000000"/>
                <w:sz w:val="22"/>
                <w:szCs w:val="22"/>
              </w:rPr>
            </w:pPr>
          </w:p>
        </w:tc>
      </w:tr>
      <w:tr w:rsidR="0093317A" w:rsidRPr="007001F1" w14:paraId="1CB63B7A" w14:textId="77777777" w:rsidTr="00A96394">
        <w:trPr>
          <w:trHeight w:val="444"/>
        </w:trPr>
        <w:tc>
          <w:tcPr>
            <w:tcW w:w="582" w:type="dxa"/>
            <w:vMerge w:val="restart"/>
            <w:shd w:val="clear" w:color="auto" w:fill="auto"/>
            <w:noWrap/>
            <w:vAlign w:val="center"/>
            <w:hideMark/>
          </w:tcPr>
          <w:p w14:paraId="5DE067EF" w14:textId="6FDDAC13" w:rsidR="0093317A" w:rsidRPr="007001F1" w:rsidRDefault="0093317A" w:rsidP="0086114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05001332" w14:textId="3E36F868" w:rsidR="0093317A" w:rsidRPr="007001F1" w:rsidRDefault="0093317A" w:rsidP="00FA683A">
            <w:pPr>
              <w:jc w:val="both"/>
              <w:rPr>
                <w:color w:val="000000"/>
                <w:sz w:val="22"/>
                <w:szCs w:val="22"/>
              </w:rPr>
            </w:pPr>
            <w:r w:rsidRPr="007001F1">
              <w:rPr>
                <w:color w:val="000000"/>
                <w:sz w:val="22"/>
                <w:szCs w:val="22"/>
              </w:rPr>
              <w:t>a) Bola zriadená komisia na vyhodnotenie ponúk v súlade s § 51 ZVO?</w:t>
            </w:r>
          </w:p>
        </w:tc>
        <w:tc>
          <w:tcPr>
            <w:tcW w:w="567" w:type="dxa"/>
            <w:shd w:val="clear" w:color="auto" w:fill="auto"/>
            <w:vAlign w:val="center"/>
            <w:hideMark/>
          </w:tcPr>
          <w:p w14:paraId="6EED10B2"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A66AF6"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62213A"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A1A14F"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241D755D" w14:textId="77777777" w:rsidTr="00A96394">
        <w:trPr>
          <w:trHeight w:val="352"/>
        </w:trPr>
        <w:tc>
          <w:tcPr>
            <w:tcW w:w="582" w:type="dxa"/>
            <w:vMerge/>
            <w:shd w:val="clear" w:color="auto" w:fill="auto"/>
            <w:noWrap/>
            <w:vAlign w:val="center"/>
          </w:tcPr>
          <w:p w14:paraId="37ADE973"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5E1C290" w14:textId="09C673C6" w:rsidR="0093317A" w:rsidRPr="007001F1" w:rsidRDefault="0093317A" w:rsidP="00FA683A">
            <w:pPr>
              <w:jc w:val="both"/>
              <w:rPr>
                <w:color w:val="000000"/>
                <w:sz w:val="22"/>
                <w:szCs w:val="22"/>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14:paraId="60F1C35C" w14:textId="77777777" w:rsidR="0093317A" w:rsidRPr="007001F1" w:rsidRDefault="0093317A" w:rsidP="0086114A">
            <w:pPr>
              <w:jc w:val="center"/>
              <w:rPr>
                <w:color w:val="000000"/>
                <w:sz w:val="22"/>
                <w:szCs w:val="22"/>
              </w:rPr>
            </w:pPr>
          </w:p>
        </w:tc>
        <w:tc>
          <w:tcPr>
            <w:tcW w:w="567" w:type="dxa"/>
            <w:shd w:val="clear" w:color="auto" w:fill="auto"/>
            <w:vAlign w:val="center"/>
          </w:tcPr>
          <w:p w14:paraId="35E09157" w14:textId="77777777" w:rsidR="0093317A" w:rsidRPr="007001F1" w:rsidRDefault="0093317A" w:rsidP="0086114A">
            <w:pPr>
              <w:jc w:val="center"/>
              <w:rPr>
                <w:color w:val="000000"/>
                <w:sz w:val="22"/>
                <w:szCs w:val="22"/>
              </w:rPr>
            </w:pPr>
          </w:p>
        </w:tc>
        <w:tc>
          <w:tcPr>
            <w:tcW w:w="776" w:type="dxa"/>
            <w:shd w:val="clear" w:color="auto" w:fill="auto"/>
            <w:vAlign w:val="center"/>
          </w:tcPr>
          <w:p w14:paraId="0334862F" w14:textId="77777777" w:rsidR="0093317A" w:rsidRPr="007001F1" w:rsidRDefault="0093317A" w:rsidP="0086114A">
            <w:pPr>
              <w:jc w:val="center"/>
              <w:rPr>
                <w:color w:val="000000"/>
                <w:sz w:val="22"/>
                <w:szCs w:val="22"/>
              </w:rPr>
            </w:pPr>
          </w:p>
        </w:tc>
        <w:tc>
          <w:tcPr>
            <w:tcW w:w="1775" w:type="dxa"/>
            <w:shd w:val="clear" w:color="auto" w:fill="auto"/>
            <w:vAlign w:val="center"/>
          </w:tcPr>
          <w:p w14:paraId="110C68CF" w14:textId="77777777" w:rsidR="0093317A" w:rsidRPr="007001F1" w:rsidRDefault="0093317A" w:rsidP="0086114A">
            <w:pPr>
              <w:jc w:val="center"/>
              <w:rPr>
                <w:color w:val="000000"/>
                <w:sz w:val="22"/>
                <w:szCs w:val="22"/>
              </w:rPr>
            </w:pPr>
          </w:p>
        </w:tc>
      </w:tr>
      <w:tr w:rsidR="0093317A" w:rsidRPr="007001F1" w14:paraId="4A348EA0" w14:textId="77777777" w:rsidTr="00A96394">
        <w:trPr>
          <w:trHeight w:val="402"/>
        </w:trPr>
        <w:tc>
          <w:tcPr>
            <w:tcW w:w="582" w:type="dxa"/>
            <w:vMerge/>
            <w:shd w:val="clear" w:color="auto" w:fill="auto"/>
            <w:noWrap/>
            <w:vAlign w:val="center"/>
          </w:tcPr>
          <w:p w14:paraId="192C490E"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52FB5083" w14:textId="0E22A0EA" w:rsidR="0093317A" w:rsidRPr="007001F1" w:rsidRDefault="0093317A" w:rsidP="00FA683A">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0E4C94CC" w14:textId="77777777" w:rsidR="0093317A" w:rsidRPr="007001F1" w:rsidRDefault="0093317A" w:rsidP="0086114A">
            <w:pPr>
              <w:jc w:val="center"/>
              <w:rPr>
                <w:color w:val="000000"/>
                <w:sz w:val="22"/>
                <w:szCs w:val="22"/>
              </w:rPr>
            </w:pPr>
          </w:p>
        </w:tc>
        <w:tc>
          <w:tcPr>
            <w:tcW w:w="567" w:type="dxa"/>
            <w:shd w:val="clear" w:color="auto" w:fill="auto"/>
            <w:vAlign w:val="center"/>
          </w:tcPr>
          <w:p w14:paraId="2AF51C78" w14:textId="77777777" w:rsidR="0093317A" w:rsidRPr="007001F1" w:rsidRDefault="0093317A" w:rsidP="0086114A">
            <w:pPr>
              <w:jc w:val="center"/>
              <w:rPr>
                <w:color w:val="000000"/>
                <w:sz w:val="22"/>
                <w:szCs w:val="22"/>
              </w:rPr>
            </w:pPr>
          </w:p>
        </w:tc>
        <w:tc>
          <w:tcPr>
            <w:tcW w:w="776" w:type="dxa"/>
            <w:shd w:val="clear" w:color="auto" w:fill="auto"/>
            <w:vAlign w:val="center"/>
          </w:tcPr>
          <w:p w14:paraId="1851F094" w14:textId="77777777" w:rsidR="0093317A" w:rsidRPr="007001F1" w:rsidRDefault="0093317A" w:rsidP="0086114A">
            <w:pPr>
              <w:jc w:val="center"/>
              <w:rPr>
                <w:color w:val="000000"/>
                <w:sz w:val="22"/>
                <w:szCs w:val="22"/>
              </w:rPr>
            </w:pPr>
          </w:p>
        </w:tc>
        <w:tc>
          <w:tcPr>
            <w:tcW w:w="1775" w:type="dxa"/>
            <w:shd w:val="clear" w:color="auto" w:fill="auto"/>
            <w:vAlign w:val="center"/>
          </w:tcPr>
          <w:p w14:paraId="1A870E19" w14:textId="77777777" w:rsidR="0093317A" w:rsidRPr="007001F1" w:rsidRDefault="0093317A" w:rsidP="0086114A">
            <w:pPr>
              <w:jc w:val="center"/>
              <w:rPr>
                <w:color w:val="000000"/>
                <w:sz w:val="22"/>
                <w:szCs w:val="22"/>
              </w:rPr>
            </w:pPr>
          </w:p>
        </w:tc>
      </w:tr>
      <w:tr w:rsidR="0093317A" w:rsidRPr="007001F1" w14:paraId="1825891D" w14:textId="77777777" w:rsidTr="007261E4">
        <w:trPr>
          <w:trHeight w:val="633"/>
        </w:trPr>
        <w:tc>
          <w:tcPr>
            <w:tcW w:w="582" w:type="dxa"/>
            <w:vMerge/>
            <w:shd w:val="clear" w:color="auto" w:fill="auto"/>
            <w:noWrap/>
            <w:vAlign w:val="center"/>
          </w:tcPr>
          <w:p w14:paraId="5D507D25"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73DDD94B" w14:textId="4D8441B7" w:rsidR="0093317A" w:rsidRPr="007001F1" w:rsidRDefault="0093317A" w:rsidP="00FA683A">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20E5FED2" w14:textId="77777777" w:rsidR="0093317A" w:rsidRPr="007001F1" w:rsidRDefault="0093317A" w:rsidP="0086114A">
            <w:pPr>
              <w:jc w:val="center"/>
              <w:rPr>
                <w:color w:val="000000"/>
                <w:sz w:val="22"/>
                <w:szCs w:val="22"/>
              </w:rPr>
            </w:pPr>
          </w:p>
        </w:tc>
        <w:tc>
          <w:tcPr>
            <w:tcW w:w="567" w:type="dxa"/>
            <w:shd w:val="clear" w:color="auto" w:fill="auto"/>
            <w:vAlign w:val="center"/>
          </w:tcPr>
          <w:p w14:paraId="326D7969" w14:textId="77777777" w:rsidR="0093317A" w:rsidRPr="007001F1" w:rsidRDefault="0093317A" w:rsidP="0086114A">
            <w:pPr>
              <w:jc w:val="center"/>
              <w:rPr>
                <w:color w:val="000000"/>
                <w:sz w:val="22"/>
                <w:szCs w:val="22"/>
              </w:rPr>
            </w:pPr>
          </w:p>
        </w:tc>
        <w:tc>
          <w:tcPr>
            <w:tcW w:w="776" w:type="dxa"/>
            <w:shd w:val="clear" w:color="auto" w:fill="auto"/>
            <w:vAlign w:val="center"/>
          </w:tcPr>
          <w:p w14:paraId="2CD770AF" w14:textId="77777777" w:rsidR="0093317A" w:rsidRPr="007001F1" w:rsidRDefault="0093317A" w:rsidP="0086114A">
            <w:pPr>
              <w:jc w:val="center"/>
              <w:rPr>
                <w:color w:val="000000"/>
                <w:sz w:val="22"/>
                <w:szCs w:val="22"/>
              </w:rPr>
            </w:pPr>
          </w:p>
        </w:tc>
        <w:tc>
          <w:tcPr>
            <w:tcW w:w="1775" w:type="dxa"/>
            <w:shd w:val="clear" w:color="auto" w:fill="auto"/>
            <w:vAlign w:val="center"/>
          </w:tcPr>
          <w:p w14:paraId="600AC49C" w14:textId="77777777" w:rsidR="0093317A" w:rsidRPr="007001F1" w:rsidRDefault="0093317A" w:rsidP="0086114A">
            <w:pPr>
              <w:jc w:val="center"/>
              <w:rPr>
                <w:color w:val="000000"/>
                <w:sz w:val="22"/>
                <w:szCs w:val="22"/>
              </w:rPr>
            </w:pPr>
          </w:p>
        </w:tc>
      </w:tr>
      <w:tr w:rsidR="0086114A" w:rsidRPr="007001F1" w14:paraId="5553236C" w14:textId="77777777" w:rsidTr="007261E4">
        <w:trPr>
          <w:trHeight w:val="900"/>
        </w:trPr>
        <w:tc>
          <w:tcPr>
            <w:tcW w:w="582" w:type="dxa"/>
            <w:shd w:val="clear" w:color="auto" w:fill="auto"/>
            <w:noWrap/>
            <w:vAlign w:val="center"/>
            <w:hideMark/>
          </w:tcPr>
          <w:p w14:paraId="161480C1" w14:textId="261F3EA1" w:rsidR="0086114A" w:rsidRPr="007001F1" w:rsidRDefault="0086114A" w:rsidP="0086114A">
            <w:pPr>
              <w:jc w:val="center"/>
              <w:rPr>
                <w:color w:val="000000"/>
                <w:sz w:val="22"/>
                <w:szCs w:val="22"/>
              </w:rPr>
            </w:pPr>
            <w:r w:rsidRPr="007001F1">
              <w:rPr>
                <w:color w:val="000000"/>
                <w:sz w:val="22"/>
                <w:szCs w:val="22"/>
              </w:rPr>
              <w:t>1</w:t>
            </w:r>
            <w:r w:rsidR="00292D2C" w:rsidRPr="007001F1">
              <w:rPr>
                <w:color w:val="000000"/>
                <w:sz w:val="22"/>
                <w:szCs w:val="22"/>
              </w:rPr>
              <w:t>3</w:t>
            </w:r>
          </w:p>
        </w:tc>
        <w:tc>
          <w:tcPr>
            <w:tcW w:w="4820" w:type="dxa"/>
            <w:gridSpan w:val="2"/>
            <w:shd w:val="clear" w:color="auto" w:fill="auto"/>
            <w:vAlign w:val="center"/>
            <w:hideMark/>
          </w:tcPr>
          <w:p w14:paraId="2B9C1FE4" w14:textId="77777777" w:rsidR="0086114A" w:rsidRPr="007001F1" w:rsidRDefault="0086114A" w:rsidP="00FA683A">
            <w:pPr>
              <w:jc w:val="both"/>
              <w:rPr>
                <w:color w:val="000000"/>
                <w:sz w:val="22"/>
                <w:szCs w:val="22"/>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F803503"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7E7D00"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8E125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633774"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313FD811" w14:textId="77777777" w:rsidTr="007261E4">
        <w:trPr>
          <w:trHeight w:val="20"/>
        </w:trPr>
        <w:tc>
          <w:tcPr>
            <w:tcW w:w="582" w:type="dxa"/>
            <w:shd w:val="clear" w:color="auto" w:fill="auto"/>
            <w:noWrap/>
            <w:vAlign w:val="center"/>
            <w:hideMark/>
          </w:tcPr>
          <w:p w14:paraId="7182CE9B" w14:textId="17B2655B" w:rsidR="0086114A" w:rsidRPr="007001F1" w:rsidRDefault="0086114A" w:rsidP="0086114A">
            <w:pPr>
              <w:jc w:val="center"/>
              <w:rPr>
                <w:color w:val="000000"/>
                <w:sz w:val="22"/>
                <w:szCs w:val="22"/>
              </w:rPr>
            </w:pPr>
            <w:r w:rsidRPr="007001F1">
              <w:rPr>
                <w:color w:val="000000"/>
                <w:sz w:val="22"/>
                <w:szCs w:val="22"/>
              </w:rPr>
              <w:t>1</w:t>
            </w:r>
            <w:r w:rsidR="00292D2C" w:rsidRPr="007001F1">
              <w:rPr>
                <w:color w:val="000000"/>
                <w:sz w:val="22"/>
                <w:szCs w:val="22"/>
              </w:rPr>
              <w:t>4</w:t>
            </w:r>
          </w:p>
        </w:tc>
        <w:tc>
          <w:tcPr>
            <w:tcW w:w="4820" w:type="dxa"/>
            <w:gridSpan w:val="2"/>
            <w:shd w:val="clear" w:color="auto" w:fill="auto"/>
            <w:vAlign w:val="center"/>
            <w:hideMark/>
          </w:tcPr>
          <w:p w14:paraId="423D117C" w14:textId="361489B7" w:rsidR="0086114A" w:rsidRPr="007001F1" w:rsidRDefault="0013438E" w:rsidP="00FA683A">
            <w:pPr>
              <w:jc w:val="both"/>
              <w:rPr>
                <w:color w:val="000000"/>
                <w:sz w:val="22"/>
                <w:szCs w:val="22"/>
              </w:rPr>
            </w:pPr>
            <w:del w:id="1692" w:author="Kramár Róbert" w:date="2017-05-15T13:14:00Z">
              <w:r w:rsidRPr="007001F1" w:rsidDel="0088057F">
                <w:rPr>
                  <w:color w:val="000000"/>
                  <w:sz w:val="22"/>
                  <w:szCs w:val="22"/>
                </w:rPr>
                <w:delText xml:space="preserve">Boli pri zadávaní zákazky </w:delText>
              </w:r>
              <w:r w:rsidR="003772EE"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693" w:author="Kramár Róbert" w:date="2017-05-15T13:14:00Z">
              <w:r w:rsidR="0088057F" w:rsidRPr="007001F1">
                <w:rPr>
                  <w:color w:val="000000"/>
                  <w:sz w:val="22"/>
                  <w:szCs w:val="22"/>
                </w:rPr>
                <w:t xml:space="preserve">Boli pri zadávaní zákazky dodržané princípy v zmysle § 10 ods. 2 ZVO? </w:t>
              </w:r>
            </w:ins>
            <w:ins w:id="1694"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3BD4A195"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479B4E"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1DF8C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DE6E7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1146FFA5" w14:textId="77777777" w:rsidTr="007261E4">
        <w:trPr>
          <w:trHeight w:val="900"/>
        </w:trPr>
        <w:tc>
          <w:tcPr>
            <w:tcW w:w="582" w:type="dxa"/>
            <w:shd w:val="clear" w:color="auto" w:fill="auto"/>
            <w:noWrap/>
            <w:vAlign w:val="center"/>
            <w:hideMark/>
          </w:tcPr>
          <w:p w14:paraId="7950D70B" w14:textId="31E716BF" w:rsidR="0086114A" w:rsidRPr="007001F1" w:rsidRDefault="0086114A" w:rsidP="0086114A">
            <w:pPr>
              <w:jc w:val="center"/>
              <w:rPr>
                <w:color w:val="000000"/>
                <w:sz w:val="22"/>
                <w:szCs w:val="22"/>
              </w:rPr>
            </w:pPr>
            <w:r w:rsidRPr="007001F1">
              <w:rPr>
                <w:color w:val="000000"/>
                <w:sz w:val="22"/>
                <w:szCs w:val="22"/>
              </w:rPr>
              <w:t>1</w:t>
            </w:r>
            <w:r w:rsidR="00292D2C" w:rsidRPr="007001F1">
              <w:rPr>
                <w:color w:val="000000"/>
                <w:sz w:val="22"/>
                <w:szCs w:val="22"/>
              </w:rPr>
              <w:t>5</w:t>
            </w:r>
          </w:p>
        </w:tc>
        <w:tc>
          <w:tcPr>
            <w:tcW w:w="4820" w:type="dxa"/>
            <w:gridSpan w:val="2"/>
            <w:shd w:val="clear" w:color="auto" w:fill="auto"/>
            <w:vAlign w:val="center"/>
            <w:hideMark/>
          </w:tcPr>
          <w:p w14:paraId="2D56BD27" w14:textId="4C8F0076" w:rsidR="0086114A" w:rsidRPr="007001F1" w:rsidRDefault="0086114A" w:rsidP="00FA683A">
            <w:pPr>
              <w:jc w:val="both"/>
              <w:rPr>
                <w:color w:val="000000"/>
                <w:sz w:val="22"/>
                <w:szCs w:val="22"/>
              </w:rPr>
            </w:pPr>
            <w:r w:rsidRPr="007001F1">
              <w:rPr>
                <w:color w:val="000000"/>
                <w:sz w:val="22"/>
                <w:szCs w:val="22"/>
              </w:rPr>
              <w:t>Bol zamestnanec vykonávajúci kontrolu oboznámený s rizikovými indikátormi</w:t>
            </w:r>
            <w:del w:id="1695" w:author="Kramár Róbert" w:date="2017-05-15T13:33:00Z">
              <w:r w:rsidRPr="007001F1" w:rsidDel="00A128DC">
                <w:rPr>
                  <w:color w:val="000000"/>
                  <w:sz w:val="22"/>
                  <w:szCs w:val="22"/>
                </w:rPr>
                <w:delText>, ktoré sú uvedené v Systéme riadenia EŠIF</w:delText>
              </w:r>
            </w:del>
            <w:ins w:id="1696" w:author="Kramár Róbert" w:date="2017-07-26T17:44:00Z">
              <w:r w:rsidR="001C6287">
                <w:rPr>
                  <w:color w:val="000000"/>
                  <w:sz w:val="22"/>
                  <w:szCs w:val="22"/>
                </w:rPr>
                <w:t xml:space="preserve"> </w:t>
              </w:r>
            </w:ins>
            <w:ins w:id="1697"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3772EE" w:rsidRPr="007001F1">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A35A4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CCA6EB1"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055889"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22709D" w14:textId="77777777" w:rsidR="0086114A" w:rsidRPr="007001F1" w:rsidRDefault="0086114A" w:rsidP="0086114A">
            <w:pPr>
              <w:jc w:val="center"/>
              <w:rPr>
                <w:color w:val="000000"/>
                <w:sz w:val="22"/>
                <w:szCs w:val="22"/>
              </w:rPr>
            </w:pPr>
            <w:r w:rsidRPr="007001F1">
              <w:rPr>
                <w:color w:val="000000"/>
                <w:sz w:val="22"/>
                <w:szCs w:val="22"/>
              </w:rPr>
              <w:t> </w:t>
            </w:r>
          </w:p>
        </w:tc>
      </w:tr>
      <w:tr w:rsidR="0093317A" w:rsidRPr="007001F1" w14:paraId="19852AD7" w14:textId="77777777" w:rsidTr="00A96394">
        <w:trPr>
          <w:trHeight w:val="358"/>
        </w:trPr>
        <w:tc>
          <w:tcPr>
            <w:tcW w:w="582" w:type="dxa"/>
            <w:vMerge w:val="restart"/>
            <w:shd w:val="clear" w:color="auto" w:fill="auto"/>
            <w:noWrap/>
            <w:vAlign w:val="center"/>
            <w:hideMark/>
          </w:tcPr>
          <w:p w14:paraId="6BCA10CA" w14:textId="09606A31" w:rsidR="0093317A" w:rsidRPr="007001F1" w:rsidRDefault="0093317A" w:rsidP="0086114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41F309E6" w14:textId="051B94A8" w:rsidR="0093317A" w:rsidRPr="007001F1" w:rsidRDefault="0093317A" w:rsidP="00FA683A">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23CF816A"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A49692"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3161CA"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C815ACC"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B8470C4" w14:textId="77777777" w:rsidTr="007261E4">
        <w:trPr>
          <w:trHeight w:val="675"/>
        </w:trPr>
        <w:tc>
          <w:tcPr>
            <w:tcW w:w="582" w:type="dxa"/>
            <w:vMerge/>
            <w:shd w:val="clear" w:color="auto" w:fill="auto"/>
            <w:noWrap/>
            <w:vAlign w:val="center"/>
          </w:tcPr>
          <w:p w14:paraId="7323A2D0"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3929EDCA" w14:textId="72D8E023" w:rsidR="0093317A" w:rsidRPr="007001F1" w:rsidRDefault="0093317A" w:rsidP="00FA683A">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18942B56" w14:textId="77777777" w:rsidR="0093317A" w:rsidRPr="007001F1" w:rsidRDefault="0093317A" w:rsidP="0086114A">
            <w:pPr>
              <w:jc w:val="center"/>
              <w:rPr>
                <w:color w:val="000000"/>
                <w:sz w:val="22"/>
                <w:szCs w:val="22"/>
              </w:rPr>
            </w:pPr>
          </w:p>
        </w:tc>
        <w:tc>
          <w:tcPr>
            <w:tcW w:w="567" w:type="dxa"/>
            <w:shd w:val="clear" w:color="auto" w:fill="auto"/>
            <w:vAlign w:val="center"/>
          </w:tcPr>
          <w:p w14:paraId="074F4AA0" w14:textId="77777777" w:rsidR="0093317A" w:rsidRPr="007001F1" w:rsidRDefault="0093317A" w:rsidP="0086114A">
            <w:pPr>
              <w:jc w:val="center"/>
              <w:rPr>
                <w:color w:val="000000"/>
                <w:sz w:val="22"/>
                <w:szCs w:val="22"/>
              </w:rPr>
            </w:pPr>
          </w:p>
        </w:tc>
        <w:tc>
          <w:tcPr>
            <w:tcW w:w="776" w:type="dxa"/>
            <w:shd w:val="clear" w:color="auto" w:fill="auto"/>
            <w:vAlign w:val="center"/>
          </w:tcPr>
          <w:p w14:paraId="07EEA170" w14:textId="77777777" w:rsidR="0093317A" w:rsidRPr="007001F1" w:rsidRDefault="0093317A" w:rsidP="0086114A">
            <w:pPr>
              <w:jc w:val="center"/>
              <w:rPr>
                <w:color w:val="000000"/>
                <w:sz w:val="22"/>
                <w:szCs w:val="22"/>
              </w:rPr>
            </w:pPr>
          </w:p>
        </w:tc>
        <w:tc>
          <w:tcPr>
            <w:tcW w:w="1775" w:type="dxa"/>
            <w:shd w:val="clear" w:color="auto" w:fill="auto"/>
            <w:vAlign w:val="center"/>
          </w:tcPr>
          <w:p w14:paraId="68B3F9D6" w14:textId="77777777" w:rsidR="0093317A" w:rsidRPr="007001F1" w:rsidRDefault="0093317A" w:rsidP="0086114A">
            <w:pPr>
              <w:jc w:val="center"/>
              <w:rPr>
                <w:color w:val="000000"/>
                <w:sz w:val="22"/>
                <w:szCs w:val="22"/>
              </w:rPr>
            </w:pPr>
          </w:p>
        </w:tc>
      </w:tr>
      <w:tr w:rsidR="0093317A" w:rsidRPr="007001F1" w14:paraId="2A247A79" w14:textId="77777777" w:rsidTr="007261E4">
        <w:trPr>
          <w:trHeight w:val="675"/>
        </w:trPr>
        <w:tc>
          <w:tcPr>
            <w:tcW w:w="582" w:type="dxa"/>
            <w:vMerge/>
            <w:shd w:val="clear" w:color="auto" w:fill="auto"/>
            <w:noWrap/>
            <w:vAlign w:val="center"/>
          </w:tcPr>
          <w:p w14:paraId="02E6E9DF"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6FA6BB3E" w14:textId="6D7E9E6A" w:rsidR="0093317A" w:rsidRPr="007001F1" w:rsidRDefault="0093317A" w:rsidP="00FA683A">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A6A324F" w14:textId="77777777" w:rsidR="0093317A" w:rsidRPr="007001F1" w:rsidRDefault="0093317A" w:rsidP="0086114A">
            <w:pPr>
              <w:jc w:val="center"/>
              <w:rPr>
                <w:color w:val="000000"/>
                <w:sz w:val="22"/>
                <w:szCs w:val="22"/>
              </w:rPr>
            </w:pPr>
          </w:p>
        </w:tc>
        <w:tc>
          <w:tcPr>
            <w:tcW w:w="567" w:type="dxa"/>
            <w:shd w:val="clear" w:color="auto" w:fill="auto"/>
            <w:vAlign w:val="center"/>
          </w:tcPr>
          <w:p w14:paraId="0718EA21" w14:textId="77777777" w:rsidR="0093317A" w:rsidRPr="007001F1" w:rsidRDefault="0093317A" w:rsidP="0086114A">
            <w:pPr>
              <w:jc w:val="center"/>
              <w:rPr>
                <w:color w:val="000000"/>
                <w:sz w:val="22"/>
                <w:szCs w:val="22"/>
              </w:rPr>
            </w:pPr>
          </w:p>
        </w:tc>
        <w:tc>
          <w:tcPr>
            <w:tcW w:w="776" w:type="dxa"/>
            <w:shd w:val="clear" w:color="auto" w:fill="auto"/>
            <w:vAlign w:val="center"/>
          </w:tcPr>
          <w:p w14:paraId="61DA96E7" w14:textId="77777777" w:rsidR="0093317A" w:rsidRPr="007001F1" w:rsidRDefault="0093317A" w:rsidP="0086114A">
            <w:pPr>
              <w:jc w:val="center"/>
              <w:rPr>
                <w:color w:val="000000"/>
                <w:sz w:val="22"/>
                <w:szCs w:val="22"/>
              </w:rPr>
            </w:pPr>
          </w:p>
        </w:tc>
        <w:tc>
          <w:tcPr>
            <w:tcW w:w="1775" w:type="dxa"/>
            <w:shd w:val="clear" w:color="auto" w:fill="auto"/>
            <w:vAlign w:val="center"/>
          </w:tcPr>
          <w:p w14:paraId="19DC0E7C" w14:textId="77777777" w:rsidR="0093317A" w:rsidRPr="007001F1" w:rsidRDefault="0093317A" w:rsidP="0086114A">
            <w:pPr>
              <w:jc w:val="center"/>
              <w:rPr>
                <w:color w:val="000000"/>
                <w:sz w:val="22"/>
                <w:szCs w:val="22"/>
              </w:rPr>
            </w:pPr>
          </w:p>
        </w:tc>
      </w:tr>
      <w:tr w:rsidR="00DB0E92" w:rsidRPr="007001F1" w14:paraId="0555960D" w14:textId="77777777" w:rsidTr="00A96394">
        <w:trPr>
          <w:trHeight w:val="429"/>
        </w:trPr>
        <w:tc>
          <w:tcPr>
            <w:tcW w:w="582" w:type="dxa"/>
            <w:vMerge w:val="restart"/>
            <w:shd w:val="clear" w:color="auto" w:fill="auto"/>
            <w:noWrap/>
            <w:vAlign w:val="center"/>
          </w:tcPr>
          <w:p w14:paraId="7C8353D7" w14:textId="0FE9B662" w:rsidR="00DB0E92" w:rsidRPr="007001F1" w:rsidRDefault="00DB0E92" w:rsidP="0086114A">
            <w:pPr>
              <w:jc w:val="center"/>
              <w:rPr>
                <w:color w:val="000000"/>
                <w:sz w:val="22"/>
                <w:szCs w:val="22"/>
              </w:rPr>
            </w:pPr>
            <w:r w:rsidRPr="007001F1">
              <w:rPr>
                <w:color w:val="000000"/>
                <w:sz w:val="22"/>
                <w:szCs w:val="22"/>
              </w:rPr>
              <w:t>17</w:t>
            </w:r>
          </w:p>
        </w:tc>
        <w:tc>
          <w:tcPr>
            <w:tcW w:w="4820" w:type="dxa"/>
            <w:gridSpan w:val="2"/>
            <w:shd w:val="clear" w:color="auto" w:fill="auto"/>
            <w:vAlign w:val="center"/>
          </w:tcPr>
          <w:p w14:paraId="55344B27" w14:textId="4FC9268D" w:rsidR="00DB0E92" w:rsidRPr="007001F1" w:rsidRDefault="00DB0E92" w:rsidP="00FA683A">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33EE4F" w14:textId="77777777" w:rsidR="00DB0E92" w:rsidRPr="007001F1" w:rsidRDefault="00DB0E92" w:rsidP="0086114A">
            <w:pPr>
              <w:jc w:val="center"/>
              <w:rPr>
                <w:color w:val="000000"/>
                <w:sz w:val="22"/>
                <w:szCs w:val="22"/>
              </w:rPr>
            </w:pPr>
          </w:p>
        </w:tc>
        <w:tc>
          <w:tcPr>
            <w:tcW w:w="567" w:type="dxa"/>
            <w:shd w:val="clear" w:color="auto" w:fill="auto"/>
            <w:vAlign w:val="center"/>
          </w:tcPr>
          <w:p w14:paraId="2D4A300E" w14:textId="77777777" w:rsidR="00DB0E92" w:rsidRPr="007001F1" w:rsidRDefault="00DB0E92" w:rsidP="0086114A">
            <w:pPr>
              <w:jc w:val="center"/>
              <w:rPr>
                <w:color w:val="000000"/>
                <w:sz w:val="22"/>
                <w:szCs w:val="22"/>
              </w:rPr>
            </w:pPr>
          </w:p>
        </w:tc>
        <w:tc>
          <w:tcPr>
            <w:tcW w:w="776" w:type="dxa"/>
            <w:shd w:val="clear" w:color="auto" w:fill="auto"/>
            <w:vAlign w:val="center"/>
          </w:tcPr>
          <w:p w14:paraId="12225D62" w14:textId="77777777" w:rsidR="00DB0E92" w:rsidRPr="007001F1" w:rsidRDefault="00DB0E92" w:rsidP="0086114A">
            <w:pPr>
              <w:jc w:val="center"/>
              <w:rPr>
                <w:color w:val="000000"/>
                <w:sz w:val="22"/>
                <w:szCs w:val="22"/>
              </w:rPr>
            </w:pPr>
          </w:p>
        </w:tc>
        <w:tc>
          <w:tcPr>
            <w:tcW w:w="1775" w:type="dxa"/>
            <w:shd w:val="clear" w:color="auto" w:fill="auto"/>
            <w:vAlign w:val="center"/>
          </w:tcPr>
          <w:p w14:paraId="4B653957" w14:textId="77777777" w:rsidR="00DB0E92" w:rsidRPr="007001F1" w:rsidRDefault="00DB0E92" w:rsidP="0086114A">
            <w:pPr>
              <w:jc w:val="center"/>
              <w:rPr>
                <w:color w:val="000000"/>
                <w:sz w:val="22"/>
                <w:szCs w:val="22"/>
              </w:rPr>
            </w:pPr>
          </w:p>
        </w:tc>
      </w:tr>
      <w:tr w:rsidR="00DB0E92" w:rsidRPr="007001F1" w14:paraId="44CC5A63" w14:textId="77777777" w:rsidTr="007261E4">
        <w:trPr>
          <w:trHeight w:val="845"/>
        </w:trPr>
        <w:tc>
          <w:tcPr>
            <w:tcW w:w="582" w:type="dxa"/>
            <w:vMerge/>
            <w:shd w:val="clear" w:color="auto" w:fill="auto"/>
            <w:noWrap/>
            <w:vAlign w:val="center"/>
          </w:tcPr>
          <w:p w14:paraId="192ED962" w14:textId="77777777" w:rsidR="00DB0E92" w:rsidRPr="007001F1" w:rsidRDefault="00DB0E92" w:rsidP="0086114A">
            <w:pPr>
              <w:jc w:val="center"/>
              <w:rPr>
                <w:color w:val="000000"/>
                <w:sz w:val="22"/>
                <w:szCs w:val="22"/>
              </w:rPr>
            </w:pPr>
          </w:p>
        </w:tc>
        <w:tc>
          <w:tcPr>
            <w:tcW w:w="4820" w:type="dxa"/>
            <w:gridSpan w:val="2"/>
            <w:shd w:val="clear" w:color="auto" w:fill="auto"/>
            <w:vAlign w:val="center"/>
          </w:tcPr>
          <w:p w14:paraId="35564DCF" w14:textId="75621B95" w:rsidR="00DB0E92" w:rsidRPr="007001F1" w:rsidRDefault="00DB0E92" w:rsidP="00FA683A">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AF3C36F" w14:textId="77777777" w:rsidR="00DB0E92" w:rsidRPr="007001F1" w:rsidRDefault="00DB0E92" w:rsidP="0086114A">
            <w:pPr>
              <w:jc w:val="center"/>
              <w:rPr>
                <w:color w:val="000000"/>
                <w:sz w:val="22"/>
                <w:szCs w:val="22"/>
              </w:rPr>
            </w:pPr>
          </w:p>
        </w:tc>
        <w:tc>
          <w:tcPr>
            <w:tcW w:w="567" w:type="dxa"/>
            <w:shd w:val="clear" w:color="auto" w:fill="auto"/>
            <w:vAlign w:val="center"/>
          </w:tcPr>
          <w:p w14:paraId="049D4CE0" w14:textId="77777777" w:rsidR="00DB0E92" w:rsidRPr="007001F1" w:rsidRDefault="00DB0E92" w:rsidP="0086114A">
            <w:pPr>
              <w:jc w:val="center"/>
              <w:rPr>
                <w:color w:val="000000"/>
                <w:sz w:val="22"/>
                <w:szCs w:val="22"/>
              </w:rPr>
            </w:pPr>
          </w:p>
        </w:tc>
        <w:tc>
          <w:tcPr>
            <w:tcW w:w="776" w:type="dxa"/>
            <w:shd w:val="clear" w:color="auto" w:fill="auto"/>
            <w:vAlign w:val="center"/>
          </w:tcPr>
          <w:p w14:paraId="219ACECC" w14:textId="77777777" w:rsidR="00DB0E92" w:rsidRPr="007001F1" w:rsidRDefault="00DB0E92" w:rsidP="0086114A">
            <w:pPr>
              <w:jc w:val="center"/>
              <w:rPr>
                <w:color w:val="000000"/>
                <w:sz w:val="22"/>
                <w:szCs w:val="22"/>
              </w:rPr>
            </w:pPr>
          </w:p>
        </w:tc>
        <w:tc>
          <w:tcPr>
            <w:tcW w:w="1775" w:type="dxa"/>
            <w:shd w:val="clear" w:color="auto" w:fill="auto"/>
            <w:vAlign w:val="center"/>
          </w:tcPr>
          <w:p w14:paraId="4AFC1C09" w14:textId="77777777" w:rsidR="00DB0E92" w:rsidRPr="007001F1" w:rsidRDefault="00DB0E92" w:rsidP="0086114A">
            <w:pPr>
              <w:jc w:val="center"/>
              <w:rPr>
                <w:color w:val="000000"/>
                <w:sz w:val="22"/>
                <w:szCs w:val="22"/>
              </w:rPr>
            </w:pPr>
          </w:p>
        </w:tc>
      </w:tr>
      <w:tr w:rsidR="00DB0E92" w:rsidRPr="007001F1" w14:paraId="2E769F3B" w14:textId="77777777" w:rsidTr="007261E4">
        <w:trPr>
          <w:trHeight w:val="845"/>
        </w:trPr>
        <w:tc>
          <w:tcPr>
            <w:tcW w:w="582" w:type="dxa"/>
            <w:vMerge/>
            <w:shd w:val="clear" w:color="auto" w:fill="auto"/>
            <w:noWrap/>
            <w:vAlign w:val="center"/>
          </w:tcPr>
          <w:p w14:paraId="6EB46EFD" w14:textId="77777777" w:rsidR="00DB0E92" w:rsidRPr="007001F1" w:rsidRDefault="00DB0E92" w:rsidP="0086114A">
            <w:pPr>
              <w:jc w:val="center"/>
              <w:rPr>
                <w:color w:val="000000"/>
                <w:sz w:val="22"/>
                <w:szCs w:val="22"/>
              </w:rPr>
            </w:pPr>
          </w:p>
        </w:tc>
        <w:tc>
          <w:tcPr>
            <w:tcW w:w="4820" w:type="dxa"/>
            <w:gridSpan w:val="2"/>
            <w:shd w:val="clear" w:color="auto" w:fill="auto"/>
            <w:vAlign w:val="center"/>
          </w:tcPr>
          <w:p w14:paraId="1B12D6C0" w14:textId="7FDF2129" w:rsidR="00DB0E92" w:rsidRPr="007001F1" w:rsidRDefault="00DB0E92" w:rsidP="00FA683A">
            <w:pPr>
              <w:jc w:val="both"/>
              <w:rPr>
                <w:color w:val="000000"/>
                <w:sz w:val="22"/>
                <w:szCs w:val="22"/>
              </w:rPr>
            </w:pPr>
            <w:del w:id="1698" w:author="Kramár Róbert" w:date="2018-04-27T17:36:00Z">
              <w:r w:rsidRPr="007001F1" w:rsidDel="00F45CE7">
                <w:rPr>
                  <w:color w:val="000000"/>
                  <w:sz w:val="22"/>
                  <w:szCs w:val="22"/>
                </w:rPr>
                <w:delText>c) Má úspešný uchádzač a subdodávateľ úspešného uchádzača (ak relevantné) zapísaných v registri partnerov verejného sektora konečných užívateľov výhod</w:delText>
              </w:r>
            </w:del>
            <w:r w:rsidR="00F45CE7">
              <w:rPr>
                <w:rStyle w:val="Odkaznakomentr"/>
              </w:rPr>
              <w:commentReference w:id="1699"/>
            </w:r>
            <w:del w:id="1700" w:author="Kramár Róbert" w:date="2018-04-27T17:36:00Z">
              <w:r w:rsidRPr="007001F1" w:rsidDel="00F45CE7">
                <w:rPr>
                  <w:color w:val="000000"/>
                  <w:sz w:val="22"/>
                  <w:szCs w:val="22"/>
                </w:rPr>
                <w:delText xml:space="preserve">?    </w:delText>
              </w:r>
            </w:del>
          </w:p>
        </w:tc>
        <w:tc>
          <w:tcPr>
            <w:tcW w:w="567" w:type="dxa"/>
            <w:shd w:val="clear" w:color="auto" w:fill="auto"/>
            <w:vAlign w:val="center"/>
          </w:tcPr>
          <w:p w14:paraId="3CC53A86" w14:textId="77777777" w:rsidR="00DB0E92" w:rsidRPr="007001F1" w:rsidRDefault="00DB0E92" w:rsidP="0086114A">
            <w:pPr>
              <w:jc w:val="center"/>
              <w:rPr>
                <w:color w:val="000000"/>
                <w:sz w:val="22"/>
                <w:szCs w:val="22"/>
              </w:rPr>
            </w:pPr>
          </w:p>
        </w:tc>
        <w:tc>
          <w:tcPr>
            <w:tcW w:w="567" w:type="dxa"/>
            <w:shd w:val="clear" w:color="auto" w:fill="auto"/>
            <w:vAlign w:val="center"/>
          </w:tcPr>
          <w:p w14:paraId="7562F80D" w14:textId="77777777" w:rsidR="00DB0E92" w:rsidRPr="007001F1" w:rsidRDefault="00DB0E92" w:rsidP="0086114A">
            <w:pPr>
              <w:jc w:val="center"/>
              <w:rPr>
                <w:color w:val="000000"/>
                <w:sz w:val="22"/>
                <w:szCs w:val="22"/>
              </w:rPr>
            </w:pPr>
          </w:p>
        </w:tc>
        <w:tc>
          <w:tcPr>
            <w:tcW w:w="776" w:type="dxa"/>
            <w:shd w:val="clear" w:color="auto" w:fill="auto"/>
            <w:vAlign w:val="center"/>
          </w:tcPr>
          <w:p w14:paraId="70D2EE99" w14:textId="77777777" w:rsidR="00DB0E92" w:rsidRPr="007001F1" w:rsidRDefault="00DB0E92" w:rsidP="0086114A">
            <w:pPr>
              <w:jc w:val="center"/>
              <w:rPr>
                <w:color w:val="000000"/>
                <w:sz w:val="22"/>
                <w:szCs w:val="22"/>
              </w:rPr>
            </w:pPr>
          </w:p>
        </w:tc>
        <w:tc>
          <w:tcPr>
            <w:tcW w:w="1775" w:type="dxa"/>
            <w:shd w:val="clear" w:color="auto" w:fill="auto"/>
            <w:vAlign w:val="center"/>
          </w:tcPr>
          <w:p w14:paraId="671868BA" w14:textId="77777777" w:rsidR="00DB0E92" w:rsidRPr="007001F1" w:rsidRDefault="00DB0E92" w:rsidP="0086114A">
            <w:pPr>
              <w:jc w:val="center"/>
              <w:rPr>
                <w:color w:val="000000"/>
                <w:sz w:val="22"/>
                <w:szCs w:val="22"/>
              </w:rPr>
            </w:pPr>
          </w:p>
        </w:tc>
      </w:tr>
      <w:tr w:rsidR="00DB0E92" w:rsidRPr="007001F1" w14:paraId="59278DEE" w14:textId="77777777" w:rsidTr="007261E4">
        <w:trPr>
          <w:trHeight w:val="1140"/>
        </w:trPr>
        <w:tc>
          <w:tcPr>
            <w:tcW w:w="582" w:type="dxa"/>
            <w:vMerge w:val="restart"/>
            <w:shd w:val="clear" w:color="auto" w:fill="auto"/>
            <w:noWrap/>
            <w:vAlign w:val="center"/>
            <w:hideMark/>
          </w:tcPr>
          <w:p w14:paraId="24C92EB5" w14:textId="52AFACDB" w:rsidR="00DB0E92" w:rsidRPr="007001F1" w:rsidRDefault="00DB0E92" w:rsidP="00FD499A">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55119CDC" w14:textId="241FDCB0" w:rsidR="00DB0E92" w:rsidRPr="007001F1" w:rsidRDefault="00DB0E92" w:rsidP="00FA683A">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1FBB8C39" w14:textId="77777777" w:rsidR="00DB0E92" w:rsidRPr="007001F1" w:rsidRDefault="00DB0E92"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8FF3A8C" w14:textId="77777777" w:rsidR="00DB0E92" w:rsidRPr="007001F1" w:rsidRDefault="00DB0E92"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7616E0" w14:textId="77777777" w:rsidR="00DB0E92" w:rsidRPr="007001F1" w:rsidRDefault="00DB0E92"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587FB2" w14:textId="77777777" w:rsidR="00DB0E92" w:rsidRPr="007001F1" w:rsidRDefault="00DB0E92" w:rsidP="0086114A">
            <w:pPr>
              <w:jc w:val="center"/>
              <w:rPr>
                <w:color w:val="000000"/>
                <w:sz w:val="22"/>
                <w:szCs w:val="22"/>
              </w:rPr>
            </w:pPr>
            <w:r w:rsidRPr="007001F1">
              <w:rPr>
                <w:color w:val="000000"/>
                <w:sz w:val="22"/>
                <w:szCs w:val="22"/>
              </w:rPr>
              <w:t> </w:t>
            </w:r>
          </w:p>
        </w:tc>
      </w:tr>
      <w:tr w:rsidR="00DB0E92" w:rsidRPr="007001F1" w14:paraId="52AEE1A6" w14:textId="77777777" w:rsidTr="00A96394">
        <w:trPr>
          <w:trHeight w:val="866"/>
        </w:trPr>
        <w:tc>
          <w:tcPr>
            <w:tcW w:w="582" w:type="dxa"/>
            <w:vMerge/>
            <w:shd w:val="clear" w:color="auto" w:fill="auto"/>
            <w:noWrap/>
            <w:vAlign w:val="center"/>
          </w:tcPr>
          <w:p w14:paraId="329C8D00" w14:textId="77777777" w:rsidR="00DB0E92" w:rsidRPr="007001F1" w:rsidRDefault="00DB0E92" w:rsidP="00FD499A">
            <w:pPr>
              <w:jc w:val="center"/>
              <w:rPr>
                <w:color w:val="000000"/>
                <w:sz w:val="22"/>
                <w:szCs w:val="22"/>
              </w:rPr>
            </w:pPr>
          </w:p>
        </w:tc>
        <w:tc>
          <w:tcPr>
            <w:tcW w:w="4820" w:type="dxa"/>
            <w:gridSpan w:val="2"/>
            <w:shd w:val="clear" w:color="auto" w:fill="auto"/>
            <w:vAlign w:val="center"/>
          </w:tcPr>
          <w:p w14:paraId="3ADA098C" w14:textId="380550A9" w:rsidR="00DB0E92" w:rsidRPr="007001F1" w:rsidRDefault="00DB0E92" w:rsidP="00FA683A">
            <w:pPr>
              <w:jc w:val="both"/>
              <w:rPr>
                <w:sz w:val="22"/>
                <w:szCs w:val="22"/>
              </w:rPr>
            </w:pPr>
            <w:r w:rsidRPr="007001F1">
              <w:rPr>
                <w:sz w:val="22"/>
                <w:szCs w:val="22"/>
              </w:rPr>
              <w:t>b) Je kontrolované verejného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9AD23D0" w14:textId="77777777" w:rsidR="00DB0E92" w:rsidRPr="007001F1" w:rsidRDefault="00DB0E92" w:rsidP="0086114A">
            <w:pPr>
              <w:jc w:val="center"/>
              <w:rPr>
                <w:color w:val="000000"/>
                <w:sz w:val="22"/>
                <w:szCs w:val="22"/>
              </w:rPr>
            </w:pPr>
          </w:p>
        </w:tc>
        <w:tc>
          <w:tcPr>
            <w:tcW w:w="567" w:type="dxa"/>
            <w:shd w:val="clear" w:color="auto" w:fill="auto"/>
            <w:vAlign w:val="center"/>
          </w:tcPr>
          <w:p w14:paraId="6243C83D" w14:textId="77777777" w:rsidR="00DB0E92" w:rsidRPr="007001F1" w:rsidRDefault="00DB0E92" w:rsidP="0086114A">
            <w:pPr>
              <w:jc w:val="center"/>
              <w:rPr>
                <w:color w:val="000000"/>
                <w:sz w:val="22"/>
                <w:szCs w:val="22"/>
              </w:rPr>
            </w:pPr>
          </w:p>
        </w:tc>
        <w:tc>
          <w:tcPr>
            <w:tcW w:w="776" w:type="dxa"/>
            <w:shd w:val="clear" w:color="auto" w:fill="auto"/>
            <w:vAlign w:val="center"/>
          </w:tcPr>
          <w:p w14:paraId="5D65B8A8" w14:textId="77777777" w:rsidR="00DB0E92" w:rsidRPr="007001F1" w:rsidRDefault="00DB0E92" w:rsidP="0086114A">
            <w:pPr>
              <w:jc w:val="center"/>
              <w:rPr>
                <w:color w:val="000000"/>
                <w:sz w:val="22"/>
                <w:szCs w:val="22"/>
              </w:rPr>
            </w:pPr>
          </w:p>
        </w:tc>
        <w:tc>
          <w:tcPr>
            <w:tcW w:w="1775" w:type="dxa"/>
            <w:shd w:val="clear" w:color="auto" w:fill="auto"/>
            <w:vAlign w:val="center"/>
          </w:tcPr>
          <w:p w14:paraId="2269DF79" w14:textId="77777777" w:rsidR="00DB0E92" w:rsidRPr="007001F1" w:rsidRDefault="00DB0E92" w:rsidP="0086114A">
            <w:pPr>
              <w:jc w:val="center"/>
              <w:rPr>
                <w:color w:val="000000"/>
                <w:sz w:val="22"/>
                <w:szCs w:val="22"/>
              </w:rPr>
            </w:pPr>
          </w:p>
        </w:tc>
      </w:tr>
      <w:tr w:rsidR="0086114A" w:rsidRPr="007001F1" w14:paraId="6A77505C" w14:textId="77777777" w:rsidTr="007261E4">
        <w:trPr>
          <w:trHeight w:val="300"/>
        </w:trPr>
        <w:tc>
          <w:tcPr>
            <w:tcW w:w="582" w:type="dxa"/>
            <w:shd w:val="clear" w:color="auto" w:fill="auto"/>
            <w:noWrap/>
            <w:vAlign w:val="center"/>
            <w:hideMark/>
          </w:tcPr>
          <w:p w14:paraId="5D7CBB20" w14:textId="34331A67" w:rsidR="0086114A" w:rsidRPr="007001F1" w:rsidRDefault="00FD499A" w:rsidP="0086114A">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1523A866" w14:textId="3D16165E" w:rsidR="0086114A" w:rsidRPr="007001F1" w:rsidRDefault="000D5E1B" w:rsidP="00FA683A">
            <w:pPr>
              <w:jc w:val="both"/>
              <w:rPr>
                <w:sz w:val="22"/>
                <w:szCs w:val="22"/>
              </w:rPr>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14:paraId="1400088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53003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3C6FD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9C2D0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77D74D13" w14:textId="77777777" w:rsidTr="007261E4">
        <w:trPr>
          <w:trHeight w:val="300"/>
        </w:trPr>
        <w:tc>
          <w:tcPr>
            <w:tcW w:w="9087" w:type="dxa"/>
            <w:gridSpan w:val="7"/>
            <w:shd w:val="clear" w:color="auto" w:fill="auto"/>
            <w:noWrap/>
            <w:vAlign w:val="center"/>
          </w:tcPr>
          <w:p w14:paraId="7E52C0D2" w14:textId="77777777" w:rsidR="0086114A" w:rsidRPr="007001F1" w:rsidRDefault="0086114A" w:rsidP="0086114A">
            <w:pPr>
              <w:jc w:val="both"/>
              <w:rPr>
                <w:b/>
                <w:sz w:val="20"/>
                <w:szCs w:val="20"/>
              </w:rPr>
            </w:pPr>
            <w:r w:rsidRPr="007001F1">
              <w:rPr>
                <w:b/>
                <w:sz w:val="20"/>
                <w:szCs w:val="20"/>
              </w:rPr>
              <w:t>VYJADRENIE</w:t>
            </w:r>
          </w:p>
          <w:p w14:paraId="47BC2B9B" w14:textId="77777777" w:rsidR="0086114A" w:rsidRPr="007001F1" w:rsidRDefault="0086114A" w:rsidP="0086114A">
            <w:pPr>
              <w:jc w:val="both"/>
              <w:rPr>
                <w:sz w:val="20"/>
                <w:szCs w:val="20"/>
              </w:rPr>
            </w:pPr>
          </w:p>
          <w:p w14:paraId="18E1A1C4" w14:textId="77777777" w:rsidR="0086114A" w:rsidRPr="007001F1" w:rsidRDefault="0086114A" w:rsidP="0086114A">
            <w:r w:rsidRPr="007001F1">
              <w:rPr>
                <w:sz w:val="20"/>
                <w:szCs w:val="20"/>
              </w:rPr>
              <w:t xml:space="preserve">Na základe overených skutočností potvrdzujem, že  </w:t>
            </w:r>
            <w:sdt>
              <w:sdtPr>
                <w:rPr>
                  <w:sz w:val="20"/>
                  <w:szCs w:val="20"/>
                </w:rPr>
                <w:id w:val="8347429"/>
                <w:placeholder>
                  <w:docPart w:val="FDE13DF4D6684E7094010752835DD51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307A87B" w14:textId="77777777" w:rsidR="0086114A" w:rsidRPr="007001F1" w:rsidRDefault="0086114A" w:rsidP="0086114A">
            <w:pPr>
              <w:rPr>
                <w:b/>
                <w:bCs/>
                <w:color w:val="000000"/>
                <w:sz w:val="22"/>
                <w:szCs w:val="22"/>
              </w:rPr>
            </w:pPr>
          </w:p>
        </w:tc>
      </w:tr>
      <w:tr w:rsidR="0086114A" w:rsidRPr="007001F1" w14:paraId="730614E3" w14:textId="77777777" w:rsidTr="007261E4">
        <w:trPr>
          <w:trHeight w:val="300"/>
        </w:trPr>
        <w:tc>
          <w:tcPr>
            <w:tcW w:w="3559" w:type="dxa"/>
            <w:gridSpan w:val="2"/>
            <w:shd w:val="clear" w:color="auto" w:fill="auto"/>
            <w:vAlign w:val="center"/>
            <w:hideMark/>
          </w:tcPr>
          <w:p w14:paraId="19B4BC4E" w14:textId="77777777" w:rsidR="0086114A" w:rsidRPr="007001F1" w:rsidRDefault="0086114A" w:rsidP="0086114A">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52"/>
            </w:r>
            <w:r w:rsidRPr="007001F1">
              <w:rPr>
                <w:b/>
                <w:bCs/>
                <w:sz w:val="22"/>
                <w:szCs w:val="22"/>
              </w:rPr>
              <w:t>:</w:t>
            </w:r>
          </w:p>
        </w:tc>
        <w:tc>
          <w:tcPr>
            <w:tcW w:w="5528" w:type="dxa"/>
            <w:gridSpan w:val="5"/>
            <w:shd w:val="clear" w:color="auto" w:fill="auto"/>
            <w:vAlign w:val="center"/>
            <w:hideMark/>
          </w:tcPr>
          <w:p w14:paraId="45A8AD1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12D1E19" w14:textId="77777777" w:rsidTr="007261E4">
        <w:trPr>
          <w:trHeight w:val="300"/>
        </w:trPr>
        <w:tc>
          <w:tcPr>
            <w:tcW w:w="3559" w:type="dxa"/>
            <w:gridSpan w:val="2"/>
            <w:shd w:val="clear" w:color="auto" w:fill="auto"/>
            <w:vAlign w:val="center"/>
            <w:hideMark/>
          </w:tcPr>
          <w:p w14:paraId="4B5C431F" w14:textId="77777777" w:rsidR="0086114A" w:rsidRPr="007001F1" w:rsidRDefault="0086114A" w:rsidP="0086114A">
            <w:pPr>
              <w:rPr>
                <w:b/>
                <w:bCs/>
                <w:sz w:val="22"/>
                <w:szCs w:val="22"/>
              </w:rPr>
            </w:pPr>
            <w:r w:rsidRPr="007001F1">
              <w:rPr>
                <w:b/>
                <w:bCs/>
                <w:sz w:val="22"/>
                <w:szCs w:val="22"/>
              </w:rPr>
              <w:t>Dátum:</w:t>
            </w:r>
          </w:p>
        </w:tc>
        <w:tc>
          <w:tcPr>
            <w:tcW w:w="5528" w:type="dxa"/>
            <w:gridSpan w:val="5"/>
            <w:shd w:val="clear" w:color="auto" w:fill="auto"/>
            <w:vAlign w:val="center"/>
            <w:hideMark/>
          </w:tcPr>
          <w:p w14:paraId="2D87E370"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4F744F9B" w14:textId="77777777" w:rsidTr="007261E4">
        <w:trPr>
          <w:trHeight w:val="300"/>
        </w:trPr>
        <w:tc>
          <w:tcPr>
            <w:tcW w:w="3559" w:type="dxa"/>
            <w:gridSpan w:val="2"/>
            <w:shd w:val="clear" w:color="000000" w:fill="FFFFFF"/>
            <w:vAlign w:val="center"/>
            <w:hideMark/>
          </w:tcPr>
          <w:p w14:paraId="4AE879D3" w14:textId="77777777" w:rsidR="0086114A" w:rsidRPr="007001F1" w:rsidRDefault="0086114A" w:rsidP="0086114A">
            <w:pPr>
              <w:rPr>
                <w:b/>
                <w:bCs/>
                <w:sz w:val="22"/>
                <w:szCs w:val="22"/>
              </w:rPr>
            </w:pPr>
            <w:r w:rsidRPr="007001F1">
              <w:rPr>
                <w:b/>
                <w:bCs/>
                <w:sz w:val="22"/>
                <w:szCs w:val="22"/>
              </w:rPr>
              <w:t>Podpis:</w:t>
            </w:r>
          </w:p>
        </w:tc>
        <w:tc>
          <w:tcPr>
            <w:tcW w:w="5528" w:type="dxa"/>
            <w:gridSpan w:val="5"/>
            <w:shd w:val="clear" w:color="auto" w:fill="auto"/>
            <w:vAlign w:val="center"/>
            <w:hideMark/>
          </w:tcPr>
          <w:p w14:paraId="53967E33"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03FBAC48" w14:textId="77777777" w:rsidTr="007261E4">
        <w:trPr>
          <w:trHeight w:val="300"/>
        </w:trPr>
        <w:tc>
          <w:tcPr>
            <w:tcW w:w="9087" w:type="dxa"/>
            <w:gridSpan w:val="7"/>
            <w:shd w:val="clear" w:color="auto" w:fill="auto"/>
            <w:noWrap/>
            <w:vAlign w:val="bottom"/>
            <w:hideMark/>
          </w:tcPr>
          <w:p w14:paraId="3C1EC86C"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10037BFF" w14:textId="77777777" w:rsidTr="007261E4">
        <w:trPr>
          <w:trHeight w:val="300"/>
        </w:trPr>
        <w:tc>
          <w:tcPr>
            <w:tcW w:w="3559" w:type="dxa"/>
            <w:gridSpan w:val="2"/>
            <w:shd w:val="clear" w:color="000000" w:fill="FFFFFF"/>
            <w:vAlign w:val="center"/>
            <w:hideMark/>
          </w:tcPr>
          <w:p w14:paraId="690CFFD9" w14:textId="77777777" w:rsidR="0086114A" w:rsidRPr="007001F1" w:rsidRDefault="0086114A" w:rsidP="0086114A">
            <w:pPr>
              <w:rPr>
                <w:b/>
                <w:bCs/>
                <w:sz w:val="22"/>
                <w:szCs w:val="22"/>
              </w:rPr>
            </w:pPr>
            <w:r w:rsidRPr="007001F1">
              <w:rPr>
                <w:b/>
                <w:bCs/>
                <w:sz w:val="22"/>
                <w:szCs w:val="22"/>
              </w:rPr>
              <w:t>Kontrolu vykonal</w:t>
            </w:r>
            <w:r w:rsidRPr="007001F1">
              <w:rPr>
                <w:rStyle w:val="Odkaznapoznmkupodiarou"/>
                <w:b/>
                <w:bCs/>
                <w:sz w:val="20"/>
                <w:szCs w:val="20"/>
              </w:rPr>
              <w:footnoteReference w:id="53"/>
            </w:r>
            <w:r w:rsidRPr="007001F1">
              <w:rPr>
                <w:b/>
                <w:bCs/>
                <w:sz w:val="22"/>
                <w:szCs w:val="22"/>
              </w:rPr>
              <w:t>:</w:t>
            </w:r>
          </w:p>
        </w:tc>
        <w:tc>
          <w:tcPr>
            <w:tcW w:w="5528" w:type="dxa"/>
            <w:gridSpan w:val="5"/>
            <w:shd w:val="clear" w:color="auto" w:fill="auto"/>
            <w:vAlign w:val="center"/>
            <w:hideMark/>
          </w:tcPr>
          <w:p w14:paraId="32C022CA"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CF5B95D" w14:textId="77777777" w:rsidTr="007261E4">
        <w:trPr>
          <w:trHeight w:val="300"/>
        </w:trPr>
        <w:tc>
          <w:tcPr>
            <w:tcW w:w="3559" w:type="dxa"/>
            <w:gridSpan w:val="2"/>
            <w:shd w:val="clear" w:color="000000" w:fill="FFFFFF"/>
            <w:vAlign w:val="center"/>
            <w:hideMark/>
          </w:tcPr>
          <w:p w14:paraId="70B8AC97" w14:textId="77777777" w:rsidR="0086114A" w:rsidRPr="007001F1" w:rsidRDefault="0086114A" w:rsidP="0086114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7C21D94"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426DEB2" w14:textId="77777777" w:rsidTr="007261E4">
        <w:trPr>
          <w:trHeight w:val="300"/>
        </w:trPr>
        <w:tc>
          <w:tcPr>
            <w:tcW w:w="3559" w:type="dxa"/>
            <w:gridSpan w:val="2"/>
            <w:shd w:val="clear" w:color="000000" w:fill="FFFFFF"/>
            <w:vAlign w:val="center"/>
            <w:hideMark/>
          </w:tcPr>
          <w:p w14:paraId="29D515B4" w14:textId="77777777" w:rsidR="0086114A" w:rsidRPr="007001F1" w:rsidRDefault="0086114A" w:rsidP="0086114A">
            <w:pPr>
              <w:rPr>
                <w:b/>
                <w:bCs/>
                <w:sz w:val="22"/>
                <w:szCs w:val="22"/>
              </w:rPr>
            </w:pPr>
            <w:r w:rsidRPr="007001F1">
              <w:rPr>
                <w:b/>
                <w:bCs/>
                <w:sz w:val="22"/>
                <w:szCs w:val="22"/>
              </w:rPr>
              <w:t>Podpis:</w:t>
            </w:r>
          </w:p>
        </w:tc>
        <w:tc>
          <w:tcPr>
            <w:tcW w:w="5528" w:type="dxa"/>
            <w:gridSpan w:val="5"/>
            <w:shd w:val="clear" w:color="auto" w:fill="auto"/>
            <w:vAlign w:val="center"/>
            <w:hideMark/>
          </w:tcPr>
          <w:p w14:paraId="6EAE6A09" w14:textId="77777777" w:rsidR="0086114A" w:rsidRPr="007001F1" w:rsidRDefault="0086114A" w:rsidP="0086114A">
            <w:pPr>
              <w:rPr>
                <w:color w:val="000000"/>
                <w:sz w:val="22"/>
                <w:szCs w:val="22"/>
              </w:rPr>
            </w:pPr>
            <w:r w:rsidRPr="007001F1">
              <w:rPr>
                <w:color w:val="000000"/>
                <w:sz w:val="22"/>
                <w:szCs w:val="22"/>
              </w:rPr>
              <w:t> </w:t>
            </w:r>
          </w:p>
        </w:tc>
      </w:tr>
    </w:tbl>
    <w:p w14:paraId="46045904" w14:textId="5B3EEC69" w:rsidR="0013438E" w:rsidRPr="007001F1" w:rsidRDefault="0013438E"/>
    <w:p w14:paraId="18006A7D" w14:textId="77777777"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14:paraId="4665DE39" w14:textId="77777777" w:rsidTr="007261E4">
        <w:trPr>
          <w:trHeight w:val="645"/>
        </w:trPr>
        <w:tc>
          <w:tcPr>
            <w:tcW w:w="9087" w:type="dxa"/>
            <w:gridSpan w:val="7"/>
            <w:shd w:val="clear" w:color="000000" w:fill="60497A"/>
            <w:vAlign w:val="center"/>
            <w:hideMark/>
          </w:tcPr>
          <w:p w14:paraId="5B9D8E38" w14:textId="77777777"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1701" w:name="KZ_27"/>
            <w:r w:rsidRPr="007001F1">
              <w:rPr>
                <w:b/>
                <w:bCs/>
                <w:color w:val="FFFFFF"/>
              </w:rPr>
              <w:t>Nadlimitná zákazka - súťažný dialóg - následná ex-post kontrola</w:t>
            </w:r>
            <w:bookmarkEnd w:id="1701"/>
          </w:p>
        </w:tc>
      </w:tr>
      <w:tr w:rsidR="0013438E" w:rsidRPr="007001F1" w14:paraId="3C5B4620" w14:textId="77777777" w:rsidTr="007261E4">
        <w:trPr>
          <w:trHeight w:val="330"/>
        </w:trPr>
        <w:tc>
          <w:tcPr>
            <w:tcW w:w="9087" w:type="dxa"/>
            <w:gridSpan w:val="7"/>
            <w:shd w:val="clear" w:color="auto" w:fill="auto"/>
            <w:vAlign w:val="center"/>
            <w:hideMark/>
          </w:tcPr>
          <w:p w14:paraId="4D0B0F6A" w14:textId="77777777" w:rsidR="0013438E" w:rsidRPr="007001F1" w:rsidRDefault="0013438E" w:rsidP="00D314D2">
            <w:pPr>
              <w:jc w:val="center"/>
              <w:rPr>
                <w:b/>
                <w:bCs/>
                <w:color w:val="000000"/>
                <w:sz w:val="22"/>
                <w:szCs w:val="22"/>
              </w:rPr>
            </w:pPr>
            <w:r w:rsidRPr="007001F1">
              <w:rPr>
                <w:b/>
                <w:bCs/>
                <w:color w:val="000000"/>
                <w:sz w:val="22"/>
                <w:szCs w:val="22"/>
              </w:rPr>
              <w:t>Identifikácia programu</w:t>
            </w:r>
          </w:p>
        </w:tc>
      </w:tr>
      <w:tr w:rsidR="0013438E" w:rsidRPr="007001F1" w14:paraId="5DECEDFA" w14:textId="77777777" w:rsidTr="007261E4">
        <w:trPr>
          <w:trHeight w:val="300"/>
        </w:trPr>
        <w:tc>
          <w:tcPr>
            <w:tcW w:w="3559" w:type="dxa"/>
            <w:gridSpan w:val="2"/>
            <w:shd w:val="clear" w:color="auto" w:fill="auto"/>
            <w:vAlign w:val="center"/>
            <w:hideMark/>
          </w:tcPr>
          <w:p w14:paraId="149E13B1" w14:textId="77777777" w:rsidR="0013438E" w:rsidRPr="007001F1" w:rsidRDefault="0013438E" w:rsidP="00D314D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F662D8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551426E4" w14:textId="77777777" w:rsidTr="007261E4">
        <w:trPr>
          <w:trHeight w:val="660"/>
        </w:trPr>
        <w:tc>
          <w:tcPr>
            <w:tcW w:w="3559" w:type="dxa"/>
            <w:gridSpan w:val="2"/>
            <w:shd w:val="clear" w:color="auto" w:fill="auto"/>
            <w:vAlign w:val="center"/>
            <w:hideMark/>
          </w:tcPr>
          <w:p w14:paraId="65728588" w14:textId="16CBCFC7" w:rsidR="0013438E" w:rsidRPr="007001F1" w:rsidRDefault="0013438E" w:rsidP="00D314D2">
            <w:pPr>
              <w:rPr>
                <w:color w:val="000000"/>
                <w:sz w:val="22"/>
                <w:szCs w:val="22"/>
              </w:rPr>
            </w:pPr>
            <w:r w:rsidRPr="007001F1">
              <w:rPr>
                <w:color w:val="000000"/>
                <w:sz w:val="22"/>
                <w:szCs w:val="22"/>
              </w:rPr>
              <w:t xml:space="preserve">Názov </w:t>
            </w:r>
            <w:ins w:id="1702" w:author="Kramár Róbert" w:date="2018-04-27T15:13:00Z">
              <w:r w:rsidR="00322CCF">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757999F4"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E9B65CE" w14:textId="77777777" w:rsidTr="007261E4">
        <w:trPr>
          <w:trHeight w:val="330"/>
        </w:trPr>
        <w:tc>
          <w:tcPr>
            <w:tcW w:w="9087" w:type="dxa"/>
            <w:gridSpan w:val="7"/>
            <w:shd w:val="clear" w:color="auto" w:fill="auto"/>
            <w:vAlign w:val="center"/>
            <w:hideMark/>
          </w:tcPr>
          <w:p w14:paraId="0124DF69" w14:textId="77777777" w:rsidR="0013438E" w:rsidRPr="007001F1" w:rsidRDefault="0013438E" w:rsidP="00D314D2">
            <w:pPr>
              <w:jc w:val="center"/>
              <w:rPr>
                <w:b/>
                <w:bCs/>
                <w:color w:val="000000"/>
                <w:sz w:val="22"/>
                <w:szCs w:val="22"/>
              </w:rPr>
            </w:pPr>
            <w:r w:rsidRPr="007001F1">
              <w:rPr>
                <w:b/>
                <w:bCs/>
                <w:color w:val="000000"/>
                <w:sz w:val="22"/>
                <w:szCs w:val="22"/>
              </w:rPr>
              <w:t>Identifikácia projektu a prijímateľa</w:t>
            </w:r>
          </w:p>
        </w:tc>
      </w:tr>
      <w:tr w:rsidR="0013438E" w:rsidRPr="007001F1" w14:paraId="7B93A9FC" w14:textId="77777777" w:rsidTr="007261E4">
        <w:trPr>
          <w:trHeight w:val="330"/>
        </w:trPr>
        <w:tc>
          <w:tcPr>
            <w:tcW w:w="3559" w:type="dxa"/>
            <w:gridSpan w:val="2"/>
            <w:shd w:val="clear" w:color="auto" w:fill="auto"/>
            <w:vAlign w:val="center"/>
            <w:hideMark/>
          </w:tcPr>
          <w:p w14:paraId="2A9D858D" w14:textId="2788B44A" w:rsidR="0013438E" w:rsidRPr="007001F1" w:rsidRDefault="0013438E" w:rsidP="00D314D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8193F0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3465580" w14:textId="77777777" w:rsidTr="007261E4">
        <w:trPr>
          <w:trHeight w:val="300"/>
        </w:trPr>
        <w:tc>
          <w:tcPr>
            <w:tcW w:w="3559" w:type="dxa"/>
            <w:gridSpan w:val="2"/>
            <w:shd w:val="clear" w:color="auto" w:fill="auto"/>
            <w:vAlign w:val="center"/>
            <w:hideMark/>
          </w:tcPr>
          <w:p w14:paraId="6AED1C75" w14:textId="77777777" w:rsidR="0013438E" w:rsidRPr="007001F1" w:rsidRDefault="0013438E" w:rsidP="00D314D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569B4B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1FC1F9AC" w14:textId="77777777" w:rsidTr="007261E4">
        <w:trPr>
          <w:trHeight w:val="300"/>
        </w:trPr>
        <w:tc>
          <w:tcPr>
            <w:tcW w:w="3559" w:type="dxa"/>
            <w:gridSpan w:val="2"/>
            <w:shd w:val="clear" w:color="auto" w:fill="auto"/>
            <w:vAlign w:val="center"/>
            <w:hideMark/>
          </w:tcPr>
          <w:p w14:paraId="1C4AEFDC" w14:textId="77777777" w:rsidR="0013438E" w:rsidRPr="007001F1" w:rsidRDefault="0013438E" w:rsidP="00D314D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1E09508"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06713C7" w14:textId="77777777" w:rsidTr="007261E4">
        <w:trPr>
          <w:trHeight w:val="300"/>
        </w:trPr>
        <w:tc>
          <w:tcPr>
            <w:tcW w:w="3559" w:type="dxa"/>
            <w:gridSpan w:val="2"/>
            <w:shd w:val="clear" w:color="auto" w:fill="auto"/>
            <w:vAlign w:val="center"/>
            <w:hideMark/>
          </w:tcPr>
          <w:p w14:paraId="6F9403F1" w14:textId="77777777" w:rsidR="0013438E" w:rsidRPr="007001F1" w:rsidRDefault="0013438E" w:rsidP="00D314D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C6817D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49B586FE" w14:textId="77777777" w:rsidTr="007261E4">
        <w:trPr>
          <w:trHeight w:val="330"/>
        </w:trPr>
        <w:tc>
          <w:tcPr>
            <w:tcW w:w="9087" w:type="dxa"/>
            <w:gridSpan w:val="7"/>
            <w:shd w:val="clear" w:color="auto" w:fill="auto"/>
            <w:vAlign w:val="center"/>
            <w:hideMark/>
          </w:tcPr>
          <w:p w14:paraId="6D6EAB7B" w14:textId="77777777" w:rsidR="0013438E" w:rsidRPr="007001F1" w:rsidRDefault="0013438E" w:rsidP="00D314D2">
            <w:pPr>
              <w:jc w:val="center"/>
              <w:rPr>
                <w:b/>
                <w:bCs/>
                <w:color w:val="000000"/>
                <w:sz w:val="22"/>
                <w:szCs w:val="22"/>
              </w:rPr>
            </w:pPr>
            <w:r w:rsidRPr="007001F1">
              <w:rPr>
                <w:b/>
                <w:bCs/>
                <w:color w:val="000000"/>
                <w:sz w:val="22"/>
                <w:szCs w:val="22"/>
              </w:rPr>
              <w:t>Identifikácia zákazky</w:t>
            </w:r>
          </w:p>
        </w:tc>
      </w:tr>
      <w:tr w:rsidR="0013438E" w:rsidRPr="007001F1" w14:paraId="7284F044" w14:textId="77777777" w:rsidTr="007261E4">
        <w:trPr>
          <w:trHeight w:val="300"/>
        </w:trPr>
        <w:tc>
          <w:tcPr>
            <w:tcW w:w="3559" w:type="dxa"/>
            <w:gridSpan w:val="2"/>
            <w:shd w:val="clear" w:color="auto" w:fill="auto"/>
            <w:vAlign w:val="center"/>
            <w:hideMark/>
          </w:tcPr>
          <w:p w14:paraId="54089B1C" w14:textId="77777777" w:rsidR="0013438E" w:rsidRPr="007001F1" w:rsidRDefault="0013438E" w:rsidP="00D314D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9335D08" w14:textId="77777777" w:rsidR="0013438E" w:rsidRPr="007001F1" w:rsidRDefault="0013438E" w:rsidP="00D314D2">
            <w:pPr>
              <w:rPr>
                <w:color w:val="000000"/>
                <w:sz w:val="22"/>
                <w:szCs w:val="22"/>
              </w:rPr>
            </w:pPr>
            <w:r w:rsidRPr="007001F1">
              <w:rPr>
                <w:color w:val="000000"/>
                <w:sz w:val="22"/>
                <w:szCs w:val="22"/>
              </w:rPr>
              <w:t>Nadlimitná zákazka</w:t>
            </w:r>
          </w:p>
        </w:tc>
      </w:tr>
      <w:tr w:rsidR="0013438E" w:rsidRPr="007001F1" w14:paraId="09B68830" w14:textId="77777777" w:rsidTr="007261E4">
        <w:trPr>
          <w:trHeight w:val="300"/>
        </w:trPr>
        <w:tc>
          <w:tcPr>
            <w:tcW w:w="3559" w:type="dxa"/>
            <w:gridSpan w:val="2"/>
            <w:shd w:val="clear" w:color="auto" w:fill="auto"/>
            <w:vAlign w:val="center"/>
            <w:hideMark/>
          </w:tcPr>
          <w:p w14:paraId="71026446" w14:textId="77777777" w:rsidR="0013438E" w:rsidRPr="007001F1" w:rsidRDefault="0013438E" w:rsidP="00D314D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3CDD023" w14:textId="5256D02A" w:rsidR="0013438E" w:rsidRPr="007001F1" w:rsidRDefault="0013438E" w:rsidP="00D314D2">
            <w:pPr>
              <w:rPr>
                <w:color w:val="000000"/>
                <w:sz w:val="22"/>
                <w:szCs w:val="22"/>
              </w:rPr>
            </w:pPr>
            <w:r w:rsidRPr="007001F1">
              <w:rPr>
                <w:color w:val="000000"/>
                <w:sz w:val="22"/>
                <w:szCs w:val="22"/>
              </w:rPr>
              <w:t>Súťažný dialóg (</w:t>
            </w:r>
            <w:r w:rsidR="00D314D2" w:rsidRPr="007001F1">
              <w:rPr>
                <w:color w:val="000000"/>
                <w:sz w:val="22"/>
                <w:szCs w:val="22"/>
              </w:rPr>
              <w:t>74 ZVO)</w:t>
            </w:r>
          </w:p>
        </w:tc>
      </w:tr>
      <w:tr w:rsidR="0013438E" w:rsidRPr="007001F1" w14:paraId="3EB01EC7" w14:textId="77777777" w:rsidTr="007261E4">
        <w:trPr>
          <w:trHeight w:val="300"/>
        </w:trPr>
        <w:tc>
          <w:tcPr>
            <w:tcW w:w="3559" w:type="dxa"/>
            <w:gridSpan w:val="2"/>
            <w:shd w:val="clear" w:color="auto" w:fill="auto"/>
            <w:vAlign w:val="center"/>
            <w:hideMark/>
          </w:tcPr>
          <w:p w14:paraId="3A935921" w14:textId="77777777" w:rsidR="0013438E" w:rsidRPr="007001F1" w:rsidRDefault="0013438E" w:rsidP="00D314D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1CF099A" w14:textId="77777777" w:rsidR="0013438E" w:rsidRPr="007001F1" w:rsidRDefault="0013438E" w:rsidP="00D314D2">
            <w:pPr>
              <w:rPr>
                <w:color w:val="000000"/>
                <w:sz w:val="22"/>
                <w:szCs w:val="22"/>
              </w:rPr>
            </w:pPr>
            <w:r w:rsidRPr="007001F1">
              <w:rPr>
                <w:color w:val="000000"/>
                <w:sz w:val="22"/>
                <w:szCs w:val="22"/>
              </w:rPr>
              <w:t xml:space="preserve"> </w:t>
            </w:r>
          </w:p>
        </w:tc>
      </w:tr>
      <w:tr w:rsidR="004D0B9F" w:rsidRPr="007001F1" w14:paraId="7AE318E3" w14:textId="77777777" w:rsidTr="007261E4">
        <w:trPr>
          <w:trHeight w:val="300"/>
        </w:trPr>
        <w:tc>
          <w:tcPr>
            <w:tcW w:w="3559" w:type="dxa"/>
            <w:gridSpan w:val="2"/>
            <w:shd w:val="clear" w:color="auto" w:fill="auto"/>
            <w:vAlign w:val="center"/>
          </w:tcPr>
          <w:p w14:paraId="6D6AD208" w14:textId="753EB0E7" w:rsidR="004D0B9F" w:rsidRPr="007001F1" w:rsidRDefault="004D0B9F" w:rsidP="00D314D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60863A2" w14:textId="77777777" w:rsidR="004D0B9F" w:rsidRPr="007001F1" w:rsidRDefault="004D0B9F" w:rsidP="00D314D2">
            <w:pPr>
              <w:rPr>
                <w:color w:val="000000"/>
                <w:sz w:val="22"/>
                <w:szCs w:val="22"/>
              </w:rPr>
            </w:pPr>
          </w:p>
        </w:tc>
      </w:tr>
      <w:tr w:rsidR="0013438E" w:rsidRPr="007001F1" w14:paraId="0E5E9B64" w14:textId="77777777" w:rsidTr="007261E4">
        <w:trPr>
          <w:trHeight w:val="300"/>
        </w:trPr>
        <w:tc>
          <w:tcPr>
            <w:tcW w:w="3559" w:type="dxa"/>
            <w:gridSpan w:val="2"/>
            <w:shd w:val="clear" w:color="auto" w:fill="auto"/>
            <w:vAlign w:val="center"/>
            <w:hideMark/>
          </w:tcPr>
          <w:p w14:paraId="05999D3A" w14:textId="77777777" w:rsidR="0013438E" w:rsidRPr="007001F1" w:rsidRDefault="0013438E" w:rsidP="00D314D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3160E1" w14:textId="77777777" w:rsidR="0013438E" w:rsidRPr="007001F1" w:rsidRDefault="0013438E" w:rsidP="00D314D2">
            <w:pPr>
              <w:rPr>
                <w:color w:val="000000"/>
                <w:sz w:val="22"/>
                <w:szCs w:val="22"/>
              </w:rPr>
            </w:pPr>
            <w:r w:rsidRPr="007001F1">
              <w:rPr>
                <w:color w:val="000000"/>
                <w:sz w:val="22"/>
                <w:szCs w:val="22"/>
              </w:rPr>
              <w:t>Následná ex-post kontrola</w:t>
            </w:r>
          </w:p>
        </w:tc>
      </w:tr>
      <w:tr w:rsidR="0013438E" w:rsidRPr="007001F1" w14:paraId="125A4E87" w14:textId="77777777" w:rsidTr="007261E4">
        <w:trPr>
          <w:trHeight w:val="300"/>
        </w:trPr>
        <w:tc>
          <w:tcPr>
            <w:tcW w:w="3559" w:type="dxa"/>
            <w:gridSpan w:val="2"/>
            <w:shd w:val="clear" w:color="auto" w:fill="auto"/>
            <w:vAlign w:val="center"/>
            <w:hideMark/>
          </w:tcPr>
          <w:p w14:paraId="5E7C0459" w14:textId="77777777" w:rsidR="0013438E" w:rsidRPr="007001F1" w:rsidRDefault="0013438E" w:rsidP="00D314D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6BFACF0"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50D978CB" w14:textId="77777777" w:rsidTr="007261E4">
        <w:trPr>
          <w:trHeight w:val="300"/>
        </w:trPr>
        <w:tc>
          <w:tcPr>
            <w:tcW w:w="3559" w:type="dxa"/>
            <w:gridSpan w:val="2"/>
            <w:shd w:val="clear" w:color="auto" w:fill="auto"/>
            <w:vAlign w:val="center"/>
            <w:hideMark/>
          </w:tcPr>
          <w:p w14:paraId="2D8354A1" w14:textId="77777777" w:rsidR="0013438E" w:rsidRPr="007001F1" w:rsidRDefault="0013438E" w:rsidP="00D314D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252782F"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0B7C4106" w14:textId="77777777" w:rsidTr="007261E4">
        <w:trPr>
          <w:trHeight w:val="300"/>
        </w:trPr>
        <w:tc>
          <w:tcPr>
            <w:tcW w:w="3559" w:type="dxa"/>
            <w:gridSpan w:val="2"/>
            <w:shd w:val="clear" w:color="auto" w:fill="auto"/>
            <w:vAlign w:val="center"/>
            <w:hideMark/>
          </w:tcPr>
          <w:p w14:paraId="41FBD5CB" w14:textId="77777777" w:rsidR="0013438E" w:rsidRPr="007001F1" w:rsidRDefault="0013438E" w:rsidP="00D314D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7545A29C"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0F17C7F" w14:textId="77777777" w:rsidTr="007261E4">
        <w:trPr>
          <w:trHeight w:val="300"/>
        </w:trPr>
        <w:tc>
          <w:tcPr>
            <w:tcW w:w="3559" w:type="dxa"/>
            <w:gridSpan w:val="2"/>
            <w:shd w:val="clear" w:color="auto" w:fill="auto"/>
            <w:vAlign w:val="center"/>
            <w:hideMark/>
          </w:tcPr>
          <w:p w14:paraId="38D72A85" w14:textId="77777777" w:rsidR="0013438E" w:rsidRPr="007001F1" w:rsidRDefault="0013438E" w:rsidP="00D314D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186F1A8"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063697C5" w14:textId="77777777" w:rsidTr="007261E4">
        <w:trPr>
          <w:trHeight w:val="300"/>
        </w:trPr>
        <w:tc>
          <w:tcPr>
            <w:tcW w:w="3559" w:type="dxa"/>
            <w:gridSpan w:val="2"/>
            <w:shd w:val="clear" w:color="auto" w:fill="auto"/>
            <w:vAlign w:val="center"/>
            <w:hideMark/>
          </w:tcPr>
          <w:p w14:paraId="6B41CC08" w14:textId="77777777" w:rsidR="0013438E" w:rsidRPr="007001F1" w:rsidRDefault="0013438E" w:rsidP="00D314D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63D3C13"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346CC91C" w14:textId="77777777" w:rsidTr="007261E4">
        <w:trPr>
          <w:trHeight w:val="300"/>
        </w:trPr>
        <w:tc>
          <w:tcPr>
            <w:tcW w:w="3559" w:type="dxa"/>
            <w:gridSpan w:val="2"/>
            <w:shd w:val="clear" w:color="auto" w:fill="auto"/>
            <w:vAlign w:val="center"/>
            <w:hideMark/>
          </w:tcPr>
          <w:p w14:paraId="7769257F" w14:textId="77777777" w:rsidR="0013438E" w:rsidRPr="007001F1" w:rsidRDefault="0013438E" w:rsidP="00D314D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7D07D8A"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734CC97" w14:textId="77777777" w:rsidTr="007261E4">
        <w:trPr>
          <w:trHeight w:val="300"/>
        </w:trPr>
        <w:tc>
          <w:tcPr>
            <w:tcW w:w="3559" w:type="dxa"/>
            <w:gridSpan w:val="2"/>
            <w:shd w:val="clear" w:color="auto" w:fill="auto"/>
            <w:vAlign w:val="center"/>
            <w:hideMark/>
          </w:tcPr>
          <w:p w14:paraId="4C6C16EE" w14:textId="77777777" w:rsidR="0013438E" w:rsidRPr="007001F1" w:rsidRDefault="0013438E" w:rsidP="00D314D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69B8878B"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47E8E8B" w14:textId="77777777" w:rsidTr="007261E4">
        <w:trPr>
          <w:trHeight w:val="300"/>
        </w:trPr>
        <w:tc>
          <w:tcPr>
            <w:tcW w:w="3559" w:type="dxa"/>
            <w:gridSpan w:val="2"/>
            <w:shd w:val="clear" w:color="auto" w:fill="auto"/>
            <w:vAlign w:val="center"/>
            <w:hideMark/>
          </w:tcPr>
          <w:p w14:paraId="6F99A8AD" w14:textId="77777777" w:rsidR="0013438E" w:rsidRPr="007001F1" w:rsidRDefault="0013438E" w:rsidP="00D314D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4E8DD4B" w14:textId="77777777" w:rsidR="0013438E" w:rsidRPr="007001F1" w:rsidRDefault="0013438E" w:rsidP="00D314D2">
            <w:pPr>
              <w:rPr>
                <w:color w:val="000000"/>
                <w:sz w:val="22"/>
                <w:szCs w:val="22"/>
              </w:rPr>
            </w:pPr>
            <w:r w:rsidRPr="007001F1">
              <w:rPr>
                <w:color w:val="000000"/>
                <w:sz w:val="22"/>
                <w:szCs w:val="22"/>
              </w:rPr>
              <w:t> </w:t>
            </w:r>
          </w:p>
        </w:tc>
      </w:tr>
      <w:tr w:rsidR="0013438E" w:rsidRPr="007001F1" w:rsidDel="002D4145" w14:paraId="6CF0F3A2" w14:textId="68504616" w:rsidTr="007261E4">
        <w:trPr>
          <w:trHeight w:val="300"/>
          <w:del w:id="1703" w:author="Kramár Róbert" w:date="2018-04-27T16:53:00Z"/>
        </w:trPr>
        <w:tc>
          <w:tcPr>
            <w:tcW w:w="3559" w:type="dxa"/>
            <w:gridSpan w:val="2"/>
            <w:shd w:val="clear" w:color="auto" w:fill="auto"/>
            <w:vAlign w:val="center"/>
            <w:hideMark/>
          </w:tcPr>
          <w:p w14:paraId="262F2D8F" w14:textId="1888389B" w:rsidR="0013438E" w:rsidRPr="007001F1" w:rsidDel="002D4145" w:rsidRDefault="0013438E" w:rsidP="00D314D2">
            <w:pPr>
              <w:rPr>
                <w:del w:id="1704" w:author="Kramár Róbert" w:date="2018-04-27T16:53:00Z"/>
                <w:color w:val="000000"/>
                <w:sz w:val="22"/>
                <w:szCs w:val="22"/>
              </w:rPr>
            </w:pPr>
            <w:del w:id="1705" w:author="Kramár Róbert" w:date="2018-04-27T16:53: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7AF3903A" w14:textId="3CF0433D" w:rsidR="0013438E" w:rsidRPr="007001F1" w:rsidDel="002D4145" w:rsidRDefault="0013438E" w:rsidP="00D314D2">
            <w:pPr>
              <w:rPr>
                <w:del w:id="1706" w:author="Kramár Róbert" w:date="2018-04-27T16:53:00Z"/>
                <w:color w:val="000000"/>
                <w:sz w:val="22"/>
                <w:szCs w:val="22"/>
              </w:rPr>
            </w:pPr>
            <w:del w:id="1707" w:author="Kramár Róbert" w:date="2018-04-27T16:53:00Z">
              <w:r w:rsidRPr="007001F1" w:rsidDel="002D4145">
                <w:rPr>
                  <w:color w:val="000000"/>
                  <w:sz w:val="22"/>
                  <w:szCs w:val="22"/>
                </w:rPr>
                <w:delText> </w:delText>
              </w:r>
            </w:del>
          </w:p>
        </w:tc>
      </w:tr>
      <w:tr w:rsidR="0013438E" w:rsidRPr="007001F1" w14:paraId="2A9B36E7" w14:textId="77777777" w:rsidTr="007261E4">
        <w:trPr>
          <w:trHeight w:val="300"/>
        </w:trPr>
        <w:tc>
          <w:tcPr>
            <w:tcW w:w="3559" w:type="dxa"/>
            <w:gridSpan w:val="2"/>
            <w:shd w:val="clear" w:color="auto" w:fill="auto"/>
            <w:vAlign w:val="center"/>
            <w:hideMark/>
          </w:tcPr>
          <w:p w14:paraId="72BF83B6" w14:textId="77777777" w:rsidR="0013438E" w:rsidRPr="007001F1" w:rsidRDefault="0013438E" w:rsidP="00D314D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82CD2AE"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355D672" w14:textId="77777777" w:rsidTr="007261E4">
        <w:trPr>
          <w:trHeight w:val="300"/>
        </w:trPr>
        <w:tc>
          <w:tcPr>
            <w:tcW w:w="3559" w:type="dxa"/>
            <w:gridSpan w:val="2"/>
            <w:shd w:val="clear" w:color="auto" w:fill="auto"/>
            <w:vAlign w:val="center"/>
            <w:hideMark/>
          </w:tcPr>
          <w:p w14:paraId="1F95FFA8" w14:textId="77777777" w:rsidR="0013438E" w:rsidRPr="007001F1" w:rsidRDefault="0013438E" w:rsidP="00D314D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587D8B4C"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14D7834" w14:textId="77777777" w:rsidTr="007261E4">
        <w:trPr>
          <w:trHeight w:val="300"/>
        </w:trPr>
        <w:tc>
          <w:tcPr>
            <w:tcW w:w="3559" w:type="dxa"/>
            <w:gridSpan w:val="2"/>
            <w:shd w:val="clear" w:color="auto" w:fill="auto"/>
            <w:vAlign w:val="center"/>
            <w:hideMark/>
          </w:tcPr>
          <w:p w14:paraId="6F10CC92" w14:textId="77777777" w:rsidR="0013438E" w:rsidRPr="007001F1" w:rsidRDefault="0013438E" w:rsidP="00D314D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284F239" w14:textId="77777777" w:rsidR="0013438E" w:rsidRPr="007001F1" w:rsidRDefault="0013438E" w:rsidP="00D314D2">
            <w:pPr>
              <w:rPr>
                <w:color w:val="000000"/>
                <w:sz w:val="22"/>
                <w:szCs w:val="22"/>
              </w:rPr>
            </w:pPr>
            <w:r w:rsidRPr="007001F1">
              <w:rPr>
                <w:color w:val="000000"/>
                <w:sz w:val="22"/>
                <w:szCs w:val="22"/>
              </w:rPr>
              <w:t> </w:t>
            </w:r>
          </w:p>
        </w:tc>
      </w:tr>
      <w:tr w:rsidR="0013438E" w:rsidRPr="007001F1" w:rsidDel="002D4145" w14:paraId="57789ED5" w14:textId="678C9DA2" w:rsidTr="007261E4">
        <w:trPr>
          <w:trHeight w:val="810"/>
          <w:del w:id="1708" w:author="Kramár Róbert" w:date="2018-04-27T16:53:00Z"/>
        </w:trPr>
        <w:tc>
          <w:tcPr>
            <w:tcW w:w="3559" w:type="dxa"/>
            <w:gridSpan w:val="2"/>
            <w:shd w:val="clear" w:color="auto" w:fill="auto"/>
            <w:vAlign w:val="center"/>
            <w:hideMark/>
          </w:tcPr>
          <w:p w14:paraId="44095AB3" w14:textId="4AD06131" w:rsidR="0013438E" w:rsidRPr="007001F1" w:rsidDel="002D4145" w:rsidRDefault="0013438E" w:rsidP="00D314D2">
            <w:pPr>
              <w:rPr>
                <w:del w:id="1709" w:author="Kramár Róbert" w:date="2018-04-27T16:53:00Z"/>
                <w:color w:val="000000"/>
                <w:sz w:val="22"/>
                <w:szCs w:val="22"/>
              </w:rPr>
            </w:pPr>
            <w:del w:id="1710" w:author="Kramár Róbert" w:date="2018-04-27T16:53: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35E96FF3" w14:textId="372D7FCD" w:rsidR="0013438E" w:rsidRPr="007001F1" w:rsidDel="002D4145" w:rsidRDefault="0013438E" w:rsidP="00D314D2">
            <w:pPr>
              <w:rPr>
                <w:del w:id="1711" w:author="Kramár Róbert" w:date="2018-04-27T16:53:00Z"/>
                <w:color w:val="000000"/>
                <w:sz w:val="22"/>
                <w:szCs w:val="22"/>
              </w:rPr>
            </w:pPr>
            <w:del w:id="1712" w:author="Kramár Róbert" w:date="2018-04-27T16:53:00Z">
              <w:r w:rsidRPr="007001F1" w:rsidDel="002D4145">
                <w:rPr>
                  <w:color w:val="000000"/>
                  <w:sz w:val="22"/>
                  <w:szCs w:val="22"/>
                </w:rPr>
                <w:delText> </w:delText>
              </w:r>
            </w:del>
          </w:p>
        </w:tc>
      </w:tr>
      <w:tr w:rsidR="0013438E" w:rsidRPr="007001F1" w14:paraId="4DC847D1" w14:textId="77777777" w:rsidTr="007261E4">
        <w:trPr>
          <w:trHeight w:val="315"/>
        </w:trPr>
        <w:tc>
          <w:tcPr>
            <w:tcW w:w="582" w:type="dxa"/>
            <w:shd w:val="clear" w:color="000000" w:fill="60497A"/>
            <w:vAlign w:val="center"/>
            <w:hideMark/>
          </w:tcPr>
          <w:p w14:paraId="49723E40" w14:textId="77777777" w:rsidR="0013438E" w:rsidRPr="007001F1" w:rsidRDefault="0013438E" w:rsidP="00D314D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ECAF42B" w14:textId="77777777" w:rsidR="0013438E" w:rsidRPr="007001F1" w:rsidRDefault="0013438E" w:rsidP="00D314D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B05E413" w14:textId="77777777" w:rsidR="0013438E" w:rsidRPr="007001F1" w:rsidRDefault="0013438E" w:rsidP="00D314D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C0B6731" w14:textId="77777777" w:rsidR="0013438E" w:rsidRPr="007001F1" w:rsidRDefault="0013438E" w:rsidP="00D314D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C82CF24" w14:textId="77777777" w:rsidR="0013438E" w:rsidRPr="007001F1" w:rsidRDefault="0013438E" w:rsidP="00D314D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1517A29" w14:textId="77777777" w:rsidR="0013438E" w:rsidRPr="007001F1" w:rsidRDefault="0013438E" w:rsidP="00D314D2">
            <w:pPr>
              <w:jc w:val="center"/>
              <w:rPr>
                <w:b/>
                <w:bCs/>
                <w:color w:val="FFFFFF"/>
                <w:sz w:val="22"/>
                <w:szCs w:val="22"/>
              </w:rPr>
            </w:pPr>
            <w:r w:rsidRPr="007001F1">
              <w:rPr>
                <w:b/>
                <w:bCs/>
                <w:color w:val="FFFFFF"/>
                <w:sz w:val="22"/>
                <w:szCs w:val="22"/>
              </w:rPr>
              <w:t>Poznámka</w:t>
            </w:r>
          </w:p>
        </w:tc>
      </w:tr>
      <w:tr w:rsidR="0013438E" w:rsidRPr="007001F1" w14:paraId="254BBF42" w14:textId="77777777" w:rsidTr="007261E4">
        <w:trPr>
          <w:trHeight w:val="20"/>
        </w:trPr>
        <w:tc>
          <w:tcPr>
            <w:tcW w:w="582" w:type="dxa"/>
            <w:shd w:val="clear" w:color="auto" w:fill="auto"/>
            <w:noWrap/>
            <w:vAlign w:val="center"/>
            <w:hideMark/>
          </w:tcPr>
          <w:p w14:paraId="1777FD5C" w14:textId="77777777" w:rsidR="0013438E" w:rsidRPr="007001F1" w:rsidRDefault="0013438E" w:rsidP="00D314D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3F837E" w14:textId="60AF8833" w:rsidR="0013438E" w:rsidRPr="007001F1" w:rsidRDefault="00D314D2" w:rsidP="00FA683A">
            <w:pPr>
              <w:jc w:val="both"/>
              <w:rPr>
                <w:color w:val="000000"/>
                <w:sz w:val="22"/>
                <w:szCs w:val="22"/>
              </w:rPr>
            </w:pPr>
            <w:del w:id="1713" w:author="Kramár Róbert" w:date="2017-05-15T13:14:00Z">
              <w:r w:rsidRPr="007001F1" w:rsidDel="0088057F">
                <w:rPr>
                  <w:color w:val="000000"/>
                  <w:sz w:val="22"/>
                  <w:szCs w:val="22"/>
                </w:rPr>
                <w:delText xml:space="preserve">Boli pri zadávaní zákazky </w:delText>
              </w:r>
              <w:r w:rsidR="00C063BE"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714" w:author="Kramár Róbert" w:date="2017-05-15T13:14:00Z">
              <w:r w:rsidR="0088057F" w:rsidRPr="007001F1">
                <w:rPr>
                  <w:color w:val="000000"/>
                  <w:sz w:val="22"/>
                  <w:szCs w:val="22"/>
                </w:rPr>
                <w:t xml:space="preserve">Boli pri zadávaní zákazky dodržané princípy v zmysle § 10 ods. 2 ZVO? </w:t>
              </w:r>
            </w:ins>
            <w:ins w:id="1715"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2CA46725"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15BF59"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F5A890E"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48C21D"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31D9EA0F" w14:textId="77777777" w:rsidTr="007261E4">
        <w:trPr>
          <w:trHeight w:val="20"/>
        </w:trPr>
        <w:tc>
          <w:tcPr>
            <w:tcW w:w="582" w:type="dxa"/>
            <w:shd w:val="clear" w:color="auto" w:fill="auto"/>
            <w:noWrap/>
            <w:vAlign w:val="center"/>
            <w:hideMark/>
          </w:tcPr>
          <w:p w14:paraId="65F51008" w14:textId="77777777" w:rsidR="0013438E" w:rsidRPr="007001F1" w:rsidRDefault="0013438E" w:rsidP="00D314D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574E092" w14:textId="2511A016" w:rsidR="0013438E" w:rsidRPr="007001F1" w:rsidRDefault="0013438E" w:rsidP="00FA683A">
            <w:pPr>
              <w:jc w:val="both"/>
              <w:rPr>
                <w:color w:val="000000"/>
                <w:sz w:val="22"/>
                <w:szCs w:val="22"/>
              </w:rPr>
            </w:pPr>
            <w:r w:rsidRPr="007001F1">
              <w:rPr>
                <w:color w:val="000000"/>
                <w:sz w:val="22"/>
                <w:szCs w:val="22"/>
              </w:rPr>
              <w:t>Bol zamestnanec vykonávajúci kontrolu oboznámený s rizikovými indikátormi</w:t>
            </w:r>
            <w:del w:id="1716" w:author="Kramár Róbert" w:date="2017-05-15T13:33:00Z">
              <w:r w:rsidRPr="007001F1" w:rsidDel="00A128DC">
                <w:rPr>
                  <w:color w:val="000000"/>
                  <w:sz w:val="22"/>
                  <w:szCs w:val="22"/>
                </w:rPr>
                <w:delText>, ktoré sú uvedené v Systéme riadenia EŠIF</w:delText>
              </w:r>
            </w:del>
            <w:ins w:id="1717" w:author="Kramár Róbert" w:date="2017-07-26T17:44:00Z">
              <w:r w:rsidR="001C6287">
                <w:rPr>
                  <w:color w:val="000000"/>
                  <w:sz w:val="22"/>
                  <w:szCs w:val="22"/>
                </w:rPr>
                <w:t xml:space="preserve"> </w:t>
              </w:r>
            </w:ins>
            <w:ins w:id="1718"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C063BE" w:rsidRPr="007001F1">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FD7F676"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16FA43"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8BBDAC"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F84773" w14:textId="77777777" w:rsidR="0013438E" w:rsidRPr="007001F1" w:rsidRDefault="0013438E" w:rsidP="00D314D2">
            <w:pPr>
              <w:jc w:val="center"/>
              <w:rPr>
                <w:color w:val="000000"/>
                <w:sz w:val="22"/>
                <w:szCs w:val="22"/>
              </w:rPr>
            </w:pPr>
            <w:r w:rsidRPr="007001F1">
              <w:rPr>
                <w:color w:val="000000"/>
                <w:sz w:val="22"/>
                <w:szCs w:val="22"/>
              </w:rPr>
              <w:t> </w:t>
            </w:r>
          </w:p>
        </w:tc>
      </w:tr>
      <w:tr w:rsidR="00996C10" w:rsidRPr="007001F1" w14:paraId="08683CAA" w14:textId="77777777" w:rsidTr="00A96394">
        <w:trPr>
          <w:trHeight w:val="948"/>
        </w:trPr>
        <w:tc>
          <w:tcPr>
            <w:tcW w:w="582" w:type="dxa"/>
            <w:shd w:val="clear" w:color="auto" w:fill="auto"/>
            <w:noWrap/>
            <w:vAlign w:val="center"/>
          </w:tcPr>
          <w:p w14:paraId="2D892D6F" w14:textId="67791D86" w:rsidR="00996C10" w:rsidRPr="007001F1" w:rsidRDefault="00996C10" w:rsidP="00D314D2">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tcPr>
          <w:p w14:paraId="02A0B686" w14:textId="5D10C597" w:rsidR="00996C10" w:rsidRPr="007001F1" w:rsidRDefault="00996C10" w:rsidP="00FA683A">
            <w:pPr>
              <w:jc w:val="both"/>
              <w:rPr>
                <w:color w:val="000000"/>
                <w:sz w:val="22"/>
                <w:szCs w:val="22"/>
              </w:rPr>
            </w:pPr>
            <w:r w:rsidRPr="007001F1">
              <w:rPr>
                <w:sz w:val="22"/>
                <w:szCs w:val="22"/>
              </w:rPr>
              <w:t>Je verejné obstarávanie  z pohľadu kontroly predmetu obstarávania, zmluvných podmienok a iných údajov vo vecnom súlade so schválenou žiadosťou o poskytnutie NFP a účinnou Zmluvou o NFP?</w:t>
            </w:r>
          </w:p>
        </w:tc>
        <w:tc>
          <w:tcPr>
            <w:tcW w:w="567" w:type="dxa"/>
            <w:shd w:val="clear" w:color="auto" w:fill="auto"/>
            <w:vAlign w:val="center"/>
          </w:tcPr>
          <w:p w14:paraId="6A86D2D2" w14:textId="77777777" w:rsidR="00996C10" w:rsidRPr="007001F1" w:rsidRDefault="00996C10" w:rsidP="00D314D2">
            <w:pPr>
              <w:jc w:val="center"/>
              <w:rPr>
                <w:color w:val="000000"/>
                <w:sz w:val="22"/>
                <w:szCs w:val="22"/>
              </w:rPr>
            </w:pPr>
          </w:p>
        </w:tc>
        <w:tc>
          <w:tcPr>
            <w:tcW w:w="567" w:type="dxa"/>
            <w:shd w:val="clear" w:color="auto" w:fill="auto"/>
            <w:vAlign w:val="center"/>
          </w:tcPr>
          <w:p w14:paraId="5152BF92" w14:textId="77777777" w:rsidR="00996C10" w:rsidRPr="007001F1" w:rsidRDefault="00996C10" w:rsidP="00D314D2">
            <w:pPr>
              <w:jc w:val="center"/>
              <w:rPr>
                <w:color w:val="000000"/>
                <w:sz w:val="22"/>
                <w:szCs w:val="22"/>
              </w:rPr>
            </w:pPr>
          </w:p>
        </w:tc>
        <w:tc>
          <w:tcPr>
            <w:tcW w:w="776" w:type="dxa"/>
            <w:shd w:val="clear" w:color="auto" w:fill="auto"/>
            <w:vAlign w:val="center"/>
          </w:tcPr>
          <w:p w14:paraId="6E8C297D" w14:textId="77777777" w:rsidR="00996C10" w:rsidRPr="007001F1" w:rsidRDefault="00996C10" w:rsidP="00D314D2">
            <w:pPr>
              <w:jc w:val="center"/>
              <w:rPr>
                <w:color w:val="000000"/>
                <w:sz w:val="22"/>
                <w:szCs w:val="22"/>
              </w:rPr>
            </w:pPr>
          </w:p>
        </w:tc>
        <w:tc>
          <w:tcPr>
            <w:tcW w:w="1775" w:type="dxa"/>
            <w:shd w:val="clear" w:color="auto" w:fill="auto"/>
            <w:vAlign w:val="center"/>
          </w:tcPr>
          <w:p w14:paraId="12209E5E" w14:textId="77777777" w:rsidR="00996C10" w:rsidRPr="007001F1" w:rsidRDefault="00996C10" w:rsidP="00D314D2">
            <w:pPr>
              <w:jc w:val="center"/>
              <w:rPr>
                <w:color w:val="000000"/>
                <w:sz w:val="22"/>
                <w:szCs w:val="22"/>
              </w:rPr>
            </w:pPr>
          </w:p>
        </w:tc>
      </w:tr>
      <w:tr w:rsidR="0013438E" w:rsidRPr="007001F1" w14:paraId="3BD778C1" w14:textId="77777777" w:rsidTr="007261E4">
        <w:trPr>
          <w:trHeight w:val="20"/>
        </w:trPr>
        <w:tc>
          <w:tcPr>
            <w:tcW w:w="582" w:type="dxa"/>
            <w:shd w:val="clear" w:color="auto" w:fill="auto"/>
            <w:noWrap/>
            <w:vAlign w:val="center"/>
            <w:hideMark/>
          </w:tcPr>
          <w:p w14:paraId="0FF50EC7" w14:textId="41F5251A" w:rsidR="0013438E" w:rsidRPr="007001F1" w:rsidRDefault="00996C10" w:rsidP="00D314D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4744AD27" w14:textId="77777777" w:rsidR="0013438E" w:rsidRPr="007001F1" w:rsidRDefault="0013438E"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30B3883C"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27E422E"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BDDD7D"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E6EB23" w14:textId="77777777" w:rsidR="0013438E" w:rsidRPr="007001F1" w:rsidRDefault="0013438E" w:rsidP="00D314D2">
            <w:pPr>
              <w:jc w:val="center"/>
              <w:rPr>
                <w:color w:val="000000"/>
                <w:sz w:val="22"/>
                <w:szCs w:val="22"/>
              </w:rPr>
            </w:pPr>
            <w:r w:rsidRPr="007001F1">
              <w:rPr>
                <w:color w:val="000000"/>
                <w:sz w:val="22"/>
                <w:szCs w:val="22"/>
              </w:rPr>
              <w:t> </w:t>
            </w:r>
          </w:p>
        </w:tc>
      </w:tr>
      <w:tr w:rsidR="00DB0E92" w:rsidRPr="007001F1" w14:paraId="767C9CD2" w14:textId="77777777" w:rsidTr="00A96394">
        <w:trPr>
          <w:trHeight w:val="466"/>
        </w:trPr>
        <w:tc>
          <w:tcPr>
            <w:tcW w:w="582" w:type="dxa"/>
            <w:vMerge w:val="restart"/>
            <w:shd w:val="clear" w:color="auto" w:fill="auto"/>
            <w:noWrap/>
            <w:vAlign w:val="center"/>
            <w:hideMark/>
          </w:tcPr>
          <w:p w14:paraId="54405230" w14:textId="749D3ED1" w:rsidR="00DB0E92" w:rsidRPr="007001F1" w:rsidRDefault="00DB0E92" w:rsidP="00D314D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29DDF9E" w14:textId="5F1B41C0"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3D98849E"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248189"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68A19F8"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131796"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2CAAC1A4" w14:textId="77777777" w:rsidTr="007261E4">
        <w:trPr>
          <w:trHeight w:val="637"/>
        </w:trPr>
        <w:tc>
          <w:tcPr>
            <w:tcW w:w="582" w:type="dxa"/>
            <w:vMerge/>
            <w:shd w:val="clear" w:color="auto" w:fill="auto"/>
            <w:noWrap/>
            <w:vAlign w:val="center"/>
          </w:tcPr>
          <w:p w14:paraId="75E10E47"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55EDB3A0" w14:textId="63117494" w:rsidR="00DB0E92" w:rsidRPr="007001F1" w:rsidRDefault="00DB0E92" w:rsidP="00FA683A">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B10E874" w14:textId="77777777" w:rsidR="00DB0E92" w:rsidRPr="007001F1" w:rsidRDefault="00DB0E92" w:rsidP="00D314D2">
            <w:pPr>
              <w:jc w:val="center"/>
              <w:rPr>
                <w:color w:val="000000"/>
                <w:sz w:val="22"/>
                <w:szCs w:val="22"/>
              </w:rPr>
            </w:pPr>
          </w:p>
        </w:tc>
        <w:tc>
          <w:tcPr>
            <w:tcW w:w="567" w:type="dxa"/>
            <w:shd w:val="clear" w:color="auto" w:fill="auto"/>
            <w:vAlign w:val="center"/>
          </w:tcPr>
          <w:p w14:paraId="72B2701F" w14:textId="77777777" w:rsidR="00DB0E92" w:rsidRPr="007001F1" w:rsidRDefault="00DB0E92" w:rsidP="00D314D2">
            <w:pPr>
              <w:jc w:val="center"/>
              <w:rPr>
                <w:color w:val="000000"/>
                <w:sz w:val="22"/>
                <w:szCs w:val="22"/>
              </w:rPr>
            </w:pPr>
          </w:p>
        </w:tc>
        <w:tc>
          <w:tcPr>
            <w:tcW w:w="776" w:type="dxa"/>
            <w:shd w:val="clear" w:color="auto" w:fill="auto"/>
            <w:vAlign w:val="center"/>
          </w:tcPr>
          <w:p w14:paraId="42844821" w14:textId="77777777" w:rsidR="00DB0E92" w:rsidRPr="007001F1" w:rsidRDefault="00DB0E92" w:rsidP="00D314D2">
            <w:pPr>
              <w:jc w:val="center"/>
              <w:rPr>
                <w:color w:val="000000"/>
                <w:sz w:val="22"/>
                <w:szCs w:val="22"/>
              </w:rPr>
            </w:pPr>
          </w:p>
        </w:tc>
        <w:tc>
          <w:tcPr>
            <w:tcW w:w="1775" w:type="dxa"/>
            <w:shd w:val="clear" w:color="auto" w:fill="auto"/>
            <w:vAlign w:val="center"/>
          </w:tcPr>
          <w:p w14:paraId="67CFDEFF" w14:textId="77777777" w:rsidR="00DB0E92" w:rsidRPr="007001F1" w:rsidRDefault="00DB0E92" w:rsidP="00D314D2">
            <w:pPr>
              <w:jc w:val="center"/>
              <w:rPr>
                <w:color w:val="000000"/>
                <w:sz w:val="22"/>
                <w:szCs w:val="22"/>
              </w:rPr>
            </w:pPr>
          </w:p>
        </w:tc>
      </w:tr>
      <w:tr w:rsidR="00DB0E92" w:rsidRPr="007001F1" w14:paraId="296070F5" w14:textId="77777777" w:rsidTr="00A96394">
        <w:trPr>
          <w:trHeight w:val="346"/>
        </w:trPr>
        <w:tc>
          <w:tcPr>
            <w:tcW w:w="582" w:type="dxa"/>
            <w:vMerge/>
            <w:shd w:val="clear" w:color="auto" w:fill="auto"/>
            <w:noWrap/>
            <w:vAlign w:val="center"/>
          </w:tcPr>
          <w:p w14:paraId="2DD384B9"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26978660" w14:textId="03CF67AD" w:rsidR="00DB0E92" w:rsidRPr="007001F1" w:rsidRDefault="00DB0E92" w:rsidP="00FA683A">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1E0ACA33" w14:textId="77777777" w:rsidR="00DB0E92" w:rsidRPr="007001F1" w:rsidRDefault="00DB0E92" w:rsidP="00D314D2">
            <w:pPr>
              <w:jc w:val="center"/>
              <w:rPr>
                <w:color w:val="000000"/>
                <w:sz w:val="22"/>
                <w:szCs w:val="22"/>
              </w:rPr>
            </w:pPr>
          </w:p>
        </w:tc>
        <w:tc>
          <w:tcPr>
            <w:tcW w:w="567" w:type="dxa"/>
            <w:shd w:val="clear" w:color="auto" w:fill="auto"/>
            <w:vAlign w:val="center"/>
          </w:tcPr>
          <w:p w14:paraId="1EFBB848" w14:textId="77777777" w:rsidR="00DB0E92" w:rsidRPr="007001F1" w:rsidRDefault="00DB0E92" w:rsidP="00D314D2">
            <w:pPr>
              <w:jc w:val="center"/>
              <w:rPr>
                <w:color w:val="000000"/>
                <w:sz w:val="22"/>
                <w:szCs w:val="22"/>
              </w:rPr>
            </w:pPr>
          </w:p>
        </w:tc>
        <w:tc>
          <w:tcPr>
            <w:tcW w:w="776" w:type="dxa"/>
            <w:shd w:val="clear" w:color="auto" w:fill="auto"/>
            <w:vAlign w:val="center"/>
          </w:tcPr>
          <w:p w14:paraId="39D96D03" w14:textId="77777777" w:rsidR="00DB0E92" w:rsidRPr="007001F1" w:rsidRDefault="00DB0E92" w:rsidP="00D314D2">
            <w:pPr>
              <w:jc w:val="center"/>
              <w:rPr>
                <w:color w:val="000000"/>
                <w:sz w:val="22"/>
                <w:szCs w:val="22"/>
              </w:rPr>
            </w:pPr>
          </w:p>
        </w:tc>
        <w:tc>
          <w:tcPr>
            <w:tcW w:w="1775" w:type="dxa"/>
            <w:shd w:val="clear" w:color="auto" w:fill="auto"/>
            <w:vAlign w:val="center"/>
          </w:tcPr>
          <w:p w14:paraId="6537D12C" w14:textId="77777777" w:rsidR="00DB0E92" w:rsidRPr="007001F1" w:rsidRDefault="00DB0E92" w:rsidP="00D314D2">
            <w:pPr>
              <w:jc w:val="center"/>
              <w:rPr>
                <w:color w:val="000000"/>
                <w:sz w:val="22"/>
                <w:szCs w:val="22"/>
              </w:rPr>
            </w:pPr>
          </w:p>
        </w:tc>
      </w:tr>
      <w:tr w:rsidR="00DB0E92" w:rsidRPr="007001F1" w14:paraId="2C104059" w14:textId="77777777" w:rsidTr="007261E4">
        <w:trPr>
          <w:trHeight w:val="637"/>
        </w:trPr>
        <w:tc>
          <w:tcPr>
            <w:tcW w:w="582" w:type="dxa"/>
            <w:vMerge/>
            <w:shd w:val="clear" w:color="auto" w:fill="auto"/>
            <w:noWrap/>
            <w:vAlign w:val="center"/>
          </w:tcPr>
          <w:p w14:paraId="73DA3706"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157DE116" w14:textId="6258C9C7" w:rsidR="00DB0E92" w:rsidRPr="007001F1" w:rsidRDefault="00DB0E92" w:rsidP="00FA683A">
            <w:pPr>
              <w:jc w:val="both"/>
              <w:rPr>
                <w:color w:val="000000"/>
                <w:sz w:val="22"/>
                <w:szCs w:val="22"/>
              </w:rPr>
            </w:pPr>
            <w:r w:rsidRPr="007001F1">
              <w:t xml:space="preserve">d) </w:t>
            </w:r>
            <w:r w:rsidRPr="007001F1">
              <w:rPr>
                <w:color w:val="000000"/>
                <w:sz w:val="22"/>
                <w:szCs w:val="22"/>
              </w:rPr>
              <w:t>Bola výsledná zmluva uzavretá s účastníkom, ktorý má v registri konečných užívateľov výhod zapísaných konečných užívateľov výhod?</w:t>
            </w:r>
            <w:r w:rsidRPr="007001F1">
              <w:t xml:space="preserve">                         </w:t>
            </w:r>
          </w:p>
        </w:tc>
        <w:tc>
          <w:tcPr>
            <w:tcW w:w="567" w:type="dxa"/>
            <w:shd w:val="clear" w:color="auto" w:fill="auto"/>
            <w:vAlign w:val="center"/>
          </w:tcPr>
          <w:p w14:paraId="1930BEDE" w14:textId="77777777" w:rsidR="00DB0E92" w:rsidRPr="007001F1" w:rsidRDefault="00DB0E92" w:rsidP="00D314D2">
            <w:pPr>
              <w:jc w:val="center"/>
              <w:rPr>
                <w:color w:val="000000"/>
                <w:sz w:val="22"/>
                <w:szCs w:val="22"/>
              </w:rPr>
            </w:pPr>
          </w:p>
        </w:tc>
        <w:tc>
          <w:tcPr>
            <w:tcW w:w="567" w:type="dxa"/>
            <w:shd w:val="clear" w:color="auto" w:fill="auto"/>
            <w:vAlign w:val="center"/>
          </w:tcPr>
          <w:p w14:paraId="7E171520" w14:textId="77777777" w:rsidR="00DB0E92" w:rsidRPr="007001F1" w:rsidRDefault="00DB0E92" w:rsidP="00D314D2">
            <w:pPr>
              <w:jc w:val="center"/>
              <w:rPr>
                <w:color w:val="000000"/>
                <w:sz w:val="22"/>
                <w:szCs w:val="22"/>
              </w:rPr>
            </w:pPr>
          </w:p>
        </w:tc>
        <w:tc>
          <w:tcPr>
            <w:tcW w:w="776" w:type="dxa"/>
            <w:shd w:val="clear" w:color="auto" w:fill="auto"/>
            <w:vAlign w:val="center"/>
          </w:tcPr>
          <w:p w14:paraId="56925B98" w14:textId="77777777" w:rsidR="00DB0E92" w:rsidRPr="007001F1" w:rsidRDefault="00DB0E92" w:rsidP="00D314D2">
            <w:pPr>
              <w:jc w:val="center"/>
              <w:rPr>
                <w:color w:val="000000"/>
                <w:sz w:val="22"/>
                <w:szCs w:val="22"/>
              </w:rPr>
            </w:pPr>
          </w:p>
        </w:tc>
        <w:tc>
          <w:tcPr>
            <w:tcW w:w="1775" w:type="dxa"/>
            <w:shd w:val="clear" w:color="auto" w:fill="auto"/>
            <w:vAlign w:val="center"/>
          </w:tcPr>
          <w:p w14:paraId="47D0B082" w14:textId="77777777" w:rsidR="00DB0E92" w:rsidRPr="007001F1" w:rsidRDefault="00DB0E92" w:rsidP="00D314D2">
            <w:pPr>
              <w:jc w:val="center"/>
              <w:rPr>
                <w:color w:val="000000"/>
                <w:sz w:val="22"/>
                <w:szCs w:val="22"/>
              </w:rPr>
            </w:pPr>
          </w:p>
        </w:tc>
      </w:tr>
      <w:tr w:rsidR="00DB0E92" w:rsidRPr="007001F1" w14:paraId="5F922DE9" w14:textId="77777777" w:rsidTr="00A96394">
        <w:trPr>
          <w:trHeight w:val="320"/>
        </w:trPr>
        <w:tc>
          <w:tcPr>
            <w:tcW w:w="582" w:type="dxa"/>
            <w:vMerge w:val="restart"/>
            <w:shd w:val="clear" w:color="auto" w:fill="auto"/>
            <w:noWrap/>
            <w:vAlign w:val="center"/>
          </w:tcPr>
          <w:p w14:paraId="3C502863" w14:textId="05F82E90" w:rsidR="00DB0E92" w:rsidRPr="007001F1" w:rsidRDefault="00DB0E92" w:rsidP="00D314D2">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6A2A2EBA" w14:textId="33B64116" w:rsidR="00DB0E92" w:rsidRPr="007001F1" w:rsidDel="00EC083F" w:rsidRDefault="00DB0E92" w:rsidP="00FA683A">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6F4F7F24" w14:textId="77777777" w:rsidR="00DB0E92" w:rsidRPr="007001F1" w:rsidRDefault="00DB0E92" w:rsidP="00D314D2">
            <w:pPr>
              <w:jc w:val="center"/>
              <w:rPr>
                <w:color w:val="000000"/>
                <w:sz w:val="22"/>
                <w:szCs w:val="22"/>
              </w:rPr>
            </w:pPr>
          </w:p>
        </w:tc>
        <w:tc>
          <w:tcPr>
            <w:tcW w:w="567" w:type="dxa"/>
            <w:shd w:val="clear" w:color="auto" w:fill="auto"/>
            <w:vAlign w:val="center"/>
          </w:tcPr>
          <w:p w14:paraId="57CD85A8" w14:textId="77777777" w:rsidR="00DB0E92" w:rsidRPr="007001F1" w:rsidRDefault="00DB0E92" w:rsidP="00D314D2">
            <w:pPr>
              <w:jc w:val="center"/>
              <w:rPr>
                <w:color w:val="000000"/>
                <w:sz w:val="22"/>
                <w:szCs w:val="22"/>
              </w:rPr>
            </w:pPr>
          </w:p>
        </w:tc>
        <w:tc>
          <w:tcPr>
            <w:tcW w:w="776" w:type="dxa"/>
            <w:shd w:val="clear" w:color="auto" w:fill="auto"/>
            <w:vAlign w:val="center"/>
          </w:tcPr>
          <w:p w14:paraId="028D685C" w14:textId="77777777" w:rsidR="00DB0E92" w:rsidRPr="007001F1" w:rsidRDefault="00DB0E92" w:rsidP="00D314D2">
            <w:pPr>
              <w:jc w:val="center"/>
              <w:rPr>
                <w:color w:val="000000"/>
                <w:sz w:val="22"/>
                <w:szCs w:val="22"/>
              </w:rPr>
            </w:pPr>
          </w:p>
        </w:tc>
        <w:tc>
          <w:tcPr>
            <w:tcW w:w="1775" w:type="dxa"/>
            <w:shd w:val="clear" w:color="auto" w:fill="auto"/>
            <w:vAlign w:val="center"/>
          </w:tcPr>
          <w:p w14:paraId="05E93B3C" w14:textId="77777777" w:rsidR="00DB0E92" w:rsidRPr="007001F1" w:rsidRDefault="00DB0E92" w:rsidP="00D314D2">
            <w:pPr>
              <w:jc w:val="center"/>
              <w:rPr>
                <w:color w:val="000000"/>
                <w:sz w:val="22"/>
                <w:szCs w:val="22"/>
              </w:rPr>
            </w:pPr>
          </w:p>
        </w:tc>
      </w:tr>
      <w:tr w:rsidR="00DB0E92" w:rsidRPr="007001F1" w14:paraId="05851AF7" w14:textId="77777777" w:rsidTr="007261E4">
        <w:trPr>
          <w:trHeight w:val="675"/>
        </w:trPr>
        <w:tc>
          <w:tcPr>
            <w:tcW w:w="582" w:type="dxa"/>
            <w:vMerge/>
            <w:shd w:val="clear" w:color="auto" w:fill="auto"/>
            <w:noWrap/>
            <w:vAlign w:val="center"/>
          </w:tcPr>
          <w:p w14:paraId="25E4A337"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4F562D8D" w14:textId="71EBB6C4" w:rsidR="00DB0E92" w:rsidRPr="007001F1" w:rsidRDefault="00DB0E92"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381E5962" w14:textId="77777777" w:rsidR="00DB0E92" w:rsidRPr="007001F1" w:rsidRDefault="00DB0E92" w:rsidP="00D314D2">
            <w:pPr>
              <w:jc w:val="center"/>
              <w:rPr>
                <w:color w:val="000000"/>
                <w:sz w:val="22"/>
                <w:szCs w:val="22"/>
              </w:rPr>
            </w:pPr>
          </w:p>
        </w:tc>
        <w:tc>
          <w:tcPr>
            <w:tcW w:w="567" w:type="dxa"/>
            <w:shd w:val="clear" w:color="auto" w:fill="auto"/>
            <w:vAlign w:val="center"/>
          </w:tcPr>
          <w:p w14:paraId="7F57D24C" w14:textId="77777777" w:rsidR="00DB0E92" w:rsidRPr="007001F1" w:rsidRDefault="00DB0E92" w:rsidP="00D314D2">
            <w:pPr>
              <w:jc w:val="center"/>
              <w:rPr>
                <w:color w:val="000000"/>
                <w:sz w:val="22"/>
                <w:szCs w:val="22"/>
              </w:rPr>
            </w:pPr>
          </w:p>
        </w:tc>
        <w:tc>
          <w:tcPr>
            <w:tcW w:w="776" w:type="dxa"/>
            <w:shd w:val="clear" w:color="auto" w:fill="auto"/>
            <w:vAlign w:val="center"/>
          </w:tcPr>
          <w:p w14:paraId="672BBBAC" w14:textId="77777777" w:rsidR="00DB0E92" w:rsidRPr="007001F1" w:rsidRDefault="00DB0E92" w:rsidP="00D314D2">
            <w:pPr>
              <w:jc w:val="center"/>
              <w:rPr>
                <w:color w:val="000000"/>
                <w:sz w:val="22"/>
                <w:szCs w:val="22"/>
              </w:rPr>
            </w:pPr>
          </w:p>
        </w:tc>
        <w:tc>
          <w:tcPr>
            <w:tcW w:w="1775" w:type="dxa"/>
            <w:shd w:val="clear" w:color="auto" w:fill="auto"/>
            <w:vAlign w:val="center"/>
          </w:tcPr>
          <w:p w14:paraId="13CB9E50" w14:textId="77777777" w:rsidR="00DB0E92" w:rsidRPr="007001F1" w:rsidRDefault="00DB0E92" w:rsidP="00D314D2">
            <w:pPr>
              <w:jc w:val="center"/>
              <w:rPr>
                <w:color w:val="000000"/>
                <w:sz w:val="22"/>
                <w:szCs w:val="22"/>
              </w:rPr>
            </w:pPr>
          </w:p>
        </w:tc>
      </w:tr>
      <w:tr w:rsidR="00DB0E92" w:rsidRPr="007001F1" w14:paraId="0B6C7731" w14:textId="77777777" w:rsidTr="007261E4">
        <w:trPr>
          <w:trHeight w:val="675"/>
        </w:trPr>
        <w:tc>
          <w:tcPr>
            <w:tcW w:w="582" w:type="dxa"/>
            <w:vMerge/>
            <w:shd w:val="clear" w:color="auto" w:fill="auto"/>
            <w:noWrap/>
            <w:vAlign w:val="center"/>
          </w:tcPr>
          <w:p w14:paraId="5E68162C"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5A2788C6" w14:textId="18ACA9E6" w:rsidR="00DB0E92" w:rsidRPr="007001F1" w:rsidRDefault="00DB0E92" w:rsidP="00FA683A">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9B6F842" w14:textId="77777777" w:rsidR="00DB0E92" w:rsidRPr="007001F1" w:rsidRDefault="00DB0E92" w:rsidP="00D314D2">
            <w:pPr>
              <w:jc w:val="center"/>
              <w:rPr>
                <w:color w:val="000000"/>
                <w:sz w:val="22"/>
                <w:szCs w:val="22"/>
              </w:rPr>
            </w:pPr>
          </w:p>
        </w:tc>
        <w:tc>
          <w:tcPr>
            <w:tcW w:w="567" w:type="dxa"/>
            <w:shd w:val="clear" w:color="auto" w:fill="auto"/>
            <w:vAlign w:val="center"/>
          </w:tcPr>
          <w:p w14:paraId="3B5EDE22" w14:textId="77777777" w:rsidR="00DB0E92" w:rsidRPr="007001F1" w:rsidRDefault="00DB0E92" w:rsidP="00D314D2">
            <w:pPr>
              <w:jc w:val="center"/>
              <w:rPr>
                <w:color w:val="000000"/>
                <w:sz w:val="22"/>
                <w:szCs w:val="22"/>
              </w:rPr>
            </w:pPr>
          </w:p>
        </w:tc>
        <w:tc>
          <w:tcPr>
            <w:tcW w:w="776" w:type="dxa"/>
            <w:shd w:val="clear" w:color="auto" w:fill="auto"/>
            <w:vAlign w:val="center"/>
          </w:tcPr>
          <w:p w14:paraId="417C963E" w14:textId="77777777" w:rsidR="00DB0E92" w:rsidRPr="007001F1" w:rsidRDefault="00DB0E92" w:rsidP="00D314D2">
            <w:pPr>
              <w:jc w:val="center"/>
              <w:rPr>
                <w:color w:val="000000"/>
                <w:sz w:val="22"/>
                <w:szCs w:val="22"/>
              </w:rPr>
            </w:pPr>
          </w:p>
        </w:tc>
        <w:tc>
          <w:tcPr>
            <w:tcW w:w="1775" w:type="dxa"/>
            <w:shd w:val="clear" w:color="auto" w:fill="auto"/>
            <w:vAlign w:val="center"/>
          </w:tcPr>
          <w:p w14:paraId="639CA4D5" w14:textId="77777777" w:rsidR="00DB0E92" w:rsidRPr="007001F1" w:rsidRDefault="00DB0E92" w:rsidP="00D314D2">
            <w:pPr>
              <w:jc w:val="center"/>
              <w:rPr>
                <w:color w:val="000000"/>
                <w:sz w:val="22"/>
                <w:szCs w:val="22"/>
              </w:rPr>
            </w:pPr>
          </w:p>
        </w:tc>
      </w:tr>
      <w:tr w:rsidR="0013438E" w:rsidRPr="007001F1" w14:paraId="36A4D5AF" w14:textId="77777777" w:rsidTr="007261E4">
        <w:trPr>
          <w:trHeight w:val="20"/>
        </w:trPr>
        <w:tc>
          <w:tcPr>
            <w:tcW w:w="582" w:type="dxa"/>
            <w:shd w:val="clear" w:color="auto" w:fill="auto"/>
            <w:noWrap/>
            <w:vAlign w:val="center"/>
            <w:hideMark/>
          </w:tcPr>
          <w:p w14:paraId="2599217F" w14:textId="22F7FC5D" w:rsidR="0013438E" w:rsidRPr="007001F1" w:rsidRDefault="00C063BE" w:rsidP="00D314D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EA6CCB1" w14:textId="38698CCF" w:rsidR="0013438E" w:rsidRPr="007001F1" w:rsidRDefault="000D5E1B" w:rsidP="00FA683A">
            <w:pPr>
              <w:jc w:val="both"/>
              <w:rPr>
                <w:color w:val="000000"/>
                <w:sz w:val="22"/>
                <w:szCs w:val="22"/>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14:paraId="60078E0C"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E143FE"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FA34C1"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C67C8D"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05BF9B9E" w14:textId="77777777" w:rsidTr="007261E4">
        <w:trPr>
          <w:trHeight w:val="300"/>
        </w:trPr>
        <w:tc>
          <w:tcPr>
            <w:tcW w:w="9087" w:type="dxa"/>
            <w:gridSpan w:val="7"/>
            <w:shd w:val="clear" w:color="auto" w:fill="auto"/>
            <w:noWrap/>
            <w:vAlign w:val="center"/>
          </w:tcPr>
          <w:p w14:paraId="6CA677B6" w14:textId="77777777" w:rsidR="0013438E" w:rsidRPr="007001F1" w:rsidRDefault="0013438E" w:rsidP="00D314D2">
            <w:pPr>
              <w:jc w:val="both"/>
              <w:rPr>
                <w:b/>
                <w:sz w:val="20"/>
                <w:szCs w:val="20"/>
              </w:rPr>
            </w:pPr>
            <w:r w:rsidRPr="007001F1">
              <w:rPr>
                <w:b/>
                <w:sz w:val="20"/>
                <w:szCs w:val="20"/>
              </w:rPr>
              <w:t>VYJADRENIE</w:t>
            </w:r>
          </w:p>
          <w:p w14:paraId="494B697E" w14:textId="77777777" w:rsidR="0013438E" w:rsidRPr="007001F1" w:rsidRDefault="0013438E" w:rsidP="00D314D2">
            <w:pPr>
              <w:jc w:val="both"/>
              <w:rPr>
                <w:sz w:val="20"/>
                <w:szCs w:val="20"/>
              </w:rPr>
            </w:pPr>
          </w:p>
          <w:p w14:paraId="6D1AE1A9" w14:textId="77777777" w:rsidR="0013438E" w:rsidRPr="007001F1" w:rsidRDefault="0013438E" w:rsidP="00D314D2">
            <w:r w:rsidRPr="007001F1">
              <w:rPr>
                <w:sz w:val="20"/>
                <w:szCs w:val="20"/>
              </w:rPr>
              <w:t xml:space="preserve">Na základe overených skutočností potvrdzujem, že  </w:t>
            </w:r>
            <w:sdt>
              <w:sdtPr>
                <w:rPr>
                  <w:sz w:val="20"/>
                  <w:szCs w:val="20"/>
                </w:rPr>
                <w:id w:val="1686623492"/>
                <w:placeholder>
                  <w:docPart w:val="857C845B10BA4CA2AF0B17A629BDCF6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B4FF6E6" w14:textId="77777777" w:rsidR="0013438E" w:rsidRPr="007001F1" w:rsidRDefault="0013438E" w:rsidP="00D314D2">
            <w:pPr>
              <w:rPr>
                <w:b/>
                <w:bCs/>
                <w:color w:val="000000"/>
                <w:sz w:val="22"/>
                <w:szCs w:val="22"/>
              </w:rPr>
            </w:pPr>
          </w:p>
        </w:tc>
      </w:tr>
      <w:tr w:rsidR="0013438E" w:rsidRPr="007001F1" w14:paraId="197EDB0C" w14:textId="77777777" w:rsidTr="007261E4">
        <w:trPr>
          <w:trHeight w:val="300"/>
        </w:trPr>
        <w:tc>
          <w:tcPr>
            <w:tcW w:w="3559" w:type="dxa"/>
            <w:gridSpan w:val="2"/>
            <w:shd w:val="clear" w:color="auto" w:fill="auto"/>
            <w:vAlign w:val="center"/>
            <w:hideMark/>
          </w:tcPr>
          <w:p w14:paraId="22C1A982" w14:textId="77777777" w:rsidR="0013438E" w:rsidRPr="007001F1" w:rsidRDefault="0013438E" w:rsidP="00D314D2">
            <w:pPr>
              <w:rPr>
                <w:b/>
                <w:bCs/>
                <w:sz w:val="22"/>
                <w:szCs w:val="22"/>
              </w:rPr>
            </w:pPr>
            <w:r w:rsidRPr="007001F1">
              <w:rPr>
                <w:b/>
                <w:bCs/>
                <w:sz w:val="22"/>
                <w:szCs w:val="22"/>
              </w:rPr>
              <w:t>Kontrolu vykonal</w:t>
            </w:r>
            <w:r w:rsidRPr="007001F1">
              <w:rPr>
                <w:rStyle w:val="Odkaznapoznmkupodiarou"/>
                <w:b/>
                <w:bCs/>
                <w:sz w:val="20"/>
                <w:szCs w:val="20"/>
              </w:rPr>
              <w:footnoteReference w:id="54"/>
            </w:r>
            <w:r w:rsidRPr="007001F1">
              <w:rPr>
                <w:b/>
                <w:bCs/>
                <w:sz w:val="22"/>
                <w:szCs w:val="22"/>
              </w:rPr>
              <w:t>:</w:t>
            </w:r>
          </w:p>
        </w:tc>
        <w:tc>
          <w:tcPr>
            <w:tcW w:w="5528" w:type="dxa"/>
            <w:gridSpan w:val="5"/>
            <w:shd w:val="clear" w:color="auto" w:fill="auto"/>
            <w:vAlign w:val="center"/>
            <w:hideMark/>
          </w:tcPr>
          <w:p w14:paraId="7A90A109"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8201055" w14:textId="77777777" w:rsidTr="007261E4">
        <w:trPr>
          <w:trHeight w:val="300"/>
        </w:trPr>
        <w:tc>
          <w:tcPr>
            <w:tcW w:w="3559" w:type="dxa"/>
            <w:gridSpan w:val="2"/>
            <w:shd w:val="clear" w:color="auto" w:fill="auto"/>
            <w:vAlign w:val="center"/>
            <w:hideMark/>
          </w:tcPr>
          <w:p w14:paraId="32A609BE" w14:textId="77777777" w:rsidR="0013438E" w:rsidRPr="007001F1" w:rsidRDefault="0013438E" w:rsidP="00D314D2">
            <w:pPr>
              <w:rPr>
                <w:b/>
                <w:bCs/>
                <w:sz w:val="22"/>
                <w:szCs w:val="22"/>
              </w:rPr>
            </w:pPr>
            <w:r w:rsidRPr="007001F1">
              <w:rPr>
                <w:b/>
                <w:bCs/>
                <w:sz w:val="22"/>
                <w:szCs w:val="22"/>
              </w:rPr>
              <w:t>Dátum:</w:t>
            </w:r>
          </w:p>
        </w:tc>
        <w:tc>
          <w:tcPr>
            <w:tcW w:w="5528" w:type="dxa"/>
            <w:gridSpan w:val="5"/>
            <w:shd w:val="clear" w:color="auto" w:fill="auto"/>
            <w:vAlign w:val="center"/>
            <w:hideMark/>
          </w:tcPr>
          <w:p w14:paraId="26D08236"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447138F" w14:textId="77777777" w:rsidTr="007261E4">
        <w:trPr>
          <w:trHeight w:val="300"/>
        </w:trPr>
        <w:tc>
          <w:tcPr>
            <w:tcW w:w="3559" w:type="dxa"/>
            <w:gridSpan w:val="2"/>
            <w:shd w:val="clear" w:color="000000" w:fill="FFFFFF"/>
            <w:vAlign w:val="center"/>
            <w:hideMark/>
          </w:tcPr>
          <w:p w14:paraId="711F67FD" w14:textId="77777777" w:rsidR="0013438E" w:rsidRPr="007001F1" w:rsidRDefault="0013438E" w:rsidP="00D314D2">
            <w:pPr>
              <w:rPr>
                <w:b/>
                <w:bCs/>
                <w:sz w:val="22"/>
                <w:szCs w:val="22"/>
              </w:rPr>
            </w:pPr>
            <w:r w:rsidRPr="007001F1">
              <w:rPr>
                <w:b/>
                <w:bCs/>
                <w:sz w:val="22"/>
                <w:szCs w:val="22"/>
              </w:rPr>
              <w:t>Podpis:</w:t>
            </w:r>
          </w:p>
        </w:tc>
        <w:tc>
          <w:tcPr>
            <w:tcW w:w="5528" w:type="dxa"/>
            <w:gridSpan w:val="5"/>
            <w:shd w:val="clear" w:color="auto" w:fill="auto"/>
            <w:vAlign w:val="center"/>
            <w:hideMark/>
          </w:tcPr>
          <w:p w14:paraId="5CE55051"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F3FEA14" w14:textId="77777777" w:rsidTr="007261E4">
        <w:trPr>
          <w:trHeight w:val="300"/>
        </w:trPr>
        <w:tc>
          <w:tcPr>
            <w:tcW w:w="9087" w:type="dxa"/>
            <w:gridSpan w:val="7"/>
            <w:shd w:val="clear" w:color="auto" w:fill="auto"/>
            <w:noWrap/>
            <w:vAlign w:val="bottom"/>
            <w:hideMark/>
          </w:tcPr>
          <w:p w14:paraId="15C63084"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6AA72119" w14:textId="77777777" w:rsidTr="007261E4">
        <w:trPr>
          <w:trHeight w:val="300"/>
        </w:trPr>
        <w:tc>
          <w:tcPr>
            <w:tcW w:w="3559" w:type="dxa"/>
            <w:gridSpan w:val="2"/>
            <w:shd w:val="clear" w:color="000000" w:fill="FFFFFF"/>
            <w:vAlign w:val="center"/>
            <w:hideMark/>
          </w:tcPr>
          <w:p w14:paraId="0203EEF7" w14:textId="77777777" w:rsidR="0013438E" w:rsidRPr="007001F1" w:rsidRDefault="0013438E" w:rsidP="00D314D2">
            <w:pPr>
              <w:rPr>
                <w:b/>
                <w:bCs/>
                <w:sz w:val="22"/>
                <w:szCs w:val="22"/>
              </w:rPr>
            </w:pPr>
            <w:r w:rsidRPr="007001F1">
              <w:rPr>
                <w:b/>
                <w:bCs/>
                <w:sz w:val="22"/>
                <w:szCs w:val="22"/>
              </w:rPr>
              <w:t>Kontrolu vykonal</w:t>
            </w:r>
            <w:r w:rsidRPr="007001F1">
              <w:rPr>
                <w:rStyle w:val="Odkaznapoznmkupodiarou"/>
                <w:b/>
                <w:bCs/>
                <w:sz w:val="20"/>
                <w:szCs w:val="20"/>
              </w:rPr>
              <w:footnoteReference w:id="55"/>
            </w:r>
            <w:r w:rsidRPr="007001F1">
              <w:rPr>
                <w:b/>
                <w:bCs/>
                <w:sz w:val="22"/>
                <w:szCs w:val="22"/>
              </w:rPr>
              <w:t>:</w:t>
            </w:r>
          </w:p>
        </w:tc>
        <w:tc>
          <w:tcPr>
            <w:tcW w:w="5528" w:type="dxa"/>
            <w:gridSpan w:val="5"/>
            <w:shd w:val="clear" w:color="auto" w:fill="auto"/>
            <w:vAlign w:val="center"/>
            <w:hideMark/>
          </w:tcPr>
          <w:p w14:paraId="6BF32A3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5C24987" w14:textId="77777777" w:rsidTr="007261E4">
        <w:trPr>
          <w:trHeight w:val="300"/>
        </w:trPr>
        <w:tc>
          <w:tcPr>
            <w:tcW w:w="3559" w:type="dxa"/>
            <w:gridSpan w:val="2"/>
            <w:shd w:val="clear" w:color="000000" w:fill="FFFFFF"/>
            <w:vAlign w:val="center"/>
            <w:hideMark/>
          </w:tcPr>
          <w:p w14:paraId="28ADB7F1" w14:textId="77777777" w:rsidR="0013438E" w:rsidRPr="007001F1" w:rsidRDefault="0013438E" w:rsidP="00D314D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B7655B2"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37F177C1" w14:textId="77777777" w:rsidTr="007261E4">
        <w:trPr>
          <w:trHeight w:val="300"/>
        </w:trPr>
        <w:tc>
          <w:tcPr>
            <w:tcW w:w="3559" w:type="dxa"/>
            <w:gridSpan w:val="2"/>
            <w:shd w:val="clear" w:color="000000" w:fill="FFFFFF"/>
            <w:vAlign w:val="center"/>
            <w:hideMark/>
          </w:tcPr>
          <w:p w14:paraId="398BC544" w14:textId="77777777" w:rsidR="0013438E" w:rsidRPr="007001F1" w:rsidRDefault="0013438E" w:rsidP="00D314D2">
            <w:pPr>
              <w:rPr>
                <w:b/>
                <w:bCs/>
                <w:sz w:val="22"/>
                <w:szCs w:val="22"/>
              </w:rPr>
            </w:pPr>
            <w:r w:rsidRPr="007001F1">
              <w:rPr>
                <w:b/>
                <w:bCs/>
                <w:sz w:val="22"/>
                <w:szCs w:val="22"/>
              </w:rPr>
              <w:t>Podpis:</w:t>
            </w:r>
          </w:p>
        </w:tc>
        <w:tc>
          <w:tcPr>
            <w:tcW w:w="5528" w:type="dxa"/>
            <w:gridSpan w:val="5"/>
            <w:shd w:val="clear" w:color="auto" w:fill="auto"/>
            <w:vAlign w:val="center"/>
            <w:hideMark/>
          </w:tcPr>
          <w:p w14:paraId="421B9A0B" w14:textId="77777777" w:rsidR="0013438E" w:rsidRPr="007001F1" w:rsidRDefault="0013438E" w:rsidP="00D314D2">
            <w:pPr>
              <w:rPr>
                <w:color w:val="000000"/>
                <w:sz w:val="22"/>
                <w:szCs w:val="22"/>
              </w:rPr>
            </w:pPr>
            <w:r w:rsidRPr="007001F1">
              <w:rPr>
                <w:color w:val="000000"/>
                <w:sz w:val="22"/>
                <w:szCs w:val="22"/>
              </w:rPr>
              <w:t> </w:t>
            </w:r>
          </w:p>
        </w:tc>
      </w:tr>
    </w:tbl>
    <w:p w14:paraId="35B426BD" w14:textId="730D40B1" w:rsidR="00D314D2" w:rsidRPr="007001F1" w:rsidRDefault="00D314D2"/>
    <w:p w14:paraId="5E77CB39" w14:textId="77777777" w:rsidR="00D314D2" w:rsidRPr="007001F1" w:rsidRDefault="00D314D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14:paraId="40FEDF96" w14:textId="77777777" w:rsidTr="007261E4">
        <w:trPr>
          <w:trHeight w:val="645"/>
        </w:trPr>
        <w:tc>
          <w:tcPr>
            <w:tcW w:w="9087" w:type="dxa"/>
            <w:gridSpan w:val="7"/>
            <w:shd w:val="clear" w:color="000000" w:fill="60497A"/>
            <w:vAlign w:val="center"/>
            <w:hideMark/>
          </w:tcPr>
          <w:p w14:paraId="527DD91C" w14:textId="7E1BC815"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1719" w:name="KZ_28"/>
            <w:r w:rsidRPr="007001F1">
              <w:rPr>
                <w:b/>
                <w:bCs/>
                <w:color w:val="FFFFFF"/>
              </w:rPr>
              <w:t>Nadlimitná zákazka - súťažný dialóg - štandardná ex-post kontrola</w:t>
            </w:r>
            <w:bookmarkEnd w:id="1719"/>
          </w:p>
        </w:tc>
      </w:tr>
      <w:tr w:rsidR="00D314D2" w:rsidRPr="007001F1" w14:paraId="4B15934E" w14:textId="77777777" w:rsidTr="007261E4">
        <w:trPr>
          <w:trHeight w:val="330"/>
        </w:trPr>
        <w:tc>
          <w:tcPr>
            <w:tcW w:w="9087" w:type="dxa"/>
            <w:gridSpan w:val="7"/>
            <w:shd w:val="clear" w:color="auto" w:fill="auto"/>
            <w:vAlign w:val="center"/>
            <w:hideMark/>
          </w:tcPr>
          <w:p w14:paraId="0CD46439" w14:textId="77777777" w:rsidR="00D314D2" w:rsidRPr="007001F1" w:rsidRDefault="00D314D2" w:rsidP="00D314D2">
            <w:pPr>
              <w:jc w:val="center"/>
              <w:rPr>
                <w:b/>
                <w:bCs/>
                <w:color w:val="000000"/>
                <w:sz w:val="22"/>
                <w:szCs w:val="22"/>
              </w:rPr>
            </w:pPr>
            <w:r w:rsidRPr="007001F1">
              <w:rPr>
                <w:b/>
                <w:bCs/>
                <w:color w:val="000000"/>
                <w:sz w:val="22"/>
                <w:szCs w:val="22"/>
              </w:rPr>
              <w:t>Identifikácia programu</w:t>
            </w:r>
          </w:p>
        </w:tc>
      </w:tr>
      <w:tr w:rsidR="00D314D2" w:rsidRPr="007001F1" w14:paraId="0A038190" w14:textId="77777777" w:rsidTr="007261E4">
        <w:trPr>
          <w:trHeight w:val="300"/>
        </w:trPr>
        <w:tc>
          <w:tcPr>
            <w:tcW w:w="3667" w:type="dxa"/>
            <w:gridSpan w:val="2"/>
            <w:shd w:val="clear" w:color="auto" w:fill="auto"/>
            <w:vAlign w:val="center"/>
            <w:hideMark/>
          </w:tcPr>
          <w:p w14:paraId="15C104CF" w14:textId="77777777" w:rsidR="00D314D2" w:rsidRPr="007001F1" w:rsidRDefault="00D314D2" w:rsidP="00D314D2">
            <w:pPr>
              <w:rPr>
                <w:color w:val="000000"/>
                <w:sz w:val="22"/>
                <w:szCs w:val="22"/>
              </w:rPr>
            </w:pPr>
            <w:r w:rsidRPr="007001F1">
              <w:rPr>
                <w:color w:val="000000"/>
                <w:sz w:val="22"/>
                <w:szCs w:val="22"/>
              </w:rPr>
              <w:t>Názov programu</w:t>
            </w:r>
          </w:p>
        </w:tc>
        <w:tc>
          <w:tcPr>
            <w:tcW w:w="5420" w:type="dxa"/>
            <w:gridSpan w:val="5"/>
            <w:shd w:val="clear" w:color="auto" w:fill="auto"/>
            <w:vAlign w:val="center"/>
            <w:hideMark/>
          </w:tcPr>
          <w:p w14:paraId="28E23B23"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2456C127" w14:textId="77777777" w:rsidTr="007261E4">
        <w:trPr>
          <w:trHeight w:val="660"/>
        </w:trPr>
        <w:tc>
          <w:tcPr>
            <w:tcW w:w="3667" w:type="dxa"/>
            <w:gridSpan w:val="2"/>
            <w:shd w:val="clear" w:color="auto" w:fill="auto"/>
            <w:vAlign w:val="center"/>
            <w:hideMark/>
          </w:tcPr>
          <w:p w14:paraId="438E2E9B" w14:textId="23EECFD9" w:rsidR="00D314D2" w:rsidRPr="007001F1" w:rsidRDefault="00D314D2" w:rsidP="00D314D2">
            <w:pPr>
              <w:rPr>
                <w:color w:val="000000"/>
                <w:sz w:val="22"/>
                <w:szCs w:val="22"/>
              </w:rPr>
            </w:pPr>
            <w:r w:rsidRPr="007001F1">
              <w:rPr>
                <w:color w:val="000000"/>
                <w:sz w:val="22"/>
                <w:szCs w:val="22"/>
              </w:rPr>
              <w:t xml:space="preserve">Názov </w:t>
            </w:r>
            <w:ins w:id="1720" w:author="Kramár Róbert" w:date="2018-04-27T15:13:00Z">
              <w:r w:rsidR="00322CCF">
                <w:rPr>
                  <w:color w:val="000000"/>
                  <w:sz w:val="22"/>
                  <w:szCs w:val="22"/>
                </w:rPr>
                <w:t>prioritnej osi/</w:t>
              </w:r>
            </w:ins>
            <w:r w:rsidRPr="007001F1">
              <w:rPr>
                <w:color w:val="000000"/>
                <w:sz w:val="22"/>
                <w:szCs w:val="22"/>
              </w:rPr>
              <w:t>opatrenia</w:t>
            </w:r>
          </w:p>
        </w:tc>
        <w:tc>
          <w:tcPr>
            <w:tcW w:w="5420" w:type="dxa"/>
            <w:gridSpan w:val="5"/>
            <w:shd w:val="clear" w:color="auto" w:fill="auto"/>
            <w:vAlign w:val="center"/>
            <w:hideMark/>
          </w:tcPr>
          <w:p w14:paraId="409EBA1D"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ABBD2F3" w14:textId="77777777" w:rsidTr="007261E4">
        <w:trPr>
          <w:trHeight w:val="330"/>
        </w:trPr>
        <w:tc>
          <w:tcPr>
            <w:tcW w:w="9087" w:type="dxa"/>
            <w:gridSpan w:val="7"/>
            <w:shd w:val="clear" w:color="auto" w:fill="auto"/>
            <w:vAlign w:val="center"/>
            <w:hideMark/>
          </w:tcPr>
          <w:p w14:paraId="2F3CCE1C" w14:textId="77777777" w:rsidR="00D314D2" w:rsidRPr="007001F1" w:rsidRDefault="00D314D2" w:rsidP="00D314D2">
            <w:pPr>
              <w:jc w:val="center"/>
              <w:rPr>
                <w:b/>
                <w:bCs/>
                <w:color w:val="000000"/>
                <w:sz w:val="22"/>
                <w:szCs w:val="22"/>
              </w:rPr>
            </w:pPr>
            <w:r w:rsidRPr="007001F1">
              <w:rPr>
                <w:b/>
                <w:bCs/>
                <w:color w:val="000000"/>
                <w:sz w:val="22"/>
                <w:szCs w:val="22"/>
              </w:rPr>
              <w:t>Identifikácia projektu a prijímateľa</w:t>
            </w:r>
          </w:p>
        </w:tc>
      </w:tr>
      <w:tr w:rsidR="00D314D2" w:rsidRPr="007001F1" w14:paraId="69F904E7" w14:textId="77777777" w:rsidTr="007261E4">
        <w:trPr>
          <w:trHeight w:val="330"/>
        </w:trPr>
        <w:tc>
          <w:tcPr>
            <w:tcW w:w="3667" w:type="dxa"/>
            <w:gridSpan w:val="2"/>
            <w:shd w:val="clear" w:color="auto" w:fill="auto"/>
            <w:vAlign w:val="center"/>
            <w:hideMark/>
          </w:tcPr>
          <w:p w14:paraId="229898C2" w14:textId="427950AD" w:rsidR="00D314D2" w:rsidRPr="007001F1" w:rsidRDefault="00D314D2" w:rsidP="00D314D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14:paraId="5329143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C12AB7E" w14:textId="77777777" w:rsidTr="007261E4">
        <w:trPr>
          <w:trHeight w:val="300"/>
        </w:trPr>
        <w:tc>
          <w:tcPr>
            <w:tcW w:w="3667" w:type="dxa"/>
            <w:gridSpan w:val="2"/>
            <w:shd w:val="clear" w:color="auto" w:fill="auto"/>
            <w:vAlign w:val="center"/>
            <w:hideMark/>
          </w:tcPr>
          <w:p w14:paraId="113DEEFB" w14:textId="77777777" w:rsidR="00D314D2" w:rsidRPr="007001F1" w:rsidRDefault="00D314D2" w:rsidP="00D314D2">
            <w:pPr>
              <w:rPr>
                <w:color w:val="000000"/>
                <w:sz w:val="22"/>
                <w:szCs w:val="22"/>
              </w:rPr>
            </w:pPr>
            <w:r w:rsidRPr="007001F1">
              <w:rPr>
                <w:color w:val="000000"/>
                <w:sz w:val="22"/>
                <w:szCs w:val="22"/>
              </w:rPr>
              <w:t>Názov projektu</w:t>
            </w:r>
          </w:p>
        </w:tc>
        <w:tc>
          <w:tcPr>
            <w:tcW w:w="5420" w:type="dxa"/>
            <w:gridSpan w:val="5"/>
            <w:shd w:val="clear" w:color="auto" w:fill="auto"/>
            <w:vAlign w:val="center"/>
            <w:hideMark/>
          </w:tcPr>
          <w:p w14:paraId="1005DD97"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5DAEC95" w14:textId="77777777" w:rsidTr="007261E4">
        <w:trPr>
          <w:trHeight w:val="300"/>
        </w:trPr>
        <w:tc>
          <w:tcPr>
            <w:tcW w:w="3667" w:type="dxa"/>
            <w:gridSpan w:val="2"/>
            <w:shd w:val="clear" w:color="auto" w:fill="auto"/>
            <w:vAlign w:val="center"/>
            <w:hideMark/>
          </w:tcPr>
          <w:p w14:paraId="0349DF1D" w14:textId="77777777" w:rsidR="00D314D2" w:rsidRPr="007001F1" w:rsidRDefault="00D314D2" w:rsidP="00D314D2">
            <w:pPr>
              <w:rPr>
                <w:color w:val="000000"/>
                <w:sz w:val="22"/>
                <w:szCs w:val="22"/>
              </w:rPr>
            </w:pPr>
            <w:r w:rsidRPr="007001F1">
              <w:rPr>
                <w:color w:val="000000"/>
                <w:sz w:val="22"/>
                <w:szCs w:val="22"/>
              </w:rPr>
              <w:t>Názov/Meno a adresa sídla prijímateľa</w:t>
            </w:r>
          </w:p>
        </w:tc>
        <w:tc>
          <w:tcPr>
            <w:tcW w:w="5420" w:type="dxa"/>
            <w:gridSpan w:val="5"/>
            <w:shd w:val="clear" w:color="auto" w:fill="auto"/>
            <w:vAlign w:val="center"/>
            <w:hideMark/>
          </w:tcPr>
          <w:p w14:paraId="440102F3"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F682F0B" w14:textId="77777777" w:rsidTr="007261E4">
        <w:trPr>
          <w:trHeight w:val="300"/>
        </w:trPr>
        <w:tc>
          <w:tcPr>
            <w:tcW w:w="3667" w:type="dxa"/>
            <w:gridSpan w:val="2"/>
            <w:shd w:val="clear" w:color="auto" w:fill="auto"/>
            <w:vAlign w:val="center"/>
            <w:hideMark/>
          </w:tcPr>
          <w:p w14:paraId="6AB30BD5" w14:textId="77777777" w:rsidR="00D314D2" w:rsidRPr="007001F1" w:rsidRDefault="00D314D2" w:rsidP="00D314D2">
            <w:pPr>
              <w:rPr>
                <w:color w:val="000000"/>
                <w:sz w:val="22"/>
                <w:szCs w:val="22"/>
              </w:rPr>
            </w:pPr>
            <w:r w:rsidRPr="007001F1">
              <w:rPr>
                <w:color w:val="000000"/>
                <w:sz w:val="22"/>
                <w:szCs w:val="22"/>
              </w:rPr>
              <w:t>Druh verejného obstarávateľa / obstarávateľa podľa ZVO</w:t>
            </w:r>
          </w:p>
        </w:tc>
        <w:tc>
          <w:tcPr>
            <w:tcW w:w="5420" w:type="dxa"/>
            <w:gridSpan w:val="5"/>
            <w:shd w:val="clear" w:color="auto" w:fill="auto"/>
            <w:vAlign w:val="center"/>
            <w:hideMark/>
          </w:tcPr>
          <w:p w14:paraId="71D9E662"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6AD66CE5" w14:textId="77777777" w:rsidTr="007261E4">
        <w:trPr>
          <w:trHeight w:val="330"/>
        </w:trPr>
        <w:tc>
          <w:tcPr>
            <w:tcW w:w="9087" w:type="dxa"/>
            <w:gridSpan w:val="7"/>
            <w:shd w:val="clear" w:color="auto" w:fill="auto"/>
            <w:vAlign w:val="center"/>
            <w:hideMark/>
          </w:tcPr>
          <w:p w14:paraId="6AE19322" w14:textId="77777777" w:rsidR="00D314D2" w:rsidRPr="007001F1" w:rsidRDefault="00D314D2" w:rsidP="00D314D2">
            <w:pPr>
              <w:jc w:val="center"/>
              <w:rPr>
                <w:b/>
                <w:bCs/>
                <w:color w:val="000000"/>
                <w:sz w:val="22"/>
                <w:szCs w:val="22"/>
              </w:rPr>
            </w:pPr>
            <w:r w:rsidRPr="007001F1">
              <w:rPr>
                <w:b/>
                <w:bCs/>
                <w:color w:val="000000"/>
                <w:sz w:val="22"/>
                <w:szCs w:val="22"/>
              </w:rPr>
              <w:t>Identifikácia zákazky</w:t>
            </w:r>
          </w:p>
        </w:tc>
      </w:tr>
      <w:tr w:rsidR="00D314D2" w:rsidRPr="007001F1" w14:paraId="71645A89" w14:textId="77777777" w:rsidTr="007261E4">
        <w:trPr>
          <w:trHeight w:val="300"/>
        </w:trPr>
        <w:tc>
          <w:tcPr>
            <w:tcW w:w="3667" w:type="dxa"/>
            <w:gridSpan w:val="2"/>
            <w:shd w:val="clear" w:color="auto" w:fill="auto"/>
            <w:vAlign w:val="center"/>
            <w:hideMark/>
          </w:tcPr>
          <w:p w14:paraId="3F1C7C9C" w14:textId="77777777" w:rsidR="00D314D2" w:rsidRPr="007001F1" w:rsidRDefault="00D314D2" w:rsidP="00D314D2">
            <w:pPr>
              <w:rPr>
                <w:color w:val="000000"/>
                <w:sz w:val="22"/>
                <w:szCs w:val="22"/>
              </w:rPr>
            </w:pPr>
            <w:r w:rsidRPr="007001F1">
              <w:rPr>
                <w:color w:val="000000"/>
                <w:sz w:val="22"/>
                <w:szCs w:val="22"/>
              </w:rPr>
              <w:t>Druh zákazky podľa predpokladanej hodnoty zákazky</w:t>
            </w:r>
          </w:p>
        </w:tc>
        <w:tc>
          <w:tcPr>
            <w:tcW w:w="5420" w:type="dxa"/>
            <w:gridSpan w:val="5"/>
            <w:shd w:val="clear" w:color="auto" w:fill="auto"/>
            <w:vAlign w:val="center"/>
            <w:hideMark/>
          </w:tcPr>
          <w:p w14:paraId="42E54A68" w14:textId="77777777" w:rsidR="00D314D2" w:rsidRPr="007001F1" w:rsidRDefault="00D314D2" w:rsidP="00D314D2">
            <w:pPr>
              <w:rPr>
                <w:color w:val="000000"/>
                <w:sz w:val="22"/>
                <w:szCs w:val="22"/>
              </w:rPr>
            </w:pPr>
            <w:r w:rsidRPr="007001F1">
              <w:rPr>
                <w:color w:val="000000"/>
                <w:sz w:val="22"/>
                <w:szCs w:val="22"/>
              </w:rPr>
              <w:t>Nadlimitná zákazka</w:t>
            </w:r>
          </w:p>
        </w:tc>
      </w:tr>
      <w:tr w:rsidR="00D314D2" w:rsidRPr="007001F1" w14:paraId="2F7033B5" w14:textId="77777777" w:rsidTr="007261E4">
        <w:trPr>
          <w:trHeight w:val="300"/>
        </w:trPr>
        <w:tc>
          <w:tcPr>
            <w:tcW w:w="3667" w:type="dxa"/>
            <w:gridSpan w:val="2"/>
            <w:shd w:val="clear" w:color="auto" w:fill="auto"/>
            <w:vAlign w:val="center"/>
            <w:hideMark/>
          </w:tcPr>
          <w:p w14:paraId="31F2230C" w14:textId="77777777" w:rsidR="00D314D2" w:rsidRPr="007001F1" w:rsidRDefault="00D314D2" w:rsidP="00D314D2">
            <w:pPr>
              <w:rPr>
                <w:color w:val="000000"/>
                <w:sz w:val="22"/>
                <w:szCs w:val="22"/>
              </w:rPr>
            </w:pPr>
            <w:r w:rsidRPr="007001F1">
              <w:rPr>
                <w:color w:val="000000"/>
                <w:sz w:val="22"/>
                <w:szCs w:val="22"/>
              </w:rPr>
              <w:t>Druh zákazky podľa postupu</w:t>
            </w:r>
          </w:p>
        </w:tc>
        <w:tc>
          <w:tcPr>
            <w:tcW w:w="5420" w:type="dxa"/>
            <w:gridSpan w:val="5"/>
            <w:shd w:val="clear" w:color="auto" w:fill="auto"/>
            <w:vAlign w:val="center"/>
            <w:hideMark/>
          </w:tcPr>
          <w:p w14:paraId="31373EC7" w14:textId="37EAF722" w:rsidR="00D314D2" w:rsidRPr="007001F1" w:rsidRDefault="00D314D2" w:rsidP="00D314D2">
            <w:pPr>
              <w:rPr>
                <w:color w:val="000000"/>
                <w:sz w:val="22"/>
                <w:szCs w:val="22"/>
              </w:rPr>
            </w:pPr>
            <w:r w:rsidRPr="007001F1">
              <w:rPr>
                <w:color w:val="000000"/>
                <w:sz w:val="22"/>
                <w:szCs w:val="22"/>
              </w:rPr>
              <w:t>Súťažný dialóg</w:t>
            </w:r>
            <w:r w:rsidR="00F2776D" w:rsidRPr="007001F1">
              <w:rPr>
                <w:color w:val="000000"/>
                <w:sz w:val="22"/>
                <w:szCs w:val="22"/>
              </w:rPr>
              <w:t xml:space="preserve"> (§ 74 ZVO)</w:t>
            </w:r>
          </w:p>
        </w:tc>
      </w:tr>
      <w:tr w:rsidR="00D314D2" w:rsidRPr="007001F1" w14:paraId="19D15AAD" w14:textId="77777777" w:rsidTr="007261E4">
        <w:trPr>
          <w:trHeight w:val="300"/>
        </w:trPr>
        <w:tc>
          <w:tcPr>
            <w:tcW w:w="3667" w:type="dxa"/>
            <w:gridSpan w:val="2"/>
            <w:shd w:val="clear" w:color="auto" w:fill="auto"/>
            <w:vAlign w:val="center"/>
            <w:hideMark/>
          </w:tcPr>
          <w:p w14:paraId="7E7C714E" w14:textId="77777777" w:rsidR="00D314D2" w:rsidRPr="007001F1" w:rsidRDefault="00D314D2" w:rsidP="00D314D2">
            <w:pPr>
              <w:rPr>
                <w:color w:val="000000"/>
                <w:sz w:val="22"/>
                <w:szCs w:val="22"/>
              </w:rPr>
            </w:pPr>
            <w:r w:rsidRPr="007001F1">
              <w:rPr>
                <w:color w:val="000000"/>
                <w:sz w:val="22"/>
                <w:szCs w:val="22"/>
              </w:rPr>
              <w:t>Druh zákazky podľa predmetu obstarania</w:t>
            </w:r>
          </w:p>
        </w:tc>
        <w:tc>
          <w:tcPr>
            <w:tcW w:w="5420" w:type="dxa"/>
            <w:gridSpan w:val="5"/>
            <w:shd w:val="clear" w:color="auto" w:fill="auto"/>
            <w:vAlign w:val="center"/>
            <w:hideMark/>
          </w:tcPr>
          <w:p w14:paraId="0713B347" w14:textId="77777777" w:rsidR="00D314D2" w:rsidRPr="007001F1" w:rsidRDefault="00D314D2" w:rsidP="00D314D2">
            <w:pPr>
              <w:rPr>
                <w:color w:val="000000"/>
                <w:sz w:val="22"/>
                <w:szCs w:val="22"/>
              </w:rPr>
            </w:pPr>
            <w:r w:rsidRPr="007001F1">
              <w:rPr>
                <w:color w:val="000000"/>
                <w:sz w:val="22"/>
                <w:szCs w:val="22"/>
              </w:rPr>
              <w:t xml:space="preserve"> </w:t>
            </w:r>
          </w:p>
        </w:tc>
      </w:tr>
      <w:tr w:rsidR="004D0B9F" w:rsidRPr="007001F1" w14:paraId="4DC86634" w14:textId="77777777" w:rsidTr="007261E4">
        <w:trPr>
          <w:trHeight w:val="300"/>
        </w:trPr>
        <w:tc>
          <w:tcPr>
            <w:tcW w:w="3667" w:type="dxa"/>
            <w:gridSpan w:val="2"/>
            <w:shd w:val="clear" w:color="auto" w:fill="auto"/>
            <w:vAlign w:val="center"/>
          </w:tcPr>
          <w:p w14:paraId="7F8006C1" w14:textId="1C05B7FA" w:rsidR="004D0B9F" w:rsidRPr="007001F1" w:rsidRDefault="004D0B9F" w:rsidP="00D314D2">
            <w:pPr>
              <w:rPr>
                <w:color w:val="000000"/>
                <w:sz w:val="22"/>
                <w:szCs w:val="22"/>
              </w:rPr>
            </w:pPr>
            <w:r w:rsidRPr="007001F1">
              <w:rPr>
                <w:color w:val="000000"/>
                <w:sz w:val="22"/>
                <w:szCs w:val="22"/>
              </w:rPr>
              <w:t>Identifikátor zákazky v ITMS2014+</w:t>
            </w:r>
          </w:p>
        </w:tc>
        <w:tc>
          <w:tcPr>
            <w:tcW w:w="5420" w:type="dxa"/>
            <w:gridSpan w:val="5"/>
            <w:shd w:val="clear" w:color="auto" w:fill="auto"/>
            <w:vAlign w:val="center"/>
          </w:tcPr>
          <w:p w14:paraId="6D90242B" w14:textId="77777777" w:rsidR="004D0B9F" w:rsidRPr="007001F1" w:rsidRDefault="004D0B9F" w:rsidP="00D314D2">
            <w:pPr>
              <w:rPr>
                <w:color w:val="000000"/>
                <w:sz w:val="22"/>
                <w:szCs w:val="22"/>
              </w:rPr>
            </w:pPr>
          </w:p>
        </w:tc>
      </w:tr>
      <w:tr w:rsidR="00D314D2" w:rsidRPr="007001F1" w14:paraId="3979F137" w14:textId="77777777" w:rsidTr="007261E4">
        <w:trPr>
          <w:trHeight w:val="300"/>
        </w:trPr>
        <w:tc>
          <w:tcPr>
            <w:tcW w:w="3667" w:type="dxa"/>
            <w:gridSpan w:val="2"/>
            <w:shd w:val="clear" w:color="auto" w:fill="auto"/>
            <w:vAlign w:val="center"/>
            <w:hideMark/>
          </w:tcPr>
          <w:p w14:paraId="0F9054F3" w14:textId="77777777" w:rsidR="00D314D2" w:rsidRPr="007001F1" w:rsidRDefault="00D314D2" w:rsidP="00D314D2">
            <w:pPr>
              <w:rPr>
                <w:color w:val="000000"/>
                <w:sz w:val="22"/>
                <w:szCs w:val="22"/>
              </w:rPr>
            </w:pPr>
            <w:r w:rsidRPr="007001F1">
              <w:rPr>
                <w:color w:val="000000"/>
                <w:sz w:val="22"/>
                <w:szCs w:val="22"/>
              </w:rPr>
              <w:t>Typ kontroly</w:t>
            </w:r>
          </w:p>
        </w:tc>
        <w:tc>
          <w:tcPr>
            <w:tcW w:w="5420" w:type="dxa"/>
            <w:gridSpan w:val="5"/>
            <w:shd w:val="clear" w:color="auto" w:fill="auto"/>
            <w:vAlign w:val="center"/>
            <w:hideMark/>
          </w:tcPr>
          <w:p w14:paraId="2F17A74D" w14:textId="77777777" w:rsidR="00D314D2" w:rsidRPr="007001F1" w:rsidRDefault="00D314D2" w:rsidP="00D314D2">
            <w:pPr>
              <w:rPr>
                <w:color w:val="000000"/>
                <w:sz w:val="22"/>
                <w:szCs w:val="22"/>
              </w:rPr>
            </w:pPr>
            <w:r w:rsidRPr="007001F1">
              <w:rPr>
                <w:color w:val="000000"/>
                <w:sz w:val="22"/>
                <w:szCs w:val="22"/>
              </w:rPr>
              <w:t>Štandardná ex-post kontrola</w:t>
            </w:r>
          </w:p>
        </w:tc>
      </w:tr>
      <w:tr w:rsidR="00D314D2" w:rsidRPr="007001F1" w14:paraId="2FD24592" w14:textId="77777777" w:rsidTr="007261E4">
        <w:trPr>
          <w:trHeight w:val="300"/>
        </w:trPr>
        <w:tc>
          <w:tcPr>
            <w:tcW w:w="3667" w:type="dxa"/>
            <w:gridSpan w:val="2"/>
            <w:shd w:val="clear" w:color="auto" w:fill="auto"/>
            <w:vAlign w:val="center"/>
            <w:hideMark/>
          </w:tcPr>
          <w:p w14:paraId="1627A652" w14:textId="77777777" w:rsidR="00D314D2" w:rsidRPr="007001F1" w:rsidRDefault="00D314D2" w:rsidP="00D314D2">
            <w:pPr>
              <w:rPr>
                <w:color w:val="000000"/>
                <w:sz w:val="22"/>
                <w:szCs w:val="22"/>
              </w:rPr>
            </w:pPr>
            <w:r w:rsidRPr="007001F1">
              <w:rPr>
                <w:color w:val="000000"/>
                <w:sz w:val="22"/>
                <w:szCs w:val="22"/>
              </w:rPr>
              <w:t>Názov zákazky</w:t>
            </w:r>
          </w:p>
        </w:tc>
        <w:tc>
          <w:tcPr>
            <w:tcW w:w="5420" w:type="dxa"/>
            <w:gridSpan w:val="5"/>
            <w:shd w:val="clear" w:color="auto" w:fill="auto"/>
            <w:vAlign w:val="center"/>
            <w:hideMark/>
          </w:tcPr>
          <w:p w14:paraId="0A245B61"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DD2FD8B" w14:textId="77777777" w:rsidTr="007261E4">
        <w:trPr>
          <w:trHeight w:val="300"/>
        </w:trPr>
        <w:tc>
          <w:tcPr>
            <w:tcW w:w="3667" w:type="dxa"/>
            <w:gridSpan w:val="2"/>
            <w:shd w:val="clear" w:color="auto" w:fill="auto"/>
            <w:vAlign w:val="center"/>
            <w:hideMark/>
          </w:tcPr>
          <w:p w14:paraId="30C3C7C2" w14:textId="77777777" w:rsidR="00D314D2" w:rsidRPr="007001F1" w:rsidRDefault="00D314D2" w:rsidP="00D314D2">
            <w:pPr>
              <w:rPr>
                <w:color w:val="000000"/>
                <w:sz w:val="22"/>
                <w:szCs w:val="22"/>
              </w:rPr>
            </w:pPr>
            <w:r w:rsidRPr="007001F1">
              <w:rPr>
                <w:color w:val="000000"/>
                <w:sz w:val="22"/>
                <w:szCs w:val="22"/>
              </w:rPr>
              <w:t>Číslo oznámenia vo vestníku VO</w:t>
            </w:r>
          </w:p>
        </w:tc>
        <w:tc>
          <w:tcPr>
            <w:tcW w:w="5420" w:type="dxa"/>
            <w:gridSpan w:val="5"/>
            <w:shd w:val="clear" w:color="auto" w:fill="auto"/>
            <w:vAlign w:val="center"/>
            <w:hideMark/>
          </w:tcPr>
          <w:p w14:paraId="61D32F8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2517052" w14:textId="77777777" w:rsidTr="007261E4">
        <w:trPr>
          <w:trHeight w:val="300"/>
        </w:trPr>
        <w:tc>
          <w:tcPr>
            <w:tcW w:w="3667" w:type="dxa"/>
            <w:gridSpan w:val="2"/>
            <w:shd w:val="clear" w:color="auto" w:fill="auto"/>
            <w:vAlign w:val="center"/>
            <w:hideMark/>
          </w:tcPr>
          <w:p w14:paraId="2255C3D8" w14:textId="77777777" w:rsidR="00D314D2" w:rsidRPr="007001F1" w:rsidRDefault="00D314D2" w:rsidP="00D314D2">
            <w:pPr>
              <w:rPr>
                <w:color w:val="000000"/>
                <w:sz w:val="22"/>
                <w:szCs w:val="22"/>
              </w:rPr>
            </w:pPr>
            <w:r w:rsidRPr="007001F1">
              <w:rPr>
                <w:color w:val="000000"/>
                <w:sz w:val="22"/>
                <w:szCs w:val="22"/>
              </w:rPr>
              <w:t>Číslo oznámenia v európskom vestníku</w:t>
            </w:r>
          </w:p>
        </w:tc>
        <w:tc>
          <w:tcPr>
            <w:tcW w:w="5420" w:type="dxa"/>
            <w:gridSpan w:val="5"/>
            <w:shd w:val="clear" w:color="auto" w:fill="auto"/>
            <w:vAlign w:val="center"/>
            <w:hideMark/>
          </w:tcPr>
          <w:p w14:paraId="4F47032B"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81B2D4A" w14:textId="77777777" w:rsidTr="007261E4">
        <w:trPr>
          <w:trHeight w:val="300"/>
        </w:trPr>
        <w:tc>
          <w:tcPr>
            <w:tcW w:w="3667" w:type="dxa"/>
            <w:gridSpan w:val="2"/>
            <w:shd w:val="clear" w:color="auto" w:fill="auto"/>
            <w:vAlign w:val="center"/>
            <w:hideMark/>
          </w:tcPr>
          <w:p w14:paraId="394EE29D" w14:textId="77777777" w:rsidR="00D314D2" w:rsidRPr="007001F1" w:rsidRDefault="00D314D2" w:rsidP="00D314D2">
            <w:pPr>
              <w:rPr>
                <w:color w:val="000000"/>
                <w:sz w:val="22"/>
                <w:szCs w:val="22"/>
              </w:rPr>
            </w:pPr>
            <w:r w:rsidRPr="007001F1">
              <w:rPr>
                <w:color w:val="000000"/>
                <w:sz w:val="22"/>
                <w:szCs w:val="22"/>
              </w:rPr>
              <w:t>Názov dodávateľa</w:t>
            </w:r>
          </w:p>
        </w:tc>
        <w:tc>
          <w:tcPr>
            <w:tcW w:w="5420" w:type="dxa"/>
            <w:gridSpan w:val="5"/>
            <w:shd w:val="clear" w:color="auto" w:fill="auto"/>
            <w:vAlign w:val="center"/>
            <w:hideMark/>
          </w:tcPr>
          <w:p w14:paraId="22587F5F"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1DB339B7" w14:textId="77777777" w:rsidTr="007261E4">
        <w:trPr>
          <w:trHeight w:val="300"/>
        </w:trPr>
        <w:tc>
          <w:tcPr>
            <w:tcW w:w="3667" w:type="dxa"/>
            <w:gridSpan w:val="2"/>
            <w:shd w:val="clear" w:color="auto" w:fill="auto"/>
            <w:vAlign w:val="center"/>
            <w:hideMark/>
          </w:tcPr>
          <w:p w14:paraId="05A53831" w14:textId="77777777" w:rsidR="00D314D2" w:rsidRPr="007001F1" w:rsidRDefault="00D314D2" w:rsidP="00D314D2">
            <w:pPr>
              <w:rPr>
                <w:color w:val="000000"/>
                <w:sz w:val="22"/>
                <w:szCs w:val="22"/>
              </w:rPr>
            </w:pPr>
            <w:r w:rsidRPr="007001F1">
              <w:rPr>
                <w:color w:val="000000"/>
                <w:sz w:val="22"/>
                <w:szCs w:val="22"/>
              </w:rPr>
              <w:t>IČO dodávateľa</w:t>
            </w:r>
          </w:p>
        </w:tc>
        <w:tc>
          <w:tcPr>
            <w:tcW w:w="5420" w:type="dxa"/>
            <w:gridSpan w:val="5"/>
            <w:shd w:val="clear" w:color="auto" w:fill="auto"/>
            <w:vAlign w:val="center"/>
            <w:hideMark/>
          </w:tcPr>
          <w:p w14:paraId="2E696E24"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60C9E93E" w14:textId="77777777" w:rsidTr="007261E4">
        <w:trPr>
          <w:trHeight w:val="300"/>
        </w:trPr>
        <w:tc>
          <w:tcPr>
            <w:tcW w:w="3667" w:type="dxa"/>
            <w:gridSpan w:val="2"/>
            <w:shd w:val="clear" w:color="auto" w:fill="auto"/>
            <w:vAlign w:val="center"/>
            <w:hideMark/>
          </w:tcPr>
          <w:p w14:paraId="7FB9E4C3" w14:textId="77777777" w:rsidR="00D314D2" w:rsidRPr="007001F1" w:rsidRDefault="00D314D2" w:rsidP="00D314D2">
            <w:pPr>
              <w:rPr>
                <w:color w:val="000000"/>
                <w:sz w:val="22"/>
                <w:szCs w:val="22"/>
              </w:rPr>
            </w:pPr>
            <w:r w:rsidRPr="007001F1">
              <w:rPr>
                <w:color w:val="000000"/>
                <w:sz w:val="22"/>
                <w:szCs w:val="22"/>
              </w:rPr>
              <w:t>Predpokladaná hodnota zákazky</w:t>
            </w:r>
          </w:p>
        </w:tc>
        <w:tc>
          <w:tcPr>
            <w:tcW w:w="5420" w:type="dxa"/>
            <w:gridSpan w:val="5"/>
            <w:shd w:val="clear" w:color="auto" w:fill="auto"/>
            <w:vAlign w:val="center"/>
            <w:hideMark/>
          </w:tcPr>
          <w:p w14:paraId="198A1164"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7E57D49" w14:textId="77777777" w:rsidTr="007261E4">
        <w:trPr>
          <w:trHeight w:val="300"/>
        </w:trPr>
        <w:tc>
          <w:tcPr>
            <w:tcW w:w="3667" w:type="dxa"/>
            <w:gridSpan w:val="2"/>
            <w:shd w:val="clear" w:color="auto" w:fill="auto"/>
            <w:vAlign w:val="center"/>
            <w:hideMark/>
          </w:tcPr>
          <w:p w14:paraId="3D05C70A" w14:textId="77777777" w:rsidR="00D314D2" w:rsidRPr="007001F1" w:rsidRDefault="00D314D2" w:rsidP="00D314D2">
            <w:pPr>
              <w:rPr>
                <w:color w:val="000000"/>
                <w:sz w:val="22"/>
                <w:szCs w:val="22"/>
              </w:rPr>
            </w:pPr>
            <w:r w:rsidRPr="007001F1">
              <w:rPr>
                <w:color w:val="000000"/>
                <w:sz w:val="22"/>
                <w:szCs w:val="22"/>
              </w:rPr>
              <w:t>Hodnota zákazky bez DPH</w:t>
            </w:r>
          </w:p>
        </w:tc>
        <w:tc>
          <w:tcPr>
            <w:tcW w:w="5420" w:type="dxa"/>
            <w:gridSpan w:val="5"/>
            <w:shd w:val="clear" w:color="auto" w:fill="auto"/>
            <w:vAlign w:val="center"/>
            <w:hideMark/>
          </w:tcPr>
          <w:p w14:paraId="21B1AA78"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516B9200" w14:textId="77777777" w:rsidTr="007261E4">
        <w:trPr>
          <w:trHeight w:val="300"/>
        </w:trPr>
        <w:tc>
          <w:tcPr>
            <w:tcW w:w="3667" w:type="dxa"/>
            <w:gridSpan w:val="2"/>
            <w:shd w:val="clear" w:color="auto" w:fill="auto"/>
            <w:vAlign w:val="center"/>
            <w:hideMark/>
          </w:tcPr>
          <w:p w14:paraId="7A041C21" w14:textId="77777777" w:rsidR="00D314D2" w:rsidRPr="007001F1" w:rsidRDefault="00D314D2" w:rsidP="00D314D2">
            <w:pPr>
              <w:rPr>
                <w:color w:val="000000"/>
                <w:sz w:val="22"/>
                <w:szCs w:val="22"/>
              </w:rPr>
            </w:pPr>
            <w:r w:rsidRPr="007001F1">
              <w:rPr>
                <w:color w:val="000000"/>
                <w:sz w:val="22"/>
                <w:szCs w:val="22"/>
              </w:rPr>
              <w:t>Hodnota zákazky s DPH</w:t>
            </w:r>
          </w:p>
        </w:tc>
        <w:tc>
          <w:tcPr>
            <w:tcW w:w="5420" w:type="dxa"/>
            <w:gridSpan w:val="5"/>
            <w:shd w:val="clear" w:color="auto" w:fill="auto"/>
            <w:vAlign w:val="center"/>
            <w:hideMark/>
          </w:tcPr>
          <w:p w14:paraId="0AB80A30" w14:textId="77777777" w:rsidR="00D314D2" w:rsidRPr="007001F1" w:rsidRDefault="00D314D2" w:rsidP="00D314D2">
            <w:pPr>
              <w:rPr>
                <w:color w:val="000000"/>
                <w:sz w:val="22"/>
                <w:szCs w:val="22"/>
              </w:rPr>
            </w:pPr>
            <w:r w:rsidRPr="007001F1">
              <w:rPr>
                <w:color w:val="000000"/>
                <w:sz w:val="22"/>
                <w:szCs w:val="22"/>
              </w:rPr>
              <w:t> </w:t>
            </w:r>
          </w:p>
        </w:tc>
      </w:tr>
      <w:tr w:rsidR="00D314D2" w:rsidRPr="007001F1" w:rsidDel="002D4145" w14:paraId="01AA0C2F" w14:textId="20D48C40" w:rsidTr="007261E4">
        <w:trPr>
          <w:trHeight w:val="300"/>
          <w:del w:id="1721" w:author="Kramár Róbert" w:date="2018-04-27T16:53:00Z"/>
        </w:trPr>
        <w:tc>
          <w:tcPr>
            <w:tcW w:w="3667" w:type="dxa"/>
            <w:gridSpan w:val="2"/>
            <w:shd w:val="clear" w:color="auto" w:fill="auto"/>
            <w:vAlign w:val="center"/>
            <w:hideMark/>
          </w:tcPr>
          <w:p w14:paraId="26CCFD8B" w14:textId="6A9DAC68" w:rsidR="00D314D2" w:rsidRPr="007001F1" w:rsidDel="002D4145" w:rsidRDefault="00D314D2" w:rsidP="00D314D2">
            <w:pPr>
              <w:rPr>
                <w:del w:id="1722" w:author="Kramár Róbert" w:date="2018-04-27T16:53:00Z"/>
                <w:color w:val="000000"/>
                <w:sz w:val="22"/>
                <w:szCs w:val="22"/>
              </w:rPr>
            </w:pPr>
            <w:del w:id="1723" w:author="Kramár Róbert" w:date="2018-04-27T16:53:00Z">
              <w:r w:rsidRPr="007001F1" w:rsidDel="002D4145">
                <w:rPr>
                  <w:color w:val="000000"/>
                  <w:sz w:val="22"/>
                  <w:szCs w:val="22"/>
                </w:rPr>
                <w:delText>Oprávnené výdavky z hodnoty zákazky</w:delText>
              </w:r>
            </w:del>
          </w:p>
        </w:tc>
        <w:tc>
          <w:tcPr>
            <w:tcW w:w="5420" w:type="dxa"/>
            <w:gridSpan w:val="5"/>
            <w:shd w:val="clear" w:color="auto" w:fill="auto"/>
            <w:vAlign w:val="center"/>
            <w:hideMark/>
          </w:tcPr>
          <w:p w14:paraId="2127746C" w14:textId="3DEBF9A2" w:rsidR="00D314D2" w:rsidRPr="007001F1" w:rsidDel="002D4145" w:rsidRDefault="00D314D2" w:rsidP="00D314D2">
            <w:pPr>
              <w:rPr>
                <w:del w:id="1724" w:author="Kramár Róbert" w:date="2018-04-27T16:53:00Z"/>
                <w:color w:val="000000"/>
                <w:sz w:val="22"/>
                <w:szCs w:val="22"/>
              </w:rPr>
            </w:pPr>
            <w:del w:id="1725" w:author="Kramár Róbert" w:date="2018-04-27T16:53:00Z">
              <w:r w:rsidRPr="007001F1" w:rsidDel="002D4145">
                <w:rPr>
                  <w:color w:val="000000"/>
                  <w:sz w:val="22"/>
                  <w:szCs w:val="22"/>
                </w:rPr>
                <w:delText> </w:delText>
              </w:r>
            </w:del>
          </w:p>
        </w:tc>
      </w:tr>
      <w:tr w:rsidR="00D314D2" w:rsidRPr="007001F1" w14:paraId="3482777F" w14:textId="77777777" w:rsidTr="007261E4">
        <w:trPr>
          <w:trHeight w:val="300"/>
        </w:trPr>
        <w:tc>
          <w:tcPr>
            <w:tcW w:w="3667" w:type="dxa"/>
            <w:gridSpan w:val="2"/>
            <w:shd w:val="clear" w:color="auto" w:fill="auto"/>
            <w:vAlign w:val="center"/>
            <w:hideMark/>
          </w:tcPr>
          <w:p w14:paraId="73A21C58" w14:textId="77777777" w:rsidR="00D314D2" w:rsidRPr="007001F1" w:rsidRDefault="00D314D2" w:rsidP="00D314D2">
            <w:pPr>
              <w:rPr>
                <w:color w:val="000000"/>
                <w:sz w:val="22"/>
                <w:szCs w:val="22"/>
              </w:rPr>
            </w:pPr>
            <w:r w:rsidRPr="007001F1">
              <w:rPr>
                <w:color w:val="000000"/>
                <w:sz w:val="22"/>
                <w:szCs w:val="22"/>
              </w:rPr>
              <w:t>Dátum podpisu zmluvy s dodávateľom</w:t>
            </w:r>
          </w:p>
        </w:tc>
        <w:tc>
          <w:tcPr>
            <w:tcW w:w="5420" w:type="dxa"/>
            <w:gridSpan w:val="5"/>
            <w:shd w:val="clear" w:color="auto" w:fill="auto"/>
            <w:vAlign w:val="center"/>
            <w:hideMark/>
          </w:tcPr>
          <w:p w14:paraId="2D2661CB"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14429A86" w14:textId="77777777" w:rsidTr="007261E4">
        <w:trPr>
          <w:trHeight w:val="300"/>
        </w:trPr>
        <w:tc>
          <w:tcPr>
            <w:tcW w:w="3667" w:type="dxa"/>
            <w:gridSpan w:val="2"/>
            <w:shd w:val="clear" w:color="auto" w:fill="auto"/>
            <w:vAlign w:val="center"/>
            <w:hideMark/>
          </w:tcPr>
          <w:p w14:paraId="0C2F194F" w14:textId="77777777" w:rsidR="00D314D2" w:rsidRPr="007001F1" w:rsidRDefault="00D314D2" w:rsidP="00D314D2">
            <w:pPr>
              <w:rPr>
                <w:color w:val="000000"/>
                <w:sz w:val="22"/>
                <w:szCs w:val="22"/>
              </w:rPr>
            </w:pPr>
            <w:r w:rsidRPr="007001F1">
              <w:rPr>
                <w:color w:val="000000"/>
                <w:sz w:val="22"/>
                <w:szCs w:val="22"/>
              </w:rPr>
              <w:t>Dátum nadobudnutia účinnosti zmluvy</w:t>
            </w:r>
          </w:p>
        </w:tc>
        <w:tc>
          <w:tcPr>
            <w:tcW w:w="5420" w:type="dxa"/>
            <w:gridSpan w:val="5"/>
            <w:shd w:val="clear" w:color="auto" w:fill="auto"/>
            <w:vAlign w:val="center"/>
            <w:hideMark/>
          </w:tcPr>
          <w:p w14:paraId="05EA9AD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0E9A920A" w14:textId="77777777" w:rsidTr="007261E4">
        <w:trPr>
          <w:trHeight w:val="300"/>
        </w:trPr>
        <w:tc>
          <w:tcPr>
            <w:tcW w:w="3667" w:type="dxa"/>
            <w:gridSpan w:val="2"/>
            <w:shd w:val="clear" w:color="auto" w:fill="auto"/>
            <w:vAlign w:val="center"/>
            <w:hideMark/>
          </w:tcPr>
          <w:p w14:paraId="5A2EC28C" w14:textId="77777777" w:rsidR="00D314D2" w:rsidRPr="007001F1" w:rsidRDefault="00D314D2" w:rsidP="00D314D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420" w:type="dxa"/>
            <w:gridSpan w:val="5"/>
            <w:shd w:val="clear" w:color="auto" w:fill="auto"/>
            <w:vAlign w:val="center"/>
            <w:hideMark/>
          </w:tcPr>
          <w:p w14:paraId="4EEA53B8" w14:textId="77777777" w:rsidR="00D314D2" w:rsidRPr="007001F1" w:rsidRDefault="00D314D2" w:rsidP="00D314D2">
            <w:pPr>
              <w:rPr>
                <w:color w:val="000000"/>
                <w:sz w:val="22"/>
                <w:szCs w:val="22"/>
              </w:rPr>
            </w:pPr>
            <w:r w:rsidRPr="007001F1">
              <w:rPr>
                <w:color w:val="000000"/>
                <w:sz w:val="22"/>
                <w:szCs w:val="22"/>
              </w:rPr>
              <w:t> </w:t>
            </w:r>
          </w:p>
        </w:tc>
      </w:tr>
      <w:tr w:rsidR="00D314D2" w:rsidRPr="007001F1" w:rsidDel="002D4145" w14:paraId="0740F190" w14:textId="1C99F683" w:rsidTr="007261E4">
        <w:trPr>
          <w:trHeight w:val="810"/>
          <w:del w:id="1726" w:author="Kramár Róbert" w:date="2018-04-27T16:53:00Z"/>
        </w:trPr>
        <w:tc>
          <w:tcPr>
            <w:tcW w:w="3667" w:type="dxa"/>
            <w:gridSpan w:val="2"/>
            <w:shd w:val="clear" w:color="auto" w:fill="auto"/>
            <w:vAlign w:val="center"/>
            <w:hideMark/>
          </w:tcPr>
          <w:p w14:paraId="5AE13517" w14:textId="15154945" w:rsidR="00D314D2" w:rsidRPr="007001F1" w:rsidDel="002D4145" w:rsidRDefault="00D314D2" w:rsidP="00D314D2">
            <w:pPr>
              <w:rPr>
                <w:del w:id="1727" w:author="Kramár Róbert" w:date="2018-04-27T16:53:00Z"/>
                <w:color w:val="000000"/>
                <w:sz w:val="22"/>
                <w:szCs w:val="22"/>
              </w:rPr>
            </w:pPr>
            <w:del w:id="1728" w:author="Kramár Róbert" w:date="2018-04-27T16:53:00Z">
              <w:r w:rsidRPr="007001F1" w:rsidDel="002D4145">
                <w:rPr>
                  <w:color w:val="000000"/>
                  <w:sz w:val="22"/>
                  <w:szCs w:val="22"/>
                </w:rPr>
                <w:delText>Priradenie predmetu obstarania k aktivitám projektu / k rozpočtovým položkám</w:delText>
              </w:r>
            </w:del>
          </w:p>
        </w:tc>
        <w:tc>
          <w:tcPr>
            <w:tcW w:w="5420" w:type="dxa"/>
            <w:gridSpan w:val="5"/>
            <w:shd w:val="clear" w:color="auto" w:fill="auto"/>
            <w:vAlign w:val="center"/>
            <w:hideMark/>
          </w:tcPr>
          <w:p w14:paraId="0CBE9AAF" w14:textId="6CA8A39F" w:rsidR="00D314D2" w:rsidRPr="007001F1" w:rsidDel="002D4145" w:rsidRDefault="00D314D2" w:rsidP="00D314D2">
            <w:pPr>
              <w:rPr>
                <w:del w:id="1729" w:author="Kramár Róbert" w:date="2018-04-27T16:53:00Z"/>
                <w:color w:val="000000"/>
                <w:sz w:val="22"/>
                <w:szCs w:val="22"/>
              </w:rPr>
            </w:pPr>
            <w:del w:id="1730" w:author="Kramár Róbert" w:date="2018-04-27T16:53:00Z">
              <w:r w:rsidRPr="007001F1" w:rsidDel="002D4145">
                <w:rPr>
                  <w:color w:val="000000"/>
                  <w:sz w:val="22"/>
                  <w:szCs w:val="22"/>
                </w:rPr>
                <w:delText> </w:delText>
              </w:r>
            </w:del>
          </w:p>
        </w:tc>
      </w:tr>
      <w:tr w:rsidR="00D314D2" w:rsidRPr="007001F1" w14:paraId="0203A4C3" w14:textId="77777777" w:rsidTr="007261E4">
        <w:trPr>
          <w:trHeight w:val="315"/>
        </w:trPr>
        <w:tc>
          <w:tcPr>
            <w:tcW w:w="690" w:type="dxa"/>
            <w:shd w:val="clear" w:color="000000" w:fill="60497A"/>
            <w:vAlign w:val="center"/>
            <w:hideMark/>
          </w:tcPr>
          <w:p w14:paraId="617FC773" w14:textId="77777777" w:rsidR="00D314D2" w:rsidRPr="007001F1" w:rsidRDefault="00D314D2" w:rsidP="00D314D2">
            <w:pPr>
              <w:jc w:val="center"/>
              <w:rPr>
                <w:b/>
                <w:bCs/>
                <w:color w:val="FFFFFF"/>
                <w:sz w:val="22"/>
                <w:szCs w:val="22"/>
              </w:rPr>
            </w:pPr>
            <w:r w:rsidRPr="007001F1">
              <w:rPr>
                <w:b/>
                <w:bCs/>
                <w:color w:val="FFFFFF"/>
                <w:sz w:val="22"/>
                <w:szCs w:val="22"/>
              </w:rPr>
              <w:t>P. č.</w:t>
            </w:r>
          </w:p>
        </w:tc>
        <w:tc>
          <w:tcPr>
            <w:tcW w:w="4712" w:type="dxa"/>
            <w:gridSpan w:val="2"/>
            <w:shd w:val="clear" w:color="000000" w:fill="60497A"/>
            <w:vAlign w:val="center"/>
            <w:hideMark/>
          </w:tcPr>
          <w:p w14:paraId="7E137212" w14:textId="77777777" w:rsidR="00D314D2" w:rsidRPr="007001F1" w:rsidRDefault="00D314D2" w:rsidP="00D314D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B0C20F0" w14:textId="77777777" w:rsidR="00D314D2" w:rsidRPr="007001F1" w:rsidRDefault="00D314D2" w:rsidP="00D314D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B586F88" w14:textId="77777777" w:rsidR="00D314D2" w:rsidRPr="007001F1" w:rsidRDefault="00D314D2" w:rsidP="00D314D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ABB6DCC" w14:textId="77777777" w:rsidR="00D314D2" w:rsidRPr="007001F1" w:rsidRDefault="00D314D2" w:rsidP="00D314D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703090" w14:textId="77777777" w:rsidR="00D314D2" w:rsidRPr="007001F1" w:rsidRDefault="00D314D2" w:rsidP="00D314D2">
            <w:pPr>
              <w:jc w:val="center"/>
              <w:rPr>
                <w:b/>
                <w:bCs/>
                <w:color w:val="FFFFFF"/>
                <w:sz w:val="22"/>
                <w:szCs w:val="22"/>
              </w:rPr>
            </w:pPr>
            <w:r w:rsidRPr="007001F1">
              <w:rPr>
                <w:b/>
                <w:bCs/>
                <w:color w:val="FFFFFF"/>
                <w:sz w:val="22"/>
                <w:szCs w:val="22"/>
              </w:rPr>
              <w:t>Poznámka</w:t>
            </w:r>
          </w:p>
        </w:tc>
      </w:tr>
      <w:tr w:rsidR="00DB0E92" w:rsidRPr="007001F1" w14:paraId="624A61CA" w14:textId="77777777" w:rsidTr="007261E4">
        <w:trPr>
          <w:trHeight w:val="630"/>
        </w:trPr>
        <w:tc>
          <w:tcPr>
            <w:tcW w:w="690" w:type="dxa"/>
            <w:vMerge w:val="restart"/>
            <w:shd w:val="clear" w:color="auto" w:fill="auto"/>
            <w:noWrap/>
            <w:vAlign w:val="center"/>
            <w:hideMark/>
          </w:tcPr>
          <w:p w14:paraId="60D472E7" w14:textId="77777777" w:rsidR="00DB0E92" w:rsidRPr="007001F1" w:rsidRDefault="00DB0E92" w:rsidP="00D314D2">
            <w:pPr>
              <w:jc w:val="center"/>
              <w:rPr>
                <w:color w:val="000000"/>
                <w:sz w:val="22"/>
                <w:szCs w:val="22"/>
              </w:rPr>
            </w:pPr>
            <w:r w:rsidRPr="007001F1">
              <w:rPr>
                <w:color w:val="000000"/>
                <w:sz w:val="22"/>
                <w:szCs w:val="22"/>
              </w:rPr>
              <w:t>1</w:t>
            </w:r>
          </w:p>
        </w:tc>
        <w:tc>
          <w:tcPr>
            <w:tcW w:w="4712" w:type="dxa"/>
            <w:gridSpan w:val="2"/>
            <w:shd w:val="clear" w:color="auto" w:fill="auto"/>
            <w:vAlign w:val="center"/>
            <w:hideMark/>
          </w:tcPr>
          <w:p w14:paraId="5148EC40" w14:textId="026A2ECB" w:rsidR="00DB0E92" w:rsidRPr="007001F1" w:rsidRDefault="00DB0E92" w:rsidP="00FA683A">
            <w:pPr>
              <w:jc w:val="both"/>
              <w:rPr>
                <w:color w:val="000000"/>
                <w:sz w:val="22"/>
                <w:szCs w:val="22"/>
              </w:rPr>
            </w:pPr>
            <w:r w:rsidRPr="007001F1">
              <w:rPr>
                <w:color w:val="000000"/>
                <w:sz w:val="22"/>
                <w:szCs w:val="22"/>
              </w:rPr>
              <w:t>a) Je použitý postup na zadanie zákazky na dodanie tovaru/ stavebných</w:t>
            </w:r>
            <w:r w:rsidR="00FA683A" w:rsidRPr="007001F1">
              <w:rPr>
                <w:color w:val="000000"/>
                <w:sz w:val="22"/>
                <w:szCs w:val="22"/>
              </w:rPr>
              <w:t xml:space="preserve"> prác/ služieb v súlade so ZVO?</w:t>
            </w:r>
          </w:p>
        </w:tc>
        <w:tc>
          <w:tcPr>
            <w:tcW w:w="567" w:type="dxa"/>
            <w:shd w:val="clear" w:color="auto" w:fill="auto"/>
            <w:vAlign w:val="center"/>
            <w:hideMark/>
          </w:tcPr>
          <w:p w14:paraId="759C260B"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6C6930"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0C0D37"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63A1FE"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4CE8623D" w14:textId="77777777" w:rsidTr="007261E4">
        <w:trPr>
          <w:trHeight w:val="630"/>
        </w:trPr>
        <w:tc>
          <w:tcPr>
            <w:tcW w:w="690" w:type="dxa"/>
            <w:vMerge/>
            <w:shd w:val="clear" w:color="auto" w:fill="auto"/>
            <w:noWrap/>
            <w:vAlign w:val="center"/>
          </w:tcPr>
          <w:p w14:paraId="4D731C2A"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540C578B" w14:textId="430652DA" w:rsidR="00DB0E92" w:rsidRPr="007001F1" w:rsidRDefault="00DB0E92" w:rsidP="00FA683A">
            <w:pPr>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7887407E" w14:textId="77777777" w:rsidR="00DB0E92" w:rsidRPr="007001F1" w:rsidRDefault="00DB0E92" w:rsidP="00D314D2">
            <w:pPr>
              <w:jc w:val="center"/>
              <w:rPr>
                <w:color w:val="000000"/>
                <w:sz w:val="22"/>
                <w:szCs w:val="22"/>
              </w:rPr>
            </w:pPr>
          </w:p>
        </w:tc>
        <w:tc>
          <w:tcPr>
            <w:tcW w:w="567" w:type="dxa"/>
            <w:shd w:val="clear" w:color="auto" w:fill="auto"/>
            <w:vAlign w:val="center"/>
          </w:tcPr>
          <w:p w14:paraId="77C2092C" w14:textId="77777777" w:rsidR="00DB0E92" w:rsidRPr="007001F1" w:rsidRDefault="00DB0E92" w:rsidP="00D314D2">
            <w:pPr>
              <w:jc w:val="center"/>
              <w:rPr>
                <w:color w:val="000000"/>
                <w:sz w:val="22"/>
                <w:szCs w:val="22"/>
              </w:rPr>
            </w:pPr>
          </w:p>
        </w:tc>
        <w:tc>
          <w:tcPr>
            <w:tcW w:w="776" w:type="dxa"/>
            <w:shd w:val="clear" w:color="auto" w:fill="auto"/>
            <w:vAlign w:val="center"/>
          </w:tcPr>
          <w:p w14:paraId="69E6D04C" w14:textId="77777777" w:rsidR="00DB0E92" w:rsidRPr="007001F1" w:rsidRDefault="00DB0E92" w:rsidP="00D314D2">
            <w:pPr>
              <w:jc w:val="center"/>
              <w:rPr>
                <w:color w:val="000000"/>
                <w:sz w:val="22"/>
                <w:szCs w:val="22"/>
              </w:rPr>
            </w:pPr>
          </w:p>
        </w:tc>
        <w:tc>
          <w:tcPr>
            <w:tcW w:w="1775" w:type="dxa"/>
            <w:shd w:val="clear" w:color="auto" w:fill="auto"/>
            <w:vAlign w:val="center"/>
          </w:tcPr>
          <w:p w14:paraId="56D1E26D" w14:textId="77777777" w:rsidR="00DB0E92" w:rsidRPr="007001F1" w:rsidRDefault="00DB0E92" w:rsidP="00D314D2">
            <w:pPr>
              <w:jc w:val="center"/>
              <w:rPr>
                <w:color w:val="000000"/>
                <w:sz w:val="22"/>
                <w:szCs w:val="22"/>
              </w:rPr>
            </w:pPr>
          </w:p>
        </w:tc>
      </w:tr>
      <w:tr w:rsidR="00F807AB" w:rsidRPr="007001F1" w14:paraId="734CD89E" w14:textId="77777777" w:rsidTr="007261E4">
        <w:trPr>
          <w:trHeight w:val="20"/>
        </w:trPr>
        <w:tc>
          <w:tcPr>
            <w:tcW w:w="690" w:type="dxa"/>
            <w:shd w:val="clear" w:color="auto" w:fill="auto"/>
            <w:noWrap/>
            <w:vAlign w:val="center"/>
          </w:tcPr>
          <w:p w14:paraId="66D112D8" w14:textId="710045D2" w:rsidR="00F807AB" w:rsidRPr="007001F1" w:rsidRDefault="00F807AB" w:rsidP="00D314D2">
            <w:pPr>
              <w:jc w:val="center"/>
              <w:rPr>
                <w:color w:val="000000"/>
                <w:sz w:val="22"/>
                <w:szCs w:val="22"/>
              </w:rPr>
            </w:pPr>
            <w:r w:rsidRPr="007001F1">
              <w:rPr>
                <w:color w:val="000000"/>
                <w:sz w:val="22"/>
                <w:szCs w:val="22"/>
              </w:rPr>
              <w:t>2</w:t>
            </w:r>
          </w:p>
        </w:tc>
        <w:tc>
          <w:tcPr>
            <w:tcW w:w="4712" w:type="dxa"/>
            <w:gridSpan w:val="2"/>
            <w:shd w:val="clear" w:color="auto" w:fill="auto"/>
            <w:vAlign w:val="center"/>
          </w:tcPr>
          <w:p w14:paraId="7DCCDF14" w14:textId="59F95590" w:rsidR="00F807AB" w:rsidRPr="007001F1" w:rsidRDefault="00F807AB" w:rsidP="00FA683A">
            <w:pPr>
              <w:jc w:val="both"/>
              <w:rPr>
                <w:color w:val="000000"/>
                <w:sz w:val="22"/>
                <w:szCs w:val="22"/>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14:paraId="3796F0B6" w14:textId="77777777" w:rsidR="00F807AB" w:rsidRPr="007001F1" w:rsidRDefault="00F807AB" w:rsidP="00D314D2">
            <w:pPr>
              <w:jc w:val="center"/>
              <w:rPr>
                <w:color w:val="000000"/>
                <w:sz w:val="22"/>
                <w:szCs w:val="22"/>
              </w:rPr>
            </w:pPr>
          </w:p>
        </w:tc>
        <w:tc>
          <w:tcPr>
            <w:tcW w:w="567" w:type="dxa"/>
            <w:shd w:val="clear" w:color="auto" w:fill="auto"/>
            <w:vAlign w:val="center"/>
          </w:tcPr>
          <w:p w14:paraId="349D4611" w14:textId="77777777" w:rsidR="00F807AB" w:rsidRPr="007001F1" w:rsidRDefault="00F807AB" w:rsidP="00D314D2">
            <w:pPr>
              <w:jc w:val="center"/>
              <w:rPr>
                <w:color w:val="000000"/>
                <w:sz w:val="22"/>
                <w:szCs w:val="22"/>
              </w:rPr>
            </w:pPr>
          </w:p>
        </w:tc>
        <w:tc>
          <w:tcPr>
            <w:tcW w:w="776" w:type="dxa"/>
            <w:shd w:val="clear" w:color="auto" w:fill="auto"/>
            <w:vAlign w:val="center"/>
          </w:tcPr>
          <w:p w14:paraId="1095CCC0" w14:textId="77777777" w:rsidR="00F807AB" w:rsidRPr="007001F1" w:rsidRDefault="00F807AB" w:rsidP="00D314D2">
            <w:pPr>
              <w:jc w:val="center"/>
              <w:rPr>
                <w:color w:val="000000"/>
                <w:sz w:val="22"/>
                <w:szCs w:val="22"/>
              </w:rPr>
            </w:pPr>
          </w:p>
        </w:tc>
        <w:tc>
          <w:tcPr>
            <w:tcW w:w="1775" w:type="dxa"/>
            <w:shd w:val="clear" w:color="auto" w:fill="auto"/>
            <w:vAlign w:val="center"/>
          </w:tcPr>
          <w:p w14:paraId="5DDC9BAB" w14:textId="77777777" w:rsidR="00F807AB" w:rsidRPr="007001F1" w:rsidRDefault="00F807AB" w:rsidP="00D314D2">
            <w:pPr>
              <w:jc w:val="center"/>
              <w:rPr>
                <w:color w:val="000000"/>
                <w:sz w:val="22"/>
                <w:szCs w:val="22"/>
              </w:rPr>
            </w:pPr>
          </w:p>
        </w:tc>
      </w:tr>
      <w:tr w:rsidR="00DB0E92" w:rsidRPr="007001F1" w14:paraId="626971F8" w14:textId="77777777" w:rsidTr="007261E4">
        <w:trPr>
          <w:trHeight w:val="758"/>
        </w:trPr>
        <w:tc>
          <w:tcPr>
            <w:tcW w:w="690" w:type="dxa"/>
            <w:vMerge w:val="restart"/>
            <w:shd w:val="clear" w:color="auto" w:fill="auto"/>
            <w:noWrap/>
            <w:vAlign w:val="center"/>
          </w:tcPr>
          <w:p w14:paraId="085F13A8" w14:textId="0ADE349A" w:rsidR="00DB0E92" w:rsidRPr="007001F1" w:rsidRDefault="00DB0E92" w:rsidP="00D314D2">
            <w:pPr>
              <w:jc w:val="center"/>
              <w:rPr>
                <w:color w:val="000000"/>
                <w:sz w:val="22"/>
                <w:szCs w:val="22"/>
              </w:rPr>
            </w:pPr>
            <w:r w:rsidRPr="007001F1">
              <w:rPr>
                <w:color w:val="000000"/>
                <w:sz w:val="22"/>
                <w:szCs w:val="22"/>
              </w:rPr>
              <w:t>3</w:t>
            </w:r>
          </w:p>
        </w:tc>
        <w:tc>
          <w:tcPr>
            <w:tcW w:w="4712" w:type="dxa"/>
            <w:gridSpan w:val="2"/>
            <w:shd w:val="clear" w:color="auto" w:fill="auto"/>
            <w:vAlign w:val="center"/>
          </w:tcPr>
          <w:p w14:paraId="4281C303" w14:textId="61894B79" w:rsidR="00DB0E92" w:rsidRPr="007001F1" w:rsidRDefault="00DB0E92" w:rsidP="00FA683A">
            <w:pPr>
              <w:jc w:val="both"/>
              <w:rPr>
                <w:sz w:val="22"/>
                <w:szCs w:val="22"/>
              </w:rPr>
            </w:pPr>
            <w:r w:rsidRPr="007001F1">
              <w:rPr>
                <w:sz w:val="22"/>
                <w:szCs w:val="22"/>
              </w:rPr>
              <w:t>a) V prípade, ak rozdelil verejný obstarávateľ zákazku na samostatné časti, dodržal všetky ustanovenia §</w:t>
            </w:r>
            <w:r w:rsidR="00C62314" w:rsidRPr="007001F1">
              <w:rPr>
                <w:sz w:val="22"/>
                <w:szCs w:val="22"/>
              </w:rPr>
              <w:t xml:space="preserve"> </w:t>
            </w:r>
            <w:r w:rsidRPr="007001F1">
              <w:rPr>
                <w:sz w:val="22"/>
                <w:szCs w:val="22"/>
              </w:rPr>
              <w:t>28 ZVO?</w:t>
            </w:r>
          </w:p>
        </w:tc>
        <w:tc>
          <w:tcPr>
            <w:tcW w:w="567" w:type="dxa"/>
            <w:shd w:val="clear" w:color="auto" w:fill="auto"/>
            <w:vAlign w:val="center"/>
          </w:tcPr>
          <w:p w14:paraId="07231FA9" w14:textId="77777777" w:rsidR="00DB0E92" w:rsidRPr="007001F1" w:rsidRDefault="00DB0E92" w:rsidP="00D314D2">
            <w:pPr>
              <w:jc w:val="center"/>
              <w:rPr>
                <w:color w:val="000000"/>
                <w:sz w:val="22"/>
                <w:szCs w:val="22"/>
              </w:rPr>
            </w:pPr>
          </w:p>
        </w:tc>
        <w:tc>
          <w:tcPr>
            <w:tcW w:w="567" w:type="dxa"/>
            <w:shd w:val="clear" w:color="auto" w:fill="auto"/>
            <w:vAlign w:val="center"/>
          </w:tcPr>
          <w:p w14:paraId="69825A81" w14:textId="77777777" w:rsidR="00DB0E92" w:rsidRPr="007001F1" w:rsidRDefault="00DB0E92" w:rsidP="00D314D2">
            <w:pPr>
              <w:jc w:val="center"/>
              <w:rPr>
                <w:color w:val="000000"/>
                <w:sz w:val="22"/>
                <w:szCs w:val="22"/>
              </w:rPr>
            </w:pPr>
          </w:p>
        </w:tc>
        <w:tc>
          <w:tcPr>
            <w:tcW w:w="776" w:type="dxa"/>
            <w:shd w:val="clear" w:color="auto" w:fill="auto"/>
            <w:vAlign w:val="center"/>
          </w:tcPr>
          <w:p w14:paraId="48D6E4F9" w14:textId="77777777" w:rsidR="00DB0E92" w:rsidRPr="007001F1" w:rsidRDefault="00DB0E92" w:rsidP="00D314D2">
            <w:pPr>
              <w:jc w:val="center"/>
              <w:rPr>
                <w:color w:val="000000"/>
                <w:sz w:val="22"/>
                <w:szCs w:val="22"/>
              </w:rPr>
            </w:pPr>
          </w:p>
        </w:tc>
        <w:tc>
          <w:tcPr>
            <w:tcW w:w="1775" w:type="dxa"/>
            <w:shd w:val="clear" w:color="auto" w:fill="auto"/>
            <w:vAlign w:val="center"/>
          </w:tcPr>
          <w:p w14:paraId="771B03B0" w14:textId="77777777" w:rsidR="00DB0E92" w:rsidRPr="007001F1" w:rsidRDefault="00DB0E92" w:rsidP="00D314D2">
            <w:pPr>
              <w:jc w:val="center"/>
              <w:rPr>
                <w:color w:val="000000"/>
                <w:sz w:val="22"/>
                <w:szCs w:val="22"/>
              </w:rPr>
            </w:pPr>
          </w:p>
        </w:tc>
      </w:tr>
      <w:tr w:rsidR="00DB0E92" w:rsidRPr="007001F1" w14:paraId="33EDCAC8" w14:textId="77777777" w:rsidTr="007261E4">
        <w:trPr>
          <w:trHeight w:val="757"/>
        </w:trPr>
        <w:tc>
          <w:tcPr>
            <w:tcW w:w="690" w:type="dxa"/>
            <w:vMerge/>
            <w:shd w:val="clear" w:color="auto" w:fill="auto"/>
            <w:noWrap/>
            <w:vAlign w:val="center"/>
          </w:tcPr>
          <w:p w14:paraId="3222E6BB"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7FFA68C0" w14:textId="53EF57D4" w:rsidR="00DB0E92" w:rsidRPr="007001F1" w:rsidRDefault="00DB0E92" w:rsidP="00FA683A">
            <w:pPr>
              <w:jc w:val="both"/>
              <w:rPr>
                <w:sz w:val="22"/>
                <w:szCs w:val="22"/>
              </w:rPr>
            </w:pPr>
            <w:r w:rsidRPr="007001F1">
              <w:rPr>
                <w:sz w:val="22"/>
                <w:szCs w:val="22"/>
              </w:rPr>
              <w:t>b) V prípade, ak verejný obstarávateľ nerozdelil zákazku na časti, uviedol v oznámení o vyhlásení verejného obstarávania</w:t>
            </w:r>
            <w:ins w:id="1731" w:author="Kramár Róbert" w:date="2018-04-27T17:26:00Z">
              <w:r w:rsidR="007F62A7">
                <w:rPr>
                  <w:sz w:val="22"/>
                  <w:szCs w:val="22"/>
                </w:rPr>
                <w:t xml:space="preserve"> </w:t>
              </w:r>
              <w:r w:rsidR="007F62A7">
                <w:rPr>
                  <w:color w:val="000000"/>
                  <w:sz w:val="22"/>
                  <w:szCs w:val="22"/>
                </w:rPr>
                <w:t>alebo v správe o zákazke</w:t>
              </w:r>
            </w:ins>
            <w:r w:rsidRPr="007001F1">
              <w:rPr>
                <w:sz w:val="22"/>
                <w:szCs w:val="22"/>
              </w:rPr>
              <w:t xml:space="preserve"> odôvodnenie?</w:t>
            </w:r>
          </w:p>
        </w:tc>
        <w:tc>
          <w:tcPr>
            <w:tcW w:w="567" w:type="dxa"/>
            <w:shd w:val="clear" w:color="auto" w:fill="auto"/>
            <w:vAlign w:val="center"/>
          </w:tcPr>
          <w:p w14:paraId="44917F44" w14:textId="77777777" w:rsidR="00DB0E92" w:rsidRPr="007001F1" w:rsidRDefault="00DB0E92" w:rsidP="00D314D2">
            <w:pPr>
              <w:jc w:val="center"/>
              <w:rPr>
                <w:color w:val="000000"/>
                <w:sz w:val="22"/>
                <w:szCs w:val="22"/>
              </w:rPr>
            </w:pPr>
          </w:p>
        </w:tc>
        <w:tc>
          <w:tcPr>
            <w:tcW w:w="567" w:type="dxa"/>
            <w:shd w:val="clear" w:color="auto" w:fill="auto"/>
            <w:vAlign w:val="center"/>
          </w:tcPr>
          <w:p w14:paraId="1CCC34BD" w14:textId="77777777" w:rsidR="00DB0E92" w:rsidRPr="007001F1" w:rsidRDefault="00DB0E92" w:rsidP="00D314D2">
            <w:pPr>
              <w:jc w:val="center"/>
              <w:rPr>
                <w:color w:val="000000"/>
                <w:sz w:val="22"/>
                <w:szCs w:val="22"/>
              </w:rPr>
            </w:pPr>
          </w:p>
        </w:tc>
        <w:tc>
          <w:tcPr>
            <w:tcW w:w="776" w:type="dxa"/>
            <w:shd w:val="clear" w:color="auto" w:fill="auto"/>
            <w:vAlign w:val="center"/>
          </w:tcPr>
          <w:p w14:paraId="610FF2C0" w14:textId="77777777" w:rsidR="00DB0E92" w:rsidRPr="007001F1" w:rsidRDefault="00DB0E92" w:rsidP="00D314D2">
            <w:pPr>
              <w:jc w:val="center"/>
              <w:rPr>
                <w:color w:val="000000"/>
                <w:sz w:val="22"/>
                <w:szCs w:val="22"/>
              </w:rPr>
            </w:pPr>
          </w:p>
        </w:tc>
        <w:tc>
          <w:tcPr>
            <w:tcW w:w="1775" w:type="dxa"/>
            <w:shd w:val="clear" w:color="auto" w:fill="auto"/>
            <w:vAlign w:val="center"/>
          </w:tcPr>
          <w:p w14:paraId="3BE0A384" w14:textId="77777777" w:rsidR="00DB0E92" w:rsidRPr="007001F1" w:rsidRDefault="00DB0E92" w:rsidP="00D314D2">
            <w:pPr>
              <w:jc w:val="center"/>
              <w:rPr>
                <w:color w:val="000000"/>
                <w:sz w:val="22"/>
                <w:szCs w:val="22"/>
              </w:rPr>
            </w:pPr>
          </w:p>
        </w:tc>
      </w:tr>
      <w:tr w:rsidR="00D314D2" w:rsidRPr="007001F1" w14:paraId="4203A03F" w14:textId="77777777" w:rsidTr="007261E4">
        <w:trPr>
          <w:trHeight w:val="20"/>
        </w:trPr>
        <w:tc>
          <w:tcPr>
            <w:tcW w:w="690" w:type="dxa"/>
            <w:shd w:val="clear" w:color="auto" w:fill="auto"/>
            <w:noWrap/>
            <w:vAlign w:val="center"/>
            <w:hideMark/>
          </w:tcPr>
          <w:p w14:paraId="5A967E63" w14:textId="11CCCF7A" w:rsidR="00D314D2" w:rsidRPr="007001F1" w:rsidRDefault="00F807AB" w:rsidP="00D314D2">
            <w:pPr>
              <w:jc w:val="center"/>
              <w:rPr>
                <w:color w:val="000000"/>
                <w:sz w:val="22"/>
                <w:szCs w:val="22"/>
              </w:rPr>
            </w:pPr>
            <w:r w:rsidRPr="007001F1">
              <w:rPr>
                <w:color w:val="000000"/>
                <w:sz w:val="22"/>
                <w:szCs w:val="22"/>
              </w:rPr>
              <w:t>4</w:t>
            </w:r>
          </w:p>
        </w:tc>
        <w:tc>
          <w:tcPr>
            <w:tcW w:w="4712" w:type="dxa"/>
            <w:gridSpan w:val="2"/>
            <w:shd w:val="clear" w:color="auto" w:fill="auto"/>
            <w:vAlign w:val="center"/>
            <w:hideMark/>
          </w:tcPr>
          <w:p w14:paraId="5A7B8D68" w14:textId="79403769" w:rsidR="00D314D2" w:rsidRPr="007001F1" w:rsidRDefault="00D314D2" w:rsidP="00FA683A">
            <w:pPr>
              <w:jc w:val="both"/>
              <w:rPr>
                <w:color w:val="000000"/>
                <w:sz w:val="22"/>
                <w:szCs w:val="22"/>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50ECA8C5"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136D2D"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50287E"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2E5F1C" w14:textId="77777777" w:rsidR="00D314D2" w:rsidRPr="007001F1" w:rsidRDefault="00D314D2" w:rsidP="00D314D2">
            <w:pPr>
              <w:jc w:val="center"/>
              <w:rPr>
                <w:color w:val="000000"/>
                <w:sz w:val="22"/>
                <w:szCs w:val="22"/>
              </w:rPr>
            </w:pPr>
            <w:r w:rsidRPr="007001F1">
              <w:rPr>
                <w:color w:val="000000"/>
                <w:sz w:val="22"/>
                <w:szCs w:val="22"/>
              </w:rPr>
              <w:t> </w:t>
            </w:r>
          </w:p>
        </w:tc>
      </w:tr>
      <w:tr w:rsidR="00D314D2" w:rsidRPr="007001F1" w14:paraId="49F231F7" w14:textId="77777777" w:rsidTr="007261E4">
        <w:trPr>
          <w:trHeight w:val="20"/>
        </w:trPr>
        <w:tc>
          <w:tcPr>
            <w:tcW w:w="690" w:type="dxa"/>
            <w:shd w:val="clear" w:color="auto" w:fill="auto"/>
            <w:noWrap/>
            <w:vAlign w:val="center"/>
            <w:hideMark/>
          </w:tcPr>
          <w:p w14:paraId="20275A05" w14:textId="2F9AAAE9" w:rsidR="00D314D2" w:rsidRPr="007001F1" w:rsidRDefault="00F807AB" w:rsidP="00D314D2">
            <w:pPr>
              <w:jc w:val="center"/>
              <w:rPr>
                <w:color w:val="000000"/>
                <w:sz w:val="22"/>
                <w:szCs w:val="22"/>
              </w:rPr>
            </w:pPr>
            <w:r w:rsidRPr="007001F1">
              <w:rPr>
                <w:color w:val="000000"/>
                <w:sz w:val="22"/>
                <w:szCs w:val="22"/>
              </w:rPr>
              <w:t>5</w:t>
            </w:r>
          </w:p>
        </w:tc>
        <w:tc>
          <w:tcPr>
            <w:tcW w:w="4712" w:type="dxa"/>
            <w:gridSpan w:val="2"/>
            <w:shd w:val="clear" w:color="auto" w:fill="auto"/>
            <w:vAlign w:val="center"/>
            <w:hideMark/>
          </w:tcPr>
          <w:p w14:paraId="20B53016" w14:textId="766C6CC5" w:rsidR="00D314D2" w:rsidRPr="007001F1" w:rsidRDefault="00D314D2" w:rsidP="00FA683A">
            <w:pPr>
              <w:jc w:val="both"/>
              <w:rPr>
                <w:color w:val="000000"/>
                <w:sz w:val="22"/>
                <w:szCs w:val="22"/>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62026D4B"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227C405"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97AB44"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921310" w14:textId="77777777" w:rsidR="00D314D2" w:rsidRPr="007001F1" w:rsidRDefault="00D314D2" w:rsidP="00D314D2">
            <w:pPr>
              <w:jc w:val="center"/>
              <w:rPr>
                <w:color w:val="000000"/>
                <w:sz w:val="22"/>
                <w:szCs w:val="22"/>
              </w:rPr>
            </w:pPr>
            <w:r w:rsidRPr="007001F1">
              <w:rPr>
                <w:color w:val="000000"/>
                <w:sz w:val="22"/>
                <w:szCs w:val="22"/>
              </w:rPr>
              <w:t> </w:t>
            </w:r>
          </w:p>
        </w:tc>
      </w:tr>
      <w:tr w:rsidR="00D314D2" w:rsidRPr="007001F1" w14:paraId="7D79E17D" w14:textId="77777777" w:rsidTr="007261E4">
        <w:trPr>
          <w:trHeight w:val="20"/>
        </w:trPr>
        <w:tc>
          <w:tcPr>
            <w:tcW w:w="690" w:type="dxa"/>
            <w:shd w:val="clear" w:color="auto" w:fill="auto"/>
            <w:noWrap/>
            <w:vAlign w:val="center"/>
            <w:hideMark/>
          </w:tcPr>
          <w:p w14:paraId="6B73B2CF" w14:textId="3895C092" w:rsidR="00D314D2" w:rsidRPr="007001F1" w:rsidRDefault="00F807AB">
            <w:pPr>
              <w:jc w:val="center"/>
              <w:rPr>
                <w:color w:val="000000"/>
                <w:sz w:val="22"/>
                <w:szCs w:val="22"/>
              </w:rPr>
            </w:pPr>
            <w:r w:rsidRPr="007001F1">
              <w:rPr>
                <w:color w:val="000000"/>
                <w:sz w:val="22"/>
                <w:szCs w:val="22"/>
              </w:rPr>
              <w:t>6</w:t>
            </w:r>
          </w:p>
        </w:tc>
        <w:tc>
          <w:tcPr>
            <w:tcW w:w="4712" w:type="dxa"/>
            <w:gridSpan w:val="2"/>
            <w:shd w:val="clear" w:color="auto" w:fill="auto"/>
            <w:vAlign w:val="center"/>
            <w:hideMark/>
          </w:tcPr>
          <w:p w14:paraId="509FA67C" w14:textId="5517C7C1" w:rsidR="00D314D2" w:rsidRPr="007001F1" w:rsidRDefault="00F807AB" w:rsidP="00FA683A">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17C2C37B"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5D216C2"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BFD87D"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E0D5E0" w14:textId="77777777" w:rsidR="00D314D2" w:rsidRPr="007001F1" w:rsidRDefault="00D314D2" w:rsidP="00D314D2">
            <w:pPr>
              <w:jc w:val="center"/>
              <w:rPr>
                <w:color w:val="000000"/>
                <w:sz w:val="22"/>
                <w:szCs w:val="22"/>
              </w:rPr>
            </w:pPr>
            <w:r w:rsidRPr="007001F1">
              <w:rPr>
                <w:color w:val="000000"/>
                <w:sz w:val="22"/>
                <w:szCs w:val="22"/>
              </w:rPr>
              <w:t> </w:t>
            </w:r>
          </w:p>
        </w:tc>
      </w:tr>
      <w:tr w:rsidR="00DB0E92" w:rsidRPr="007001F1" w14:paraId="69E9ACC8" w14:textId="77777777" w:rsidTr="007261E4">
        <w:trPr>
          <w:trHeight w:val="1770"/>
        </w:trPr>
        <w:tc>
          <w:tcPr>
            <w:tcW w:w="690" w:type="dxa"/>
            <w:vMerge w:val="restart"/>
            <w:shd w:val="clear" w:color="auto" w:fill="auto"/>
            <w:noWrap/>
            <w:vAlign w:val="center"/>
            <w:hideMark/>
          </w:tcPr>
          <w:p w14:paraId="47CC86EC" w14:textId="3FEC9DD4" w:rsidR="00DB0E92" w:rsidRPr="007001F1" w:rsidRDefault="00DB0E92" w:rsidP="00D314D2">
            <w:pPr>
              <w:jc w:val="center"/>
              <w:rPr>
                <w:color w:val="000000"/>
                <w:sz w:val="22"/>
                <w:szCs w:val="22"/>
              </w:rPr>
            </w:pPr>
            <w:r w:rsidRPr="007001F1">
              <w:rPr>
                <w:color w:val="000000"/>
                <w:sz w:val="22"/>
                <w:szCs w:val="22"/>
              </w:rPr>
              <w:t>7</w:t>
            </w:r>
          </w:p>
        </w:tc>
        <w:tc>
          <w:tcPr>
            <w:tcW w:w="4712" w:type="dxa"/>
            <w:gridSpan w:val="2"/>
            <w:shd w:val="clear" w:color="auto" w:fill="auto"/>
            <w:vAlign w:val="center"/>
            <w:hideMark/>
          </w:tcPr>
          <w:p w14:paraId="0C60F829" w14:textId="7421E632" w:rsidR="00DB0E92" w:rsidRPr="007001F1" w:rsidRDefault="00DB0E92" w:rsidP="00FA683A">
            <w:pPr>
              <w:jc w:val="both"/>
              <w:rPr>
                <w:color w:val="000000"/>
                <w:sz w:val="22"/>
                <w:szCs w:val="22"/>
              </w:rPr>
            </w:pPr>
            <w:r w:rsidRPr="007001F1">
              <w:rPr>
                <w:color w:val="000000"/>
                <w:sz w:val="22"/>
                <w:szCs w:val="22"/>
              </w:rPr>
              <w:t>a) Ak  boli vyžadované doklady, ktorými sa preukazuje finančné a ekonomické postavenie a technická alebo odborná spôsobilosť, uviedol verejný obstarávateľ v oznámení odôvodnenie primeranosti každej určenej podmienky účasti týkajúcej sa finančného a ekonomického postavenia a technickej spôsobilosti alebo odbornej spôsobilost</w:t>
            </w:r>
            <w:r w:rsidR="00FA683A" w:rsidRPr="007001F1">
              <w:rPr>
                <w:color w:val="000000"/>
                <w:sz w:val="22"/>
                <w:szCs w:val="22"/>
              </w:rPr>
              <w:t>i vo vzťahu k predmetu zákazky?</w:t>
            </w:r>
          </w:p>
        </w:tc>
        <w:tc>
          <w:tcPr>
            <w:tcW w:w="567" w:type="dxa"/>
            <w:shd w:val="clear" w:color="auto" w:fill="auto"/>
            <w:vAlign w:val="center"/>
            <w:hideMark/>
          </w:tcPr>
          <w:p w14:paraId="7F1CE9FF"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49E92E"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8341D6"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816417"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45A38306" w14:textId="77777777" w:rsidTr="00A96394">
        <w:trPr>
          <w:trHeight w:val="1361"/>
        </w:trPr>
        <w:tc>
          <w:tcPr>
            <w:tcW w:w="690" w:type="dxa"/>
            <w:vMerge/>
            <w:shd w:val="clear" w:color="auto" w:fill="auto"/>
            <w:noWrap/>
            <w:vAlign w:val="center"/>
          </w:tcPr>
          <w:p w14:paraId="18243766"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06E0B76" w14:textId="1BA56501" w:rsidR="00DB0E92" w:rsidRPr="007001F1" w:rsidRDefault="00DB0E92"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8BA8BAD" w14:textId="77777777" w:rsidR="00DB0E92" w:rsidRPr="007001F1" w:rsidRDefault="00DB0E92" w:rsidP="00D314D2">
            <w:pPr>
              <w:jc w:val="center"/>
              <w:rPr>
                <w:color w:val="000000"/>
                <w:sz w:val="22"/>
                <w:szCs w:val="22"/>
              </w:rPr>
            </w:pPr>
          </w:p>
        </w:tc>
        <w:tc>
          <w:tcPr>
            <w:tcW w:w="567" w:type="dxa"/>
            <w:shd w:val="clear" w:color="auto" w:fill="auto"/>
            <w:vAlign w:val="center"/>
          </w:tcPr>
          <w:p w14:paraId="078D5593" w14:textId="77777777" w:rsidR="00DB0E92" w:rsidRPr="007001F1" w:rsidRDefault="00DB0E92" w:rsidP="00D314D2">
            <w:pPr>
              <w:jc w:val="center"/>
              <w:rPr>
                <w:color w:val="000000"/>
                <w:sz w:val="22"/>
                <w:szCs w:val="22"/>
              </w:rPr>
            </w:pPr>
          </w:p>
        </w:tc>
        <w:tc>
          <w:tcPr>
            <w:tcW w:w="776" w:type="dxa"/>
            <w:shd w:val="clear" w:color="auto" w:fill="auto"/>
            <w:vAlign w:val="center"/>
          </w:tcPr>
          <w:p w14:paraId="5418A731" w14:textId="77777777" w:rsidR="00DB0E92" w:rsidRPr="007001F1" w:rsidRDefault="00DB0E92" w:rsidP="00D314D2">
            <w:pPr>
              <w:jc w:val="center"/>
              <w:rPr>
                <w:color w:val="000000"/>
                <w:sz w:val="22"/>
                <w:szCs w:val="22"/>
              </w:rPr>
            </w:pPr>
          </w:p>
        </w:tc>
        <w:tc>
          <w:tcPr>
            <w:tcW w:w="1775" w:type="dxa"/>
            <w:shd w:val="clear" w:color="auto" w:fill="auto"/>
            <w:vAlign w:val="center"/>
          </w:tcPr>
          <w:p w14:paraId="50D2E4E2" w14:textId="77777777" w:rsidR="00DB0E92" w:rsidRPr="007001F1" w:rsidRDefault="00DB0E92" w:rsidP="00D314D2">
            <w:pPr>
              <w:jc w:val="center"/>
              <w:rPr>
                <w:color w:val="000000"/>
                <w:sz w:val="22"/>
                <w:szCs w:val="22"/>
              </w:rPr>
            </w:pPr>
          </w:p>
        </w:tc>
      </w:tr>
      <w:tr w:rsidR="00DB0E92" w:rsidRPr="007001F1" w14:paraId="6E19A47A" w14:textId="77777777" w:rsidTr="00A96394">
        <w:trPr>
          <w:trHeight w:val="404"/>
        </w:trPr>
        <w:tc>
          <w:tcPr>
            <w:tcW w:w="690" w:type="dxa"/>
            <w:vMerge w:val="restart"/>
            <w:shd w:val="clear" w:color="auto" w:fill="auto"/>
            <w:noWrap/>
            <w:vAlign w:val="center"/>
            <w:hideMark/>
          </w:tcPr>
          <w:p w14:paraId="44965A1C" w14:textId="75AEDBFD" w:rsidR="00DB0E92" w:rsidRPr="007001F1" w:rsidRDefault="00DB0E92" w:rsidP="00D314D2">
            <w:pPr>
              <w:jc w:val="center"/>
              <w:rPr>
                <w:color w:val="000000"/>
                <w:sz w:val="22"/>
                <w:szCs w:val="22"/>
              </w:rPr>
            </w:pPr>
            <w:r w:rsidRPr="007001F1">
              <w:rPr>
                <w:color w:val="000000"/>
                <w:sz w:val="22"/>
                <w:szCs w:val="22"/>
              </w:rPr>
              <w:t>8</w:t>
            </w:r>
          </w:p>
        </w:tc>
        <w:tc>
          <w:tcPr>
            <w:tcW w:w="4712" w:type="dxa"/>
            <w:gridSpan w:val="2"/>
            <w:shd w:val="clear" w:color="auto" w:fill="auto"/>
            <w:vAlign w:val="center"/>
            <w:hideMark/>
          </w:tcPr>
          <w:p w14:paraId="570BBBC3" w14:textId="672C9DD0" w:rsidR="00DB0E92" w:rsidRPr="007001F1" w:rsidRDefault="00DB0E92" w:rsidP="00FA683A">
            <w:pPr>
              <w:jc w:val="both"/>
              <w:rPr>
                <w:color w:val="000000"/>
                <w:sz w:val="22"/>
                <w:szCs w:val="22"/>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14:paraId="782F0EA3"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0518B82"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61E3A7"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6746F3"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38291234" w14:textId="77777777" w:rsidTr="00A96394">
        <w:trPr>
          <w:trHeight w:val="453"/>
        </w:trPr>
        <w:tc>
          <w:tcPr>
            <w:tcW w:w="690" w:type="dxa"/>
            <w:vMerge/>
            <w:shd w:val="clear" w:color="auto" w:fill="auto"/>
            <w:noWrap/>
            <w:vAlign w:val="center"/>
          </w:tcPr>
          <w:p w14:paraId="338C796E"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2F1B44A8" w14:textId="6CD3DB7C" w:rsidR="00DB0E92" w:rsidRPr="007001F1" w:rsidRDefault="00DB0E92" w:rsidP="00FA683A">
            <w:pPr>
              <w:jc w:val="both"/>
              <w:rPr>
                <w:color w:val="000000"/>
                <w:sz w:val="22"/>
                <w:szCs w:val="22"/>
              </w:rPr>
            </w:pPr>
            <w:r w:rsidRPr="007001F1">
              <w:rPr>
                <w:color w:val="000000"/>
                <w:sz w:val="22"/>
                <w:szCs w:val="22"/>
              </w:rPr>
              <w:t>b) Uvádza verejný obstarávateľ v oznámení o vyhlásení VO alebo v informatívnom dokumente   kritériá na vyhodnotenie ponúk?</w:t>
            </w:r>
          </w:p>
        </w:tc>
        <w:tc>
          <w:tcPr>
            <w:tcW w:w="567" w:type="dxa"/>
            <w:shd w:val="clear" w:color="auto" w:fill="auto"/>
            <w:vAlign w:val="center"/>
          </w:tcPr>
          <w:p w14:paraId="4425B6C0" w14:textId="77777777" w:rsidR="00DB0E92" w:rsidRPr="007001F1" w:rsidRDefault="00DB0E92" w:rsidP="00D314D2">
            <w:pPr>
              <w:jc w:val="center"/>
              <w:rPr>
                <w:color w:val="000000"/>
                <w:sz w:val="22"/>
                <w:szCs w:val="22"/>
              </w:rPr>
            </w:pPr>
          </w:p>
        </w:tc>
        <w:tc>
          <w:tcPr>
            <w:tcW w:w="567" w:type="dxa"/>
            <w:shd w:val="clear" w:color="auto" w:fill="auto"/>
            <w:vAlign w:val="center"/>
          </w:tcPr>
          <w:p w14:paraId="75E0B5CB" w14:textId="77777777" w:rsidR="00DB0E92" w:rsidRPr="007001F1" w:rsidRDefault="00DB0E92" w:rsidP="00D314D2">
            <w:pPr>
              <w:jc w:val="center"/>
              <w:rPr>
                <w:color w:val="000000"/>
                <w:sz w:val="22"/>
                <w:szCs w:val="22"/>
              </w:rPr>
            </w:pPr>
          </w:p>
        </w:tc>
        <w:tc>
          <w:tcPr>
            <w:tcW w:w="776" w:type="dxa"/>
            <w:shd w:val="clear" w:color="auto" w:fill="auto"/>
            <w:vAlign w:val="center"/>
          </w:tcPr>
          <w:p w14:paraId="48AB28FA" w14:textId="77777777" w:rsidR="00DB0E92" w:rsidRPr="007001F1" w:rsidRDefault="00DB0E92" w:rsidP="00D314D2">
            <w:pPr>
              <w:jc w:val="center"/>
              <w:rPr>
                <w:color w:val="000000"/>
                <w:sz w:val="22"/>
                <w:szCs w:val="22"/>
              </w:rPr>
            </w:pPr>
          </w:p>
        </w:tc>
        <w:tc>
          <w:tcPr>
            <w:tcW w:w="1775" w:type="dxa"/>
            <w:shd w:val="clear" w:color="auto" w:fill="auto"/>
            <w:vAlign w:val="center"/>
          </w:tcPr>
          <w:p w14:paraId="694FDEF3" w14:textId="77777777" w:rsidR="00DB0E92" w:rsidRPr="007001F1" w:rsidRDefault="00DB0E92" w:rsidP="00D314D2">
            <w:pPr>
              <w:jc w:val="center"/>
              <w:rPr>
                <w:color w:val="000000"/>
                <w:sz w:val="22"/>
                <w:szCs w:val="22"/>
              </w:rPr>
            </w:pPr>
          </w:p>
        </w:tc>
      </w:tr>
      <w:tr w:rsidR="00DB0E92" w:rsidRPr="007001F1" w14:paraId="504FE5AC" w14:textId="77777777" w:rsidTr="007261E4">
        <w:trPr>
          <w:trHeight w:val="928"/>
        </w:trPr>
        <w:tc>
          <w:tcPr>
            <w:tcW w:w="690" w:type="dxa"/>
            <w:vMerge/>
            <w:shd w:val="clear" w:color="auto" w:fill="auto"/>
            <w:noWrap/>
            <w:vAlign w:val="center"/>
          </w:tcPr>
          <w:p w14:paraId="1AAC2D62"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5A55CFEF" w14:textId="724E1FD5" w:rsidR="00DB0E92" w:rsidRPr="007001F1" w:rsidRDefault="00DB0E92" w:rsidP="00FA683A">
            <w:pPr>
              <w:jc w:val="both"/>
              <w:rPr>
                <w:color w:val="000000"/>
                <w:sz w:val="22"/>
                <w:szCs w:val="22"/>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14:paraId="2916DAAB" w14:textId="77777777" w:rsidR="00DB0E92" w:rsidRPr="007001F1" w:rsidRDefault="00DB0E92" w:rsidP="00D314D2">
            <w:pPr>
              <w:jc w:val="center"/>
              <w:rPr>
                <w:color w:val="000000"/>
                <w:sz w:val="22"/>
                <w:szCs w:val="22"/>
              </w:rPr>
            </w:pPr>
          </w:p>
        </w:tc>
        <w:tc>
          <w:tcPr>
            <w:tcW w:w="567" w:type="dxa"/>
            <w:shd w:val="clear" w:color="auto" w:fill="auto"/>
            <w:vAlign w:val="center"/>
          </w:tcPr>
          <w:p w14:paraId="6CCF999A" w14:textId="77777777" w:rsidR="00DB0E92" w:rsidRPr="007001F1" w:rsidRDefault="00DB0E92" w:rsidP="00D314D2">
            <w:pPr>
              <w:jc w:val="center"/>
              <w:rPr>
                <w:color w:val="000000"/>
                <w:sz w:val="22"/>
                <w:szCs w:val="22"/>
              </w:rPr>
            </w:pPr>
          </w:p>
        </w:tc>
        <w:tc>
          <w:tcPr>
            <w:tcW w:w="776" w:type="dxa"/>
            <w:shd w:val="clear" w:color="auto" w:fill="auto"/>
            <w:vAlign w:val="center"/>
          </w:tcPr>
          <w:p w14:paraId="73448DB9" w14:textId="77777777" w:rsidR="00DB0E92" w:rsidRPr="007001F1" w:rsidRDefault="00DB0E92" w:rsidP="00D314D2">
            <w:pPr>
              <w:jc w:val="center"/>
              <w:rPr>
                <w:color w:val="000000"/>
                <w:sz w:val="22"/>
                <w:szCs w:val="22"/>
              </w:rPr>
            </w:pPr>
          </w:p>
        </w:tc>
        <w:tc>
          <w:tcPr>
            <w:tcW w:w="1775" w:type="dxa"/>
            <w:shd w:val="clear" w:color="auto" w:fill="auto"/>
            <w:vAlign w:val="center"/>
          </w:tcPr>
          <w:p w14:paraId="27FDD7E3" w14:textId="77777777" w:rsidR="00DB0E92" w:rsidRPr="007001F1" w:rsidRDefault="00DB0E92" w:rsidP="00D314D2">
            <w:pPr>
              <w:jc w:val="center"/>
              <w:rPr>
                <w:color w:val="000000"/>
                <w:sz w:val="22"/>
                <w:szCs w:val="22"/>
              </w:rPr>
            </w:pPr>
          </w:p>
        </w:tc>
      </w:tr>
      <w:tr w:rsidR="00DB0E92" w:rsidRPr="007001F1" w14:paraId="7163B8F3" w14:textId="77777777" w:rsidTr="007261E4">
        <w:trPr>
          <w:trHeight w:val="928"/>
        </w:trPr>
        <w:tc>
          <w:tcPr>
            <w:tcW w:w="690" w:type="dxa"/>
            <w:vMerge/>
            <w:shd w:val="clear" w:color="auto" w:fill="auto"/>
            <w:noWrap/>
            <w:vAlign w:val="center"/>
          </w:tcPr>
          <w:p w14:paraId="242AD8E5"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1ACF81C4" w14:textId="1825C563" w:rsidR="00DB0E92" w:rsidRPr="007001F1" w:rsidRDefault="00DB0E92" w:rsidP="00FA683A">
            <w:pPr>
              <w:jc w:val="both"/>
              <w:rPr>
                <w:color w:val="000000"/>
                <w:sz w:val="22"/>
                <w:szCs w:val="22"/>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14:paraId="25B1F500" w14:textId="77777777" w:rsidR="00DB0E92" w:rsidRPr="007001F1" w:rsidRDefault="00DB0E92" w:rsidP="00D314D2">
            <w:pPr>
              <w:jc w:val="center"/>
              <w:rPr>
                <w:color w:val="000000"/>
                <w:sz w:val="22"/>
                <w:szCs w:val="22"/>
              </w:rPr>
            </w:pPr>
          </w:p>
        </w:tc>
        <w:tc>
          <w:tcPr>
            <w:tcW w:w="567" w:type="dxa"/>
            <w:shd w:val="clear" w:color="auto" w:fill="auto"/>
            <w:vAlign w:val="center"/>
          </w:tcPr>
          <w:p w14:paraId="3710CEB4" w14:textId="77777777" w:rsidR="00DB0E92" w:rsidRPr="007001F1" w:rsidRDefault="00DB0E92" w:rsidP="00D314D2">
            <w:pPr>
              <w:jc w:val="center"/>
              <w:rPr>
                <w:color w:val="000000"/>
                <w:sz w:val="22"/>
                <w:szCs w:val="22"/>
              </w:rPr>
            </w:pPr>
          </w:p>
        </w:tc>
        <w:tc>
          <w:tcPr>
            <w:tcW w:w="776" w:type="dxa"/>
            <w:shd w:val="clear" w:color="auto" w:fill="auto"/>
            <w:vAlign w:val="center"/>
          </w:tcPr>
          <w:p w14:paraId="1AD690BB" w14:textId="77777777" w:rsidR="00DB0E92" w:rsidRPr="007001F1" w:rsidRDefault="00DB0E92" w:rsidP="00D314D2">
            <w:pPr>
              <w:jc w:val="center"/>
              <w:rPr>
                <w:color w:val="000000"/>
                <w:sz w:val="22"/>
                <w:szCs w:val="22"/>
              </w:rPr>
            </w:pPr>
          </w:p>
        </w:tc>
        <w:tc>
          <w:tcPr>
            <w:tcW w:w="1775" w:type="dxa"/>
            <w:shd w:val="clear" w:color="auto" w:fill="auto"/>
            <w:vAlign w:val="center"/>
          </w:tcPr>
          <w:p w14:paraId="347B1865" w14:textId="77777777" w:rsidR="00DB0E92" w:rsidRPr="007001F1" w:rsidRDefault="00DB0E92" w:rsidP="00D314D2">
            <w:pPr>
              <w:jc w:val="center"/>
              <w:rPr>
                <w:color w:val="000000"/>
                <w:sz w:val="22"/>
                <w:szCs w:val="22"/>
              </w:rPr>
            </w:pPr>
          </w:p>
        </w:tc>
      </w:tr>
      <w:tr w:rsidR="00DB0E92" w:rsidRPr="007001F1" w14:paraId="0CD71203" w14:textId="77777777" w:rsidTr="00A96394">
        <w:trPr>
          <w:trHeight w:val="654"/>
        </w:trPr>
        <w:tc>
          <w:tcPr>
            <w:tcW w:w="690" w:type="dxa"/>
            <w:vMerge/>
            <w:shd w:val="clear" w:color="auto" w:fill="auto"/>
            <w:noWrap/>
            <w:vAlign w:val="center"/>
          </w:tcPr>
          <w:p w14:paraId="19BB2F73"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3D181B48" w14:textId="7498CA3E" w:rsidR="00DB0E92" w:rsidRPr="007001F1" w:rsidRDefault="00DB0E92" w:rsidP="00FA683A">
            <w:pPr>
              <w:jc w:val="both"/>
              <w:rPr>
                <w:color w:val="000000"/>
                <w:sz w:val="22"/>
                <w:szCs w:val="22"/>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14:paraId="60DB5E17" w14:textId="77777777" w:rsidR="00DB0E92" w:rsidRPr="007001F1" w:rsidRDefault="00DB0E92" w:rsidP="00D314D2">
            <w:pPr>
              <w:jc w:val="center"/>
              <w:rPr>
                <w:color w:val="000000"/>
                <w:sz w:val="22"/>
                <w:szCs w:val="22"/>
              </w:rPr>
            </w:pPr>
          </w:p>
        </w:tc>
        <w:tc>
          <w:tcPr>
            <w:tcW w:w="567" w:type="dxa"/>
            <w:shd w:val="clear" w:color="auto" w:fill="auto"/>
            <w:vAlign w:val="center"/>
          </w:tcPr>
          <w:p w14:paraId="5AB57664" w14:textId="77777777" w:rsidR="00DB0E92" w:rsidRPr="007001F1" w:rsidRDefault="00DB0E92" w:rsidP="00D314D2">
            <w:pPr>
              <w:jc w:val="center"/>
              <w:rPr>
                <w:color w:val="000000"/>
                <w:sz w:val="22"/>
                <w:szCs w:val="22"/>
              </w:rPr>
            </w:pPr>
          </w:p>
        </w:tc>
        <w:tc>
          <w:tcPr>
            <w:tcW w:w="776" w:type="dxa"/>
            <w:shd w:val="clear" w:color="auto" w:fill="auto"/>
            <w:vAlign w:val="center"/>
          </w:tcPr>
          <w:p w14:paraId="7E8BB297" w14:textId="77777777" w:rsidR="00DB0E92" w:rsidRPr="007001F1" w:rsidRDefault="00DB0E92" w:rsidP="00D314D2">
            <w:pPr>
              <w:jc w:val="center"/>
              <w:rPr>
                <w:color w:val="000000"/>
                <w:sz w:val="22"/>
                <w:szCs w:val="22"/>
              </w:rPr>
            </w:pPr>
          </w:p>
        </w:tc>
        <w:tc>
          <w:tcPr>
            <w:tcW w:w="1775" w:type="dxa"/>
            <w:shd w:val="clear" w:color="auto" w:fill="auto"/>
            <w:vAlign w:val="center"/>
          </w:tcPr>
          <w:p w14:paraId="504F4A02" w14:textId="77777777" w:rsidR="00DB0E92" w:rsidRPr="007001F1" w:rsidRDefault="00DB0E92" w:rsidP="00D314D2">
            <w:pPr>
              <w:jc w:val="center"/>
              <w:rPr>
                <w:color w:val="000000"/>
                <w:sz w:val="22"/>
                <w:szCs w:val="22"/>
              </w:rPr>
            </w:pPr>
          </w:p>
        </w:tc>
      </w:tr>
      <w:tr w:rsidR="00DB0E92" w:rsidRPr="007001F1" w14:paraId="366FBCB0" w14:textId="77777777" w:rsidTr="007261E4">
        <w:trPr>
          <w:trHeight w:val="928"/>
        </w:trPr>
        <w:tc>
          <w:tcPr>
            <w:tcW w:w="690" w:type="dxa"/>
            <w:vMerge/>
            <w:shd w:val="clear" w:color="auto" w:fill="auto"/>
            <w:noWrap/>
            <w:vAlign w:val="center"/>
          </w:tcPr>
          <w:p w14:paraId="31DAA40E"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2BD471F2" w14:textId="7E66327D" w:rsidR="00DB0E92" w:rsidRPr="007001F1" w:rsidRDefault="00DB0E92" w:rsidP="00FA683A">
            <w:pPr>
              <w:jc w:val="both"/>
              <w:rPr>
                <w:color w:val="000000"/>
                <w:sz w:val="22"/>
                <w:szCs w:val="22"/>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14:paraId="102427FC" w14:textId="77777777" w:rsidR="00DB0E92" w:rsidRPr="007001F1" w:rsidRDefault="00DB0E92" w:rsidP="00D314D2">
            <w:pPr>
              <w:jc w:val="center"/>
              <w:rPr>
                <w:color w:val="000000"/>
                <w:sz w:val="22"/>
                <w:szCs w:val="22"/>
              </w:rPr>
            </w:pPr>
          </w:p>
        </w:tc>
        <w:tc>
          <w:tcPr>
            <w:tcW w:w="567" w:type="dxa"/>
            <w:shd w:val="clear" w:color="auto" w:fill="auto"/>
            <w:vAlign w:val="center"/>
          </w:tcPr>
          <w:p w14:paraId="561EA492" w14:textId="77777777" w:rsidR="00DB0E92" w:rsidRPr="007001F1" w:rsidRDefault="00DB0E92" w:rsidP="00D314D2">
            <w:pPr>
              <w:jc w:val="center"/>
              <w:rPr>
                <w:color w:val="000000"/>
                <w:sz w:val="22"/>
                <w:szCs w:val="22"/>
              </w:rPr>
            </w:pPr>
          </w:p>
        </w:tc>
        <w:tc>
          <w:tcPr>
            <w:tcW w:w="776" w:type="dxa"/>
            <w:shd w:val="clear" w:color="auto" w:fill="auto"/>
            <w:vAlign w:val="center"/>
          </w:tcPr>
          <w:p w14:paraId="709C4D74" w14:textId="77777777" w:rsidR="00DB0E92" w:rsidRPr="007001F1" w:rsidRDefault="00DB0E92" w:rsidP="00D314D2">
            <w:pPr>
              <w:jc w:val="center"/>
              <w:rPr>
                <w:color w:val="000000"/>
                <w:sz w:val="22"/>
                <w:szCs w:val="22"/>
              </w:rPr>
            </w:pPr>
          </w:p>
        </w:tc>
        <w:tc>
          <w:tcPr>
            <w:tcW w:w="1775" w:type="dxa"/>
            <w:shd w:val="clear" w:color="auto" w:fill="auto"/>
            <w:vAlign w:val="center"/>
          </w:tcPr>
          <w:p w14:paraId="375441DE" w14:textId="77777777" w:rsidR="00DB0E92" w:rsidRPr="007001F1" w:rsidRDefault="00DB0E92" w:rsidP="00D314D2">
            <w:pPr>
              <w:jc w:val="center"/>
              <w:rPr>
                <w:color w:val="000000"/>
                <w:sz w:val="22"/>
                <w:szCs w:val="22"/>
              </w:rPr>
            </w:pPr>
          </w:p>
        </w:tc>
      </w:tr>
      <w:tr w:rsidR="00DB0E92" w:rsidRPr="007001F1" w14:paraId="4711C7F3" w14:textId="77777777" w:rsidTr="00A96394">
        <w:trPr>
          <w:trHeight w:val="157"/>
        </w:trPr>
        <w:tc>
          <w:tcPr>
            <w:tcW w:w="690" w:type="dxa"/>
            <w:vMerge/>
            <w:shd w:val="clear" w:color="auto" w:fill="auto"/>
            <w:noWrap/>
            <w:vAlign w:val="center"/>
          </w:tcPr>
          <w:p w14:paraId="77A67A02"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8A3A945" w14:textId="48E0A281" w:rsidR="00DB0E92" w:rsidRPr="007001F1" w:rsidRDefault="00DB0E92" w:rsidP="00FA683A">
            <w:pPr>
              <w:jc w:val="both"/>
              <w:rPr>
                <w:color w:val="000000"/>
                <w:sz w:val="22"/>
                <w:szCs w:val="22"/>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14:paraId="49A1905C" w14:textId="77777777" w:rsidR="00DB0E92" w:rsidRPr="007001F1" w:rsidRDefault="00DB0E92" w:rsidP="00D314D2">
            <w:pPr>
              <w:jc w:val="center"/>
              <w:rPr>
                <w:color w:val="000000"/>
                <w:sz w:val="22"/>
                <w:szCs w:val="22"/>
              </w:rPr>
            </w:pPr>
          </w:p>
        </w:tc>
        <w:tc>
          <w:tcPr>
            <w:tcW w:w="567" w:type="dxa"/>
            <w:shd w:val="clear" w:color="auto" w:fill="auto"/>
            <w:vAlign w:val="center"/>
          </w:tcPr>
          <w:p w14:paraId="562C0086" w14:textId="77777777" w:rsidR="00DB0E92" w:rsidRPr="007001F1" w:rsidRDefault="00DB0E92" w:rsidP="00D314D2">
            <w:pPr>
              <w:jc w:val="center"/>
              <w:rPr>
                <w:color w:val="000000"/>
                <w:sz w:val="22"/>
                <w:szCs w:val="22"/>
              </w:rPr>
            </w:pPr>
          </w:p>
        </w:tc>
        <w:tc>
          <w:tcPr>
            <w:tcW w:w="776" w:type="dxa"/>
            <w:shd w:val="clear" w:color="auto" w:fill="auto"/>
            <w:vAlign w:val="center"/>
          </w:tcPr>
          <w:p w14:paraId="711CEC1E" w14:textId="77777777" w:rsidR="00DB0E92" w:rsidRPr="007001F1" w:rsidRDefault="00DB0E92" w:rsidP="00D314D2">
            <w:pPr>
              <w:jc w:val="center"/>
              <w:rPr>
                <w:color w:val="000000"/>
                <w:sz w:val="22"/>
                <w:szCs w:val="22"/>
              </w:rPr>
            </w:pPr>
          </w:p>
        </w:tc>
        <w:tc>
          <w:tcPr>
            <w:tcW w:w="1775" w:type="dxa"/>
            <w:shd w:val="clear" w:color="auto" w:fill="auto"/>
            <w:vAlign w:val="center"/>
          </w:tcPr>
          <w:p w14:paraId="7D9B3A20" w14:textId="77777777" w:rsidR="00DB0E92" w:rsidRPr="007001F1" w:rsidRDefault="00DB0E92" w:rsidP="00D314D2">
            <w:pPr>
              <w:jc w:val="center"/>
              <w:rPr>
                <w:color w:val="000000"/>
                <w:sz w:val="22"/>
                <w:szCs w:val="22"/>
              </w:rPr>
            </w:pPr>
          </w:p>
        </w:tc>
      </w:tr>
      <w:tr w:rsidR="00DB0E92" w:rsidRPr="007001F1" w14:paraId="6D0F4E67" w14:textId="77777777" w:rsidTr="00A96394">
        <w:trPr>
          <w:trHeight w:val="459"/>
        </w:trPr>
        <w:tc>
          <w:tcPr>
            <w:tcW w:w="690" w:type="dxa"/>
            <w:vMerge/>
            <w:shd w:val="clear" w:color="auto" w:fill="auto"/>
            <w:noWrap/>
            <w:vAlign w:val="center"/>
          </w:tcPr>
          <w:p w14:paraId="10308587"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307F5420" w14:textId="182A12B2" w:rsidR="00DB0E92" w:rsidRPr="007001F1" w:rsidRDefault="00DB0E92" w:rsidP="00FA683A">
            <w:pPr>
              <w:jc w:val="both"/>
              <w:rPr>
                <w:color w:val="000000"/>
                <w:sz w:val="22"/>
                <w:szCs w:val="22"/>
              </w:rPr>
            </w:pPr>
            <w:r w:rsidRPr="007001F1">
              <w:rPr>
                <w:color w:val="000000"/>
                <w:sz w:val="22"/>
                <w:szCs w:val="22"/>
              </w:rPr>
              <w:t xml:space="preserve">h) Uviedol verejný obstarávateľ v oznámení </w:t>
            </w:r>
            <w:r w:rsidRPr="007001F1">
              <w:rPr>
                <w:color w:val="000000"/>
                <w:sz w:val="22"/>
                <w:szCs w:val="22"/>
              </w:rPr>
              <w:lastRenderedPageBreak/>
              <w:t>relatív</w:t>
            </w:r>
            <w:r w:rsidR="00FA683A" w:rsidRPr="007001F1">
              <w:rPr>
                <w:color w:val="000000"/>
                <w:sz w:val="22"/>
                <w:szCs w:val="22"/>
              </w:rPr>
              <w:t>nu váhu jednotlivých kritérií ?</w:t>
            </w:r>
          </w:p>
        </w:tc>
        <w:tc>
          <w:tcPr>
            <w:tcW w:w="567" w:type="dxa"/>
            <w:shd w:val="clear" w:color="auto" w:fill="auto"/>
            <w:vAlign w:val="center"/>
          </w:tcPr>
          <w:p w14:paraId="1FCB1F6D" w14:textId="77777777" w:rsidR="00DB0E92" w:rsidRPr="007001F1" w:rsidRDefault="00DB0E92" w:rsidP="00D314D2">
            <w:pPr>
              <w:jc w:val="center"/>
              <w:rPr>
                <w:color w:val="000000"/>
                <w:sz w:val="22"/>
                <w:szCs w:val="22"/>
              </w:rPr>
            </w:pPr>
          </w:p>
        </w:tc>
        <w:tc>
          <w:tcPr>
            <w:tcW w:w="567" w:type="dxa"/>
            <w:shd w:val="clear" w:color="auto" w:fill="auto"/>
            <w:vAlign w:val="center"/>
          </w:tcPr>
          <w:p w14:paraId="4E815D3B" w14:textId="77777777" w:rsidR="00DB0E92" w:rsidRPr="007001F1" w:rsidRDefault="00DB0E92" w:rsidP="00D314D2">
            <w:pPr>
              <w:jc w:val="center"/>
              <w:rPr>
                <w:color w:val="000000"/>
                <w:sz w:val="22"/>
                <w:szCs w:val="22"/>
              </w:rPr>
            </w:pPr>
          </w:p>
        </w:tc>
        <w:tc>
          <w:tcPr>
            <w:tcW w:w="776" w:type="dxa"/>
            <w:shd w:val="clear" w:color="auto" w:fill="auto"/>
            <w:vAlign w:val="center"/>
          </w:tcPr>
          <w:p w14:paraId="53E288F5" w14:textId="77777777" w:rsidR="00DB0E92" w:rsidRPr="007001F1" w:rsidRDefault="00DB0E92" w:rsidP="00D314D2">
            <w:pPr>
              <w:jc w:val="center"/>
              <w:rPr>
                <w:color w:val="000000"/>
                <w:sz w:val="22"/>
                <w:szCs w:val="22"/>
              </w:rPr>
            </w:pPr>
          </w:p>
        </w:tc>
        <w:tc>
          <w:tcPr>
            <w:tcW w:w="1775" w:type="dxa"/>
            <w:shd w:val="clear" w:color="auto" w:fill="auto"/>
            <w:vAlign w:val="center"/>
          </w:tcPr>
          <w:p w14:paraId="34AD07C1" w14:textId="77777777" w:rsidR="00DB0E92" w:rsidRPr="007001F1" w:rsidRDefault="00DB0E92" w:rsidP="00D314D2">
            <w:pPr>
              <w:jc w:val="center"/>
              <w:rPr>
                <w:color w:val="000000"/>
                <w:sz w:val="22"/>
                <w:szCs w:val="22"/>
              </w:rPr>
            </w:pPr>
          </w:p>
        </w:tc>
      </w:tr>
      <w:tr w:rsidR="00DB0E92" w:rsidRPr="007001F1" w14:paraId="22B8FD68" w14:textId="77777777" w:rsidTr="00A96394">
        <w:trPr>
          <w:trHeight w:val="523"/>
        </w:trPr>
        <w:tc>
          <w:tcPr>
            <w:tcW w:w="690" w:type="dxa"/>
            <w:vMerge/>
            <w:shd w:val="clear" w:color="auto" w:fill="auto"/>
            <w:noWrap/>
            <w:vAlign w:val="center"/>
          </w:tcPr>
          <w:p w14:paraId="7F3FB6B5"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A51302B" w14:textId="64B3D8C7" w:rsidR="00DB0E92" w:rsidRPr="007001F1" w:rsidRDefault="00DB0E92" w:rsidP="00FA683A">
            <w:pPr>
              <w:jc w:val="both"/>
              <w:rPr>
                <w:color w:val="000000"/>
                <w:sz w:val="22"/>
                <w:szCs w:val="22"/>
              </w:rPr>
            </w:pPr>
            <w:r w:rsidRPr="007001F1">
              <w:rPr>
                <w:color w:val="000000"/>
                <w:sz w:val="22"/>
                <w:szCs w:val="22"/>
              </w:rPr>
              <w:t>i) Uviedol verejný obstarávateľ v súťažných podkladoch pravidlá uplatnenia kritérií na vyhodnotenie ponúk ?</w:t>
            </w:r>
          </w:p>
        </w:tc>
        <w:tc>
          <w:tcPr>
            <w:tcW w:w="567" w:type="dxa"/>
            <w:shd w:val="clear" w:color="auto" w:fill="auto"/>
            <w:vAlign w:val="center"/>
          </w:tcPr>
          <w:p w14:paraId="27B1C98C" w14:textId="77777777" w:rsidR="00DB0E92" w:rsidRPr="007001F1" w:rsidRDefault="00DB0E92" w:rsidP="00D314D2">
            <w:pPr>
              <w:jc w:val="center"/>
              <w:rPr>
                <w:color w:val="000000"/>
                <w:sz w:val="22"/>
                <w:szCs w:val="22"/>
              </w:rPr>
            </w:pPr>
          </w:p>
        </w:tc>
        <w:tc>
          <w:tcPr>
            <w:tcW w:w="567" w:type="dxa"/>
            <w:shd w:val="clear" w:color="auto" w:fill="auto"/>
            <w:vAlign w:val="center"/>
          </w:tcPr>
          <w:p w14:paraId="6A8DD739" w14:textId="77777777" w:rsidR="00DB0E92" w:rsidRPr="007001F1" w:rsidRDefault="00DB0E92" w:rsidP="00D314D2">
            <w:pPr>
              <w:jc w:val="center"/>
              <w:rPr>
                <w:color w:val="000000"/>
                <w:sz w:val="22"/>
                <w:szCs w:val="22"/>
              </w:rPr>
            </w:pPr>
          </w:p>
        </w:tc>
        <w:tc>
          <w:tcPr>
            <w:tcW w:w="776" w:type="dxa"/>
            <w:shd w:val="clear" w:color="auto" w:fill="auto"/>
            <w:vAlign w:val="center"/>
          </w:tcPr>
          <w:p w14:paraId="5E869DF7" w14:textId="77777777" w:rsidR="00DB0E92" w:rsidRPr="007001F1" w:rsidRDefault="00DB0E92" w:rsidP="00D314D2">
            <w:pPr>
              <w:jc w:val="center"/>
              <w:rPr>
                <w:color w:val="000000"/>
                <w:sz w:val="22"/>
                <w:szCs w:val="22"/>
              </w:rPr>
            </w:pPr>
          </w:p>
        </w:tc>
        <w:tc>
          <w:tcPr>
            <w:tcW w:w="1775" w:type="dxa"/>
            <w:shd w:val="clear" w:color="auto" w:fill="auto"/>
            <w:vAlign w:val="center"/>
          </w:tcPr>
          <w:p w14:paraId="6D66FB06" w14:textId="77777777" w:rsidR="00DB0E92" w:rsidRPr="007001F1" w:rsidRDefault="00DB0E92" w:rsidP="00D314D2">
            <w:pPr>
              <w:jc w:val="center"/>
              <w:rPr>
                <w:color w:val="000000"/>
                <w:sz w:val="22"/>
                <w:szCs w:val="22"/>
              </w:rPr>
            </w:pPr>
          </w:p>
        </w:tc>
      </w:tr>
      <w:tr w:rsidR="00D314D2" w:rsidRPr="007001F1" w14:paraId="3E2485C1" w14:textId="77777777" w:rsidTr="007261E4">
        <w:trPr>
          <w:trHeight w:val="20"/>
        </w:trPr>
        <w:tc>
          <w:tcPr>
            <w:tcW w:w="690" w:type="dxa"/>
            <w:shd w:val="clear" w:color="auto" w:fill="auto"/>
            <w:noWrap/>
            <w:vAlign w:val="center"/>
            <w:hideMark/>
          </w:tcPr>
          <w:p w14:paraId="68C7D21B" w14:textId="7E0417C8" w:rsidR="00D314D2" w:rsidRPr="007001F1" w:rsidRDefault="00F807AB" w:rsidP="00D314D2">
            <w:pPr>
              <w:jc w:val="center"/>
              <w:rPr>
                <w:color w:val="000000"/>
                <w:sz w:val="22"/>
                <w:szCs w:val="22"/>
              </w:rPr>
            </w:pPr>
            <w:r w:rsidRPr="007001F1">
              <w:rPr>
                <w:color w:val="000000"/>
                <w:sz w:val="22"/>
                <w:szCs w:val="22"/>
              </w:rPr>
              <w:t>9</w:t>
            </w:r>
          </w:p>
        </w:tc>
        <w:tc>
          <w:tcPr>
            <w:tcW w:w="4712" w:type="dxa"/>
            <w:gridSpan w:val="2"/>
            <w:shd w:val="clear" w:color="auto" w:fill="auto"/>
            <w:vAlign w:val="center"/>
            <w:hideMark/>
          </w:tcPr>
          <w:p w14:paraId="54D44454" w14:textId="51D067B2" w:rsidR="00F807AB" w:rsidRPr="007001F1" w:rsidRDefault="00D314D2" w:rsidP="00FA683A">
            <w:pPr>
              <w:jc w:val="both"/>
              <w:rPr>
                <w:color w:val="000000"/>
                <w:sz w:val="22"/>
                <w:szCs w:val="22"/>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14:paraId="6E4E2148"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5FAE08"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FA451E1"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E610EF" w14:textId="77777777" w:rsidR="00D314D2" w:rsidRPr="007001F1" w:rsidRDefault="00D314D2" w:rsidP="00D314D2">
            <w:pPr>
              <w:jc w:val="center"/>
              <w:rPr>
                <w:color w:val="000000"/>
                <w:sz w:val="22"/>
                <w:szCs w:val="22"/>
              </w:rPr>
            </w:pPr>
            <w:r w:rsidRPr="007001F1">
              <w:rPr>
                <w:color w:val="000000"/>
                <w:sz w:val="22"/>
                <w:szCs w:val="22"/>
              </w:rPr>
              <w:t> </w:t>
            </w:r>
          </w:p>
        </w:tc>
      </w:tr>
      <w:tr w:rsidR="00BE4F5A" w:rsidRPr="007001F1" w14:paraId="232C8F2A" w14:textId="77777777" w:rsidTr="007261E4">
        <w:trPr>
          <w:trHeight w:val="1898"/>
        </w:trPr>
        <w:tc>
          <w:tcPr>
            <w:tcW w:w="690" w:type="dxa"/>
            <w:vMerge w:val="restart"/>
            <w:shd w:val="clear" w:color="auto" w:fill="auto"/>
            <w:noWrap/>
            <w:vAlign w:val="center"/>
            <w:hideMark/>
          </w:tcPr>
          <w:p w14:paraId="77D70732" w14:textId="7BCB4DFB" w:rsidR="00BE4F5A" w:rsidRPr="007001F1" w:rsidRDefault="00BE4F5A" w:rsidP="00F807AB">
            <w:pPr>
              <w:jc w:val="center"/>
              <w:rPr>
                <w:color w:val="000000"/>
                <w:sz w:val="22"/>
                <w:szCs w:val="22"/>
              </w:rPr>
            </w:pPr>
            <w:r w:rsidRPr="007001F1">
              <w:rPr>
                <w:color w:val="000000"/>
                <w:sz w:val="22"/>
                <w:szCs w:val="22"/>
              </w:rPr>
              <w:t>10</w:t>
            </w:r>
          </w:p>
        </w:tc>
        <w:tc>
          <w:tcPr>
            <w:tcW w:w="4712" w:type="dxa"/>
            <w:gridSpan w:val="2"/>
            <w:shd w:val="clear" w:color="auto" w:fill="auto"/>
            <w:vAlign w:val="center"/>
            <w:hideMark/>
          </w:tcPr>
          <w:p w14:paraId="0F3C0074" w14:textId="6CC71C55" w:rsidR="00BE4F5A" w:rsidRPr="007001F1" w:rsidRDefault="00BE4F5A" w:rsidP="00FA683A">
            <w:pPr>
              <w:jc w:val="both"/>
              <w:rPr>
                <w:color w:val="000000"/>
                <w:sz w:val="22"/>
                <w:szCs w:val="22"/>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14:paraId="0BEA1C37" w14:textId="77777777" w:rsidR="00BE4F5A" w:rsidRPr="007001F1" w:rsidRDefault="00BE4F5A"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4914B1" w14:textId="77777777" w:rsidR="00BE4F5A" w:rsidRPr="007001F1" w:rsidRDefault="00BE4F5A"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AB924F" w14:textId="77777777" w:rsidR="00BE4F5A" w:rsidRPr="007001F1" w:rsidRDefault="00BE4F5A"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E18A987" w14:textId="77777777" w:rsidR="00BE4F5A" w:rsidRPr="007001F1" w:rsidRDefault="00BE4F5A" w:rsidP="00F807AB">
            <w:pPr>
              <w:jc w:val="center"/>
              <w:rPr>
                <w:color w:val="000000"/>
                <w:sz w:val="22"/>
                <w:szCs w:val="22"/>
              </w:rPr>
            </w:pPr>
            <w:r w:rsidRPr="007001F1">
              <w:rPr>
                <w:color w:val="000000"/>
                <w:sz w:val="22"/>
                <w:szCs w:val="22"/>
              </w:rPr>
              <w:t> </w:t>
            </w:r>
          </w:p>
        </w:tc>
      </w:tr>
      <w:tr w:rsidR="00BE4F5A" w:rsidRPr="007001F1" w14:paraId="28B445CB" w14:textId="77777777" w:rsidTr="00A96394">
        <w:trPr>
          <w:trHeight w:val="789"/>
        </w:trPr>
        <w:tc>
          <w:tcPr>
            <w:tcW w:w="690" w:type="dxa"/>
            <w:vMerge/>
            <w:shd w:val="clear" w:color="auto" w:fill="auto"/>
            <w:noWrap/>
            <w:vAlign w:val="center"/>
          </w:tcPr>
          <w:p w14:paraId="7B64E1B6" w14:textId="77777777" w:rsidR="00BE4F5A" w:rsidRPr="007001F1" w:rsidRDefault="00BE4F5A" w:rsidP="00F807AB">
            <w:pPr>
              <w:jc w:val="center"/>
              <w:rPr>
                <w:color w:val="000000"/>
                <w:sz w:val="22"/>
                <w:szCs w:val="22"/>
              </w:rPr>
            </w:pPr>
          </w:p>
        </w:tc>
        <w:tc>
          <w:tcPr>
            <w:tcW w:w="4712" w:type="dxa"/>
            <w:gridSpan w:val="2"/>
            <w:shd w:val="clear" w:color="auto" w:fill="auto"/>
            <w:vAlign w:val="center"/>
          </w:tcPr>
          <w:p w14:paraId="68340484" w14:textId="24B121B8" w:rsidR="00BE4F5A" w:rsidRPr="007001F1" w:rsidRDefault="00BE4F5A" w:rsidP="00FA683A">
            <w:pPr>
              <w:jc w:val="both"/>
              <w:rPr>
                <w:color w:val="000000"/>
                <w:sz w:val="22"/>
                <w:szCs w:val="22"/>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14:paraId="2E9E3078" w14:textId="77777777" w:rsidR="00BE4F5A" w:rsidRPr="007001F1" w:rsidRDefault="00BE4F5A" w:rsidP="00F807AB">
            <w:pPr>
              <w:jc w:val="center"/>
              <w:rPr>
                <w:color w:val="000000"/>
                <w:sz w:val="22"/>
                <w:szCs w:val="22"/>
              </w:rPr>
            </w:pPr>
          </w:p>
        </w:tc>
        <w:tc>
          <w:tcPr>
            <w:tcW w:w="567" w:type="dxa"/>
            <w:shd w:val="clear" w:color="auto" w:fill="auto"/>
            <w:vAlign w:val="center"/>
          </w:tcPr>
          <w:p w14:paraId="05B63062" w14:textId="77777777" w:rsidR="00BE4F5A" w:rsidRPr="007001F1" w:rsidRDefault="00BE4F5A" w:rsidP="00F807AB">
            <w:pPr>
              <w:jc w:val="center"/>
              <w:rPr>
                <w:color w:val="000000"/>
                <w:sz w:val="22"/>
                <w:szCs w:val="22"/>
              </w:rPr>
            </w:pPr>
          </w:p>
        </w:tc>
        <w:tc>
          <w:tcPr>
            <w:tcW w:w="776" w:type="dxa"/>
            <w:shd w:val="clear" w:color="auto" w:fill="auto"/>
            <w:vAlign w:val="center"/>
          </w:tcPr>
          <w:p w14:paraId="396AC956" w14:textId="77777777" w:rsidR="00BE4F5A" w:rsidRPr="007001F1" w:rsidRDefault="00BE4F5A" w:rsidP="00F807AB">
            <w:pPr>
              <w:jc w:val="center"/>
              <w:rPr>
                <w:color w:val="000000"/>
                <w:sz w:val="22"/>
                <w:szCs w:val="22"/>
              </w:rPr>
            </w:pPr>
          </w:p>
        </w:tc>
        <w:tc>
          <w:tcPr>
            <w:tcW w:w="1775" w:type="dxa"/>
            <w:shd w:val="clear" w:color="auto" w:fill="auto"/>
            <w:vAlign w:val="center"/>
          </w:tcPr>
          <w:p w14:paraId="50BAC8C0" w14:textId="77777777" w:rsidR="00BE4F5A" w:rsidRPr="007001F1" w:rsidRDefault="00BE4F5A" w:rsidP="00F807AB">
            <w:pPr>
              <w:jc w:val="center"/>
              <w:rPr>
                <w:color w:val="000000"/>
                <w:sz w:val="22"/>
                <w:szCs w:val="22"/>
              </w:rPr>
            </w:pPr>
          </w:p>
        </w:tc>
      </w:tr>
      <w:tr w:rsidR="00F807AB" w:rsidRPr="007001F1" w14:paraId="56CD3270" w14:textId="77777777" w:rsidTr="007261E4">
        <w:trPr>
          <w:trHeight w:val="20"/>
        </w:trPr>
        <w:tc>
          <w:tcPr>
            <w:tcW w:w="690" w:type="dxa"/>
            <w:shd w:val="clear" w:color="auto" w:fill="auto"/>
            <w:noWrap/>
            <w:vAlign w:val="center"/>
            <w:hideMark/>
          </w:tcPr>
          <w:p w14:paraId="7F7D000B" w14:textId="124258D8" w:rsidR="00F807AB" w:rsidRPr="007001F1" w:rsidRDefault="00F807AB">
            <w:pPr>
              <w:jc w:val="center"/>
              <w:rPr>
                <w:color w:val="000000"/>
                <w:sz w:val="22"/>
                <w:szCs w:val="22"/>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14:paraId="79779244" w14:textId="237EA217" w:rsidR="00F807AB" w:rsidRPr="007001F1" w:rsidRDefault="00F807AB" w:rsidP="00FA683A">
            <w:pPr>
              <w:jc w:val="both"/>
              <w:rPr>
                <w:color w:val="000000"/>
                <w:sz w:val="22"/>
                <w:szCs w:val="22"/>
              </w:rPr>
            </w:pPr>
            <w:r w:rsidRPr="007001F1">
              <w:rPr>
                <w:color w:val="000000"/>
                <w:sz w:val="22"/>
                <w:szCs w:val="22"/>
              </w:rPr>
              <w:t>Obsahovala výzva na účasť na dialógu náležitosti podľa § 75 ods. 2 ZVO?</w:t>
            </w:r>
          </w:p>
        </w:tc>
        <w:tc>
          <w:tcPr>
            <w:tcW w:w="567" w:type="dxa"/>
            <w:shd w:val="clear" w:color="auto" w:fill="auto"/>
            <w:vAlign w:val="center"/>
            <w:hideMark/>
          </w:tcPr>
          <w:p w14:paraId="7B3326AC" w14:textId="77777777" w:rsidR="00F807AB" w:rsidRPr="007001F1" w:rsidRDefault="00F807AB"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5F8AF1" w14:textId="77777777" w:rsidR="00F807AB" w:rsidRPr="007001F1" w:rsidRDefault="00F807AB"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624680" w14:textId="77777777" w:rsidR="00F807AB" w:rsidRPr="007001F1" w:rsidRDefault="00F807AB"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5375539" w14:textId="77777777" w:rsidR="00F807AB" w:rsidRPr="007001F1" w:rsidRDefault="00F807AB" w:rsidP="00F807AB">
            <w:pPr>
              <w:jc w:val="center"/>
              <w:rPr>
                <w:color w:val="000000"/>
                <w:sz w:val="22"/>
                <w:szCs w:val="22"/>
              </w:rPr>
            </w:pPr>
            <w:r w:rsidRPr="007001F1">
              <w:rPr>
                <w:color w:val="000000"/>
                <w:sz w:val="22"/>
                <w:szCs w:val="22"/>
              </w:rPr>
              <w:t> </w:t>
            </w:r>
          </w:p>
        </w:tc>
      </w:tr>
      <w:tr w:rsidR="00F807AB" w:rsidRPr="007001F1" w14:paraId="3E9FD680" w14:textId="77777777" w:rsidTr="007261E4">
        <w:trPr>
          <w:trHeight w:val="20"/>
        </w:trPr>
        <w:tc>
          <w:tcPr>
            <w:tcW w:w="690" w:type="dxa"/>
            <w:shd w:val="clear" w:color="auto" w:fill="auto"/>
            <w:noWrap/>
            <w:vAlign w:val="center"/>
            <w:hideMark/>
          </w:tcPr>
          <w:p w14:paraId="1914DE83" w14:textId="10D15192" w:rsidR="00F807AB" w:rsidRPr="007001F1" w:rsidRDefault="00F807AB">
            <w:pPr>
              <w:jc w:val="center"/>
              <w:rPr>
                <w:color w:val="000000"/>
                <w:sz w:val="22"/>
                <w:szCs w:val="22"/>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14:paraId="50A909AD" w14:textId="4932FFDE" w:rsidR="00F807AB" w:rsidRPr="007001F1" w:rsidRDefault="00F807AB" w:rsidP="00FA683A">
            <w:pPr>
              <w:jc w:val="both"/>
              <w:rPr>
                <w:color w:val="000000"/>
                <w:sz w:val="22"/>
                <w:szCs w:val="22"/>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14:paraId="7FE513A0" w14:textId="77777777" w:rsidR="00F807AB" w:rsidRPr="007001F1" w:rsidRDefault="00F807AB"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22EE2E7" w14:textId="77777777" w:rsidR="00F807AB" w:rsidRPr="007001F1" w:rsidRDefault="00F807AB"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C38279" w14:textId="77777777" w:rsidR="00F807AB" w:rsidRPr="007001F1" w:rsidRDefault="00F807AB"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712B89" w14:textId="77777777" w:rsidR="00F807AB" w:rsidRPr="007001F1" w:rsidRDefault="00F807AB" w:rsidP="00F807AB">
            <w:pPr>
              <w:jc w:val="center"/>
              <w:rPr>
                <w:color w:val="000000"/>
                <w:sz w:val="22"/>
                <w:szCs w:val="22"/>
              </w:rPr>
            </w:pPr>
            <w:r w:rsidRPr="007001F1">
              <w:rPr>
                <w:color w:val="000000"/>
                <w:sz w:val="22"/>
                <w:szCs w:val="22"/>
              </w:rPr>
              <w:t> </w:t>
            </w:r>
          </w:p>
        </w:tc>
      </w:tr>
      <w:tr w:rsidR="00BE4F5A" w:rsidRPr="007001F1" w14:paraId="5ED6BF7E" w14:textId="77777777" w:rsidTr="00A96394">
        <w:trPr>
          <w:trHeight w:val="248"/>
        </w:trPr>
        <w:tc>
          <w:tcPr>
            <w:tcW w:w="690" w:type="dxa"/>
            <w:vMerge w:val="restart"/>
            <w:shd w:val="clear" w:color="auto" w:fill="auto"/>
            <w:noWrap/>
            <w:vAlign w:val="center"/>
            <w:hideMark/>
          </w:tcPr>
          <w:p w14:paraId="14F4BB07" w14:textId="326E17EC" w:rsidR="00BE4F5A" w:rsidRPr="007001F1" w:rsidRDefault="00BE4F5A">
            <w:pPr>
              <w:jc w:val="center"/>
              <w:rPr>
                <w:color w:val="000000"/>
                <w:sz w:val="22"/>
                <w:szCs w:val="22"/>
              </w:rPr>
            </w:pPr>
            <w:r w:rsidRPr="007001F1">
              <w:rPr>
                <w:color w:val="000000"/>
                <w:sz w:val="22"/>
                <w:szCs w:val="22"/>
              </w:rPr>
              <w:t>13</w:t>
            </w:r>
          </w:p>
        </w:tc>
        <w:tc>
          <w:tcPr>
            <w:tcW w:w="4712" w:type="dxa"/>
            <w:gridSpan w:val="2"/>
            <w:shd w:val="clear" w:color="auto" w:fill="auto"/>
            <w:vAlign w:val="center"/>
            <w:hideMark/>
          </w:tcPr>
          <w:p w14:paraId="0BB7BCCF" w14:textId="2D96D12E" w:rsidR="00BE4F5A" w:rsidRPr="007001F1" w:rsidRDefault="00BE4F5A" w:rsidP="00FA683A">
            <w:pPr>
              <w:jc w:val="both"/>
              <w:rPr>
                <w:color w:val="000000"/>
                <w:sz w:val="22"/>
                <w:szCs w:val="22"/>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14:paraId="22D30CB2" w14:textId="77777777" w:rsidR="00BE4F5A" w:rsidRPr="007001F1" w:rsidRDefault="00BE4F5A"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9AC4AF" w14:textId="77777777" w:rsidR="00BE4F5A" w:rsidRPr="007001F1" w:rsidRDefault="00BE4F5A"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D783401" w14:textId="77777777" w:rsidR="00BE4F5A" w:rsidRPr="007001F1" w:rsidRDefault="00BE4F5A"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7000AD" w14:textId="77777777" w:rsidR="00BE4F5A" w:rsidRPr="007001F1" w:rsidRDefault="00BE4F5A" w:rsidP="00F807AB">
            <w:pPr>
              <w:jc w:val="center"/>
              <w:rPr>
                <w:color w:val="000000"/>
                <w:sz w:val="22"/>
                <w:szCs w:val="22"/>
              </w:rPr>
            </w:pPr>
            <w:r w:rsidRPr="007001F1">
              <w:rPr>
                <w:color w:val="000000"/>
                <w:sz w:val="22"/>
                <w:szCs w:val="22"/>
              </w:rPr>
              <w:t> </w:t>
            </w:r>
          </w:p>
        </w:tc>
      </w:tr>
      <w:tr w:rsidR="00BE4F5A" w:rsidRPr="007001F1" w14:paraId="76980CC7" w14:textId="77777777" w:rsidTr="00A96394">
        <w:trPr>
          <w:trHeight w:val="422"/>
        </w:trPr>
        <w:tc>
          <w:tcPr>
            <w:tcW w:w="690" w:type="dxa"/>
            <w:vMerge/>
            <w:shd w:val="clear" w:color="auto" w:fill="auto"/>
            <w:noWrap/>
            <w:vAlign w:val="center"/>
          </w:tcPr>
          <w:p w14:paraId="5970E61B" w14:textId="77777777" w:rsidR="00BE4F5A" w:rsidRPr="007001F1" w:rsidRDefault="00BE4F5A">
            <w:pPr>
              <w:jc w:val="center"/>
              <w:rPr>
                <w:color w:val="000000"/>
                <w:sz w:val="22"/>
                <w:szCs w:val="22"/>
              </w:rPr>
            </w:pPr>
          </w:p>
        </w:tc>
        <w:tc>
          <w:tcPr>
            <w:tcW w:w="4712" w:type="dxa"/>
            <w:gridSpan w:val="2"/>
            <w:shd w:val="clear" w:color="auto" w:fill="auto"/>
            <w:vAlign w:val="center"/>
          </w:tcPr>
          <w:p w14:paraId="5B388D32" w14:textId="71531C3D" w:rsidR="00BE4F5A" w:rsidRPr="007001F1" w:rsidDel="00BE4F5A" w:rsidRDefault="00BE4F5A" w:rsidP="00FA683A">
            <w:pPr>
              <w:jc w:val="both"/>
              <w:rPr>
                <w:color w:val="000000"/>
                <w:sz w:val="22"/>
                <w:szCs w:val="22"/>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p>
        </w:tc>
        <w:tc>
          <w:tcPr>
            <w:tcW w:w="567" w:type="dxa"/>
            <w:shd w:val="clear" w:color="auto" w:fill="auto"/>
            <w:vAlign w:val="center"/>
          </w:tcPr>
          <w:p w14:paraId="238DACE1" w14:textId="77777777" w:rsidR="00BE4F5A" w:rsidRPr="007001F1" w:rsidRDefault="00BE4F5A" w:rsidP="00F807AB">
            <w:pPr>
              <w:jc w:val="center"/>
              <w:rPr>
                <w:color w:val="000000"/>
                <w:sz w:val="22"/>
                <w:szCs w:val="22"/>
              </w:rPr>
            </w:pPr>
          </w:p>
        </w:tc>
        <w:tc>
          <w:tcPr>
            <w:tcW w:w="567" w:type="dxa"/>
            <w:shd w:val="clear" w:color="auto" w:fill="auto"/>
            <w:vAlign w:val="center"/>
          </w:tcPr>
          <w:p w14:paraId="0D2DF4EE" w14:textId="77777777" w:rsidR="00BE4F5A" w:rsidRPr="007001F1" w:rsidRDefault="00BE4F5A" w:rsidP="00F807AB">
            <w:pPr>
              <w:jc w:val="center"/>
              <w:rPr>
                <w:color w:val="000000"/>
                <w:sz w:val="22"/>
                <w:szCs w:val="22"/>
              </w:rPr>
            </w:pPr>
          </w:p>
        </w:tc>
        <w:tc>
          <w:tcPr>
            <w:tcW w:w="776" w:type="dxa"/>
            <w:shd w:val="clear" w:color="auto" w:fill="auto"/>
            <w:vAlign w:val="center"/>
          </w:tcPr>
          <w:p w14:paraId="371A02FD" w14:textId="77777777" w:rsidR="00BE4F5A" w:rsidRPr="007001F1" w:rsidRDefault="00BE4F5A" w:rsidP="00F807AB">
            <w:pPr>
              <w:jc w:val="center"/>
              <w:rPr>
                <w:color w:val="000000"/>
                <w:sz w:val="22"/>
                <w:szCs w:val="22"/>
              </w:rPr>
            </w:pPr>
          </w:p>
        </w:tc>
        <w:tc>
          <w:tcPr>
            <w:tcW w:w="1775" w:type="dxa"/>
            <w:shd w:val="clear" w:color="auto" w:fill="auto"/>
            <w:vAlign w:val="center"/>
          </w:tcPr>
          <w:p w14:paraId="7BF1640C" w14:textId="77777777" w:rsidR="00BE4F5A" w:rsidRPr="007001F1" w:rsidRDefault="00BE4F5A" w:rsidP="00F807AB">
            <w:pPr>
              <w:jc w:val="center"/>
              <w:rPr>
                <w:color w:val="000000"/>
                <w:sz w:val="22"/>
                <w:szCs w:val="22"/>
              </w:rPr>
            </w:pPr>
          </w:p>
        </w:tc>
      </w:tr>
      <w:tr w:rsidR="00BE4F5A" w:rsidRPr="007001F1" w14:paraId="39C7F8A8" w14:textId="77777777" w:rsidTr="007261E4">
        <w:trPr>
          <w:trHeight w:val="927"/>
        </w:trPr>
        <w:tc>
          <w:tcPr>
            <w:tcW w:w="690" w:type="dxa"/>
            <w:vMerge/>
            <w:shd w:val="clear" w:color="auto" w:fill="auto"/>
            <w:noWrap/>
            <w:vAlign w:val="center"/>
          </w:tcPr>
          <w:p w14:paraId="422F2834" w14:textId="77777777" w:rsidR="00BE4F5A" w:rsidRPr="007001F1" w:rsidRDefault="00BE4F5A">
            <w:pPr>
              <w:jc w:val="center"/>
              <w:rPr>
                <w:color w:val="000000"/>
                <w:sz w:val="22"/>
                <w:szCs w:val="22"/>
              </w:rPr>
            </w:pPr>
          </w:p>
        </w:tc>
        <w:tc>
          <w:tcPr>
            <w:tcW w:w="4712" w:type="dxa"/>
            <w:gridSpan w:val="2"/>
            <w:shd w:val="clear" w:color="auto" w:fill="auto"/>
            <w:vAlign w:val="center"/>
          </w:tcPr>
          <w:p w14:paraId="26261AC0" w14:textId="7303AD34" w:rsidR="00BE4F5A" w:rsidRPr="007001F1" w:rsidDel="00BE4F5A" w:rsidRDefault="00BE4F5A" w:rsidP="00FA683A">
            <w:pPr>
              <w:jc w:val="both"/>
              <w:rPr>
                <w:color w:val="000000"/>
                <w:sz w:val="22"/>
                <w:szCs w:val="22"/>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14:paraId="1EDCF2A5" w14:textId="77777777" w:rsidR="00BE4F5A" w:rsidRPr="007001F1" w:rsidRDefault="00BE4F5A" w:rsidP="00F807AB">
            <w:pPr>
              <w:jc w:val="center"/>
              <w:rPr>
                <w:color w:val="000000"/>
                <w:sz w:val="22"/>
                <w:szCs w:val="22"/>
              </w:rPr>
            </w:pPr>
          </w:p>
        </w:tc>
        <w:tc>
          <w:tcPr>
            <w:tcW w:w="567" w:type="dxa"/>
            <w:shd w:val="clear" w:color="auto" w:fill="auto"/>
            <w:vAlign w:val="center"/>
          </w:tcPr>
          <w:p w14:paraId="1D5574F1" w14:textId="77777777" w:rsidR="00BE4F5A" w:rsidRPr="007001F1" w:rsidRDefault="00BE4F5A" w:rsidP="00F807AB">
            <w:pPr>
              <w:jc w:val="center"/>
              <w:rPr>
                <w:color w:val="000000"/>
                <w:sz w:val="22"/>
                <w:szCs w:val="22"/>
              </w:rPr>
            </w:pPr>
          </w:p>
        </w:tc>
        <w:tc>
          <w:tcPr>
            <w:tcW w:w="776" w:type="dxa"/>
            <w:shd w:val="clear" w:color="auto" w:fill="auto"/>
            <w:vAlign w:val="center"/>
          </w:tcPr>
          <w:p w14:paraId="72740296" w14:textId="77777777" w:rsidR="00BE4F5A" w:rsidRPr="007001F1" w:rsidRDefault="00BE4F5A" w:rsidP="00F807AB">
            <w:pPr>
              <w:jc w:val="center"/>
              <w:rPr>
                <w:color w:val="000000"/>
                <w:sz w:val="22"/>
                <w:szCs w:val="22"/>
              </w:rPr>
            </w:pPr>
          </w:p>
        </w:tc>
        <w:tc>
          <w:tcPr>
            <w:tcW w:w="1775" w:type="dxa"/>
            <w:shd w:val="clear" w:color="auto" w:fill="auto"/>
            <w:vAlign w:val="center"/>
          </w:tcPr>
          <w:p w14:paraId="679427CE" w14:textId="77777777" w:rsidR="00BE4F5A" w:rsidRPr="007001F1" w:rsidRDefault="00BE4F5A" w:rsidP="00F807AB">
            <w:pPr>
              <w:jc w:val="center"/>
              <w:rPr>
                <w:color w:val="000000"/>
                <w:sz w:val="22"/>
                <w:szCs w:val="22"/>
              </w:rPr>
            </w:pPr>
          </w:p>
        </w:tc>
      </w:tr>
      <w:tr w:rsidR="00BE4F5A" w:rsidRPr="007001F1" w14:paraId="6D540803" w14:textId="77777777" w:rsidTr="007261E4">
        <w:trPr>
          <w:trHeight w:val="927"/>
        </w:trPr>
        <w:tc>
          <w:tcPr>
            <w:tcW w:w="690" w:type="dxa"/>
            <w:vMerge/>
            <w:shd w:val="clear" w:color="auto" w:fill="auto"/>
            <w:noWrap/>
            <w:vAlign w:val="center"/>
          </w:tcPr>
          <w:p w14:paraId="479B114F" w14:textId="77777777" w:rsidR="00BE4F5A" w:rsidRPr="007001F1" w:rsidRDefault="00BE4F5A">
            <w:pPr>
              <w:jc w:val="center"/>
              <w:rPr>
                <w:color w:val="000000"/>
                <w:sz w:val="22"/>
                <w:szCs w:val="22"/>
              </w:rPr>
            </w:pPr>
          </w:p>
        </w:tc>
        <w:tc>
          <w:tcPr>
            <w:tcW w:w="4712" w:type="dxa"/>
            <w:gridSpan w:val="2"/>
            <w:shd w:val="clear" w:color="auto" w:fill="auto"/>
            <w:vAlign w:val="center"/>
          </w:tcPr>
          <w:p w14:paraId="22F3DA18" w14:textId="2044D3EB" w:rsidR="00BE4F5A" w:rsidRPr="007001F1" w:rsidDel="00BE4F5A" w:rsidRDefault="00BE4F5A" w:rsidP="00FA683A">
            <w:pPr>
              <w:jc w:val="both"/>
              <w:rPr>
                <w:color w:val="000000"/>
                <w:sz w:val="22"/>
                <w:szCs w:val="22"/>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r w:rsidR="00FA683A" w:rsidRPr="007001F1">
              <w:rPr>
                <w:color w:val="000000"/>
                <w:sz w:val="22"/>
                <w:szCs w:val="22"/>
              </w:rPr>
              <w:t>?</w:t>
            </w:r>
          </w:p>
        </w:tc>
        <w:tc>
          <w:tcPr>
            <w:tcW w:w="567" w:type="dxa"/>
            <w:shd w:val="clear" w:color="auto" w:fill="auto"/>
            <w:vAlign w:val="center"/>
          </w:tcPr>
          <w:p w14:paraId="00028EC2" w14:textId="77777777" w:rsidR="00BE4F5A" w:rsidRPr="007001F1" w:rsidRDefault="00BE4F5A" w:rsidP="00F807AB">
            <w:pPr>
              <w:jc w:val="center"/>
              <w:rPr>
                <w:color w:val="000000"/>
                <w:sz w:val="22"/>
                <w:szCs w:val="22"/>
              </w:rPr>
            </w:pPr>
          </w:p>
        </w:tc>
        <w:tc>
          <w:tcPr>
            <w:tcW w:w="567" w:type="dxa"/>
            <w:shd w:val="clear" w:color="auto" w:fill="auto"/>
            <w:vAlign w:val="center"/>
          </w:tcPr>
          <w:p w14:paraId="7D2B5940" w14:textId="77777777" w:rsidR="00BE4F5A" w:rsidRPr="007001F1" w:rsidRDefault="00BE4F5A" w:rsidP="00F807AB">
            <w:pPr>
              <w:jc w:val="center"/>
              <w:rPr>
                <w:color w:val="000000"/>
                <w:sz w:val="22"/>
                <w:szCs w:val="22"/>
              </w:rPr>
            </w:pPr>
          </w:p>
        </w:tc>
        <w:tc>
          <w:tcPr>
            <w:tcW w:w="776" w:type="dxa"/>
            <w:shd w:val="clear" w:color="auto" w:fill="auto"/>
            <w:vAlign w:val="center"/>
          </w:tcPr>
          <w:p w14:paraId="030BF5F9" w14:textId="77777777" w:rsidR="00BE4F5A" w:rsidRPr="007001F1" w:rsidRDefault="00BE4F5A" w:rsidP="00F807AB">
            <w:pPr>
              <w:jc w:val="center"/>
              <w:rPr>
                <w:color w:val="000000"/>
                <w:sz w:val="22"/>
                <w:szCs w:val="22"/>
              </w:rPr>
            </w:pPr>
          </w:p>
        </w:tc>
        <w:tc>
          <w:tcPr>
            <w:tcW w:w="1775" w:type="dxa"/>
            <w:shd w:val="clear" w:color="auto" w:fill="auto"/>
            <w:vAlign w:val="center"/>
          </w:tcPr>
          <w:p w14:paraId="7CE80D52" w14:textId="77777777" w:rsidR="00BE4F5A" w:rsidRPr="007001F1" w:rsidRDefault="00BE4F5A" w:rsidP="00F807AB">
            <w:pPr>
              <w:jc w:val="center"/>
              <w:rPr>
                <w:color w:val="000000"/>
                <w:sz w:val="22"/>
                <w:szCs w:val="22"/>
              </w:rPr>
            </w:pPr>
          </w:p>
        </w:tc>
      </w:tr>
      <w:tr w:rsidR="00BE4F5A" w:rsidRPr="007001F1" w14:paraId="6E389034" w14:textId="77777777" w:rsidTr="007261E4">
        <w:trPr>
          <w:trHeight w:val="927"/>
        </w:trPr>
        <w:tc>
          <w:tcPr>
            <w:tcW w:w="690" w:type="dxa"/>
            <w:vMerge/>
            <w:shd w:val="clear" w:color="auto" w:fill="auto"/>
            <w:noWrap/>
            <w:vAlign w:val="center"/>
          </w:tcPr>
          <w:p w14:paraId="4BC44A5C" w14:textId="77777777" w:rsidR="00BE4F5A" w:rsidRPr="007001F1" w:rsidRDefault="00BE4F5A">
            <w:pPr>
              <w:jc w:val="center"/>
              <w:rPr>
                <w:color w:val="000000"/>
                <w:sz w:val="22"/>
                <w:szCs w:val="22"/>
              </w:rPr>
            </w:pPr>
          </w:p>
        </w:tc>
        <w:tc>
          <w:tcPr>
            <w:tcW w:w="4712" w:type="dxa"/>
            <w:gridSpan w:val="2"/>
            <w:shd w:val="clear" w:color="auto" w:fill="auto"/>
            <w:vAlign w:val="center"/>
          </w:tcPr>
          <w:p w14:paraId="44657B38" w14:textId="0B829CF1" w:rsidR="00BE4F5A" w:rsidRPr="007001F1" w:rsidDel="00BE4F5A" w:rsidRDefault="00BE4F5A" w:rsidP="00FA683A">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0434FE58" w14:textId="77777777" w:rsidR="00BE4F5A" w:rsidRPr="007001F1" w:rsidRDefault="00BE4F5A" w:rsidP="00F807AB">
            <w:pPr>
              <w:jc w:val="center"/>
              <w:rPr>
                <w:color w:val="000000"/>
                <w:sz w:val="22"/>
                <w:szCs w:val="22"/>
              </w:rPr>
            </w:pPr>
          </w:p>
        </w:tc>
        <w:tc>
          <w:tcPr>
            <w:tcW w:w="567" w:type="dxa"/>
            <w:shd w:val="clear" w:color="auto" w:fill="auto"/>
            <w:vAlign w:val="center"/>
          </w:tcPr>
          <w:p w14:paraId="000E3822" w14:textId="77777777" w:rsidR="00BE4F5A" w:rsidRPr="007001F1" w:rsidRDefault="00BE4F5A" w:rsidP="00F807AB">
            <w:pPr>
              <w:jc w:val="center"/>
              <w:rPr>
                <w:color w:val="000000"/>
                <w:sz w:val="22"/>
                <w:szCs w:val="22"/>
              </w:rPr>
            </w:pPr>
          </w:p>
        </w:tc>
        <w:tc>
          <w:tcPr>
            <w:tcW w:w="776" w:type="dxa"/>
            <w:shd w:val="clear" w:color="auto" w:fill="auto"/>
            <w:vAlign w:val="center"/>
          </w:tcPr>
          <w:p w14:paraId="3C8C32BD" w14:textId="77777777" w:rsidR="00BE4F5A" w:rsidRPr="007001F1" w:rsidRDefault="00BE4F5A" w:rsidP="00F807AB">
            <w:pPr>
              <w:jc w:val="center"/>
              <w:rPr>
                <w:color w:val="000000"/>
                <w:sz w:val="22"/>
                <w:szCs w:val="22"/>
              </w:rPr>
            </w:pPr>
          </w:p>
        </w:tc>
        <w:tc>
          <w:tcPr>
            <w:tcW w:w="1775" w:type="dxa"/>
            <w:shd w:val="clear" w:color="auto" w:fill="auto"/>
            <w:vAlign w:val="center"/>
          </w:tcPr>
          <w:p w14:paraId="698353F3" w14:textId="77777777" w:rsidR="00BE4F5A" w:rsidRPr="007001F1" w:rsidRDefault="00BE4F5A" w:rsidP="00F807AB">
            <w:pPr>
              <w:jc w:val="center"/>
              <w:rPr>
                <w:color w:val="000000"/>
                <w:sz w:val="22"/>
                <w:szCs w:val="22"/>
              </w:rPr>
            </w:pPr>
          </w:p>
        </w:tc>
      </w:tr>
      <w:tr w:rsidR="00BE4F5A" w:rsidRPr="007001F1" w14:paraId="1654D8B6" w14:textId="77777777" w:rsidTr="00A96394">
        <w:trPr>
          <w:trHeight w:val="438"/>
        </w:trPr>
        <w:tc>
          <w:tcPr>
            <w:tcW w:w="690" w:type="dxa"/>
            <w:vMerge/>
            <w:shd w:val="clear" w:color="auto" w:fill="auto"/>
            <w:noWrap/>
            <w:vAlign w:val="center"/>
          </w:tcPr>
          <w:p w14:paraId="0B010F8F" w14:textId="77777777" w:rsidR="00BE4F5A" w:rsidRPr="007001F1" w:rsidRDefault="00BE4F5A">
            <w:pPr>
              <w:jc w:val="center"/>
              <w:rPr>
                <w:color w:val="000000"/>
                <w:sz w:val="22"/>
                <w:szCs w:val="22"/>
              </w:rPr>
            </w:pPr>
          </w:p>
        </w:tc>
        <w:tc>
          <w:tcPr>
            <w:tcW w:w="4712" w:type="dxa"/>
            <w:gridSpan w:val="2"/>
            <w:shd w:val="clear" w:color="auto" w:fill="auto"/>
            <w:vAlign w:val="center"/>
          </w:tcPr>
          <w:p w14:paraId="42BE8D62" w14:textId="30373114" w:rsidR="00BE4F5A" w:rsidRPr="007001F1" w:rsidDel="00BE4F5A" w:rsidRDefault="00BE4F5A" w:rsidP="00FA683A">
            <w:pPr>
              <w:jc w:val="both"/>
              <w:rPr>
                <w:color w:val="000000"/>
                <w:sz w:val="22"/>
                <w:szCs w:val="22"/>
              </w:rPr>
            </w:pPr>
            <w:r w:rsidRPr="007001F1">
              <w:rPr>
                <w:color w:val="000000"/>
                <w:sz w:val="22"/>
                <w:szCs w:val="22"/>
              </w:rPr>
              <w:t>f) Bola PHZ určená v súlade s ostatnými ustanoveniami §</w:t>
            </w:r>
            <w:ins w:id="1732" w:author="Kramár Róbert" w:date="2017-07-26T17:45:00Z">
              <w:r w:rsidR="001C6287">
                <w:rPr>
                  <w:color w:val="000000"/>
                  <w:sz w:val="22"/>
                  <w:szCs w:val="22"/>
                </w:rPr>
                <w:t xml:space="preserve"> </w:t>
              </w:r>
            </w:ins>
            <w:r w:rsidRPr="007001F1">
              <w:rPr>
                <w:color w:val="000000"/>
                <w:sz w:val="22"/>
                <w:szCs w:val="22"/>
              </w:rPr>
              <w:t>6 ZVO?</w:t>
            </w:r>
          </w:p>
        </w:tc>
        <w:tc>
          <w:tcPr>
            <w:tcW w:w="567" w:type="dxa"/>
            <w:shd w:val="clear" w:color="auto" w:fill="auto"/>
            <w:vAlign w:val="center"/>
          </w:tcPr>
          <w:p w14:paraId="2342B76E" w14:textId="77777777" w:rsidR="00BE4F5A" w:rsidRPr="007001F1" w:rsidRDefault="00BE4F5A" w:rsidP="00F807AB">
            <w:pPr>
              <w:jc w:val="center"/>
              <w:rPr>
                <w:color w:val="000000"/>
                <w:sz w:val="22"/>
                <w:szCs w:val="22"/>
              </w:rPr>
            </w:pPr>
          </w:p>
        </w:tc>
        <w:tc>
          <w:tcPr>
            <w:tcW w:w="567" w:type="dxa"/>
            <w:shd w:val="clear" w:color="auto" w:fill="auto"/>
            <w:vAlign w:val="center"/>
          </w:tcPr>
          <w:p w14:paraId="5183ADBC" w14:textId="77777777" w:rsidR="00BE4F5A" w:rsidRPr="007001F1" w:rsidRDefault="00BE4F5A" w:rsidP="00F807AB">
            <w:pPr>
              <w:jc w:val="center"/>
              <w:rPr>
                <w:color w:val="000000"/>
                <w:sz w:val="22"/>
                <w:szCs w:val="22"/>
              </w:rPr>
            </w:pPr>
          </w:p>
        </w:tc>
        <w:tc>
          <w:tcPr>
            <w:tcW w:w="776" w:type="dxa"/>
            <w:shd w:val="clear" w:color="auto" w:fill="auto"/>
            <w:vAlign w:val="center"/>
          </w:tcPr>
          <w:p w14:paraId="43ACD6AB" w14:textId="77777777" w:rsidR="00BE4F5A" w:rsidRPr="007001F1" w:rsidRDefault="00BE4F5A" w:rsidP="00F807AB">
            <w:pPr>
              <w:jc w:val="center"/>
              <w:rPr>
                <w:color w:val="000000"/>
                <w:sz w:val="22"/>
                <w:szCs w:val="22"/>
              </w:rPr>
            </w:pPr>
          </w:p>
        </w:tc>
        <w:tc>
          <w:tcPr>
            <w:tcW w:w="1775" w:type="dxa"/>
            <w:shd w:val="clear" w:color="auto" w:fill="auto"/>
            <w:vAlign w:val="center"/>
          </w:tcPr>
          <w:p w14:paraId="58B44200" w14:textId="77777777" w:rsidR="00BE4F5A" w:rsidRPr="007001F1" w:rsidRDefault="00BE4F5A" w:rsidP="00F807AB">
            <w:pPr>
              <w:jc w:val="center"/>
              <w:rPr>
                <w:color w:val="000000"/>
                <w:sz w:val="22"/>
                <w:szCs w:val="22"/>
              </w:rPr>
            </w:pPr>
          </w:p>
        </w:tc>
      </w:tr>
      <w:tr w:rsidR="00BE4F5A" w:rsidRPr="007001F1" w14:paraId="519EC898" w14:textId="77777777" w:rsidTr="00A96394">
        <w:trPr>
          <w:trHeight w:val="346"/>
        </w:trPr>
        <w:tc>
          <w:tcPr>
            <w:tcW w:w="690" w:type="dxa"/>
            <w:vMerge w:val="restart"/>
            <w:shd w:val="clear" w:color="auto" w:fill="auto"/>
            <w:noWrap/>
            <w:vAlign w:val="center"/>
            <w:hideMark/>
          </w:tcPr>
          <w:p w14:paraId="6F7D2C06" w14:textId="579C1A73" w:rsidR="00BE4F5A" w:rsidRPr="007001F1" w:rsidRDefault="00BE4F5A">
            <w:pPr>
              <w:jc w:val="center"/>
              <w:rPr>
                <w:color w:val="000000"/>
                <w:sz w:val="22"/>
                <w:szCs w:val="22"/>
              </w:rPr>
            </w:pPr>
            <w:r w:rsidRPr="007001F1">
              <w:rPr>
                <w:color w:val="000000"/>
                <w:sz w:val="22"/>
                <w:szCs w:val="22"/>
              </w:rPr>
              <w:t>14</w:t>
            </w:r>
          </w:p>
        </w:tc>
        <w:tc>
          <w:tcPr>
            <w:tcW w:w="4712" w:type="dxa"/>
            <w:gridSpan w:val="2"/>
            <w:shd w:val="clear" w:color="auto" w:fill="auto"/>
            <w:vAlign w:val="center"/>
            <w:hideMark/>
          </w:tcPr>
          <w:p w14:paraId="300EC78F" w14:textId="13A27D13" w:rsidR="00BE4F5A" w:rsidRPr="007001F1" w:rsidRDefault="00BE4F5A" w:rsidP="00FA683A">
            <w:pPr>
              <w:jc w:val="both"/>
              <w:rPr>
                <w:sz w:val="22"/>
                <w:szCs w:val="22"/>
              </w:rPr>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14:paraId="420A89A6"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4F70D6"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A878D0"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2FB0CF"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7BDBF80F" w14:textId="77777777" w:rsidTr="007261E4">
        <w:trPr>
          <w:trHeight w:val="675"/>
        </w:trPr>
        <w:tc>
          <w:tcPr>
            <w:tcW w:w="690" w:type="dxa"/>
            <w:vMerge/>
            <w:shd w:val="clear" w:color="auto" w:fill="auto"/>
            <w:noWrap/>
            <w:vAlign w:val="center"/>
          </w:tcPr>
          <w:p w14:paraId="2223E01B" w14:textId="77777777" w:rsidR="00BE4F5A" w:rsidRPr="007001F1" w:rsidRDefault="00BE4F5A">
            <w:pPr>
              <w:jc w:val="center"/>
              <w:rPr>
                <w:color w:val="000000"/>
                <w:sz w:val="22"/>
                <w:szCs w:val="22"/>
              </w:rPr>
            </w:pPr>
          </w:p>
        </w:tc>
        <w:tc>
          <w:tcPr>
            <w:tcW w:w="4712" w:type="dxa"/>
            <w:gridSpan w:val="2"/>
            <w:shd w:val="clear" w:color="auto" w:fill="auto"/>
            <w:vAlign w:val="center"/>
          </w:tcPr>
          <w:p w14:paraId="55593AEF" w14:textId="63383278" w:rsidR="00BE4F5A" w:rsidRPr="007001F1" w:rsidRDefault="00BE4F5A" w:rsidP="00FA683A">
            <w:pPr>
              <w:jc w:val="both"/>
              <w:rPr>
                <w:sz w:val="22"/>
                <w:szCs w:val="22"/>
              </w:rPr>
            </w:pPr>
            <w:r w:rsidRPr="007001F1">
              <w:rPr>
                <w:sz w:val="22"/>
                <w:szCs w:val="22"/>
              </w:rPr>
              <w:t xml:space="preserve">b) Boli v prípade konfliktu záujmov prijaté primerané opatrenia a vykonaná nápravu v zmysle     </w:t>
            </w:r>
            <w:r w:rsidR="00FA683A" w:rsidRPr="007001F1">
              <w:rPr>
                <w:sz w:val="22"/>
                <w:szCs w:val="22"/>
              </w:rPr>
              <w:t>§ 23 ods. 5 ZVO?</w:t>
            </w:r>
          </w:p>
        </w:tc>
        <w:tc>
          <w:tcPr>
            <w:tcW w:w="567" w:type="dxa"/>
            <w:shd w:val="clear" w:color="auto" w:fill="auto"/>
            <w:vAlign w:val="center"/>
          </w:tcPr>
          <w:p w14:paraId="5B36B578" w14:textId="77777777" w:rsidR="00BE4F5A" w:rsidRPr="007001F1" w:rsidRDefault="00BE4F5A" w:rsidP="00936AD4">
            <w:pPr>
              <w:jc w:val="center"/>
              <w:rPr>
                <w:color w:val="000000"/>
                <w:sz w:val="22"/>
                <w:szCs w:val="22"/>
              </w:rPr>
            </w:pPr>
          </w:p>
        </w:tc>
        <w:tc>
          <w:tcPr>
            <w:tcW w:w="567" w:type="dxa"/>
            <w:shd w:val="clear" w:color="auto" w:fill="auto"/>
            <w:vAlign w:val="center"/>
          </w:tcPr>
          <w:p w14:paraId="5CDCA3D8" w14:textId="77777777" w:rsidR="00BE4F5A" w:rsidRPr="007001F1" w:rsidRDefault="00BE4F5A" w:rsidP="00936AD4">
            <w:pPr>
              <w:jc w:val="center"/>
              <w:rPr>
                <w:color w:val="000000"/>
                <w:sz w:val="22"/>
                <w:szCs w:val="22"/>
              </w:rPr>
            </w:pPr>
          </w:p>
        </w:tc>
        <w:tc>
          <w:tcPr>
            <w:tcW w:w="776" w:type="dxa"/>
            <w:shd w:val="clear" w:color="auto" w:fill="auto"/>
            <w:vAlign w:val="center"/>
          </w:tcPr>
          <w:p w14:paraId="17867AD9" w14:textId="77777777" w:rsidR="00BE4F5A" w:rsidRPr="007001F1" w:rsidRDefault="00BE4F5A" w:rsidP="00936AD4">
            <w:pPr>
              <w:jc w:val="center"/>
              <w:rPr>
                <w:color w:val="000000"/>
                <w:sz w:val="22"/>
                <w:szCs w:val="22"/>
              </w:rPr>
            </w:pPr>
          </w:p>
        </w:tc>
        <w:tc>
          <w:tcPr>
            <w:tcW w:w="1775" w:type="dxa"/>
            <w:shd w:val="clear" w:color="auto" w:fill="auto"/>
            <w:vAlign w:val="center"/>
          </w:tcPr>
          <w:p w14:paraId="1D23A775" w14:textId="77777777" w:rsidR="00BE4F5A" w:rsidRPr="007001F1" w:rsidRDefault="00BE4F5A" w:rsidP="00936AD4">
            <w:pPr>
              <w:jc w:val="center"/>
              <w:rPr>
                <w:color w:val="000000"/>
                <w:sz w:val="22"/>
                <w:szCs w:val="22"/>
              </w:rPr>
            </w:pPr>
          </w:p>
        </w:tc>
      </w:tr>
      <w:tr w:rsidR="00BE4F5A" w:rsidRPr="007001F1" w14:paraId="7A841D46" w14:textId="77777777" w:rsidTr="007261E4">
        <w:trPr>
          <w:trHeight w:val="675"/>
        </w:trPr>
        <w:tc>
          <w:tcPr>
            <w:tcW w:w="690" w:type="dxa"/>
            <w:vMerge/>
            <w:shd w:val="clear" w:color="auto" w:fill="auto"/>
            <w:noWrap/>
            <w:vAlign w:val="center"/>
          </w:tcPr>
          <w:p w14:paraId="40C85F5F" w14:textId="77777777" w:rsidR="00BE4F5A" w:rsidRPr="007001F1" w:rsidRDefault="00BE4F5A">
            <w:pPr>
              <w:jc w:val="center"/>
              <w:rPr>
                <w:color w:val="000000"/>
                <w:sz w:val="22"/>
                <w:szCs w:val="22"/>
              </w:rPr>
            </w:pPr>
          </w:p>
        </w:tc>
        <w:tc>
          <w:tcPr>
            <w:tcW w:w="4712" w:type="dxa"/>
            <w:gridSpan w:val="2"/>
            <w:shd w:val="clear" w:color="auto" w:fill="auto"/>
            <w:vAlign w:val="center"/>
          </w:tcPr>
          <w:p w14:paraId="61FF862B" w14:textId="488E359B" w:rsidR="00BE4F5A" w:rsidRPr="007001F1" w:rsidRDefault="00BE4F5A" w:rsidP="00FA683A">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2CB047A" w14:textId="77777777" w:rsidR="00BE4F5A" w:rsidRPr="007001F1" w:rsidRDefault="00BE4F5A" w:rsidP="00936AD4">
            <w:pPr>
              <w:jc w:val="center"/>
              <w:rPr>
                <w:color w:val="000000"/>
                <w:sz w:val="22"/>
                <w:szCs w:val="22"/>
              </w:rPr>
            </w:pPr>
          </w:p>
        </w:tc>
        <w:tc>
          <w:tcPr>
            <w:tcW w:w="567" w:type="dxa"/>
            <w:shd w:val="clear" w:color="auto" w:fill="auto"/>
            <w:vAlign w:val="center"/>
          </w:tcPr>
          <w:p w14:paraId="61778287" w14:textId="77777777" w:rsidR="00BE4F5A" w:rsidRPr="007001F1" w:rsidRDefault="00BE4F5A" w:rsidP="00936AD4">
            <w:pPr>
              <w:jc w:val="center"/>
              <w:rPr>
                <w:color w:val="000000"/>
                <w:sz w:val="22"/>
                <w:szCs w:val="22"/>
              </w:rPr>
            </w:pPr>
          </w:p>
        </w:tc>
        <w:tc>
          <w:tcPr>
            <w:tcW w:w="776" w:type="dxa"/>
            <w:shd w:val="clear" w:color="auto" w:fill="auto"/>
            <w:vAlign w:val="center"/>
          </w:tcPr>
          <w:p w14:paraId="40D75673" w14:textId="77777777" w:rsidR="00BE4F5A" w:rsidRPr="007001F1" w:rsidRDefault="00BE4F5A" w:rsidP="00936AD4">
            <w:pPr>
              <w:jc w:val="center"/>
              <w:rPr>
                <w:color w:val="000000"/>
                <w:sz w:val="22"/>
                <w:szCs w:val="22"/>
              </w:rPr>
            </w:pPr>
          </w:p>
        </w:tc>
        <w:tc>
          <w:tcPr>
            <w:tcW w:w="1775" w:type="dxa"/>
            <w:shd w:val="clear" w:color="auto" w:fill="auto"/>
            <w:vAlign w:val="center"/>
          </w:tcPr>
          <w:p w14:paraId="201C58B7" w14:textId="77777777" w:rsidR="00BE4F5A" w:rsidRPr="007001F1" w:rsidRDefault="00BE4F5A" w:rsidP="00936AD4">
            <w:pPr>
              <w:jc w:val="center"/>
              <w:rPr>
                <w:color w:val="000000"/>
                <w:sz w:val="22"/>
                <w:szCs w:val="22"/>
              </w:rPr>
            </w:pPr>
          </w:p>
        </w:tc>
      </w:tr>
      <w:tr w:rsidR="00936AD4" w:rsidRPr="007001F1" w14:paraId="774EF40D" w14:textId="77777777" w:rsidTr="007261E4">
        <w:trPr>
          <w:trHeight w:val="20"/>
        </w:trPr>
        <w:tc>
          <w:tcPr>
            <w:tcW w:w="690" w:type="dxa"/>
            <w:shd w:val="clear" w:color="auto" w:fill="auto"/>
            <w:noWrap/>
            <w:vAlign w:val="center"/>
            <w:hideMark/>
          </w:tcPr>
          <w:p w14:paraId="53824F6D" w14:textId="1371C909" w:rsidR="00936AD4" w:rsidRPr="007001F1" w:rsidRDefault="00936AD4">
            <w:pPr>
              <w:jc w:val="center"/>
              <w:rPr>
                <w:color w:val="000000"/>
                <w:sz w:val="22"/>
                <w:szCs w:val="22"/>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14:paraId="492DEB21" w14:textId="77777777" w:rsidR="00936AD4" w:rsidRPr="007001F1" w:rsidRDefault="00936AD4" w:rsidP="00FA683A">
            <w:pPr>
              <w:jc w:val="both"/>
              <w:rPr>
                <w:color w:val="000000"/>
                <w:sz w:val="22"/>
                <w:szCs w:val="22"/>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01A2255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800221"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DE7F4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C6DE67"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1F6F6E6C" w14:textId="77777777" w:rsidTr="00A96394">
        <w:trPr>
          <w:trHeight w:val="635"/>
        </w:trPr>
        <w:tc>
          <w:tcPr>
            <w:tcW w:w="690" w:type="dxa"/>
            <w:vMerge w:val="restart"/>
            <w:shd w:val="clear" w:color="auto" w:fill="auto"/>
            <w:noWrap/>
            <w:vAlign w:val="center"/>
            <w:hideMark/>
          </w:tcPr>
          <w:p w14:paraId="4D303081" w14:textId="42AAB3D8" w:rsidR="00BE4F5A" w:rsidRPr="007001F1" w:rsidRDefault="00BE4F5A">
            <w:pPr>
              <w:jc w:val="center"/>
              <w:rPr>
                <w:color w:val="000000"/>
                <w:sz w:val="22"/>
                <w:szCs w:val="22"/>
              </w:rPr>
            </w:pPr>
            <w:r w:rsidRPr="007001F1">
              <w:rPr>
                <w:color w:val="000000"/>
                <w:sz w:val="22"/>
                <w:szCs w:val="22"/>
              </w:rPr>
              <w:t>16</w:t>
            </w:r>
          </w:p>
        </w:tc>
        <w:tc>
          <w:tcPr>
            <w:tcW w:w="4712" w:type="dxa"/>
            <w:gridSpan w:val="2"/>
            <w:shd w:val="clear" w:color="auto" w:fill="auto"/>
            <w:vAlign w:val="center"/>
            <w:hideMark/>
          </w:tcPr>
          <w:p w14:paraId="4CC1A7B1" w14:textId="293813E7" w:rsidR="00BE4F5A" w:rsidRPr="007001F1" w:rsidRDefault="00BE4F5A" w:rsidP="00FA683A">
            <w:pPr>
              <w:jc w:val="both"/>
              <w:rPr>
                <w:color w:val="000000"/>
                <w:sz w:val="22"/>
                <w:szCs w:val="22"/>
              </w:rPr>
            </w:pPr>
            <w:r w:rsidRPr="007001F1">
              <w:rPr>
                <w:color w:val="000000"/>
                <w:sz w:val="22"/>
                <w:szCs w:val="22"/>
              </w:rPr>
              <w:t xml:space="preserve">a) Uviedol verejný obstarávateľ svoje potreby a požiadavky v oznámení o vyhlásení VO a upresnil ich v informatívnom dokumente?  </w:t>
            </w:r>
          </w:p>
        </w:tc>
        <w:tc>
          <w:tcPr>
            <w:tcW w:w="567" w:type="dxa"/>
            <w:shd w:val="clear" w:color="auto" w:fill="auto"/>
            <w:vAlign w:val="center"/>
            <w:hideMark/>
          </w:tcPr>
          <w:p w14:paraId="3C4B218B"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52AF15"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138D72"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263FEE"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4FC3D503" w14:textId="77777777" w:rsidTr="007261E4">
        <w:trPr>
          <w:trHeight w:val="930"/>
        </w:trPr>
        <w:tc>
          <w:tcPr>
            <w:tcW w:w="690" w:type="dxa"/>
            <w:vMerge/>
            <w:shd w:val="clear" w:color="auto" w:fill="auto"/>
            <w:noWrap/>
            <w:vAlign w:val="center"/>
          </w:tcPr>
          <w:p w14:paraId="65A0CE06" w14:textId="77777777" w:rsidR="00BE4F5A" w:rsidRPr="007001F1" w:rsidRDefault="00BE4F5A">
            <w:pPr>
              <w:jc w:val="center"/>
              <w:rPr>
                <w:color w:val="000000"/>
                <w:sz w:val="22"/>
                <w:szCs w:val="22"/>
              </w:rPr>
            </w:pPr>
          </w:p>
        </w:tc>
        <w:tc>
          <w:tcPr>
            <w:tcW w:w="4712" w:type="dxa"/>
            <w:gridSpan w:val="2"/>
            <w:shd w:val="clear" w:color="auto" w:fill="auto"/>
            <w:vAlign w:val="center"/>
          </w:tcPr>
          <w:p w14:paraId="650C981D" w14:textId="3C8E7826" w:rsidR="00BE4F5A" w:rsidRPr="007001F1" w:rsidRDefault="00BE4F5A" w:rsidP="00FA683A">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F348BDE" w14:textId="77777777" w:rsidR="00BE4F5A" w:rsidRPr="007001F1" w:rsidRDefault="00BE4F5A" w:rsidP="00936AD4">
            <w:pPr>
              <w:jc w:val="center"/>
              <w:rPr>
                <w:color w:val="000000"/>
                <w:sz w:val="22"/>
                <w:szCs w:val="22"/>
              </w:rPr>
            </w:pPr>
          </w:p>
        </w:tc>
        <w:tc>
          <w:tcPr>
            <w:tcW w:w="567" w:type="dxa"/>
            <w:shd w:val="clear" w:color="auto" w:fill="auto"/>
            <w:vAlign w:val="center"/>
          </w:tcPr>
          <w:p w14:paraId="0DE69CBE" w14:textId="77777777" w:rsidR="00BE4F5A" w:rsidRPr="007001F1" w:rsidRDefault="00BE4F5A" w:rsidP="00936AD4">
            <w:pPr>
              <w:jc w:val="center"/>
              <w:rPr>
                <w:color w:val="000000"/>
                <w:sz w:val="22"/>
                <w:szCs w:val="22"/>
              </w:rPr>
            </w:pPr>
          </w:p>
        </w:tc>
        <w:tc>
          <w:tcPr>
            <w:tcW w:w="776" w:type="dxa"/>
            <w:shd w:val="clear" w:color="auto" w:fill="auto"/>
            <w:vAlign w:val="center"/>
          </w:tcPr>
          <w:p w14:paraId="6317D760" w14:textId="77777777" w:rsidR="00BE4F5A" w:rsidRPr="007001F1" w:rsidRDefault="00BE4F5A" w:rsidP="00936AD4">
            <w:pPr>
              <w:jc w:val="center"/>
              <w:rPr>
                <w:color w:val="000000"/>
                <w:sz w:val="22"/>
                <w:szCs w:val="22"/>
              </w:rPr>
            </w:pPr>
          </w:p>
        </w:tc>
        <w:tc>
          <w:tcPr>
            <w:tcW w:w="1775" w:type="dxa"/>
            <w:shd w:val="clear" w:color="auto" w:fill="auto"/>
            <w:vAlign w:val="center"/>
          </w:tcPr>
          <w:p w14:paraId="24AE5A1D" w14:textId="77777777" w:rsidR="00BE4F5A" w:rsidRPr="007001F1" w:rsidRDefault="00BE4F5A" w:rsidP="00936AD4">
            <w:pPr>
              <w:jc w:val="center"/>
              <w:rPr>
                <w:color w:val="000000"/>
                <w:sz w:val="22"/>
                <w:szCs w:val="22"/>
              </w:rPr>
            </w:pPr>
          </w:p>
        </w:tc>
      </w:tr>
      <w:tr w:rsidR="00BE4F5A" w:rsidRPr="007001F1" w14:paraId="4CF0EFEA" w14:textId="77777777" w:rsidTr="007261E4">
        <w:trPr>
          <w:trHeight w:val="930"/>
        </w:trPr>
        <w:tc>
          <w:tcPr>
            <w:tcW w:w="690" w:type="dxa"/>
            <w:vMerge/>
            <w:shd w:val="clear" w:color="auto" w:fill="auto"/>
            <w:noWrap/>
            <w:vAlign w:val="center"/>
          </w:tcPr>
          <w:p w14:paraId="26CFC30F" w14:textId="77777777" w:rsidR="00BE4F5A" w:rsidRPr="007001F1" w:rsidRDefault="00BE4F5A">
            <w:pPr>
              <w:jc w:val="center"/>
              <w:rPr>
                <w:color w:val="000000"/>
                <w:sz w:val="22"/>
                <w:szCs w:val="22"/>
              </w:rPr>
            </w:pPr>
          </w:p>
        </w:tc>
        <w:tc>
          <w:tcPr>
            <w:tcW w:w="4712" w:type="dxa"/>
            <w:gridSpan w:val="2"/>
            <w:shd w:val="clear" w:color="auto" w:fill="auto"/>
            <w:vAlign w:val="center"/>
          </w:tcPr>
          <w:p w14:paraId="0B7AF0AB" w14:textId="48E1B7B8" w:rsidR="00BE4F5A" w:rsidRPr="007001F1" w:rsidRDefault="00BE4F5A" w:rsidP="00FA683A">
            <w:pPr>
              <w:jc w:val="both"/>
              <w:rPr>
                <w:color w:val="000000"/>
                <w:sz w:val="22"/>
                <w:szCs w:val="22"/>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14:paraId="066F77E9" w14:textId="77777777" w:rsidR="00BE4F5A" w:rsidRPr="007001F1" w:rsidRDefault="00BE4F5A" w:rsidP="00936AD4">
            <w:pPr>
              <w:jc w:val="center"/>
              <w:rPr>
                <w:color w:val="000000"/>
                <w:sz w:val="22"/>
                <w:szCs w:val="22"/>
              </w:rPr>
            </w:pPr>
          </w:p>
        </w:tc>
        <w:tc>
          <w:tcPr>
            <w:tcW w:w="567" w:type="dxa"/>
            <w:shd w:val="clear" w:color="auto" w:fill="auto"/>
            <w:vAlign w:val="center"/>
          </w:tcPr>
          <w:p w14:paraId="7D57EA6D" w14:textId="77777777" w:rsidR="00BE4F5A" w:rsidRPr="007001F1" w:rsidRDefault="00BE4F5A" w:rsidP="00936AD4">
            <w:pPr>
              <w:jc w:val="center"/>
              <w:rPr>
                <w:color w:val="000000"/>
                <w:sz w:val="22"/>
                <w:szCs w:val="22"/>
              </w:rPr>
            </w:pPr>
          </w:p>
        </w:tc>
        <w:tc>
          <w:tcPr>
            <w:tcW w:w="776" w:type="dxa"/>
            <w:shd w:val="clear" w:color="auto" w:fill="auto"/>
            <w:vAlign w:val="center"/>
          </w:tcPr>
          <w:p w14:paraId="30C94E0F" w14:textId="77777777" w:rsidR="00BE4F5A" w:rsidRPr="007001F1" w:rsidRDefault="00BE4F5A" w:rsidP="00936AD4">
            <w:pPr>
              <w:jc w:val="center"/>
              <w:rPr>
                <w:color w:val="000000"/>
                <w:sz w:val="22"/>
                <w:szCs w:val="22"/>
              </w:rPr>
            </w:pPr>
          </w:p>
        </w:tc>
        <w:tc>
          <w:tcPr>
            <w:tcW w:w="1775" w:type="dxa"/>
            <w:shd w:val="clear" w:color="auto" w:fill="auto"/>
            <w:vAlign w:val="center"/>
          </w:tcPr>
          <w:p w14:paraId="35C47608" w14:textId="77777777" w:rsidR="00BE4F5A" w:rsidRPr="007001F1" w:rsidRDefault="00BE4F5A" w:rsidP="00936AD4">
            <w:pPr>
              <w:jc w:val="center"/>
              <w:rPr>
                <w:color w:val="000000"/>
                <w:sz w:val="22"/>
                <w:szCs w:val="22"/>
              </w:rPr>
            </w:pPr>
          </w:p>
        </w:tc>
      </w:tr>
      <w:tr w:rsidR="00936AD4" w:rsidRPr="007001F1" w14:paraId="01D26934" w14:textId="77777777" w:rsidTr="007261E4">
        <w:trPr>
          <w:trHeight w:val="20"/>
        </w:trPr>
        <w:tc>
          <w:tcPr>
            <w:tcW w:w="690" w:type="dxa"/>
            <w:shd w:val="clear" w:color="auto" w:fill="auto"/>
            <w:noWrap/>
            <w:vAlign w:val="center"/>
            <w:hideMark/>
          </w:tcPr>
          <w:p w14:paraId="10EBDA5D" w14:textId="76E31AC7" w:rsidR="00936AD4" w:rsidRPr="007001F1" w:rsidRDefault="00936AD4">
            <w:pPr>
              <w:jc w:val="center"/>
              <w:rPr>
                <w:color w:val="000000"/>
                <w:sz w:val="22"/>
                <w:szCs w:val="22"/>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14:paraId="4324CCF2" w14:textId="01874C71" w:rsidR="00936AD4" w:rsidRPr="007001F1" w:rsidRDefault="00936AD4" w:rsidP="00FA683A">
            <w:pPr>
              <w:jc w:val="both"/>
              <w:rPr>
                <w:color w:val="000000"/>
                <w:sz w:val="22"/>
                <w:szCs w:val="22"/>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75D72B5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A78B9D"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8A3F78D"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55CBD2D"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46A6ADE6" w14:textId="77777777" w:rsidTr="007261E4">
        <w:trPr>
          <w:trHeight w:val="20"/>
        </w:trPr>
        <w:tc>
          <w:tcPr>
            <w:tcW w:w="690" w:type="dxa"/>
            <w:shd w:val="clear" w:color="auto" w:fill="auto"/>
            <w:noWrap/>
            <w:vAlign w:val="center"/>
            <w:hideMark/>
          </w:tcPr>
          <w:p w14:paraId="001A9B21" w14:textId="2586CFDF" w:rsidR="00936AD4" w:rsidRPr="007001F1" w:rsidRDefault="00C063BE" w:rsidP="00936AD4">
            <w:pPr>
              <w:jc w:val="center"/>
              <w:rPr>
                <w:color w:val="000000"/>
                <w:sz w:val="22"/>
                <w:szCs w:val="22"/>
              </w:rPr>
            </w:pPr>
            <w:r w:rsidRPr="007001F1">
              <w:rPr>
                <w:color w:val="000000"/>
                <w:sz w:val="22"/>
                <w:szCs w:val="22"/>
              </w:rPr>
              <w:t>18</w:t>
            </w:r>
          </w:p>
        </w:tc>
        <w:tc>
          <w:tcPr>
            <w:tcW w:w="4712" w:type="dxa"/>
            <w:gridSpan w:val="2"/>
            <w:shd w:val="clear" w:color="auto" w:fill="auto"/>
            <w:vAlign w:val="center"/>
            <w:hideMark/>
          </w:tcPr>
          <w:p w14:paraId="17BDED0D" w14:textId="3FE174EE" w:rsidR="00936AD4" w:rsidRPr="007001F1" w:rsidRDefault="00936AD4" w:rsidP="00FA683A">
            <w:pPr>
              <w:jc w:val="both"/>
              <w:rPr>
                <w:color w:val="000000"/>
                <w:sz w:val="22"/>
                <w:szCs w:val="22"/>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14:paraId="6C3BCEB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75A7CE"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B37090"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FF21F47"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10C130ED" w14:textId="77777777" w:rsidTr="007261E4">
        <w:trPr>
          <w:trHeight w:val="20"/>
        </w:trPr>
        <w:tc>
          <w:tcPr>
            <w:tcW w:w="690" w:type="dxa"/>
            <w:shd w:val="clear" w:color="auto" w:fill="auto"/>
            <w:noWrap/>
            <w:vAlign w:val="center"/>
            <w:hideMark/>
          </w:tcPr>
          <w:p w14:paraId="036A38DC" w14:textId="5443774D" w:rsidR="00936AD4" w:rsidRPr="007001F1" w:rsidRDefault="00C063BE" w:rsidP="00936AD4">
            <w:pPr>
              <w:jc w:val="center"/>
              <w:rPr>
                <w:color w:val="000000"/>
                <w:sz w:val="22"/>
                <w:szCs w:val="22"/>
              </w:rPr>
            </w:pPr>
            <w:r w:rsidRPr="007001F1">
              <w:rPr>
                <w:color w:val="000000"/>
                <w:sz w:val="22"/>
                <w:szCs w:val="22"/>
              </w:rPr>
              <w:t>19</w:t>
            </w:r>
          </w:p>
        </w:tc>
        <w:tc>
          <w:tcPr>
            <w:tcW w:w="4712" w:type="dxa"/>
            <w:gridSpan w:val="2"/>
            <w:shd w:val="clear" w:color="auto" w:fill="auto"/>
            <w:vAlign w:val="center"/>
            <w:hideMark/>
          </w:tcPr>
          <w:p w14:paraId="1D13FD68" w14:textId="77777777" w:rsidR="00936AD4" w:rsidRPr="007001F1" w:rsidRDefault="00936AD4" w:rsidP="00FA683A">
            <w:pPr>
              <w:jc w:val="both"/>
              <w:rPr>
                <w:color w:val="000000"/>
                <w:sz w:val="22"/>
                <w:szCs w:val="22"/>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22ED3C1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266EB6"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71EC60"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85D175"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08B202BD" w14:textId="77777777" w:rsidTr="00A96394">
        <w:trPr>
          <w:trHeight w:val="591"/>
        </w:trPr>
        <w:tc>
          <w:tcPr>
            <w:tcW w:w="690" w:type="dxa"/>
            <w:vMerge w:val="restart"/>
            <w:shd w:val="clear" w:color="auto" w:fill="auto"/>
            <w:noWrap/>
            <w:vAlign w:val="center"/>
            <w:hideMark/>
          </w:tcPr>
          <w:p w14:paraId="5E7EA925" w14:textId="545F0E48" w:rsidR="00BE4F5A" w:rsidRPr="007001F1" w:rsidRDefault="00BE4F5A" w:rsidP="00936AD4">
            <w:pPr>
              <w:jc w:val="center"/>
              <w:rPr>
                <w:color w:val="000000"/>
                <w:sz w:val="22"/>
                <w:szCs w:val="22"/>
              </w:rPr>
            </w:pPr>
            <w:r w:rsidRPr="007001F1">
              <w:rPr>
                <w:color w:val="000000"/>
                <w:sz w:val="22"/>
                <w:szCs w:val="22"/>
              </w:rPr>
              <w:t>20</w:t>
            </w:r>
          </w:p>
        </w:tc>
        <w:tc>
          <w:tcPr>
            <w:tcW w:w="4712" w:type="dxa"/>
            <w:gridSpan w:val="2"/>
            <w:shd w:val="clear" w:color="auto" w:fill="auto"/>
            <w:vAlign w:val="center"/>
            <w:hideMark/>
          </w:tcPr>
          <w:p w14:paraId="3C2BE15C" w14:textId="74E403E2" w:rsidR="00BE4F5A" w:rsidRPr="007001F1" w:rsidRDefault="00BE4F5A" w:rsidP="00FA683A">
            <w:pPr>
              <w:pStyle w:val="Odsekzoznamu"/>
              <w:ind w:left="0"/>
              <w:jc w:val="both"/>
              <w:rPr>
                <w:color w:val="000000"/>
                <w:sz w:val="22"/>
                <w:szCs w:val="22"/>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14:paraId="7A7155FE"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FCEDBA"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38ED88"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FD6901"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610157C6" w14:textId="77777777" w:rsidTr="007261E4">
        <w:trPr>
          <w:trHeight w:val="861"/>
        </w:trPr>
        <w:tc>
          <w:tcPr>
            <w:tcW w:w="690" w:type="dxa"/>
            <w:vMerge/>
            <w:shd w:val="clear" w:color="auto" w:fill="auto"/>
            <w:noWrap/>
            <w:vAlign w:val="center"/>
          </w:tcPr>
          <w:p w14:paraId="3431B49C"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71EA83AF" w14:textId="46AA4D30" w:rsidR="00BE4F5A" w:rsidRPr="007001F1" w:rsidRDefault="00BE4F5A" w:rsidP="00FA683A">
            <w:pPr>
              <w:pStyle w:val="Odsekzoznamu"/>
              <w:ind w:left="0"/>
              <w:jc w:val="both"/>
              <w:rPr>
                <w:color w:val="000000"/>
                <w:sz w:val="22"/>
                <w:szCs w:val="22"/>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14:paraId="4CCAC78F" w14:textId="77777777" w:rsidR="00BE4F5A" w:rsidRPr="007001F1" w:rsidRDefault="00BE4F5A" w:rsidP="00936AD4">
            <w:pPr>
              <w:jc w:val="center"/>
              <w:rPr>
                <w:color w:val="000000"/>
                <w:sz w:val="22"/>
                <w:szCs w:val="22"/>
              </w:rPr>
            </w:pPr>
          </w:p>
        </w:tc>
        <w:tc>
          <w:tcPr>
            <w:tcW w:w="567" w:type="dxa"/>
            <w:shd w:val="clear" w:color="auto" w:fill="auto"/>
            <w:vAlign w:val="center"/>
          </w:tcPr>
          <w:p w14:paraId="1A56A3E0" w14:textId="77777777" w:rsidR="00BE4F5A" w:rsidRPr="007001F1" w:rsidRDefault="00BE4F5A" w:rsidP="00936AD4">
            <w:pPr>
              <w:jc w:val="center"/>
              <w:rPr>
                <w:color w:val="000000"/>
                <w:sz w:val="22"/>
                <w:szCs w:val="22"/>
              </w:rPr>
            </w:pPr>
          </w:p>
        </w:tc>
        <w:tc>
          <w:tcPr>
            <w:tcW w:w="776" w:type="dxa"/>
            <w:shd w:val="clear" w:color="auto" w:fill="auto"/>
            <w:vAlign w:val="center"/>
          </w:tcPr>
          <w:p w14:paraId="08D98392" w14:textId="77777777" w:rsidR="00BE4F5A" w:rsidRPr="007001F1" w:rsidRDefault="00BE4F5A" w:rsidP="00936AD4">
            <w:pPr>
              <w:jc w:val="center"/>
              <w:rPr>
                <w:color w:val="000000"/>
                <w:sz w:val="22"/>
                <w:szCs w:val="22"/>
              </w:rPr>
            </w:pPr>
          </w:p>
        </w:tc>
        <w:tc>
          <w:tcPr>
            <w:tcW w:w="1775" w:type="dxa"/>
            <w:shd w:val="clear" w:color="auto" w:fill="auto"/>
            <w:vAlign w:val="center"/>
          </w:tcPr>
          <w:p w14:paraId="1B993E8D" w14:textId="77777777" w:rsidR="00BE4F5A" w:rsidRPr="007001F1" w:rsidRDefault="00BE4F5A" w:rsidP="00936AD4">
            <w:pPr>
              <w:jc w:val="center"/>
              <w:rPr>
                <w:color w:val="000000"/>
                <w:sz w:val="22"/>
                <w:szCs w:val="22"/>
              </w:rPr>
            </w:pPr>
          </w:p>
        </w:tc>
      </w:tr>
      <w:tr w:rsidR="00BE4F5A" w:rsidRPr="007001F1" w14:paraId="4F268316" w14:textId="77777777" w:rsidTr="00A96394">
        <w:trPr>
          <w:trHeight w:val="522"/>
        </w:trPr>
        <w:tc>
          <w:tcPr>
            <w:tcW w:w="690" w:type="dxa"/>
            <w:vMerge/>
            <w:shd w:val="clear" w:color="auto" w:fill="auto"/>
            <w:noWrap/>
            <w:vAlign w:val="center"/>
          </w:tcPr>
          <w:p w14:paraId="0B913BBF"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5DADC8AE" w14:textId="3928145C" w:rsidR="00BE4F5A" w:rsidRPr="007001F1" w:rsidRDefault="00BE4F5A" w:rsidP="00FA683A">
            <w:pPr>
              <w:pStyle w:val="Odsekzoznamu"/>
              <w:ind w:left="0"/>
              <w:jc w:val="both"/>
              <w:rPr>
                <w:color w:val="000000"/>
                <w:sz w:val="22"/>
                <w:szCs w:val="22"/>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14:paraId="6EF8A130" w14:textId="77777777" w:rsidR="00BE4F5A" w:rsidRPr="007001F1" w:rsidRDefault="00BE4F5A" w:rsidP="00936AD4">
            <w:pPr>
              <w:jc w:val="center"/>
              <w:rPr>
                <w:color w:val="000000"/>
                <w:sz w:val="22"/>
                <w:szCs w:val="22"/>
              </w:rPr>
            </w:pPr>
          </w:p>
        </w:tc>
        <w:tc>
          <w:tcPr>
            <w:tcW w:w="567" w:type="dxa"/>
            <w:shd w:val="clear" w:color="auto" w:fill="auto"/>
            <w:vAlign w:val="center"/>
          </w:tcPr>
          <w:p w14:paraId="534C9071" w14:textId="77777777" w:rsidR="00BE4F5A" w:rsidRPr="007001F1" w:rsidRDefault="00BE4F5A" w:rsidP="00936AD4">
            <w:pPr>
              <w:jc w:val="center"/>
              <w:rPr>
                <w:color w:val="000000"/>
                <w:sz w:val="22"/>
                <w:szCs w:val="22"/>
              </w:rPr>
            </w:pPr>
          </w:p>
        </w:tc>
        <w:tc>
          <w:tcPr>
            <w:tcW w:w="776" w:type="dxa"/>
            <w:shd w:val="clear" w:color="auto" w:fill="auto"/>
            <w:vAlign w:val="center"/>
          </w:tcPr>
          <w:p w14:paraId="3B4E2F5E" w14:textId="77777777" w:rsidR="00BE4F5A" w:rsidRPr="007001F1" w:rsidRDefault="00BE4F5A" w:rsidP="00936AD4">
            <w:pPr>
              <w:jc w:val="center"/>
              <w:rPr>
                <w:color w:val="000000"/>
                <w:sz w:val="22"/>
                <w:szCs w:val="22"/>
              </w:rPr>
            </w:pPr>
          </w:p>
        </w:tc>
        <w:tc>
          <w:tcPr>
            <w:tcW w:w="1775" w:type="dxa"/>
            <w:shd w:val="clear" w:color="auto" w:fill="auto"/>
            <w:vAlign w:val="center"/>
          </w:tcPr>
          <w:p w14:paraId="417C0DB4" w14:textId="77777777" w:rsidR="00BE4F5A" w:rsidRPr="007001F1" w:rsidRDefault="00BE4F5A" w:rsidP="00936AD4">
            <w:pPr>
              <w:jc w:val="center"/>
              <w:rPr>
                <w:color w:val="000000"/>
                <w:sz w:val="22"/>
                <w:szCs w:val="22"/>
              </w:rPr>
            </w:pPr>
          </w:p>
        </w:tc>
      </w:tr>
      <w:tr w:rsidR="00BE4F5A" w:rsidRPr="007001F1" w14:paraId="08677AA1" w14:textId="77777777" w:rsidTr="00A96394">
        <w:trPr>
          <w:trHeight w:val="462"/>
        </w:trPr>
        <w:tc>
          <w:tcPr>
            <w:tcW w:w="690" w:type="dxa"/>
            <w:vMerge/>
            <w:shd w:val="clear" w:color="auto" w:fill="auto"/>
            <w:noWrap/>
            <w:vAlign w:val="center"/>
          </w:tcPr>
          <w:p w14:paraId="137FD4E3"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A16BF8A" w14:textId="1614F802" w:rsidR="00BE4F5A" w:rsidRPr="007001F1" w:rsidRDefault="00BE4F5A" w:rsidP="00FA683A">
            <w:pPr>
              <w:pStyle w:val="Odsekzoznamu"/>
              <w:ind w:left="0"/>
              <w:jc w:val="both"/>
              <w:rPr>
                <w:color w:val="000000"/>
                <w:sz w:val="22"/>
                <w:szCs w:val="22"/>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14:paraId="45BED804" w14:textId="77777777" w:rsidR="00BE4F5A" w:rsidRPr="007001F1" w:rsidRDefault="00BE4F5A" w:rsidP="00936AD4">
            <w:pPr>
              <w:jc w:val="center"/>
              <w:rPr>
                <w:color w:val="000000"/>
                <w:sz w:val="22"/>
                <w:szCs w:val="22"/>
              </w:rPr>
            </w:pPr>
          </w:p>
        </w:tc>
        <w:tc>
          <w:tcPr>
            <w:tcW w:w="567" w:type="dxa"/>
            <w:shd w:val="clear" w:color="auto" w:fill="auto"/>
            <w:vAlign w:val="center"/>
          </w:tcPr>
          <w:p w14:paraId="4571E4D9" w14:textId="77777777" w:rsidR="00BE4F5A" w:rsidRPr="007001F1" w:rsidRDefault="00BE4F5A" w:rsidP="00936AD4">
            <w:pPr>
              <w:jc w:val="center"/>
              <w:rPr>
                <w:color w:val="000000"/>
                <w:sz w:val="22"/>
                <w:szCs w:val="22"/>
              </w:rPr>
            </w:pPr>
          </w:p>
        </w:tc>
        <w:tc>
          <w:tcPr>
            <w:tcW w:w="776" w:type="dxa"/>
            <w:shd w:val="clear" w:color="auto" w:fill="auto"/>
            <w:vAlign w:val="center"/>
          </w:tcPr>
          <w:p w14:paraId="3D65390A" w14:textId="77777777" w:rsidR="00BE4F5A" w:rsidRPr="007001F1" w:rsidRDefault="00BE4F5A" w:rsidP="00936AD4">
            <w:pPr>
              <w:jc w:val="center"/>
              <w:rPr>
                <w:color w:val="000000"/>
                <w:sz w:val="22"/>
                <w:szCs w:val="22"/>
              </w:rPr>
            </w:pPr>
          </w:p>
        </w:tc>
        <w:tc>
          <w:tcPr>
            <w:tcW w:w="1775" w:type="dxa"/>
            <w:shd w:val="clear" w:color="auto" w:fill="auto"/>
            <w:vAlign w:val="center"/>
          </w:tcPr>
          <w:p w14:paraId="6F4A1729" w14:textId="77777777" w:rsidR="00BE4F5A" w:rsidRPr="007001F1" w:rsidRDefault="00BE4F5A" w:rsidP="00936AD4">
            <w:pPr>
              <w:jc w:val="center"/>
              <w:rPr>
                <w:color w:val="000000"/>
                <w:sz w:val="22"/>
                <w:szCs w:val="22"/>
              </w:rPr>
            </w:pPr>
          </w:p>
        </w:tc>
      </w:tr>
      <w:tr w:rsidR="00BE4F5A" w:rsidRPr="007001F1" w14:paraId="1A72E7A9" w14:textId="77777777" w:rsidTr="007261E4">
        <w:trPr>
          <w:trHeight w:val="861"/>
        </w:trPr>
        <w:tc>
          <w:tcPr>
            <w:tcW w:w="690" w:type="dxa"/>
            <w:vMerge/>
            <w:shd w:val="clear" w:color="auto" w:fill="auto"/>
            <w:noWrap/>
            <w:vAlign w:val="center"/>
          </w:tcPr>
          <w:p w14:paraId="04D83A59"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76432339" w14:textId="5D9ACCBB" w:rsidR="00BE4F5A" w:rsidRPr="007001F1" w:rsidRDefault="00BE4F5A" w:rsidP="00FA683A">
            <w:pPr>
              <w:pStyle w:val="Odsekzoznamu"/>
              <w:ind w:left="0"/>
              <w:jc w:val="both"/>
              <w:rPr>
                <w:color w:val="000000"/>
                <w:sz w:val="22"/>
                <w:szCs w:val="22"/>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08AB3912" w14:textId="77777777" w:rsidR="00BE4F5A" w:rsidRPr="007001F1" w:rsidRDefault="00BE4F5A" w:rsidP="00936AD4">
            <w:pPr>
              <w:jc w:val="center"/>
              <w:rPr>
                <w:color w:val="000000"/>
                <w:sz w:val="22"/>
                <w:szCs w:val="22"/>
              </w:rPr>
            </w:pPr>
          </w:p>
        </w:tc>
        <w:tc>
          <w:tcPr>
            <w:tcW w:w="567" w:type="dxa"/>
            <w:shd w:val="clear" w:color="auto" w:fill="auto"/>
            <w:vAlign w:val="center"/>
          </w:tcPr>
          <w:p w14:paraId="2BB928A7" w14:textId="77777777" w:rsidR="00BE4F5A" w:rsidRPr="007001F1" w:rsidRDefault="00BE4F5A" w:rsidP="00936AD4">
            <w:pPr>
              <w:jc w:val="center"/>
              <w:rPr>
                <w:color w:val="000000"/>
                <w:sz w:val="22"/>
                <w:szCs w:val="22"/>
              </w:rPr>
            </w:pPr>
          </w:p>
        </w:tc>
        <w:tc>
          <w:tcPr>
            <w:tcW w:w="776" w:type="dxa"/>
            <w:shd w:val="clear" w:color="auto" w:fill="auto"/>
            <w:vAlign w:val="center"/>
          </w:tcPr>
          <w:p w14:paraId="79596296" w14:textId="77777777" w:rsidR="00BE4F5A" w:rsidRPr="007001F1" w:rsidRDefault="00BE4F5A" w:rsidP="00936AD4">
            <w:pPr>
              <w:jc w:val="center"/>
              <w:rPr>
                <w:color w:val="000000"/>
                <w:sz w:val="22"/>
                <w:szCs w:val="22"/>
              </w:rPr>
            </w:pPr>
          </w:p>
        </w:tc>
        <w:tc>
          <w:tcPr>
            <w:tcW w:w="1775" w:type="dxa"/>
            <w:shd w:val="clear" w:color="auto" w:fill="auto"/>
            <w:vAlign w:val="center"/>
          </w:tcPr>
          <w:p w14:paraId="7527FF1D" w14:textId="77777777" w:rsidR="00BE4F5A" w:rsidRPr="007001F1" w:rsidRDefault="00BE4F5A" w:rsidP="00936AD4">
            <w:pPr>
              <w:jc w:val="center"/>
              <w:rPr>
                <w:color w:val="000000"/>
                <w:sz w:val="22"/>
                <w:szCs w:val="22"/>
              </w:rPr>
            </w:pPr>
          </w:p>
        </w:tc>
      </w:tr>
      <w:tr w:rsidR="00BE4F5A" w:rsidRPr="007001F1" w14:paraId="17DD8E0C" w14:textId="77777777" w:rsidTr="00A96394">
        <w:trPr>
          <w:trHeight w:val="640"/>
        </w:trPr>
        <w:tc>
          <w:tcPr>
            <w:tcW w:w="690" w:type="dxa"/>
            <w:vMerge w:val="restart"/>
            <w:shd w:val="clear" w:color="auto" w:fill="auto"/>
            <w:noWrap/>
            <w:vAlign w:val="center"/>
            <w:hideMark/>
          </w:tcPr>
          <w:p w14:paraId="301FC90E" w14:textId="6F182CCF" w:rsidR="00BE4F5A" w:rsidRPr="007001F1" w:rsidRDefault="00BE4F5A" w:rsidP="00936AD4">
            <w:pPr>
              <w:jc w:val="center"/>
              <w:rPr>
                <w:color w:val="000000"/>
                <w:sz w:val="22"/>
                <w:szCs w:val="22"/>
              </w:rPr>
            </w:pPr>
            <w:r w:rsidRPr="007001F1">
              <w:rPr>
                <w:color w:val="000000"/>
                <w:sz w:val="22"/>
                <w:szCs w:val="22"/>
              </w:rPr>
              <w:t>21</w:t>
            </w:r>
          </w:p>
        </w:tc>
        <w:tc>
          <w:tcPr>
            <w:tcW w:w="4712" w:type="dxa"/>
            <w:gridSpan w:val="2"/>
            <w:shd w:val="clear" w:color="auto" w:fill="auto"/>
            <w:vAlign w:val="center"/>
            <w:hideMark/>
          </w:tcPr>
          <w:p w14:paraId="4E70E0FF" w14:textId="5748DDC3" w:rsidR="00BE4F5A" w:rsidRPr="007001F1" w:rsidRDefault="00BE4F5A" w:rsidP="00FA683A">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w:t>
            </w:r>
            <w:r w:rsidR="00FA683A" w:rsidRPr="007001F1">
              <w:rPr>
                <w:color w:val="000000"/>
                <w:sz w:val="22"/>
                <w:szCs w:val="22"/>
              </w:rPr>
              <w:t xml:space="preserve">de s oznámením </w:t>
            </w:r>
            <w:r w:rsidR="00CD1E59" w:rsidRPr="007001F1">
              <w:rPr>
                <w:color w:val="000000"/>
                <w:sz w:val="22"/>
                <w:szCs w:val="22"/>
              </w:rPr>
              <w:t xml:space="preserve">           </w:t>
            </w:r>
            <w:r w:rsidR="00FA683A" w:rsidRPr="007001F1">
              <w:rPr>
                <w:color w:val="000000"/>
                <w:sz w:val="22"/>
                <w:szCs w:val="22"/>
              </w:rPr>
              <w:t>o vyhlásení VO?</w:t>
            </w:r>
          </w:p>
        </w:tc>
        <w:tc>
          <w:tcPr>
            <w:tcW w:w="567" w:type="dxa"/>
            <w:shd w:val="clear" w:color="auto" w:fill="auto"/>
            <w:vAlign w:val="center"/>
            <w:hideMark/>
          </w:tcPr>
          <w:p w14:paraId="5B747858"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399C6A"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325D2F"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2DA346"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1757DE86" w14:textId="77777777" w:rsidTr="00A96394">
        <w:trPr>
          <w:trHeight w:val="566"/>
        </w:trPr>
        <w:tc>
          <w:tcPr>
            <w:tcW w:w="690" w:type="dxa"/>
            <w:vMerge/>
            <w:shd w:val="clear" w:color="auto" w:fill="auto"/>
            <w:noWrap/>
            <w:vAlign w:val="center"/>
          </w:tcPr>
          <w:p w14:paraId="04B84554"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C48529A" w14:textId="729324AD" w:rsidR="00BE4F5A" w:rsidRPr="007001F1" w:rsidRDefault="00BE4F5A" w:rsidP="00FA683A">
            <w:pPr>
              <w:jc w:val="both"/>
              <w:rPr>
                <w:color w:val="000000"/>
                <w:sz w:val="22"/>
                <w:szCs w:val="22"/>
              </w:rPr>
            </w:pPr>
            <w:r w:rsidRPr="007001F1">
              <w:rPr>
                <w:color w:val="000000"/>
                <w:sz w:val="22"/>
                <w:szCs w:val="22"/>
              </w:rPr>
              <w:t xml:space="preserve">b) Ak sú podmienky účasti uvedené aj </w:t>
            </w:r>
            <w:r w:rsidR="00CD1E59" w:rsidRPr="007001F1">
              <w:rPr>
                <w:color w:val="000000"/>
                <w:sz w:val="22"/>
                <w:szCs w:val="22"/>
              </w:rPr>
              <w:t xml:space="preserve">                         </w:t>
            </w:r>
            <w:r w:rsidRPr="007001F1">
              <w:rPr>
                <w:color w:val="000000"/>
                <w:sz w:val="22"/>
                <w:szCs w:val="22"/>
              </w:rPr>
              <w:t xml:space="preserve">v informatívnom dokumente, sú v súlade </w:t>
            </w:r>
            <w:r w:rsidR="00CD1E59" w:rsidRPr="007001F1">
              <w:rPr>
                <w:color w:val="000000"/>
                <w:sz w:val="22"/>
                <w:szCs w:val="22"/>
              </w:rPr>
              <w:t xml:space="preserve">                       </w:t>
            </w:r>
            <w:r w:rsidRPr="007001F1">
              <w:rPr>
                <w:color w:val="000000"/>
                <w:sz w:val="22"/>
                <w:szCs w:val="22"/>
              </w:rPr>
              <w:t>s oznámením o vyhlásení VO?</w:t>
            </w:r>
          </w:p>
        </w:tc>
        <w:tc>
          <w:tcPr>
            <w:tcW w:w="567" w:type="dxa"/>
            <w:shd w:val="clear" w:color="auto" w:fill="auto"/>
            <w:vAlign w:val="center"/>
          </w:tcPr>
          <w:p w14:paraId="6D95A26D" w14:textId="77777777" w:rsidR="00BE4F5A" w:rsidRPr="007001F1" w:rsidRDefault="00BE4F5A" w:rsidP="00936AD4">
            <w:pPr>
              <w:jc w:val="center"/>
              <w:rPr>
                <w:color w:val="000000"/>
                <w:sz w:val="22"/>
                <w:szCs w:val="22"/>
              </w:rPr>
            </w:pPr>
          </w:p>
        </w:tc>
        <w:tc>
          <w:tcPr>
            <w:tcW w:w="567" w:type="dxa"/>
            <w:shd w:val="clear" w:color="auto" w:fill="auto"/>
            <w:vAlign w:val="center"/>
          </w:tcPr>
          <w:p w14:paraId="2085308D" w14:textId="77777777" w:rsidR="00BE4F5A" w:rsidRPr="007001F1" w:rsidRDefault="00BE4F5A" w:rsidP="00936AD4">
            <w:pPr>
              <w:jc w:val="center"/>
              <w:rPr>
                <w:color w:val="000000"/>
                <w:sz w:val="22"/>
                <w:szCs w:val="22"/>
              </w:rPr>
            </w:pPr>
          </w:p>
        </w:tc>
        <w:tc>
          <w:tcPr>
            <w:tcW w:w="776" w:type="dxa"/>
            <w:shd w:val="clear" w:color="auto" w:fill="auto"/>
            <w:vAlign w:val="center"/>
          </w:tcPr>
          <w:p w14:paraId="30A45BED" w14:textId="77777777" w:rsidR="00BE4F5A" w:rsidRPr="007001F1" w:rsidRDefault="00BE4F5A" w:rsidP="00936AD4">
            <w:pPr>
              <w:jc w:val="center"/>
              <w:rPr>
                <w:color w:val="000000"/>
                <w:sz w:val="22"/>
                <w:szCs w:val="22"/>
              </w:rPr>
            </w:pPr>
          </w:p>
        </w:tc>
        <w:tc>
          <w:tcPr>
            <w:tcW w:w="1775" w:type="dxa"/>
            <w:shd w:val="clear" w:color="auto" w:fill="auto"/>
            <w:vAlign w:val="center"/>
          </w:tcPr>
          <w:p w14:paraId="2C67709C" w14:textId="77777777" w:rsidR="00BE4F5A" w:rsidRPr="007001F1" w:rsidRDefault="00BE4F5A" w:rsidP="00936AD4">
            <w:pPr>
              <w:jc w:val="center"/>
              <w:rPr>
                <w:color w:val="000000"/>
                <w:sz w:val="22"/>
                <w:szCs w:val="22"/>
              </w:rPr>
            </w:pPr>
          </w:p>
        </w:tc>
      </w:tr>
      <w:tr w:rsidR="00BE4F5A" w:rsidRPr="007001F1" w14:paraId="3838C388" w14:textId="77777777" w:rsidTr="00A96394">
        <w:trPr>
          <w:trHeight w:val="582"/>
        </w:trPr>
        <w:tc>
          <w:tcPr>
            <w:tcW w:w="690" w:type="dxa"/>
            <w:vMerge/>
            <w:shd w:val="clear" w:color="auto" w:fill="auto"/>
            <w:noWrap/>
            <w:vAlign w:val="center"/>
          </w:tcPr>
          <w:p w14:paraId="210089F5"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CB9363A" w14:textId="4877EEC6" w:rsidR="00BE4F5A" w:rsidRPr="007001F1" w:rsidRDefault="00BE4F5A" w:rsidP="00FA683A">
            <w:pPr>
              <w:jc w:val="both"/>
              <w:rPr>
                <w:color w:val="000000"/>
                <w:sz w:val="22"/>
                <w:szCs w:val="22"/>
              </w:rPr>
            </w:pPr>
            <w:r w:rsidRPr="007001F1">
              <w:rPr>
                <w:color w:val="000000"/>
                <w:sz w:val="22"/>
                <w:szCs w:val="22"/>
              </w:rPr>
              <w:t xml:space="preserve">c) V prípade ak podľa § 39  nedošlo k predloženiu dokladov preukazujúcich splnenie podmienok účasti skôr, vyhodnotil verejný obstarávateľ splnenie podmienok účasti úspešným uchádzačom </w:t>
            </w:r>
            <w:r w:rsidRPr="007001F1">
              <w:rPr>
                <w:color w:val="000000"/>
                <w:sz w:val="22"/>
                <w:szCs w:val="22"/>
              </w:rPr>
              <w:lastRenderedPageBreak/>
              <w:t>alebo uchádzačmi, ktorí sa umiestnili na prvom až treťom miest v poradí, a to pri dodržaní všetkých povinností v zmysle § 55 ods. 1 ZVO?</w:t>
            </w:r>
          </w:p>
        </w:tc>
        <w:tc>
          <w:tcPr>
            <w:tcW w:w="567" w:type="dxa"/>
            <w:shd w:val="clear" w:color="auto" w:fill="auto"/>
            <w:vAlign w:val="center"/>
          </w:tcPr>
          <w:p w14:paraId="586207B7" w14:textId="77777777" w:rsidR="00BE4F5A" w:rsidRPr="007001F1" w:rsidRDefault="00BE4F5A" w:rsidP="00936AD4">
            <w:pPr>
              <w:jc w:val="center"/>
              <w:rPr>
                <w:color w:val="000000"/>
                <w:sz w:val="22"/>
                <w:szCs w:val="22"/>
              </w:rPr>
            </w:pPr>
          </w:p>
        </w:tc>
        <w:tc>
          <w:tcPr>
            <w:tcW w:w="567" w:type="dxa"/>
            <w:shd w:val="clear" w:color="auto" w:fill="auto"/>
            <w:vAlign w:val="center"/>
          </w:tcPr>
          <w:p w14:paraId="43CEDD9C" w14:textId="77777777" w:rsidR="00BE4F5A" w:rsidRPr="007001F1" w:rsidRDefault="00BE4F5A" w:rsidP="00936AD4">
            <w:pPr>
              <w:jc w:val="center"/>
              <w:rPr>
                <w:color w:val="000000"/>
                <w:sz w:val="22"/>
                <w:szCs w:val="22"/>
              </w:rPr>
            </w:pPr>
          </w:p>
        </w:tc>
        <w:tc>
          <w:tcPr>
            <w:tcW w:w="776" w:type="dxa"/>
            <w:shd w:val="clear" w:color="auto" w:fill="auto"/>
            <w:vAlign w:val="center"/>
          </w:tcPr>
          <w:p w14:paraId="72187340" w14:textId="77777777" w:rsidR="00BE4F5A" w:rsidRPr="007001F1" w:rsidRDefault="00BE4F5A" w:rsidP="00936AD4">
            <w:pPr>
              <w:jc w:val="center"/>
              <w:rPr>
                <w:color w:val="000000"/>
                <w:sz w:val="22"/>
                <w:szCs w:val="22"/>
              </w:rPr>
            </w:pPr>
          </w:p>
        </w:tc>
        <w:tc>
          <w:tcPr>
            <w:tcW w:w="1775" w:type="dxa"/>
            <w:shd w:val="clear" w:color="auto" w:fill="auto"/>
            <w:vAlign w:val="center"/>
          </w:tcPr>
          <w:p w14:paraId="2F0A4654" w14:textId="77777777" w:rsidR="00BE4F5A" w:rsidRPr="007001F1" w:rsidRDefault="00BE4F5A" w:rsidP="00936AD4">
            <w:pPr>
              <w:jc w:val="center"/>
              <w:rPr>
                <w:color w:val="000000"/>
                <w:sz w:val="22"/>
                <w:szCs w:val="22"/>
              </w:rPr>
            </w:pPr>
          </w:p>
        </w:tc>
      </w:tr>
      <w:tr w:rsidR="00BE4F5A" w:rsidRPr="007001F1" w14:paraId="7C551D4B" w14:textId="77777777" w:rsidTr="007261E4">
        <w:trPr>
          <w:trHeight w:val="1268"/>
        </w:trPr>
        <w:tc>
          <w:tcPr>
            <w:tcW w:w="690" w:type="dxa"/>
            <w:vMerge w:val="restart"/>
            <w:shd w:val="clear" w:color="auto" w:fill="auto"/>
            <w:noWrap/>
            <w:vAlign w:val="center"/>
            <w:hideMark/>
          </w:tcPr>
          <w:p w14:paraId="299F1F21" w14:textId="4EC29DB1" w:rsidR="00BE4F5A" w:rsidRPr="007001F1" w:rsidRDefault="00BE4F5A">
            <w:pPr>
              <w:jc w:val="center"/>
              <w:rPr>
                <w:color w:val="000000"/>
                <w:sz w:val="22"/>
                <w:szCs w:val="22"/>
              </w:rPr>
            </w:pPr>
            <w:r w:rsidRPr="007001F1">
              <w:rPr>
                <w:color w:val="000000"/>
                <w:sz w:val="22"/>
                <w:szCs w:val="22"/>
              </w:rPr>
              <w:t>22</w:t>
            </w:r>
          </w:p>
        </w:tc>
        <w:tc>
          <w:tcPr>
            <w:tcW w:w="4712" w:type="dxa"/>
            <w:gridSpan w:val="2"/>
            <w:shd w:val="clear" w:color="auto" w:fill="auto"/>
            <w:vAlign w:val="center"/>
            <w:hideMark/>
          </w:tcPr>
          <w:p w14:paraId="5879F460" w14:textId="51C06786" w:rsidR="00BE4F5A" w:rsidRPr="007001F1" w:rsidRDefault="00BE4F5A" w:rsidP="00FA683A">
            <w:pPr>
              <w:jc w:val="both"/>
              <w:rPr>
                <w:color w:val="000000"/>
                <w:sz w:val="22"/>
                <w:szCs w:val="22"/>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14:paraId="59A0FA57"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B0B1ED"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A68E2B"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8A8BC84"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5D0D9E37" w14:textId="77777777" w:rsidTr="007261E4">
        <w:trPr>
          <w:trHeight w:val="1267"/>
        </w:trPr>
        <w:tc>
          <w:tcPr>
            <w:tcW w:w="690" w:type="dxa"/>
            <w:vMerge/>
            <w:shd w:val="clear" w:color="auto" w:fill="auto"/>
            <w:noWrap/>
            <w:vAlign w:val="center"/>
          </w:tcPr>
          <w:p w14:paraId="1A16A1AC" w14:textId="77777777" w:rsidR="00BE4F5A" w:rsidRPr="007001F1" w:rsidRDefault="00BE4F5A">
            <w:pPr>
              <w:jc w:val="center"/>
              <w:rPr>
                <w:color w:val="000000"/>
                <w:sz w:val="22"/>
                <w:szCs w:val="22"/>
              </w:rPr>
            </w:pPr>
          </w:p>
        </w:tc>
        <w:tc>
          <w:tcPr>
            <w:tcW w:w="4712" w:type="dxa"/>
            <w:gridSpan w:val="2"/>
            <w:shd w:val="clear" w:color="auto" w:fill="auto"/>
            <w:vAlign w:val="center"/>
          </w:tcPr>
          <w:p w14:paraId="71450378" w14:textId="1B96A782" w:rsidR="00BE4F5A" w:rsidRPr="007001F1" w:rsidRDefault="00BE4F5A" w:rsidP="00FA683A">
            <w:pPr>
              <w:jc w:val="both"/>
              <w:rPr>
                <w:color w:val="000000"/>
                <w:sz w:val="22"/>
                <w:szCs w:val="22"/>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7FA31770" w14:textId="77777777" w:rsidR="00BE4F5A" w:rsidRPr="007001F1" w:rsidRDefault="00BE4F5A" w:rsidP="00936AD4">
            <w:pPr>
              <w:jc w:val="center"/>
              <w:rPr>
                <w:color w:val="000000"/>
                <w:sz w:val="22"/>
                <w:szCs w:val="22"/>
              </w:rPr>
            </w:pPr>
          </w:p>
        </w:tc>
        <w:tc>
          <w:tcPr>
            <w:tcW w:w="567" w:type="dxa"/>
            <w:shd w:val="clear" w:color="auto" w:fill="auto"/>
            <w:vAlign w:val="center"/>
          </w:tcPr>
          <w:p w14:paraId="2EC725D7" w14:textId="77777777" w:rsidR="00BE4F5A" w:rsidRPr="007001F1" w:rsidRDefault="00BE4F5A" w:rsidP="00936AD4">
            <w:pPr>
              <w:jc w:val="center"/>
              <w:rPr>
                <w:color w:val="000000"/>
                <w:sz w:val="22"/>
                <w:szCs w:val="22"/>
              </w:rPr>
            </w:pPr>
          </w:p>
        </w:tc>
        <w:tc>
          <w:tcPr>
            <w:tcW w:w="776" w:type="dxa"/>
            <w:shd w:val="clear" w:color="auto" w:fill="auto"/>
            <w:vAlign w:val="center"/>
          </w:tcPr>
          <w:p w14:paraId="29037037" w14:textId="77777777" w:rsidR="00BE4F5A" w:rsidRPr="007001F1" w:rsidRDefault="00BE4F5A" w:rsidP="00936AD4">
            <w:pPr>
              <w:jc w:val="center"/>
              <w:rPr>
                <w:color w:val="000000"/>
                <w:sz w:val="22"/>
                <w:szCs w:val="22"/>
              </w:rPr>
            </w:pPr>
          </w:p>
        </w:tc>
        <w:tc>
          <w:tcPr>
            <w:tcW w:w="1775" w:type="dxa"/>
            <w:shd w:val="clear" w:color="auto" w:fill="auto"/>
            <w:vAlign w:val="center"/>
          </w:tcPr>
          <w:p w14:paraId="03F4AFEC" w14:textId="77777777" w:rsidR="00BE4F5A" w:rsidRPr="007001F1" w:rsidRDefault="00BE4F5A" w:rsidP="00936AD4">
            <w:pPr>
              <w:jc w:val="center"/>
              <w:rPr>
                <w:color w:val="000000"/>
                <w:sz w:val="22"/>
                <w:szCs w:val="22"/>
              </w:rPr>
            </w:pPr>
          </w:p>
        </w:tc>
      </w:tr>
      <w:tr w:rsidR="00BE4F5A" w:rsidRPr="007001F1" w14:paraId="5316985E" w14:textId="77777777" w:rsidTr="00A96394">
        <w:trPr>
          <w:trHeight w:val="374"/>
        </w:trPr>
        <w:tc>
          <w:tcPr>
            <w:tcW w:w="690" w:type="dxa"/>
            <w:vMerge w:val="restart"/>
            <w:shd w:val="clear" w:color="auto" w:fill="auto"/>
            <w:noWrap/>
            <w:vAlign w:val="center"/>
            <w:hideMark/>
          </w:tcPr>
          <w:p w14:paraId="6851C480" w14:textId="22C5A6AA" w:rsidR="00BE4F5A" w:rsidRPr="007001F1" w:rsidRDefault="00BE4F5A" w:rsidP="00C063BE">
            <w:pPr>
              <w:jc w:val="center"/>
              <w:rPr>
                <w:color w:val="000000"/>
                <w:sz w:val="22"/>
                <w:szCs w:val="22"/>
              </w:rPr>
            </w:pPr>
            <w:r w:rsidRPr="007001F1">
              <w:rPr>
                <w:color w:val="000000"/>
                <w:sz w:val="22"/>
                <w:szCs w:val="22"/>
              </w:rPr>
              <w:t>23</w:t>
            </w:r>
          </w:p>
        </w:tc>
        <w:tc>
          <w:tcPr>
            <w:tcW w:w="4712" w:type="dxa"/>
            <w:gridSpan w:val="2"/>
            <w:shd w:val="clear" w:color="auto" w:fill="auto"/>
            <w:vAlign w:val="center"/>
            <w:hideMark/>
          </w:tcPr>
          <w:p w14:paraId="23EC3EE3" w14:textId="33384704" w:rsidR="00BE4F5A" w:rsidRPr="007001F1" w:rsidRDefault="00BE4F5A" w:rsidP="00FA683A">
            <w:pPr>
              <w:jc w:val="both"/>
              <w:rPr>
                <w:color w:val="000000"/>
                <w:sz w:val="22"/>
                <w:szCs w:val="22"/>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14:paraId="393562E2"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1F3877"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C60831"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352D45"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158A99A5" w14:textId="77777777" w:rsidTr="00A96394">
        <w:trPr>
          <w:trHeight w:val="424"/>
        </w:trPr>
        <w:tc>
          <w:tcPr>
            <w:tcW w:w="690" w:type="dxa"/>
            <w:vMerge/>
            <w:shd w:val="clear" w:color="auto" w:fill="auto"/>
            <w:noWrap/>
            <w:vAlign w:val="center"/>
          </w:tcPr>
          <w:p w14:paraId="27DB175E"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1B1C3509" w14:textId="21B13967" w:rsidR="00BE4F5A" w:rsidRPr="007001F1" w:rsidRDefault="00BE4F5A" w:rsidP="00FA683A">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242B637A" w14:textId="77777777" w:rsidR="00BE4F5A" w:rsidRPr="007001F1" w:rsidRDefault="00BE4F5A" w:rsidP="00936AD4">
            <w:pPr>
              <w:jc w:val="center"/>
              <w:rPr>
                <w:color w:val="000000"/>
                <w:sz w:val="22"/>
                <w:szCs w:val="22"/>
              </w:rPr>
            </w:pPr>
          </w:p>
        </w:tc>
        <w:tc>
          <w:tcPr>
            <w:tcW w:w="567" w:type="dxa"/>
            <w:shd w:val="clear" w:color="auto" w:fill="auto"/>
            <w:vAlign w:val="center"/>
          </w:tcPr>
          <w:p w14:paraId="2F94048E" w14:textId="77777777" w:rsidR="00BE4F5A" w:rsidRPr="007001F1" w:rsidRDefault="00BE4F5A" w:rsidP="00936AD4">
            <w:pPr>
              <w:jc w:val="center"/>
              <w:rPr>
                <w:color w:val="000000"/>
                <w:sz w:val="22"/>
                <w:szCs w:val="22"/>
              </w:rPr>
            </w:pPr>
          </w:p>
        </w:tc>
        <w:tc>
          <w:tcPr>
            <w:tcW w:w="776" w:type="dxa"/>
            <w:shd w:val="clear" w:color="auto" w:fill="auto"/>
            <w:vAlign w:val="center"/>
          </w:tcPr>
          <w:p w14:paraId="5C7F8F21" w14:textId="77777777" w:rsidR="00BE4F5A" w:rsidRPr="007001F1" w:rsidRDefault="00BE4F5A" w:rsidP="00936AD4">
            <w:pPr>
              <w:jc w:val="center"/>
              <w:rPr>
                <w:color w:val="000000"/>
                <w:sz w:val="22"/>
                <w:szCs w:val="22"/>
              </w:rPr>
            </w:pPr>
          </w:p>
        </w:tc>
        <w:tc>
          <w:tcPr>
            <w:tcW w:w="1775" w:type="dxa"/>
            <w:shd w:val="clear" w:color="auto" w:fill="auto"/>
            <w:vAlign w:val="center"/>
          </w:tcPr>
          <w:p w14:paraId="24A2D323" w14:textId="77777777" w:rsidR="00BE4F5A" w:rsidRPr="007001F1" w:rsidRDefault="00BE4F5A" w:rsidP="00936AD4">
            <w:pPr>
              <w:jc w:val="center"/>
              <w:rPr>
                <w:color w:val="000000"/>
                <w:sz w:val="22"/>
                <w:szCs w:val="22"/>
              </w:rPr>
            </w:pPr>
          </w:p>
        </w:tc>
      </w:tr>
      <w:tr w:rsidR="00BE4F5A" w:rsidRPr="007001F1" w14:paraId="1011B9DC" w14:textId="77777777" w:rsidTr="00A96394">
        <w:trPr>
          <w:trHeight w:val="474"/>
        </w:trPr>
        <w:tc>
          <w:tcPr>
            <w:tcW w:w="690" w:type="dxa"/>
            <w:vMerge/>
            <w:shd w:val="clear" w:color="auto" w:fill="auto"/>
            <w:noWrap/>
            <w:vAlign w:val="center"/>
          </w:tcPr>
          <w:p w14:paraId="0134FDB3"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68F57CB0" w14:textId="65C6EDDA" w:rsidR="00BE4F5A" w:rsidRPr="007001F1" w:rsidRDefault="00BE4F5A" w:rsidP="00FA683A">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CBD62C7" w14:textId="77777777" w:rsidR="00BE4F5A" w:rsidRPr="007001F1" w:rsidRDefault="00BE4F5A" w:rsidP="00936AD4">
            <w:pPr>
              <w:jc w:val="center"/>
              <w:rPr>
                <w:color w:val="000000"/>
                <w:sz w:val="22"/>
                <w:szCs w:val="22"/>
              </w:rPr>
            </w:pPr>
          </w:p>
        </w:tc>
        <w:tc>
          <w:tcPr>
            <w:tcW w:w="567" w:type="dxa"/>
            <w:shd w:val="clear" w:color="auto" w:fill="auto"/>
            <w:vAlign w:val="center"/>
          </w:tcPr>
          <w:p w14:paraId="78832E60" w14:textId="77777777" w:rsidR="00BE4F5A" w:rsidRPr="007001F1" w:rsidRDefault="00BE4F5A" w:rsidP="00936AD4">
            <w:pPr>
              <w:jc w:val="center"/>
              <w:rPr>
                <w:color w:val="000000"/>
                <w:sz w:val="22"/>
                <w:szCs w:val="22"/>
              </w:rPr>
            </w:pPr>
          </w:p>
        </w:tc>
        <w:tc>
          <w:tcPr>
            <w:tcW w:w="776" w:type="dxa"/>
            <w:shd w:val="clear" w:color="auto" w:fill="auto"/>
            <w:vAlign w:val="center"/>
          </w:tcPr>
          <w:p w14:paraId="5B972105" w14:textId="77777777" w:rsidR="00BE4F5A" w:rsidRPr="007001F1" w:rsidRDefault="00BE4F5A" w:rsidP="00936AD4">
            <w:pPr>
              <w:jc w:val="center"/>
              <w:rPr>
                <w:color w:val="000000"/>
                <w:sz w:val="22"/>
                <w:szCs w:val="22"/>
              </w:rPr>
            </w:pPr>
          </w:p>
        </w:tc>
        <w:tc>
          <w:tcPr>
            <w:tcW w:w="1775" w:type="dxa"/>
            <w:shd w:val="clear" w:color="auto" w:fill="auto"/>
            <w:vAlign w:val="center"/>
          </w:tcPr>
          <w:p w14:paraId="4FDA984E" w14:textId="77777777" w:rsidR="00BE4F5A" w:rsidRPr="007001F1" w:rsidRDefault="00BE4F5A" w:rsidP="00936AD4">
            <w:pPr>
              <w:jc w:val="center"/>
              <w:rPr>
                <w:color w:val="000000"/>
                <w:sz w:val="22"/>
                <w:szCs w:val="22"/>
              </w:rPr>
            </w:pPr>
          </w:p>
        </w:tc>
      </w:tr>
      <w:tr w:rsidR="00BE4F5A" w:rsidRPr="007001F1" w14:paraId="1AD46EA5" w14:textId="77777777" w:rsidTr="007261E4">
        <w:trPr>
          <w:trHeight w:val="633"/>
        </w:trPr>
        <w:tc>
          <w:tcPr>
            <w:tcW w:w="690" w:type="dxa"/>
            <w:vMerge/>
            <w:shd w:val="clear" w:color="auto" w:fill="auto"/>
            <w:noWrap/>
            <w:vAlign w:val="center"/>
          </w:tcPr>
          <w:p w14:paraId="1313F861"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002C5159" w14:textId="2DED7D92" w:rsidR="00BE4F5A" w:rsidRPr="007001F1" w:rsidRDefault="00BE4F5A" w:rsidP="00FA683A">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F3967F9" w14:textId="77777777" w:rsidR="00BE4F5A" w:rsidRPr="007001F1" w:rsidRDefault="00BE4F5A" w:rsidP="00936AD4">
            <w:pPr>
              <w:jc w:val="center"/>
              <w:rPr>
                <w:color w:val="000000"/>
                <w:sz w:val="22"/>
                <w:szCs w:val="22"/>
              </w:rPr>
            </w:pPr>
          </w:p>
        </w:tc>
        <w:tc>
          <w:tcPr>
            <w:tcW w:w="567" w:type="dxa"/>
            <w:shd w:val="clear" w:color="auto" w:fill="auto"/>
            <w:vAlign w:val="center"/>
          </w:tcPr>
          <w:p w14:paraId="18568E7B" w14:textId="77777777" w:rsidR="00BE4F5A" w:rsidRPr="007001F1" w:rsidRDefault="00BE4F5A" w:rsidP="00936AD4">
            <w:pPr>
              <w:jc w:val="center"/>
              <w:rPr>
                <w:color w:val="000000"/>
                <w:sz w:val="22"/>
                <w:szCs w:val="22"/>
              </w:rPr>
            </w:pPr>
          </w:p>
        </w:tc>
        <w:tc>
          <w:tcPr>
            <w:tcW w:w="776" w:type="dxa"/>
            <w:shd w:val="clear" w:color="auto" w:fill="auto"/>
            <w:vAlign w:val="center"/>
          </w:tcPr>
          <w:p w14:paraId="4BA4D070" w14:textId="77777777" w:rsidR="00BE4F5A" w:rsidRPr="007001F1" w:rsidRDefault="00BE4F5A" w:rsidP="00936AD4">
            <w:pPr>
              <w:jc w:val="center"/>
              <w:rPr>
                <w:color w:val="000000"/>
                <w:sz w:val="22"/>
                <w:szCs w:val="22"/>
              </w:rPr>
            </w:pPr>
          </w:p>
        </w:tc>
        <w:tc>
          <w:tcPr>
            <w:tcW w:w="1775" w:type="dxa"/>
            <w:shd w:val="clear" w:color="auto" w:fill="auto"/>
            <w:vAlign w:val="center"/>
          </w:tcPr>
          <w:p w14:paraId="0CDD24AB" w14:textId="77777777" w:rsidR="00BE4F5A" w:rsidRPr="007001F1" w:rsidRDefault="00BE4F5A" w:rsidP="00936AD4">
            <w:pPr>
              <w:jc w:val="center"/>
              <w:rPr>
                <w:color w:val="000000"/>
                <w:sz w:val="22"/>
                <w:szCs w:val="22"/>
              </w:rPr>
            </w:pPr>
          </w:p>
        </w:tc>
      </w:tr>
      <w:tr w:rsidR="00936AD4" w:rsidRPr="007001F1" w14:paraId="522C5377" w14:textId="77777777" w:rsidTr="007261E4">
        <w:trPr>
          <w:trHeight w:val="20"/>
        </w:trPr>
        <w:tc>
          <w:tcPr>
            <w:tcW w:w="690" w:type="dxa"/>
            <w:shd w:val="clear" w:color="auto" w:fill="auto"/>
            <w:noWrap/>
            <w:vAlign w:val="center"/>
            <w:hideMark/>
          </w:tcPr>
          <w:p w14:paraId="24E021FF" w14:textId="23AFE357" w:rsidR="00936AD4" w:rsidRPr="007001F1" w:rsidRDefault="005A74B6">
            <w:pPr>
              <w:jc w:val="center"/>
              <w:rPr>
                <w:color w:val="000000"/>
                <w:sz w:val="22"/>
                <w:szCs w:val="22"/>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14:paraId="4584F0EE" w14:textId="77777777" w:rsidR="00936AD4" w:rsidRPr="007001F1" w:rsidRDefault="00936AD4" w:rsidP="00FA683A">
            <w:pPr>
              <w:jc w:val="both"/>
              <w:rPr>
                <w:color w:val="000000"/>
                <w:sz w:val="22"/>
                <w:szCs w:val="22"/>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81BA445"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799B51"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F4871BB"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93FDDC9"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51483562" w14:textId="77777777" w:rsidTr="007261E4">
        <w:trPr>
          <w:trHeight w:val="20"/>
        </w:trPr>
        <w:tc>
          <w:tcPr>
            <w:tcW w:w="690" w:type="dxa"/>
            <w:shd w:val="clear" w:color="auto" w:fill="auto"/>
            <w:noWrap/>
            <w:vAlign w:val="center"/>
            <w:hideMark/>
          </w:tcPr>
          <w:p w14:paraId="098AE835" w14:textId="05219909" w:rsidR="00936AD4" w:rsidRPr="007001F1" w:rsidRDefault="005A74B6">
            <w:pPr>
              <w:jc w:val="center"/>
              <w:rPr>
                <w:color w:val="000000"/>
                <w:sz w:val="22"/>
                <w:szCs w:val="22"/>
              </w:rPr>
            </w:pPr>
            <w:r w:rsidRPr="007001F1">
              <w:rPr>
                <w:color w:val="000000"/>
                <w:sz w:val="22"/>
                <w:szCs w:val="22"/>
              </w:rPr>
              <w:t>2</w:t>
            </w:r>
            <w:r w:rsidR="00C063BE" w:rsidRPr="007001F1">
              <w:rPr>
                <w:color w:val="000000"/>
                <w:sz w:val="22"/>
                <w:szCs w:val="22"/>
              </w:rPr>
              <w:t>5</w:t>
            </w:r>
          </w:p>
        </w:tc>
        <w:tc>
          <w:tcPr>
            <w:tcW w:w="4712" w:type="dxa"/>
            <w:gridSpan w:val="2"/>
            <w:shd w:val="clear" w:color="auto" w:fill="auto"/>
            <w:vAlign w:val="center"/>
            <w:hideMark/>
          </w:tcPr>
          <w:p w14:paraId="30FAE2EA" w14:textId="58F93FD3" w:rsidR="00936AD4" w:rsidRPr="007001F1" w:rsidRDefault="000821CC" w:rsidP="00FA683A">
            <w:pPr>
              <w:jc w:val="both"/>
              <w:rPr>
                <w:color w:val="000000"/>
                <w:sz w:val="22"/>
                <w:szCs w:val="22"/>
              </w:rPr>
            </w:pPr>
            <w:del w:id="1733" w:author="Kramár Róbert" w:date="2017-05-15T13:14:00Z">
              <w:r w:rsidRPr="007001F1" w:rsidDel="0088057F">
                <w:rPr>
                  <w:color w:val="000000"/>
                  <w:sz w:val="22"/>
                  <w:szCs w:val="22"/>
                </w:rPr>
                <w:delText xml:space="preserve">Boli pri zadávaní zákazky </w:delText>
              </w:r>
              <w:r w:rsidR="00C063BE"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734" w:author="Kramár Róbert" w:date="2017-05-15T13:14:00Z">
              <w:r w:rsidR="0088057F" w:rsidRPr="007001F1">
                <w:rPr>
                  <w:color w:val="000000"/>
                  <w:sz w:val="22"/>
                  <w:szCs w:val="22"/>
                </w:rPr>
                <w:t xml:space="preserve">Boli pri zadávaní zákazky dodržané princípy v zmysle § 10 ods. 2 ZVO? </w:t>
              </w:r>
            </w:ins>
            <w:ins w:id="1735"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23E0048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1B4B05"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19E8B2"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009B07"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1E9C3657" w14:textId="77777777" w:rsidTr="007261E4">
        <w:trPr>
          <w:trHeight w:val="20"/>
        </w:trPr>
        <w:tc>
          <w:tcPr>
            <w:tcW w:w="690" w:type="dxa"/>
            <w:shd w:val="clear" w:color="auto" w:fill="auto"/>
            <w:noWrap/>
            <w:vAlign w:val="center"/>
            <w:hideMark/>
          </w:tcPr>
          <w:p w14:paraId="5A34C246" w14:textId="54D8A8D8" w:rsidR="00936AD4" w:rsidRPr="007001F1" w:rsidRDefault="00936AD4" w:rsidP="00936AD4">
            <w:pPr>
              <w:jc w:val="center"/>
              <w:rPr>
                <w:color w:val="000000"/>
                <w:sz w:val="22"/>
                <w:szCs w:val="22"/>
              </w:rPr>
            </w:pPr>
            <w:r w:rsidRPr="007001F1">
              <w:rPr>
                <w:color w:val="000000"/>
                <w:sz w:val="22"/>
                <w:szCs w:val="22"/>
              </w:rPr>
              <w:t>2</w:t>
            </w:r>
            <w:r w:rsidR="00C063BE" w:rsidRPr="007001F1">
              <w:rPr>
                <w:color w:val="000000"/>
                <w:sz w:val="22"/>
                <w:szCs w:val="22"/>
              </w:rPr>
              <w:t>6</w:t>
            </w:r>
          </w:p>
        </w:tc>
        <w:tc>
          <w:tcPr>
            <w:tcW w:w="4712" w:type="dxa"/>
            <w:gridSpan w:val="2"/>
            <w:shd w:val="clear" w:color="auto" w:fill="auto"/>
            <w:vAlign w:val="center"/>
            <w:hideMark/>
          </w:tcPr>
          <w:p w14:paraId="7724F9E6" w14:textId="0E744907" w:rsidR="0028163D" w:rsidRPr="007001F1" w:rsidRDefault="00936AD4" w:rsidP="00FA683A">
            <w:pPr>
              <w:jc w:val="both"/>
              <w:rPr>
                <w:color w:val="000000"/>
                <w:sz w:val="22"/>
                <w:szCs w:val="22"/>
              </w:rPr>
            </w:pPr>
            <w:r w:rsidRPr="007001F1">
              <w:rPr>
                <w:color w:val="000000"/>
                <w:sz w:val="22"/>
                <w:szCs w:val="22"/>
              </w:rPr>
              <w:t>Bol zamestnanec vykonávajúci kontrolu oboznámený s rizikovými indikátormi</w:t>
            </w:r>
            <w:del w:id="1736" w:author="Kramár Róbert" w:date="2017-05-15T13:33:00Z">
              <w:r w:rsidRPr="007001F1" w:rsidDel="00A128DC">
                <w:rPr>
                  <w:color w:val="000000"/>
                  <w:sz w:val="22"/>
                  <w:szCs w:val="22"/>
                </w:rPr>
                <w:delText>, ktoré sú uvedené v Systéme riadenia EŠIF</w:delText>
              </w:r>
            </w:del>
            <w:ins w:id="1737" w:author="Kramár Róbert" w:date="2017-07-26T17:45:00Z">
              <w:r w:rsidR="001C6287">
                <w:rPr>
                  <w:color w:val="000000"/>
                  <w:sz w:val="22"/>
                  <w:szCs w:val="22"/>
                </w:rPr>
                <w:t xml:space="preserve"> </w:t>
              </w:r>
            </w:ins>
            <w:ins w:id="1738" w:author="Kramár Róbert" w:date="2017-05-15T13:33:00Z">
              <w:r w:rsidR="00A128DC" w:rsidRPr="007001F1">
                <w:rPr>
                  <w:color w:val="000000"/>
                  <w:sz w:val="22"/>
                  <w:szCs w:val="22"/>
                </w:rPr>
                <w:t>podľa Systému riadenia EŠIF</w:t>
              </w:r>
            </w:ins>
            <w:r w:rsidRPr="007001F1">
              <w:rPr>
                <w:color w:val="000000"/>
                <w:sz w:val="22"/>
                <w:szCs w:val="22"/>
              </w:rPr>
              <w:t xml:space="preserve">, v časti kontrola verejného obstarávania - spolupráca </w:t>
            </w:r>
          </w:p>
          <w:p w14:paraId="350DD0D2" w14:textId="2A862422" w:rsidR="00936AD4" w:rsidRPr="007001F1" w:rsidRDefault="00936AD4" w:rsidP="00FA683A">
            <w:pPr>
              <w:jc w:val="both"/>
              <w:rPr>
                <w:color w:val="000000"/>
                <w:sz w:val="22"/>
                <w:szCs w:val="22"/>
              </w:rPr>
            </w:pPr>
            <w:r w:rsidRPr="007001F1">
              <w:rPr>
                <w:color w:val="000000"/>
                <w:sz w:val="22"/>
                <w:szCs w:val="22"/>
              </w:rPr>
              <w:t>s PMÚ a spolupráca s OČTK?</w:t>
            </w:r>
            <w:r w:rsidR="00C063BE" w:rsidRPr="007001F1">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10D68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0251B5"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0558C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2CBEB0"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132C4CC7" w14:textId="77777777" w:rsidTr="00A96394">
        <w:trPr>
          <w:trHeight w:val="443"/>
        </w:trPr>
        <w:tc>
          <w:tcPr>
            <w:tcW w:w="690" w:type="dxa"/>
            <w:vMerge w:val="restart"/>
            <w:shd w:val="clear" w:color="auto" w:fill="auto"/>
            <w:noWrap/>
            <w:vAlign w:val="center"/>
          </w:tcPr>
          <w:p w14:paraId="67B7E765" w14:textId="40A35DE0" w:rsidR="00BE4F5A" w:rsidRPr="007001F1" w:rsidRDefault="00BE4F5A" w:rsidP="00936AD4">
            <w:pPr>
              <w:jc w:val="center"/>
              <w:rPr>
                <w:color w:val="000000"/>
                <w:sz w:val="22"/>
                <w:szCs w:val="22"/>
              </w:rPr>
            </w:pPr>
            <w:r w:rsidRPr="007001F1">
              <w:rPr>
                <w:color w:val="000000"/>
                <w:sz w:val="22"/>
                <w:szCs w:val="22"/>
              </w:rPr>
              <w:t>27</w:t>
            </w:r>
          </w:p>
        </w:tc>
        <w:tc>
          <w:tcPr>
            <w:tcW w:w="4712" w:type="dxa"/>
            <w:gridSpan w:val="2"/>
            <w:shd w:val="clear" w:color="auto" w:fill="auto"/>
            <w:vAlign w:val="center"/>
          </w:tcPr>
          <w:p w14:paraId="153507AD" w14:textId="2B2EAED7" w:rsidR="00BE4F5A" w:rsidRPr="007001F1" w:rsidRDefault="00BE4F5A" w:rsidP="00FA683A">
            <w:pPr>
              <w:jc w:val="both"/>
              <w:rPr>
                <w:color w:val="000000"/>
                <w:sz w:val="22"/>
                <w:szCs w:val="22"/>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2E744699" w14:textId="77777777" w:rsidR="00BE4F5A" w:rsidRPr="007001F1" w:rsidRDefault="00BE4F5A" w:rsidP="00936AD4">
            <w:pPr>
              <w:jc w:val="center"/>
              <w:rPr>
                <w:color w:val="000000"/>
                <w:sz w:val="22"/>
                <w:szCs w:val="22"/>
              </w:rPr>
            </w:pPr>
          </w:p>
        </w:tc>
        <w:tc>
          <w:tcPr>
            <w:tcW w:w="567" w:type="dxa"/>
            <w:shd w:val="clear" w:color="auto" w:fill="auto"/>
            <w:vAlign w:val="center"/>
          </w:tcPr>
          <w:p w14:paraId="3DC531C0" w14:textId="77777777" w:rsidR="00BE4F5A" w:rsidRPr="007001F1" w:rsidRDefault="00BE4F5A" w:rsidP="00936AD4">
            <w:pPr>
              <w:jc w:val="center"/>
              <w:rPr>
                <w:color w:val="000000"/>
                <w:sz w:val="22"/>
                <w:szCs w:val="22"/>
              </w:rPr>
            </w:pPr>
          </w:p>
        </w:tc>
        <w:tc>
          <w:tcPr>
            <w:tcW w:w="776" w:type="dxa"/>
            <w:shd w:val="clear" w:color="auto" w:fill="auto"/>
            <w:vAlign w:val="center"/>
          </w:tcPr>
          <w:p w14:paraId="5112683E" w14:textId="77777777" w:rsidR="00BE4F5A" w:rsidRPr="007001F1" w:rsidRDefault="00BE4F5A" w:rsidP="00936AD4">
            <w:pPr>
              <w:jc w:val="center"/>
              <w:rPr>
                <w:color w:val="000000"/>
                <w:sz w:val="22"/>
                <w:szCs w:val="22"/>
              </w:rPr>
            </w:pPr>
          </w:p>
        </w:tc>
        <w:tc>
          <w:tcPr>
            <w:tcW w:w="1775" w:type="dxa"/>
            <w:shd w:val="clear" w:color="auto" w:fill="auto"/>
            <w:vAlign w:val="center"/>
          </w:tcPr>
          <w:p w14:paraId="4A35F607" w14:textId="77777777" w:rsidR="00BE4F5A" w:rsidRPr="007001F1" w:rsidRDefault="00BE4F5A" w:rsidP="00936AD4">
            <w:pPr>
              <w:jc w:val="center"/>
              <w:rPr>
                <w:color w:val="000000"/>
                <w:sz w:val="22"/>
                <w:szCs w:val="22"/>
              </w:rPr>
            </w:pPr>
          </w:p>
        </w:tc>
      </w:tr>
      <w:tr w:rsidR="00BE4F5A" w:rsidRPr="007001F1" w14:paraId="7D7ACD2E" w14:textId="77777777" w:rsidTr="007261E4">
        <w:trPr>
          <w:trHeight w:val="845"/>
        </w:trPr>
        <w:tc>
          <w:tcPr>
            <w:tcW w:w="690" w:type="dxa"/>
            <w:vMerge/>
            <w:shd w:val="clear" w:color="auto" w:fill="auto"/>
            <w:noWrap/>
            <w:vAlign w:val="center"/>
          </w:tcPr>
          <w:p w14:paraId="42A509EF"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507AF56F" w14:textId="38F6459F" w:rsidR="00BE4F5A" w:rsidRPr="007001F1" w:rsidRDefault="00BE4F5A" w:rsidP="00FA683A">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8267479" w14:textId="77777777" w:rsidR="00BE4F5A" w:rsidRPr="007001F1" w:rsidRDefault="00BE4F5A" w:rsidP="00936AD4">
            <w:pPr>
              <w:jc w:val="center"/>
              <w:rPr>
                <w:color w:val="000000"/>
                <w:sz w:val="22"/>
                <w:szCs w:val="22"/>
              </w:rPr>
            </w:pPr>
          </w:p>
        </w:tc>
        <w:tc>
          <w:tcPr>
            <w:tcW w:w="567" w:type="dxa"/>
            <w:shd w:val="clear" w:color="auto" w:fill="auto"/>
            <w:vAlign w:val="center"/>
          </w:tcPr>
          <w:p w14:paraId="164F14EF" w14:textId="77777777" w:rsidR="00BE4F5A" w:rsidRPr="007001F1" w:rsidRDefault="00BE4F5A" w:rsidP="00936AD4">
            <w:pPr>
              <w:jc w:val="center"/>
              <w:rPr>
                <w:color w:val="000000"/>
                <w:sz w:val="22"/>
                <w:szCs w:val="22"/>
              </w:rPr>
            </w:pPr>
          </w:p>
        </w:tc>
        <w:tc>
          <w:tcPr>
            <w:tcW w:w="776" w:type="dxa"/>
            <w:shd w:val="clear" w:color="auto" w:fill="auto"/>
            <w:vAlign w:val="center"/>
          </w:tcPr>
          <w:p w14:paraId="72E2D988" w14:textId="77777777" w:rsidR="00BE4F5A" w:rsidRPr="007001F1" w:rsidRDefault="00BE4F5A" w:rsidP="00936AD4">
            <w:pPr>
              <w:jc w:val="center"/>
              <w:rPr>
                <w:color w:val="000000"/>
                <w:sz w:val="22"/>
                <w:szCs w:val="22"/>
              </w:rPr>
            </w:pPr>
          </w:p>
        </w:tc>
        <w:tc>
          <w:tcPr>
            <w:tcW w:w="1775" w:type="dxa"/>
            <w:shd w:val="clear" w:color="auto" w:fill="auto"/>
            <w:vAlign w:val="center"/>
          </w:tcPr>
          <w:p w14:paraId="03C025E7" w14:textId="77777777" w:rsidR="00BE4F5A" w:rsidRPr="007001F1" w:rsidRDefault="00BE4F5A" w:rsidP="00936AD4">
            <w:pPr>
              <w:jc w:val="center"/>
              <w:rPr>
                <w:color w:val="000000"/>
                <w:sz w:val="22"/>
                <w:szCs w:val="22"/>
              </w:rPr>
            </w:pPr>
          </w:p>
        </w:tc>
      </w:tr>
      <w:tr w:rsidR="00BE4F5A" w:rsidRPr="007001F1" w14:paraId="3876FAF1" w14:textId="77777777" w:rsidTr="007261E4">
        <w:trPr>
          <w:trHeight w:val="845"/>
        </w:trPr>
        <w:tc>
          <w:tcPr>
            <w:tcW w:w="690" w:type="dxa"/>
            <w:vMerge/>
            <w:shd w:val="clear" w:color="auto" w:fill="auto"/>
            <w:noWrap/>
            <w:vAlign w:val="center"/>
          </w:tcPr>
          <w:p w14:paraId="6B1E5BBD"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06B24F95" w14:textId="1C7ADD8E" w:rsidR="00BE4F5A" w:rsidRPr="007001F1" w:rsidRDefault="00BE4F5A" w:rsidP="00F45CE7">
            <w:pPr>
              <w:jc w:val="both"/>
              <w:rPr>
                <w:color w:val="000000"/>
                <w:sz w:val="22"/>
                <w:szCs w:val="22"/>
              </w:rPr>
            </w:pPr>
            <w:del w:id="1739" w:author="Kramár Róbert" w:date="2018-04-27T17:37: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740"/>
            </w:r>
          </w:p>
        </w:tc>
        <w:tc>
          <w:tcPr>
            <w:tcW w:w="567" w:type="dxa"/>
            <w:shd w:val="clear" w:color="auto" w:fill="auto"/>
            <w:vAlign w:val="center"/>
          </w:tcPr>
          <w:p w14:paraId="01A3CC97" w14:textId="77777777" w:rsidR="00BE4F5A" w:rsidRPr="007001F1" w:rsidRDefault="00BE4F5A" w:rsidP="00936AD4">
            <w:pPr>
              <w:jc w:val="center"/>
              <w:rPr>
                <w:color w:val="000000"/>
                <w:sz w:val="22"/>
                <w:szCs w:val="22"/>
              </w:rPr>
            </w:pPr>
          </w:p>
        </w:tc>
        <w:tc>
          <w:tcPr>
            <w:tcW w:w="567" w:type="dxa"/>
            <w:shd w:val="clear" w:color="auto" w:fill="auto"/>
            <w:vAlign w:val="center"/>
          </w:tcPr>
          <w:p w14:paraId="03EC7EF2" w14:textId="77777777" w:rsidR="00BE4F5A" w:rsidRPr="007001F1" w:rsidRDefault="00BE4F5A" w:rsidP="00936AD4">
            <w:pPr>
              <w:jc w:val="center"/>
              <w:rPr>
                <w:color w:val="000000"/>
                <w:sz w:val="22"/>
                <w:szCs w:val="22"/>
              </w:rPr>
            </w:pPr>
          </w:p>
        </w:tc>
        <w:tc>
          <w:tcPr>
            <w:tcW w:w="776" w:type="dxa"/>
            <w:shd w:val="clear" w:color="auto" w:fill="auto"/>
            <w:vAlign w:val="center"/>
          </w:tcPr>
          <w:p w14:paraId="22CEC556" w14:textId="77777777" w:rsidR="00BE4F5A" w:rsidRPr="007001F1" w:rsidRDefault="00BE4F5A" w:rsidP="00936AD4">
            <w:pPr>
              <w:jc w:val="center"/>
              <w:rPr>
                <w:color w:val="000000"/>
                <w:sz w:val="22"/>
                <w:szCs w:val="22"/>
              </w:rPr>
            </w:pPr>
          </w:p>
        </w:tc>
        <w:tc>
          <w:tcPr>
            <w:tcW w:w="1775" w:type="dxa"/>
            <w:shd w:val="clear" w:color="auto" w:fill="auto"/>
            <w:vAlign w:val="center"/>
          </w:tcPr>
          <w:p w14:paraId="717534C9" w14:textId="77777777" w:rsidR="00BE4F5A" w:rsidRPr="007001F1" w:rsidRDefault="00BE4F5A" w:rsidP="00936AD4">
            <w:pPr>
              <w:jc w:val="center"/>
              <w:rPr>
                <w:color w:val="000000"/>
                <w:sz w:val="22"/>
                <w:szCs w:val="22"/>
              </w:rPr>
            </w:pPr>
          </w:p>
        </w:tc>
      </w:tr>
      <w:tr w:rsidR="00BE4F5A" w:rsidRPr="007001F1" w14:paraId="6BD155D2" w14:textId="77777777" w:rsidTr="007261E4">
        <w:trPr>
          <w:trHeight w:val="1140"/>
        </w:trPr>
        <w:tc>
          <w:tcPr>
            <w:tcW w:w="690" w:type="dxa"/>
            <w:vMerge w:val="restart"/>
            <w:shd w:val="clear" w:color="auto" w:fill="auto"/>
            <w:noWrap/>
            <w:vAlign w:val="center"/>
            <w:hideMark/>
          </w:tcPr>
          <w:p w14:paraId="69DD5742" w14:textId="163D24E9" w:rsidR="00BE4F5A" w:rsidRPr="007001F1" w:rsidRDefault="00BE4F5A" w:rsidP="00936AD4">
            <w:pPr>
              <w:jc w:val="center"/>
              <w:rPr>
                <w:color w:val="000000"/>
                <w:sz w:val="22"/>
                <w:szCs w:val="22"/>
              </w:rPr>
            </w:pPr>
            <w:r w:rsidRPr="007001F1">
              <w:rPr>
                <w:color w:val="000000"/>
                <w:sz w:val="22"/>
                <w:szCs w:val="22"/>
              </w:rPr>
              <w:t>28</w:t>
            </w:r>
          </w:p>
        </w:tc>
        <w:tc>
          <w:tcPr>
            <w:tcW w:w="4712" w:type="dxa"/>
            <w:gridSpan w:val="2"/>
            <w:shd w:val="clear" w:color="auto" w:fill="auto"/>
            <w:vAlign w:val="center"/>
            <w:hideMark/>
          </w:tcPr>
          <w:p w14:paraId="6B696CE5" w14:textId="6F57E145" w:rsidR="00BE4F5A" w:rsidRPr="007001F1" w:rsidRDefault="00BE4F5A" w:rsidP="00FA683A">
            <w:pPr>
              <w:jc w:val="both"/>
              <w:rPr>
                <w:sz w:val="22"/>
                <w:szCs w:val="22"/>
              </w:rPr>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468378F0"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C370D2"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CBF5C4"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A03300"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6B57FD7E" w14:textId="77777777" w:rsidTr="00A96394">
        <w:trPr>
          <w:trHeight w:val="724"/>
        </w:trPr>
        <w:tc>
          <w:tcPr>
            <w:tcW w:w="690" w:type="dxa"/>
            <w:vMerge/>
            <w:shd w:val="clear" w:color="auto" w:fill="auto"/>
            <w:noWrap/>
            <w:vAlign w:val="center"/>
          </w:tcPr>
          <w:p w14:paraId="03CBC4A2"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3B432423" w14:textId="4DE0DC2F" w:rsidR="00BE4F5A" w:rsidRPr="007001F1" w:rsidRDefault="005048BF" w:rsidP="00FA683A">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9CE2FC7" w14:textId="77777777" w:rsidR="00BE4F5A" w:rsidRPr="007001F1" w:rsidRDefault="00BE4F5A" w:rsidP="00936AD4">
            <w:pPr>
              <w:jc w:val="center"/>
              <w:rPr>
                <w:color w:val="000000"/>
                <w:sz w:val="22"/>
                <w:szCs w:val="22"/>
              </w:rPr>
            </w:pPr>
          </w:p>
        </w:tc>
        <w:tc>
          <w:tcPr>
            <w:tcW w:w="567" w:type="dxa"/>
            <w:shd w:val="clear" w:color="auto" w:fill="auto"/>
            <w:vAlign w:val="center"/>
          </w:tcPr>
          <w:p w14:paraId="160BAFB3" w14:textId="77777777" w:rsidR="00BE4F5A" w:rsidRPr="007001F1" w:rsidRDefault="00BE4F5A" w:rsidP="00936AD4">
            <w:pPr>
              <w:jc w:val="center"/>
              <w:rPr>
                <w:color w:val="000000"/>
                <w:sz w:val="22"/>
                <w:szCs w:val="22"/>
              </w:rPr>
            </w:pPr>
          </w:p>
        </w:tc>
        <w:tc>
          <w:tcPr>
            <w:tcW w:w="776" w:type="dxa"/>
            <w:shd w:val="clear" w:color="auto" w:fill="auto"/>
            <w:vAlign w:val="center"/>
          </w:tcPr>
          <w:p w14:paraId="596027AA" w14:textId="77777777" w:rsidR="00BE4F5A" w:rsidRPr="007001F1" w:rsidRDefault="00BE4F5A" w:rsidP="00936AD4">
            <w:pPr>
              <w:jc w:val="center"/>
              <w:rPr>
                <w:color w:val="000000"/>
                <w:sz w:val="22"/>
                <w:szCs w:val="22"/>
              </w:rPr>
            </w:pPr>
          </w:p>
        </w:tc>
        <w:tc>
          <w:tcPr>
            <w:tcW w:w="1775" w:type="dxa"/>
            <w:shd w:val="clear" w:color="auto" w:fill="auto"/>
            <w:vAlign w:val="center"/>
          </w:tcPr>
          <w:p w14:paraId="58DE8317" w14:textId="77777777" w:rsidR="00BE4F5A" w:rsidRPr="007001F1" w:rsidRDefault="00BE4F5A" w:rsidP="00936AD4">
            <w:pPr>
              <w:jc w:val="center"/>
              <w:rPr>
                <w:color w:val="000000"/>
                <w:sz w:val="22"/>
                <w:szCs w:val="22"/>
              </w:rPr>
            </w:pPr>
          </w:p>
        </w:tc>
      </w:tr>
      <w:tr w:rsidR="00936AD4" w:rsidRPr="007001F1" w14:paraId="57E56F40" w14:textId="77777777" w:rsidTr="007261E4">
        <w:trPr>
          <w:trHeight w:val="20"/>
        </w:trPr>
        <w:tc>
          <w:tcPr>
            <w:tcW w:w="690" w:type="dxa"/>
            <w:shd w:val="clear" w:color="auto" w:fill="auto"/>
            <w:noWrap/>
            <w:vAlign w:val="center"/>
            <w:hideMark/>
          </w:tcPr>
          <w:p w14:paraId="58D65CC9" w14:textId="016FEC0F" w:rsidR="00936AD4" w:rsidRPr="007001F1" w:rsidRDefault="00FD499A" w:rsidP="00936AD4">
            <w:pPr>
              <w:jc w:val="center"/>
              <w:rPr>
                <w:color w:val="000000"/>
                <w:sz w:val="22"/>
                <w:szCs w:val="22"/>
              </w:rPr>
            </w:pPr>
            <w:r w:rsidRPr="007001F1">
              <w:rPr>
                <w:color w:val="000000"/>
                <w:sz w:val="22"/>
                <w:szCs w:val="22"/>
              </w:rPr>
              <w:t>29</w:t>
            </w:r>
          </w:p>
        </w:tc>
        <w:tc>
          <w:tcPr>
            <w:tcW w:w="4712" w:type="dxa"/>
            <w:gridSpan w:val="2"/>
            <w:shd w:val="clear" w:color="auto" w:fill="auto"/>
            <w:vAlign w:val="center"/>
            <w:hideMark/>
          </w:tcPr>
          <w:p w14:paraId="32B282D5" w14:textId="77777777" w:rsidR="00936AD4" w:rsidRPr="007001F1" w:rsidRDefault="00936AD4"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0551E9DE"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2859DE0"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066501"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5DADE8" w14:textId="77777777" w:rsidR="00936AD4" w:rsidRPr="007001F1" w:rsidRDefault="00936AD4" w:rsidP="00936AD4">
            <w:pPr>
              <w:jc w:val="center"/>
              <w:rPr>
                <w:color w:val="000000"/>
                <w:sz w:val="22"/>
                <w:szCs w:val="22"/>
              </w:rPr>
            </w:pPr>
            <w:r w:rsidRPr="007001F1">
              <w:rPr>
                <w:color w:val="000000"/>
                <w:sz w:val="22"/>
                <w:szCs w:val="22"/>
              </w:rPr>
              <w:t> </w:t>
            </w:r>
          </w:p>
        </w:tc>
      </w:tr>
      <w:tr w:rsidR="005048BF" w:rsidRPr="007001F1" w14:paraId="5B089375" w14:textId="77777777" w:rsidTr="00A96394">
        <w:trPr>
          <w:trHeight w:val="210"/>
        </w:trPr>
        <w:tc>
          <w:tcPr>
            <w:tcW w:w="690" w:type="dxa"/>
            <w:vMerge w:val="restart"/>
            <w:shd w:val="clear" w:color="auto" w:fill="auto"/>
            <w:noWrap/>
            <w:vAlign w:val="center"/>
            <w:hideMark/>
          </w:tcPr>
          <w:p w14:paraId="17E9DF84" w14:textId="3DBFB79E" w:rsidR="005048BF" w:rsidRPr="007001F1" w:rsidRDefault="005048BF" w:rsidP="00936AD4">
            <w:pPr>
              <w:jc w:val="center"/>
              <w:rPr>
                <w:color w:val="000000"/>
                <w:sz w:val="22"/>
                <w:szCs w:val="22"/>
              </w:rPr>
            </w:pPr>
            <w:r w:rsidRPr="007001F1">
              <w:rPr>
                <w:color w:val="000000"/>
                <w:sz w:val="22"/>
                <w:szCs w:val="22"/>
              </w:rPr>
              <w:t>30</w:t>
            </w:r>
          </w:p>
        </w:tc>
        <w:tc>
          <w:tcPr>
            <w:tcW w:w="4712" w:type="dxa"/>
            <w:gridSpan w:val="2"/>
            <w:shd w:val="clear" w:color="auto" w:fill="auto"/>
            <w:vAlign w:val="center"/>
            <w:hideMark/>
          </w:tcPr>
          <w:p w14:paraId="023088B3" w14:textId="2DBE21D8"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1AF8E1EB" w14:textId="77777777" w:rsidR="005048BF" w:rsidRPr="007001F1" w:rsidRDefault="005048BF"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FFB243" w14:textId="77777777" w:rsidR="005048BF" w:rsidRPr="007001F1" w:rsidRDefault="005048BF"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66A687" w14:textId="77777777" w:rsidR="005048BF" w:rsidRPr="007001F1" w:rsidRDefault="005048BF"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10F825A" w14:textId="77777777" w:rsidR="005048BF" w:rsidRPr="007001F1" w:rsidRDefault="005048BF" w:rsidP="00936AD4">
            <w:pPr>
              <w:jc w:val="center"/>
              <w:rPr>
                <w:color w:val="000000"/>
                <w:sz w:val="22"/>
                <w:szCs w:val="22"/>
              </w:rPr>
            </w:pPr>
            <w:r w:rsidRPr="007001F1">
              <w:rPr>
                <w:color w:val="000000"/>
                <w:sz w:val="22"/>
                <w:szCs w:val="22"/>
              </w:rPr>
              <w:t> </w:t>
            </w:r>
          </w:p>
        </w:tc>
      </w:tr>
      <w:tr w:rsidR="005048BF" w:rsidRPr="007001F1" w14:paraId="57A7E07E" w14:textId="77777777" w:rsidTr="00A96394">
        <w:trPr>
          <w:trHeight w:val="260"/>
        </w:trPr>
        <w:tc>
          <w:tcPr>
            <w:tcW w:w="690" w:type="dxa"/>
            <w:vMerge/>
            <w:shd w:val="clear" w:color="auto" w:fill="auto"/>
            <w:noWrap/>
            <w:vAlign w:val="center"/>
          </w:tcPr>
          <w:p w14:paraId="015BDA71" w14:textId="77777777" w:rsidR="005048BF" w:rsidRPr="007001F1" w:rsidRDefault="005048BF" w:rsidP="00936AD4">
            <w:pPr>
              <w:jc w:val="center"/>
              <w:rPr>
                <w:color w:val="000000"/>
                <w:sz w:val="22"/>
                <w:szCs w:val="22"/>
              </w:rPr>
            </w:pPr>
          </w:p>
        </w:tc>
        <w:tc>
          <w:tcPr>
            <w:tcW w:w="4712" w:type="dxa"/>
            <w:gridSpan w:val="2"/>
            <w:shd w:val="clear" w:color="auto" w:fill="auto"/>
            <w:vAlign w:val="center"/>
          </w:tcPr>
          <w:p w14:paraId="3BD7CE88" w14:textId="25BC33A5" w:rsidR="005048BF" w:rsidRPr="007001F1" w:rsidRDefault="005048BF" w:rsidP="00FA683A">
            <w:pPr>
              <w:jc w:val="both"/>
              <w:rPr>
                <w:color w:val="000000"/>
                <w:sz w:val="22"/>
                <w:szCs w:val="22"/>
              </w:rPr>
            </w:pPr>
            <w:r w:rsidRPr="007001F1">
              <w:rPr>
                <w:color w:val="000000"/>
                <w:sz w:val="22"/>
                <w:szCs w:val="22"/>
              </w:rPr>
              <w:t>b) Je zmluva podpísaná oprávnenými osobami?</w:t>
            </w:r>
            <w:r w:rsidRPr="007001F1">
              <w:t xml:space="preserve">    </w:t>
            </w:r>
          </w:p>
        </w:tc>
        <w:tc>
          <w:tcPr>
            <w:tcW w:w="567" w:type="dxa"/>
            <w:shd w:val="clear" w:color="auto" w:fill="auto"/>
            <w:vAlign w:val="center"/>
          </w:tcPr>
          <w:p w14:paraId="611B1B0F" w14:textId="77777777" w:rsidR="005048BF" w:rsidRPr="007001F1" w:rsidRDefault="005048BF" w:rsidP="00936AD4">
            <w:pPr>
              <w:jc w:val="center"/>
              <w:rPr>
                <w:color w:val="000000"/>
                <w:sz w:val="22"/>
                <w:szCs w:val="22"/>
              </w:rPr>
            </w:pPr>
          </w:p>
        </w:tc>
        <w:tc>
          <w:tcPr>
            <w:tcW w:w="567" w:type="dxa"/>
            <w:shd w:val="clear" w:color="auto" w:fill="auto"/>
            <w:vAlign w:val="center"/>
          </w:tcPr>
          <w:p w14:paraId="67EA0A14" w14:textId="77777777" w:rsidR="005048BF" w:rsidRPr="007001F1" w:rsidRDefault="005048BF" w:rsidP="00936AD4">
            <w:pPr>
              <w:jc w:val="center"/>
              <w:rPr>
                <w:color w:val="000000"/>
                <w:sz w:val="22"/>
                <w:szCs w:val="22"/>
              </w:rPr>
            </w:pPr>
          </w:p>
        </w:tc>
        <w:tc>
          <w:tcPr>
            <w:tcW w:w="776" w:type="dxa"/>
            <w:shd w:val="clear" w:color="auto" w:fill="auto"/>
            <w:vAlign w:val="center"/>
          </w:tcPr>
          <w:p w14:paraId="1891963B" w14:textId="77777777" w:rsidR="005048BF" w:rsidRPr="007001F1" w:rsidRDefault="005048BF" w:rsidP="00936AD4">
            <w:pPr>
              <w:jc w:val="center"/>
              <w:rPr>
                <w:color w:val="000000"/>
                <w:sz w:val="22"/>
                <w:szCs w:val="22"/>
              </w:rPr>
            </w:pPr>
          </w:p>
        </w:tc>
        <w:tc>
          <w:tcPr>
            <w:tcW w:w="1775" w:type="dxa"/>
            <w:shd w:val="clear" w:color="auto" w:fill="auto"/>
            <w:vAlign w:val="center"/>
          </w:tcPr>
          <w:p w14:paraId="243D1DAB" w14:textId="77777777" w:rsidR="005048BF" w:rsidRPr="007001F1" w:rsidRDefault="005048BF" w:rsidP="00936AD4">
            <w:pPr>
              <w:jc w:val="center"/>
              <w:rPr>
                <w:color w:val="000000"/>
                <w:sz w:val="22"/>
                <w:szCs w:val="22"/>
              </w:rPr>
            </w:pPr>
          </w:p>
        </w:tc>
      </w:tr>
      <w:tr w:rsidR="005048BF" w:rsidRPr="007001F1" w14:paraId="64779CF5" w14:textId="77777777" w:rsidTr="007261E4">
        <w:trPr>
          <w:trHeight w:val="600"/>
        </w:trPr>
        <w:tc>
          <w:tcPr>
            <w:tcW w:w="690" w:type="dxa"/>
            <w:vMerge/>
            <w:shd w:val="clear" w:color="auto" w:fill="auto"/>
            <w:noWrap/>
            <w:vAlign w:val="center"/>
          </w:tcPr>
          <w:p w14:paraId="5E5C2487" w14:textId="77777777" w:rsidR="005048BF" w:rsidRPr="007001F1" w:rsidRDefault="005048BF" w:rsidP="00936AD4">
            <w:pPr>
              <w:jc w:val="center"/>
              <w:rPr>
                <w:color w:val="000000"/>
                <w:sz w:val="22"/>
                <w:szCs w:val="22"/>
              </w:rPr>
            </w:pPr>
          </w:p>
        </w:tc>
        <w:tc>
          <w:tcPr>
            <w:tcW w:w="4712" w:type="dxa"/>
            <w:gridSpan w:val="2"/>
            <w:shd w:val="clear" w:color="auto" w:fill="auto"/>
            <w:vAlign w:val="center"/>
          </w:tcPr>
          <w:p w14:paraId="0FF23852" w14:textId="7B8F4652" w:rsidR="005048BF" w:rsidRPr="007001F1" w:rsidRDefault="005048BF" w:rsidP="00FA683A">
            <w:pPr>
              <w:jc w:val="both"/>
              <w:rPr>
                <w:color w:val="000000"/>
                <w:sz w:val="22"/>
                <w:szCs w:val="22"/>
              </w:rPr>
            </w:pPr>
            <w:r w:rsidRPr="007001F1">
              <w:t xml:space="preserve">c) </w:t>
            </w:r>
            <w:r w:rsidRPr="007001F1">
              <w:rPr>
                <w:color w:val="000000"/>
                <w:sz w:val="22"/>
                <w:szCs w:val="22"/>
              </w:rPr>
              <w:t>Bola výsledná zmluva uzavretá s účastníkom, ktorý má v registri konečných užívateľov výhod zapísaných konečných užívateľov výhod?</w:t>
            </w:r>
            <w:r w:rsidRPr="007001F1">
              <w:t xml:space="preserve">           </w:t>
            </w:r>
          </w:p>
        </w:tc>
        <w:tc>
          <w:tcPr>
            <w:tcW w:w="567" w:type="dxa"/>
            <w:shd w:val="clear" w:color="auto" w:fill="auto"/>
            <w:vAlign w:val="center"/>
          </w:tcPr>
          <w:p w14:paraId="5A675D22" w14:textId="77777777" w:rsidR="005048BF" w:rsidRPr="007001F1" w:rsidRDefault="005048BF" w:rsidP="00936AD4">
            <w:pPr>
              <w:jc w:val="center"/>
              <w:rPr>
                <w:color w:val="000000"/>
                <w:sz w:val="22"/>
                <w:szCs w:val="22"/>
              </w:rPr>
            </w:pPr>
          </w:p>
        </w:tc>
        <w:tc>
          <w:tcPr>
            <w:tcW w:w="567" w:type="dxa"/>
            <w:shd w:val="clear" w:color="auto" w:fill="auto"/>
            <w:vAlign w:val="center"/>
          </w:tcPr>
          <w:p w14:paraId="4A6CB5CC" w14:textId="77777777" w:rsidR="005048BF" w:rsidRPr="007001F1" w:rsidRDefault="005048BF" w:rsidP="00936AD4">
            <w:pPr>
              <w:jc w:val="center"/>
              <w:rPr>
                <w:color w:val="000000"/>
                <w:sz w:val="22"/>
                <w:szCs w:val="22"/>
              </w:rPr>
            </w:pPr>
          </w:p>
        </w:tc>
        <w:tc>
          <w:tcPr>
            <w:tcW w:w="776" w:type="dxa"/>
            <w:shd w:val="clear" w:color="auto" w:fill="auto"/>
            <w:vAlign w:val="center"/>
          </w:tcPr>
          <w:p w14:paraId="478721C9" w14:textId="77777777" w:rsidR="005048BF" w:rsidRPr="007001F1" w:rsidRDefault="005048BF" w:rsidP="00936AD4">
            <w:pPr>
              <w:jc w:val="center"/>
              <w:rPr>
                <w:color w:val="000000"/>
                <w:sz w:val="22"/>
                <w:szCs w:val="22"/>
              </w:rPr>
            </w:pPr>
          </w:p>
        </w:tc>
        <w:tc>
          <w:tcPr>
            <w:tcW w:w="1775" w:type="dxa"/>
            <w:shd w:val="clear" w:color="auto" w:fill="auto"/>
            <w:vAlign w:val="center"/>
          </w:tcPr>
          <w:p w14:paraId="2627EB38" w14:textId="77777777" w:rsidR="005048BF" w:rsidRPr="007001F1" w:rsidRDefault="005048BF" w:rsidP="00936AD4">
            <w:pPr>
              <w:jc w:val="center"/>
              <w:rPr>
                <w:color w:val="000000"/>
                <w:sz w:val="22"/>
                <w:szCs w:val="22"/>
              </w:rPr>
            </w:pPr>
          </w:p>
        </w:tc>
      </w:tr>
      <w:tr w:rsidR="00936AD4" w:rsidRPr="007001F1" w14:paraId="1E6DF7ED" w14:textId="77777777" w:rsidTr="007261E4">
        <w:trPr>
          <w:trHeight w:val="20"/>
        </w:trPr>
        <w:tc>
          <w:tcPr>
            <w:tcW w:w="690" w:type="dxa"/>
            <w:shd w:val="clear" w:color="auto" w:fill="auto"/>
            <w:noWrap/>
            <w:vAlign w:val="center"/>
            <w:hideMark/>
          </w:tcPr>
          <w:p w14:paraId="730DC465" w14:textId="1537F21E" w:rsidR="00936AD4" w:rsidRPr="007001F1" w:rsidRDefault="00FD499A" w:rsidP="00936AD4">
            <w:pPr>
              <w:jc w:val="center"/>
              <w:rPr>
                <w:color w:val="000000"/>
                <w:sz w:val="22"/>
                <w:szCs w:val="22"/>
              </w:rPr>
            </w:pPr>
            <w:r w:rsidRPr="007001F1">
              <w:rPr>
                <w:color w:val="000000"/>
                <w:sz w:val="22"/>
                <w:szCs w:val="22"/>
              </w:rPr>
              <w:t>31</w:t>
            </w:r>
          </w:p>
        </w:tc>
        <w:tc>
          <w:tcPr>
            <w:tcW w:w="4712" w:type="dxa"/>
            <w:gridSpan w:val="2"/>
            <w:shd w:val="clear" w:color="auto" w:fill="auto"/>
            <w:vAlign w:val="center"/>
            <w:hideMark/>
          </w:tcPr>
          <w:p w14:paraId="72344F2C" w14:textId="696E7D17" w:rsidR="00936AD4" w:rsidRPr="007001F1" w:rsidRDefault="000D5E1B" w:rsidP="00FA683A">
            <w:pPr>
              <w:jc w:val="both"/>
              <w:rPr>
                <w:sz w:val="22"/>
                <w:szCs w:val="22"/>
              </w:rPr>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14:paraId="5BCE4E2F"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9A3D04"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C23710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6B52589"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4F499548" w14:textId="77777777" w:rsidTr="007261E4">
        <w:trPr>
          <w:trHeight w:val="300"/>
        </w:trPr>
        <w:tc>
          <w:tcPr>
            <w:tcW w:w="9087" w:type="dxa"/>
            <w:gridSpan w:val="7"/>
            <w:shd w:val="clear" w:color="auto" w:fill="auto"/>
            <w:noWrap/>
            <w:vAlign w:val="center"/>
          </w:tcPr>
          <w:p w14:paraId="7BCCFC03" w14:textId="77777777" w:rsidR="00936AD4" w:rsidRPr="007001F1" w:rsidRDefault="00936AD4" w:rsidP="00936AD4">
            <w:pPr>
              <w:jc w:val="both"/>
              <w:rPr>
                <w:b/>
                <w:sz w:val="20"/>
                <w:szCs w:val="20"/>
              </w:rPr>
            </w:pPr>
            <w:r w:rsidRPr="007001F1">
              <w:rPr>
                <w:b/>
                <w:sz w:val="20"/>
                <w:szCs w:val="20"/>
              </w:rPr>
              <w:t>VYJADRENIE</w:t>
            </w:r>
          </w:p>
          <w:p w14:paraId="01ECF2C9" w14:textId="77777777" w:rsidR="00936AD4" w:rsidRPr="007001F1" w:rsidRDefault="00936AD4" w:rsidP="00936AD4">
            <w:pPr>
              <w:jc w:val="both"/>
              <w:rPr>
                <w:sz w:val="20"/>
                <w:szCs w:val="20"/>
              </w:rPr>
            </w:pPr>
          </w:p>
          <w:p w14:paraId="7A2AA783" w14:textId="77777777" w:rsidR="00936AD4" w:rsidRPr="007001F1" w:rsidRDefault="00936AD4" w:rsidP="00936AD4">
            <w:r w:rsidRPr="007001F1">
              <w:rPr>
                <w:sz w:val="20"/>
                <w:szCs w:val="20"/>
              </w:rPr>
              <w:t xml:space="preserve">Na základe overených skutočností potvrdzujem, že  </w:t>
            </w:r>
            <w:sdt>
              <w:sdtPr>
                <w:rPr>
                  <w:sz w:val="20"/>
                  <w:szCs w:val="20"/>
                </w:rPr>
                <w:id w:val="-1315944891"/>
                <w:placeholder>
                  <w:docPart w:val="00150141BE764531B8C48393FFB8BD8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1694A05" w14:textId="77777777" w:rsidR="00936AD4" w:rsidRPr="007001F1" w:rsidRDefault="00936AD4" w:rsidP="00936AD4">
            <w:pPr>
              <w:rPr>
                <w:b/>
                <w:bCs/>
                <w:color w:val="000000"/>
                <w:sz w:val="22"/>
                <w:szCs w:val="22"/>
              </w:rPr>
            </w:pPr>
          </w:p>
        </w:tc>
      </w:tr>
      <w:tr w:rsidR="00936AD4" w:rsidRPr="007001F1" w14:paraId="7EA30B39" w14:textId="77777777" w:rsidTr="007261E4">
        <w:trPr>
          <w:trHeight w:val="300"/>
        </w:trPr>
        <w:tc>
          <w:tcPr>
            <w:tcW w:w="3667" w:type="dxa"/>
            <w:gridSpan w:val="2"/>
            <w:shd w:val="clear" w:color="auto" w:fill="auto"/>
            <w:vAlign w:val="center"/>
            <w:hideMark/>
          </w:tcPr>
          <w:p w14:paraId="54F0C179" w14:textId="77777777" w:rsidR="00936AD4" w:rsidRPr="007001F1" w:rsidRDefault="00936AD4" w:rsidP="00936AD4">
            <w:pPr>
              <w:rPr>
                <w:b/>
                <w:bCs/>
                <w:sz w:val="22"/>
                <w:szCs w:val="22"/>
              </w:rPr>
            </w:pPr>
            <w:r w:rsidRPr="007001F1">
              <w:rPr>
                <w:b/>
                <w:bCs/>
                <w:sz w:val="22"/>
                <w:szCs w:val="22"/>
              </w:rPr>
              <w:t>Kontrolu vykonal</w:t>
            </w:r>
            <w:r w:rsidRPr="007001F1">
              <w:rPr>
                <w:rStyle w:val="Odkaznapoznmkupodiarou"/>
                <w:b/>
                <w:bCs/>
                <w:sz w:val="20"/>
                <w:szCs w:val="20"/>
              </w:rPr>
              <w:footnoteReference w:id="56"/>
            </w:r>
            <w:r w:rsidRPr="007001F1">
              <w:rPr>
                <w:b/>
                <w:bCs/>
                <w:sz w:val="22"/>
                <w:szCs w:val="22"/>
              </w:rPr>
              <w:t>:</w:t>
            </w:r>
          </w:p>
        </w:tc>
        <w:tc>
          <w:tcPr>
            <w:tcW w:w="5420" w:type="dxa"/>
            <w:gridSpan w:val="5"/>
            <w:shd w:val="clear" w:color="auto" w:fill="auto"/>
            <w:vAlign w:val="center"/>
            <w:hideMark/>
          </w:tcPr>
          <w:p w14:paraId="333B2263"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2A7C3059" w14:textId="77777777" w:rsidTr="007261E4">
        <w:trPr>
          <w:trHeight w:val="300"/>
        </w:trPr>
        <w:tc>
          <w:tcPr>
            <w:tcW w:w="3667" w:type="dxa"/>
            <w:gridSpan w:val="2"/>
            <w:shd w:val="clear" w:color="auto" w:fill="auto"/>
            <w:vAlign w:val="center"/>
            <w:hideMark/>
          </w:tcPr>
          <w:p w14:paraId="4FF2930D" w14:textId="77777777" w:rsidR="00936AD4" w:rsidRPr="007001F1" w:rsidRDefault="00936AD4" w:rsidP="00936AD4">
            <w:pPr>
              <w:rPr>
                <w:b/>
                <w:bCs/>
                <w:sz w:val="22"/>
                <w:szCs w:val="22"/>
              </w:rPr>
            </w:pPr>
            <w:r w:rsidRPr="007001F1">
              <w:rPr>
                <w:b/>
                <w:bCs/>
                <w:sz w:val="22"/>
                <w:szCs w:val="22"/>
              </w:rPr>
              <w:t>Dátum:</w:t>
            </w:r>
          </w:p>
        </w:tc>
        <w:tc>
          <w:tcPr>
            <w:tcW w:w="5420" w:type="dxa"/>
            <w:gridSpan w:val="5"/>
            <w:shd w:val="clear" w:color="auto" w:fill="auto"/>
            <w:vAlign w:val="center"/>
            <w:hideMark/>
          </w:tcPr>
          <w:p w14:paraId="2800319E"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6AE777D0" w14:textId="77777777" w:rsidTr="007261E4">
        <w:trPr>
          <w:trHeight w:val="300"/>
        </w:trPr>
        <w:tc>
          <w:tcPr>
            <w:tcW w:w="3667" w:type="dxa"/>
            <w:gridSpan w:val="2"/>
            <w:shd w:val="clear" w:color="000000" w:fill="FFFFFF"/>
            <w:vAlign w:val="center"/>
            <w:hideMark/>
          </w:tcPr>
          <w:p w14:paraId="795797C7" w14:textId="77777777" w:rsidR="00936AD4" w:rsidRPr="007001F1" w:rsidRDefault="00936AD4" w:rsidP="00936AD4">
            <w:pPr>
              <w:rPr>
                <w:b/>
                <w:bCs/>
                <w:sz w:val="22"/>
                <w:szCs w:val="22"/>
              </w:rPr>
            </w:pPr>
            <w:r w:rsidRPr="007001F1">
              <w:rPr>
                <w:b/>
                <w:bCs/>
                <w:sz w:val="22"/>
                <w:szCs w:val="22"/>
              </w:rPr>
              <w:t>Podpis:</w:t>
            </w:r>
          </w:p>
        </w:tc>
        <w:tc>
          <w:tcPr>
            <w:tcW w:w="5420" w:type="dxa"/>
            <w:gridSpan w:val="5"/>
            <w:shd w:val="clear" w:color="auto" w:fill="auto"/>
            <w:vAlign w:val="center"/>
            <w:hideMark/>
          </w:tcPr>
          <w:p w14:paraId="30669824"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23FE613A" w14:textId="77777777" w:rsidTr="007261E4">
        <w:trPr>
          <w:trHeight w:val="300"/>
        </w:trPr>
        <w:tc>
          <w:tcPr>
            <w:tcW w:w="9087" w:type="dxa"/>
            <w:gridSpan w:val="7"/>
            <w:shd w:val="clear" w:color="auto" w:fill="auto"/>
            <w:noWrap/>
            <w:vAlign w:val="bottom"/>
            <w:hideMark/>
          </w:tcPr>
          <w:p w14:paraId="4CEC657E"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3B1763EC" w14:textId="77777777" w:rsidTr="007261E4">
        <w:trPr>
          <w:trHeight w:val="300"/>
        </w:trPr>
        <w:tc>
          <w:tcPr>
            <w:tcW w:w="3667" w:type="dxa"/>
            <w:gridSpan w:val="2"/>
            <w:shd w:val="clear" w:color="000000" w:fill="FFFFFF"/>
            <w:vAlign w:val="center"/>
            <w:hideMark/>
          </w:tcPr>
          <w:p w14:paraId="70E4A85D" w14:textId="77777777" w:rsidR="00936AD4" w:rsidRPr="007001F1" w:rsidRDefault="00936AD4" w:rsidP="00936AD4">
            <w:pPr>
              <w:rPr>
                <w:b/>
                <w:bCs/>
                <w:sz w:val="22"/>
                <w:szCs w:val="22"/>
              </w:rPr>
            </w:pPr>
            <w:r w:rsidRPr="007001F1">
              <w:rPr>
                <w:b/>
                <w:bCs/>
                <w:sz w:val="22"/>
                <w:szCs w:val="22"/>
              </w:rPr>
              <w:t>Kontrolu vykonal</w:t>
            </w:r>
            <w:r w:rsidRPr="007001F1">
              <w:rPr>
                <w:rStyle w:val="Odkaznapoznmkupodiarou"/>
                <w:b/>
                <w:bCs/>
                <w:sz w:val="20"/>
                <w:szCs w:val="20"/>
              </w:rPr>
              <w:footnoteReference w:id="57"/>
            </w:r>
            <w:r w:rsidRPr="007001F1">
              <w:rPr>
                <w:b/>
                <w:bCs/>
                <w:sz w:val="22"/>
                <w:szCs w:val="22"/>
              </w:rPr>
              <w:t>:</w:t>
            </w:r>
          </w:p>
        </w:tc>
        <w:tc>
          <w:tcPr>
            <w:tcW w:w="5420" w:type="dxa"/>
            <w:gridSpan w:val="5"/>
            <w:shd w:val="clear" w:color="auto" w:fill="auto"/>
            <w:vAlign w:val="center"/>
            <w:hideMark/>
          </w:tcPr>
          <w:p w14:paraId="0F1BDDC4"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60766C4D" w14:textId="77777777" w:rsidTr="007261E4">
        <w:trPr>
          <w:trHeight w:val="300"/>
        </w:trPr>
        <w:tc>
          <w:tcPr>
            <w:tcW w:w="3667" w:type="dxa"/>
            <w:gridSpan w:val="2"/>
            <w:shd w:val="clear" w:color="000000" w:fill="FFFFFF"/>
            <w:vAlign w:val="center"/>
            <w:hideMark/>
          </w:tcPr>
          <w:p w14:paraId="0B6125A9" w14:textId="77777777" w:rsidR="00936AD4" w:rsidRPr="007001F1" w:rsidRDefault="00936AD4" w:rsidP="00936AD4">
            <w:pPr>
              <w:rPr>
                <w:b/>
                <w:bCs/>
                <w:sz w:val="22"/>
                <w:szCs w:val="22"/>
              </w:rPr>
            </w:pPr>
            <w:r w:rsidRPr="007001F1">
              <w:rPr>
                <w:b/>
                <w:bCs/>
                <w:sz w:val="22"/>
                <w:szCs w:val="22"/>
              </w:rPr>
              <w:t xml:space="preserve">Dátum: </w:t>
            </w:r>
          </w:p>
        </w:tc>
        <w:tc>
          <w:tcPr>
            <w:tcW w:w="5420" w:type="dxa"/>
            <w:gridSpan w:val="5"/>
            <w:shd w:val="clear" w:color="auto" w:fill="auto"/>
            <w:vAlign w:val="center"/>
            <w:hideMark/>
          </w:tcPr>
          <w:p w14:paraId="28EE7E77"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17E8ED3B" w14:textId="77777777" w:rsidTr="007261E4">
        <w:trPr>
          <w:trHeight w:val="300"/>
        </w:trPr>
        <w:tc>
          <w:tcPr>
            <w:tcW w:w="3667" w:type="dxa"/>
            <w:gridSpan w:val="2"/>
            <w:shd w:val="clear" w:color="000000" w:fill="FFFFFF"/>
            <w:vAlign w:val="center"/>
            <w:hideMark/>
          </w:tcPr>
          <w:p w14:paraId="3A25B458" w14:textId="77777777" w:rsidR="00936AD4" w:rsidRPr="007001F1" w:rsidRDefault="00936AD4" w:rsidP="00936AD4">
            <w:pPr>
              <w:rPr>
                <w:b/>
                <w:bCs/>
                <w:sz w:val="22"/>
                <w:szCs w:val="22"/>
              </w:rPr>
            </w:pPr>
            <w:r w:rsidRPr="007001F1">
              <w:rPr>
                <w:b/>
                <w:bCs/>
                <w:sz w:val="22"/>
                <w:szCs w:val="22"/>
              </w:rPr>
              <w:t>Podpis:</w:t>
            </w:r>
          </w:p>
        </w:tc>
        <w:tc>
          <w:tcPr>
            <w:tcW w:w="5420" w:type="dxa"/>
            <w:gridSpan w:val="5"/>
            <w:shd w:val="clear" w:color="auto" w:fill="auto"/>
            <w:vAlign w:val="center"/>
            <w:hideMark/>
          </w:tcPr>
          <w:p w14:paraId="53845CCC" w14:textId="77777777" w:rsidR="00936AD4" w:rsidRPr="007001F1" w:rsidRDefault="00936AD4" w:rsidP="00936AD4">
            <w:pPr>
              <w:rPr>
                <w:color w:val="000000"/>
                <w:sz w:val="22"/>
                <w:szCs w:val="22"/>
              </w:rPr>
            </w:pPr>
            <w:r w:rsidRPr="007001F1">
              <w:rPr>
                <w:color w:val="000000"/>
                <w:sz w:val="22"/>
                <w:szCs w:val="22"/>
              </w:rPr>
              <w:t> </w:t>
            </w:r>
          </w:p>
        </w:tc>
      </w:tr>
    </w:tbl>
    <w:p w14:paraId="45D27E86" w14:textId="42CE770A" w:rsidR="00A96394" w:rsidRPr="007001F1" w:rsidRDefault="00A96394">
      <w:pPr>
        <w:spacing w:after="160" w:line="259" w:lineRule="auto"/>
      </w:pPr>
    </w:p>
    <w:p w14:paraId="05B9886A" w14:textId="77777777" w:rsidR="00A96394" w:rsidRPr="007001F1" w:rsidRDefault="00A9639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14:paraId="59D35417" w14:textId="77777777" w:rsidTr="007261E4">
        <w:trPr>
          <w:trHeight w:val="645"/>
        </w:trPr>
        <w:tc>
          <w:tcPr>
            <w:tcW w:w="9087" w:type="dxa"/>
            <w:gridSpan w:val="7"/>
            <w:shd w:val="clear" w:color="000000" w:fill="60497A"/>
            <w:vAlign w:val="center"/>
            <w:hideMark/>
          </w:tcPr>
          <w:p w14:paraId="2D2404A7" w14:textId="6B215997"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1741"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proofErr w:type="spellStart"/>
            <w:r w:rsidR="00EF0684" w:rsidRPr="007001F1">
              <w:rPr>
                <w:b/>
                <w:bCs/>
                <w:color w:val="FFFFFF"/>
              </w:rPr>
              <w:t>ante</w:t>
            </w:r>
            <w:proofErr w:type="spellEnd"/>
            <w:r w:rsidR="00EF0684" w:rsidRPr="007001F1">
              <w:rPr>
                <w:b/>
                <w:bCs/>
                <w:color w:val="FFFFFF"/>
              </w:rPr>
              <w:t xml:space="preserve"> kontrola</w:t>
            </w:r>
            <w:bookmarkEnd w:id="1741"/>
          </w:p>
        </w:tc>
      </w:tr>
      <w:tr w:rsidR="00EF0684" w:rsidRPr="007001F1" w14:paraId="172E2237" w14:textId="77777777" w:rsidTr="007261E4">
        <w:trPr>
          <w:trHeight w:val="330"/>
        </w:trPr>
        <w:tc>
          <w:tcPr>
            <w:tcW w:w="9087" w:type="dxa"/>
            <w:gridSpan w:val="7"/>
            <w:shd w:val="clear" w:color="auto" w:fill="auto"/>
            <w:vAlign w:val="center"/>
            <w:hideMark/>
          </w:tcPr>
          <w:p w14:paraId="1B4DEA9C" w14:textId="77777777" w:rsidR="00EF0684" w:rsidRPr="007001F1" w:rsidRDefault="00EF0684" w:rsidP="00EF0684">
            <w:pPr>
              <w:jc w:val="center"/>
              <w:rPr>
                <w:b/>
                <w:bCs/>
                <w:color w:val="000000"/>
                <w:sz w:val="22"/>
                <w:szCs w:val="22"/>
              </w:rPr>
            </w:pPr>
            <w:r w:rsidRPr="007001F1">
              <w:rPr>
                <w:b/>
                <w:bCs/>
                <w:color w:val="000000"/>
                <w:sz w:val="22"/>
                <w:szCs w:val="22"/>
              </w:rPr>
              <w:t>Identifikácia programu</w:t>
            </w:r>
          </w:p>
        </w:tc>
      </w:tr>
      <w:tr w:rsidR="00EF0684" w:rsidRPr="007001F1" w14:paraId="67B1CAFC" w14:textId="77777777" w:rsidTr="007261E4">
        <w:trPr>
          <w:trHeight w:val="300"/>
        </w:trPr>
        <w:tc>
          <w:tcPr>
            <w:tcW w:w="3559" w:type="dxa"/>
            <w:gridSpan w:val="2"/>
            <w:shd w:val="clear" w:color="auto" w:fill="auto"/>
            <w:vAlign w:val="center"/>
            <w:hideMark/>
          </w:tcPr>
          <w:p w14:paraId="5FE34CA7" w14:textId="77777777" w:rsidR="00EF0684" w:rsidRPr="007001F1" w:rsidRDefault="00EF0684" w:rsidP="00EF068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E00971C"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131CEAD4" w14:textId="77777777" w:rsidTr="007261E4">
        <w:trPr>
          <w:trHeight w:val="660"/>
        </w:trPr>
        <w:tc>
          <w:tcPr>
            <w:tcW w:w="3559" w:type="dxa"/>
            <w:gridSpan w:val="2"/>
            <w:shd w:val="clear" w:color="auto" w:fill="auto"/>
            <w:vAlign w:val="center"/>
            <w:hideMark/>
          </w:tcPr>
          <w:p w14:paraId="2AC52022" w14:textId="26FC2E92" w:rsidR="00EF0684" w:rsidRPr="007001F1" w:rsidRDefault="00EF0684" w:rsidP="00EF0684">
            <w:pPr>
              <w:rPr>
                <w:color w:val="000000"/>
                <w:sz w:val="22"/>
                <w:szCs w:val="22"/>
              </w:rPr>
            </w:pPr>
            <w:r w:rsidRPr="007001F1">
              <w:rPr>
                <w:color w:val="000000"/>
                <w:sz w:val="22"/>
                <w:szCs w:val="22"/>
              </w:rPr>
              <w:t xml:space="preserve">Názov </w:t>
            </w:r>
            <w:ins w:id="1742" w:author="Kramár Róbert" w:date="2018-04-27T15:13: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676E721F"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045947C7" w14:textId="77777777" w:rsidTr="007261E4">
        <w:trPr>
          <w:trHeight w:val="330"/>
        </w:trPr>
        <w:tc>
          <w:tcPr>
            <w:tcW w:w="9087" w:type="dxa"/>
            <w:gridSpan w:val="7"/>
            <w:shd w:val="clear" w:color="auto" w:fill="auto"/>
            <w:vAlign w:val="center"/>
            <w:hideMark/>
          </w:tcPr>
          <w:p w14:paraId="57697924" w14:textId="77777777" w:rsidR="00EF0684" w:rsidRPr="007001F1" w:rsidRDefault="00EF0684" w:rsidP="00EF0684">
            <w:pPr>
              <w:jc w:val="center"/>
              <w:rPr>
                <w:b/>
                <w:bCs/>
                <w:color w:val="000000"/>
                <w:sz w:val="22"/>
                <w:szCs w:val="22"/>
              </w:rPr>
            </w:pPr>
            <w:r w:rsidRPr="007001F1">
              <w:rPr>
                <w:b/>
                <w:bCs/>
                <w:color w:val="000000"/>
                <w:sz w:val="22"/>
                <w:szCs w:val="22"/>
              </w:rPr>
              <w:t>Identifikácia projektu a prijímateľa</w:t>
            </w:r>
          </w:p>
        </w:tc>
      </w:tr>
      <w:tr w:rsidR="00EF0684" w:rsidRPr="007001F1" w14:paraId="552ADD12" w14:textId="77777777" w:rsidTr="007261E4">
        <w:trPr>
          <w:trHeight w:val="330"/>
        </w:trPr>
        <w:tc>
          <w:tcPr>
            <w:tcW w:w="3559" w:type="dxa"/>
            <w:gridSpan w:val="2"/>
            <w:shd w:val="clear" w:color="auto" w:fill="auto"/>
            <w:vAlign w:val="center"/>
            <w:hideMark/>
          </w:tcPr>
          <w:p w14:paraId="70234DC5" w14:textId="1E501914" w:rsidR="00EF0684" w:rsidRPr="007001F1" w:rsidRDefault="00EF0684" w:rsidP="00EF068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56B6C6A"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3EE29388" w14:textId="77777777" w:rsidTr="007261E4">
        <w:trPr>
          <w:trHeight w:val="300"/>
        </w:trPr>
        <w:tc>
          <w:tcPr>
            <w:tcW w:w="3559" w:type="dxa"/>
            <w:gridSpan w:val="2"/>
            <w:shd w:val="clear" w:color="auto" w:fill="auto"/>
            <w:vAlign w:val="center"/>
            <w:hideMark/>
          </w:tcPr>
          <w:p w14:paraId="686FEF14" w14:textId="77777777" w:rsidR="00EF0684" w:rsidRPr="007001F1" w:rsidRDefault="00EF0684" w:rsidP="00EF068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933AF8E"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578960B7" w14:textId="77777777" w:rsidTr="007261E4">
        <w:trPr>
          <w:trHeight w:val="300"/>
        </w:trPr>
        <w:tc>
          <w:tcPr>
            <w:tcW w:w="3559" w:type="dxa"/>
            <w:gridSpan w:val="2"/>
            <w:shd w:val="clear" w:color="auto" w:fill="auto"/>
            <w:vAlign w:val="center"/>
            <w:hideMark/>
          </w:tcPr>
          <w:p w14:paraId="1542A40C" w14:textId="77777777" w:rsidR="00EF0684" w:rsidRPr="007001F1" w:rsidRDefault="00EF0684" w:rsidP="00EF068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89C1975"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0A9AB316" w14:textId="77777777" w:rsidTr="007261E4">
        <w:trPr>
          <w:trHeight w:val="300"/>
        </w:trPr>
        <w:tc>
          <w:tcPr>
            <w:tcW w:w="3559" w:type="dxa"/>
            <w:gridSpan w:val="2"/>
            <w:shd w:val="clear" w:color="auto" w:fill="auto"/>
            <w:vAlign w:val="center"/>
            <w:hideMark/>
          </w:tcPr>
          <w:p w14:paraId="4C5023B2" w14:textId="77777777" w:rsidR="00EF0684" w:rsidRPr="007001F1" w:rsidRDefault="00EF0684" w:rsidP="00EF068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764DFD"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687123BA" w14:textId="77777777" w:rsidTr="007261E4">
        <w:trPr>
          <w:trHeight w:val="330"/>
        </w:trPr>
        <w:tc>
          <w:tcPr>
            <w:tcW w:w="9087" w:type="dxa"/>
            <w:gridSpan w:val="7"/>
            <w:shd w:val="clear" w:color="auto" w:fill="auto"/>
            <w:vAlign w:val="center"/>
            <w:hideMark/>
          </w:tcPr>
          <w:p w14:paraId="6BD5141A" w14:textId="77777777" w:rsidR="00EF0684" w:rsidRPr="007001F1" w:rsidRDefault="00EF0684" w:rsidP="00EF0684">
            <w:pPr>
              <w:jc w:val="center"/>
              <w:rPr>
                <w:b/>
                <w:bCs/>
                <w:color w:val="000000"/>
                <w:sz w:val="22"/>
                <w:szCs w:val="22"/>
              </w:rPr>
            </w:pPr>
            <w:r w:rsidRPr="007001F1">
              <w:rPr>
                <w:b/>
                <w:bCs/>
                <w:color w:val="000000"/>
                <w:sz w:val="22"/>
                <w:szCs w:val="22"/>
              </w:rPr>
              <w:t>Identifikácia zákazky</w:t>
            </w:r>
          </w:p>
        </w:tc>
      </w:tr>
      <w:tr w:rsidR="00EF0684" w:rsidRPr="007001F1" w14:paraId="6031FBD2" w14:textId="77777777" w:rsidTr="007261E4">
        <w:trPr>
          <w:trHeight w:val="300"/>
        </w:trPr>
        <w:tc>
          <w:tcPr>
            <w:tcW w:w="3559" w:type="dxa"/>
            <w:gridSpan w:val="2"/>
            <w:shd w:val="clear" w:color="auto" w:fill="auto"/>
            <w:vAlign w:val="center"/>
            <w:hideMark/>
          </w:tcPr>
          <w:p w14:paraId="57748131" w14:textId="77777777" w:rsidR="00EF0684" w:rsidRPr="007001F1" w:rsidRDefault="00EF0684" w:rsidP="00EF068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B8D20D9" w14:textId="77777777" w:rsidR="00EF0684" w:rsidRPr="007001F1" w:rsidRDefault="00EF0684" w:rsidP="00EF0684">
            <w:pPr>
              <w:rPr>
                <w:color w:val="000000"/>
                <w:sz w:val="22"/>
                <w:szCs w:val="22"/>
              </w:rPr>
            </w:pPr>
            <w:r w:rsidRPr="007001F1">
              <w:rPr>
                <w:color w:val="000000"/>
                <w:sz w:val="22"/>
                <w:szCs w:val="22"/>
              </w:rPr>
              <w:t>Nadlimitná zákazka</w:t>
            </w:r>
          </w:p>
        </w:tc>
      </w:tr>
      <w:tr w:rsidR="00EF0684" w:rsidRPr="007001F1" w14:paraId="408DAD54" w14:textId="77777777" w:rsidTr="007261E4">
        <w:trPr>
          <w:trHeight w:val="300"/>
        </w:trPr>
        <w:tc>
          <w:tcPr>
            <w:tcW w:w="3559" w:type="dxa"/>
            <w:gridSpan w:val="2"/>
            <w:shd w:val="clear" w:color="auto" w:fill="auto"/>
            <w:vAlign w:val="center"/>
            <w:hideMark/>
          </w:tcPr>
          <w:p w14:paraId="7896A311" w14:textId="77777777" w:rsidR="00EF0684" w:rsidRPr="007001F1" w:rsidRDefault="00EF0684" w:rsidP="00EF068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5FAC613" w14:textId="4A8CEFC4" w:rsidR="00EF0684" w:rsidRPr="007001F1" w:rsidRDefault="00EF0684" w:rsidP="00EF0684">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EF0684" w:rsidRPr="007001F1" w14:paraId="4D347160" w14:textId="77777777" w:rsidTr="007261E4">
        <w:trPr>
          <w:trHeight w:val="300"/>
        </w:trPr>
        <w:tc>
          <w:tcPr>
            <w:tcW w:w="3559" w:type="dxa"/>
            <w:gridSpan w:val="2"/>
            <w:shd w:val="clear" w:color="auto" w:fill="auto"/>
            <w:vAlign w:val="center"/>
            <w:hideMark/>
          </w:tcPr>
          <w:p w14:paraId="163F54F9" w14:textId="77777777" w:rsidR="00EF0684" w:rsidRPr="007001F1" w:rsidRDefault="00EF0684" w:rsidP="00EF068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AB85B0" w14:textId="77777777" w:rsidR="00EF0684" w:rsidRPr="007001F1" w:rsidRDefault="00EF0684" w:rsidP="00EF0684">
            <w:pPr>
              <w:rPr>
                <w:color w:val="000000"/>
                <w:sz w:val="22"/>
                <w:szCs w:val="22"/>
              </w:rPr>
            </w:pPr>
            <w:r w:rsidRPr="007001F1">
              <w:rPr>
                <w:color w:val="000000"/>
                <w:sz w:val="22"/>
                <w:szCs w:val="22"/>
              </w:rPr>
              <w:t xml:space="preserve"> </w:t>
            </w:r>
          </w:p>
        </w:tc>
      </w:tr>
      <w:tr w:rsidR="004D0B9F" w:rsidRPr="007001F1" w14:paraId="3FF40B94" w14:textId="77777777" w:rsidTr="007261E4">
        <w:trPr>
          <w:trHeight w:val="300"/>
        </w:trPr>
        <w:tc>
          <w:tcPr>
            <w:tcW w:w="3559" w:type="dxa"/>
            <w:gridSpan w:val="2"/>
            <w:shd w:val="clear" w:color="auto" w:fill="auto"/>
            <w:vAlign w:val="center"/>
          </w:tcPr>
          <w:p w14:paraId="50EABF72" w14:textId="106CF753" w:rsidR="004D0B9F" w:rsidRPr="007001F1" w:rsidRDefault="004D0B9F" w:rsidP="00EF068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8BF5A32" w14:textId="77777777" w:rsidR="004D0B9F" w:rsidRPr="007001F1" w:rsidRDefault="004D0B9F" w:rsidP="00EF0684">
            <w:pPr>
              <w:rPr>
                <w:color w:val="000000"/>
                <w:sz w:val="22"/>
                <w:szCs w:val="22"/>
              </w:rPr>
            </w:pPr>
          </w:p>
        </w:tc>
      </w:tr>
      <w:tr w:rsidR="00EF0684" w:rsidRPr="007001F1" w14:paraId="3C9634E6" w14:textId="77777777" w:rsidTr="007261E4">
        <w:trPr>
          <w:trHeight w:val="300"/>
        </w:trPr>
        <w:tc>
          <w:tcPr>
            <w:tcW w:w="3559" w:type="dxa"/>
            <w:gridSpan w:val="2"/>
            <w:shd w:val="clear" w:color="auto" w:fill="auto"/>
            <w:vAlign w:val="center"/>
            <w:hideMark/>
          </w:tcPr>
          <w:p w14:paraId="6FEE51CE" w14:textId="77777777" w:rsidR="00EF0684" w:rsidRPr="007001F1" w:rsidRDefault="00EF0684" w:rsidP="00EF068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4C53530" w14:textId="5C1F7B73" w:rsidR="00EF0684" w:rsidRPr="007001F1" w:rsidRDefault="00157641" w:rsidP="00EF0684">
            <w:pPr>
              <w:rPr>
                <w:color w:val="000000"/>
                <w:sz w:val="22"/>
                <w:szCs w:val="22"/>
              </w:rPr>
            </w:pPr>
            <w:r w:rsidRPr="007001F1">
              <w:rPr>
                <w:color w:val="000000"/>
                <w:sz w:val="22"/>
                <w:szCs w:val="22"/>
              </w:rPr>
              <w:t>prvá</w:t>
            </w:r>
            <w:r w:rsidR="00EF0684" w:rsidRPr="007001F1">
              <w:rPr>
                <w:color w:val="000000"/>
                <w:sz w:val="22"/>
                <w:szCs w:val="22"/>
              </w:rPr>
              <w:t xml:space="preserve"> ex-</w:t>
            </w:r>
            <w:proofErr w:type="spellStart"/>
            <w:r w:rsidR="00EF0684" w:rsidRPr="007001F1">
              <w:rPr>
                <w:color w:val="000000"/>
                <w:sz w:val="22"/>
                <w:szCs w:val="22"/>
              </w:rPr>
              <w:t>ante</w:t>
            </w:r>
            <w:proofErr w:type="spellEnd"/>
            <w:r w:rsidR="00EF0684" w:rsidRPr="007001F1">
              <w:rPr>
                <w:color w:val="000000"/>
                <w:sz w:val="22"/>
                <w:szCs w:val="22"/>
              </w:rPr>
              <w:t xml:space="preserve"> kontrola</w:t>
            </w:r>
          </w:p>
        </w:tc>
      </w:tr>
      <w:tr w:rsidR="00EF0684" w:rsidRPr="007001F1" w14:paraId="1E3771BA" w14:textId="77777777" w:rsidTr="007261E4">
        <w:trPr>
          <w:trHeight w:val="300"/>
        </w:trPr>
        <w:tc>
          <w:tcPr>
            <w:tcW w:w="3559" w:type="dxa"/>
            <w:gridSpan w:val="2"/>
            <w:shd w:val="clear" w:color="auto" w:fill="auto"/>
            <w:vAlign w:val="center"/>
            <w:hideMark/>
          </w:tcPr>
          <w:p w14:paraId="697839D0" w14:textId="77777777" w:rsidR="00EF0684" w:rsidRPr="007001F1" w:rsidRDefault="00EF0684" w:rsidP="00EF068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44ECDBC"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5C0F0178" w14:textId="77777777" w:rsidTr="007261E4">
        <w:trPr>
          <w:trHeight w:val="300"/>
        </w:trPr>
        <w:tc>
          <w:tcPr>
            <w:tcW w:w="3559" w:type="dxa"/>
            <w:gridSpan w:val="2"/>
            <w:shd w:val="clear" w:color="auto" w:fill="auto"/>
            <w:vAlign w:val="center"/>
            <w:hideMark/>
          </w:tcPr>
          <w:p w14:paraId="79A9B297" w14:textId="77777777" w:rsidR="00EF0684" w:rsidRPr="007001F1" w:rsidRDefault="00EF0684" w:rsidP="00EF068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E354117" w14:textId="77777777" w:rsidR="00EF0684" w:rsidRPr="007001F1" w:rsidRDefault="00EF0684" w:rsidP="00EF0684">
            <w:pPr>
              <w:rPr>
                <w:color w:val="000000"/>
                <w:sz w:val="22"/>
                <w:szCs w:val="22"/>
              </w:rPr>
            </w:pPr>
            <w:r w:rsidRPr="007001F1">
              <w:rPr>
                <w:color w:val="000000"/>
                <w:sz w:val="22"/>
                <w:szCs w:val="22"/>
              </w:rPr>
              <w:t> </w:t>
            </w:r>
          </w:p>
        </w:tc>
      </w:tr>
      <w:tr w:rsidR="00EF0684" w:rsidRPr="007001F1" w:rsidDel="002D4145" w14:paraId="27C1B176" w14:textId="3380B6DA" w:rsidTr="007261E4">
        <w:trPr>
          <w:trHeight w:val="810"/>
          <w:del w:id="1743" w:author="Kramár Róbert" w:date="2018-04-27T16:53:00Z"/>
        </w:trPr>
        <w:tc>
          <w:tcPr>
            <w:tcW w:w="3559" w:type="dxa"/>
            <w:gridSpan w:val="2"/>
            <w:shd w:val="clear" w:color="auto" w:fill="auto"/>
            <w:vAlign w:val="center"/>
            <w:hideMark/>
          </w:tcPr>
          <w:p w14:paraId="3AA3D8CF" w14:textId="5992BADB" w:rsidR="00EF0684" w:rsidRPr="007001F1" w:rsidDel="002D4145" w:rsidRDefault="00EF0684" w:rsidP="00EF0684">
            <w:pPr>
              <w:rPr>
                <w:del w:id="1744" w:author="Kramár Róbert" w:date="2018-04-27T16:53:00Z"/>
                <w:color w:val="000000"/>
                <w:sz w:val="22"/>
                <w:szCs w:val="22"/>
              </w:rPr>
            </w:pPr>
            <w:del w:id="1745" w:author="Kramár Róbert" w:date="2018-04-27T16:53: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3AC16162" w14:textId="6D175765" w:rsidR="00EF0684" w:rsidRPr="007001F1" w:rsidDel="002D4145" w:rsidRDefault="00EF0684" w:rsidP="00EF0684">
            <w:pPr>
              <w:rPr>
                <w:del w:id="1746" w:author="Kramár Róbert" w:date="2018-04-27T16:53:00Z"/>
                <w:color w:val="000000"/>
                <w:sz w:val="22"/>
                <w:szCs w:val="22"/>
              </w:rPr>
            </w:pPr>
            <w:del w:id="1747" w:author="Kramár Róbert" w:date="2018-04-27T16:53:00Z">
              <w:r w:rsidRPr="007001F1" w:rsidDel="002D4145">
                <w:rPr>
                  <w:color w:val="000000"/>
                  <w:sz w:val="22"/>
                  <w:szCs w:val="22"/>
                </w:rPr>
                <w:delText> </w:delText>
              </w:r>
            </w:del>
          </w:p>
        </w:tc>
      </w:tr>
      <w:tr w:rsidR="00EF0684" w:rsidRPr="007001F1" w14:paraId="2172F0F3" w14:textId="77777777" w:rsidTr="007261E4">
        <w:trPr>
          <w:trHeight w:val="315"/>
        </w:trPr>
        <w:tc>
          <w:tcPr>
            <w:tcW w:w="582" w:type="dxa"/>
            <w:shd w:val="clear" w:color="000000" w:fill="60497A"/>
            <w:vAlign w:val="center"/>
            <w:hideMark/>
          </w:tcPr>
          <w:p w14:paraId="4CC1D2EF" w14:textId="77777777" w:rsidR="00EF0684" w:rsidRPr="007001F1" w:rsidRDefault="00EF0684" w:rsidP="00EF068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2C5F736" w14:textId="77777777" w:rsidR="00EF0684" w:rsidRPr="007001F1" w:rsidRDefault="00EF0684" w:rsidP="00EF068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FA9AB08" w14:textId="77777777" w:rsidR="00EF0684" w:rsidRPr="007001F1" w:rsidRDefault="00EF0684" w:rsidP="00EF068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B1338A1" w14:textId="77777777" w:rsidR="00EF0684" w:rsidRPr="007001F1" w:rsidRDefault="00EF0684" w:rsidP="00EF068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B7079D0" w14:textId="77777777" w:rsidR="00EF0684" w:rsidRPr="007001F1" w:rsidRDefault="00EF0684" w:rsidP="00EF068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4FE0E30" w14:textId="77777777" w:rsidR="00EF0684" w:rsidRPr="007001F1" w:rsidRDefault="00EF0684" w:rsidP="00EF0684">
            <w:pPr>
              <w:jc w:val="center"/>
              <w:rPr>
                <w:b/>
                <w:bCs/>
                <w:color w:val="FFFFFF"/>
                <w:sz w:val="22"/>
                <w:szCs w:val="22"/>
              </w:rPr>
            </w:pPr>
            <w:r w:rsidRPr="007001F1">
              <w:rPr>
                <w:b/>
                <w:bCs/>
                <w:color w:val="FFFFFF"/>
                <w:sz w:val="22"/>
                <w:szCs w:val="22"/>
              </w:rPr>
              <w:t>Poznámka</w:t>
            </w:r>
          </w:p>
        </w:tc>
      </w:tr>
      <w:tr w:rsidR="005048BF" w:rsidRPr="007001F1" w14:paraId="74A2D5CC" w14:textId="77777777" w:rsidTr="007261E4">
        <w:trPr>
          <w:trHeight w:val="503"/>
        </w:trPr>
        <w:tc>
          <w:tcPr>
            <w:tcW w:w="582" w:type="dxa"/>
            <w:vMerge w:val="restart"/>
            <w:shd w:val="clear" w:color="auto" w:fill="auto"/>
            <w:noWrap/>
            <w:vAlign w:val="center"/>
          </w:tcPr>
          <w:p w14:paraId="7C24652A" w14:textId="3597C227" w:rsidR="005048BF" w:rsidRPr="007001F1" w:rsidRDefault="005048BF" w:rsidP="006D441E">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B49F8A4" w14:textId="3C940F98" w:rsidR="005048BF" w:rsidRPr="007001F1" w:rsidRDefault="005048BF" w:rsidP="00FA683A">
            <w:pPr>
              <w:jc w:val="both"/>
              <w:rPr>
                <w:color w:val="000000"/>
                <w:sz w:val="22"/>
                <w:szCs w:val="22"/>
              </w:rPr>
            </w:pPr>
            <w:r w:rsidRPr="007001F1">
              <w:rPr>
                <w:color w:val="000000"/>
                <w:sz w:val="22"/>
                <w:szCs w:val="22"/>
              </w:rPr>
              <w:t xml:space="preserve">a) Je použitý postup súťaže návrhov v súlade            </w:t>
            </w:r>
            <w:r w:rsidR="00FA683A" w:rsidRPr="007001F1">
              <w:rPr>
                <w:color w:val="000000"/>
                <w:sz w:val="22"/>
                <w:szCs w:val="22"/>
              </w:rPr>
              <w:t>so ZVO?</w:t>
            </w:r>
          </w:p>
        </w:tc>
        <w:tc>
          <w:tcPr>
            <w:tcW w:w="567" w:type="dxa"/>
            <w:shd w:val="clear" w:color="auto" w:fill="auto"/>
            <w:vAlign w:val="center"/>
          </w:tcPr>
          <w:p w14:paraId="7FD47322" w14:textId="77777777" w:rsidR="005048BF" w:rsidRPr="007001F1" w:rsidRDefault="005048BF" w:rsidP="006D441E">
            <w:pPr>
              <w:jc w:val="center"/>
              <w:rPr>
                <w:color w:val="000000"/>
                <w:sz w:val="22"/>
                <w:szCs w:val="22"/>
              </w:rPr>
            </w:pPr>
          </w:p>
        </w:tc>
        <w:tc>
          <w:tcPr>
            <w:tcW w:w="567" w:type="dxa"/>
            <w:shd w:val="clear" w:color="auto" w:fill="auto"/>
            <w:vAlign w:val="center"/>
          </w:tcPr>
          <w:p w14:paraId="1451CB1A" w14:textId="77777777" w:rsidR="005048BF" w:rsidRPr="007001F1" w:rsidRDefault="005048BF" w:rsidP="006D441E">
            <w:pPr>
              <w:jc w:val="center"/>
              <w:rPr>
                <w:color w:val="000000"/>
                <w:sz w:val="22"/>
                <w:szCs w:val="22"/>
              </w:rPr>
            </w:pPr>
          </w:p>
        </w:tc>
        <w:tc>
          <w:tcPr>
            <w:tcW w:w="776" w:type="dxa"/>
            <w:shd w:val="clear" w:color="auto" w:fill="auto"/>
            <w:vAlign w:val="center"/>
          </w:tcPr>
          <w:p w14:paraId="20E95FB7" w14:textId="77777777" w:rsidR="005048BF" w:rsidRPr="007001F1" w:rsidRDefault="005048BF" w:rsidP="006D441E">
            <w:pPr>
              <w:jc w:val="center"/>
              <w:rPr>
                <w:color w:val="000000"/>
                <w:sz w:val="22"/>
                <w:szCs w:val="22"/>
              </w:rPr>
            </w:pPr>
          </w:p>
        </w:tc>
        <w:tc>
          <w:tcPr>
            <w:tcW w:w="1775" w:type="dxa"/>
            <w:shd w:val="clear" w:color="auto" w:fill="auto"/>
            <w:vAlign w:val="center"/>
          </w:tcPr>
          <w:p w14:paraId="3409BCF5" w14:textId="77777777" w:rsidR="005048BF" w:rsidRPr="007001F1" w:rsidRDefault="005048BF" w:rsidP="006D441E">
            <w:pPr>
              <w:jc w:val="center"/>
              <w:rPr>
                <w:color w:val="000000"/>
                <w:sz w:val="22"/>
                <w:szCs w:val="22"/>
              </w:rPr>
            </w:pPr>
          </w:p>
        </w:tc>
      </w:tr>
      <w:tr w:rsidR="005048BF" w:rsidRPr="007001F1" w14:paraId="544F451C" w14:textId="77777777" w:rsidTr="007261E4">
        <w:trPr>
          <w:trHeight w:val="502"/>
        </w:trPr>
        <w:tc>
          <w:tcPr>
            <w:tcW w:w="582" w:type="dxa"/>
            <w:vMerge/>
            <w:shd w:val="clear" w:color="auto" w:fill="auto"/>
            <w:noWrap/>
            <w:vAlign w:val="center"/>
          </w:tcPr>
          <w:p w14:paraId="7B998731"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BE4590A" w14:textId="74BF95B8" w:rsidR="005048BF" w:rsidRPr="007001F1" w:rsidRDefault="005048BF" w:rsidP="00FA683A">
            <w:pPr>
              <w:jc w:val="both"/>
              <w:rPr>
                <w:color w:val="000000"/>
                <w:sz w:val="22"/>
                <w:szCs w:val="22"/>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14:paraId="1238A063" w14:textId="77777777" w:rsidR="005048BF" w:rsidRPr="007001F1" w:rsidRDefault="005048BF" w:rsidP="006D441E">
            <w:pPr>
              <w:jc w:val="center"/>
              <w:rPr>
                <w:color w:val="000000"/>
                <w:sz w:val="22"/>
                <w:szCs w:val="22"/>
              </w:rPr>
            </w:pPr>
          </w:p>
        </w:tc>
        <w:tc>
          <w:tcPr>
            <w:tcW w:w="567" w:type="dxa"/>
            <w:shd w:val="clear" w:color="auto" w:fill="auto"/>
            <w:vAlign w:val="center"/>
          </w:tcPr>
          <w:p w14:paraId="216DC1F2" w14:textId="77777777" w:rsidR="005048BF" w:rsidRPr="007001F1" w:rsidRDefault="005048BF" w:rsidP="006D441E">
            <w:pPr>
              <w:jc w:val="center"/>
              <w:rPr>
                <w:color w:val="000000"/>
                <w:sz w:val="22"/>
                <w:szCs w:val="22"/>
              </w:rPr>
            </w:pPr>
          </w:p>
        </w:tc>
        <w:tc>
          <w:tcPr>
            <w:tcW w:w="776" w:type="dxa"/>
            <w:shd w:val="clear" w:color="auto" w:fill="auto"/>
            <w:vAlign w:val="center"/>
          </w:tcPr>
          <w:p w14:paraId="0AB61B70" w14:textId="77777777" w:rsidR="005048BF" w:rsidRPr="007001F1" w:rsidRDefault="005048BF" w:rsidP="006D441E">
            <w:pPr>
              <w:jc w:val="center"/>
              <w:rPr>
                <w:color w:val="000000"/>
                <w:sz w:val="22"/>
                <w:szCs w:val="22"/>
              </w:rPr>
            </w:pPr>
          </w:p>
        </w:tc>
        <w:tc>
          <w:tcPr>
            <w:tcW w:w="1775" w:type="dxa"/>
            <w:shd w:val="clear" w:color="auto" w:fill="auto"/>
            <w:vAlign w:val="center"/>
          </w:tcPr>
          <w:p w14:paraId="074745D9" w14:textId="77777777" w:rsidR="005048BF" w:rsidRPr="007001F1" w:rsidRDefault="005048BF" w:rsidP="006D441E">
            <w:pPr>
              <w:jc w:val="center"/>
              <w:rPr>
                <w:color w:val="000000"/>
                <w:sz w:val="22"/>
                <w:szCs w:val="22"/>
              </w:rPr>
            </w:pPr>
          </w:p>
        </w:tc>
      </w:tr>
      <w:tr w:rsidR="005048BF" w:rsidRPr="007001F1" w14:paraId="06F4890A" w14:textId="77777777" w:rsidTr="00A96394">
        <w:trPr>
          <w:trHeight w:val="77"/>
        </w:trPr>
        <w:tc>
          <w:tcPr>
            <w:tcW w:w="582" w:type="dxa"/>
            <w:vMerge w:val="restart"/>
            <w:shd w:val="clear" w:color="auto" w:fill="auto"/>
            <w:noWrap/>
            <w:vAlign w:val="center"/>
            <w:hideMark/>
          </w:tcPr>
          <w:p w14:paraId="519265E1" w14:textId="063DE587" w:rsidR="005048BF" w:rsidRPr="007001F1" w:rsidRDefault="005048BF" w:rsidP="006D441E">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85B4D24" w14:textId="39B2EC73" w:rsidR="005048BF" w:rsidRPr="007001F1" w:rsidRDefault="005048BF" w:rsidP="00FA683A">
            <w:pPr>
              <w:jc w:val="both"/>
              <w:rPr>
                <w:color w:val="000000"/>
                <w:sz w:val="22"/>
                <w:szCs w:val="22"/>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14:paraId="61AB4733"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D769BD"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0034F4"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FC3E73"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4673B81E" w14:textId="77777777" w:rsidTr="007261E4">
        <w:trPr>
          <w:trHeight w:val="938"/>
        </w:trPr>
        <w:tc>
          <w:tcPr>
            <w:tcW w:w="582" w:type="dxa"/>
            <w:vMerge/>
            <w:shd w:val="clear" w:color="auto" w:fill="auto"/>
            <w:noWrap/>
            <w:vAlign w:val="center"/>
          </w:tcPr>
          <w:p w14:paraId="355F9FB8"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07F3202" w14:textId="635FAC28" w:rsidR="005048BF" w:rsidRPr="007001F1" w:rsidDel="005048BF" w:rsidRDefault="005048BF" w:rsidP="00FA683A">
            <w:pPr>
              <w:jc w:val="both"/>
              <w:rPr>
                <w:color w:val="000000"/>
                <w:sz w:val="22"/>
                <w:szCs w:val="22"/>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1AAE3A3D" w14:textId="77777777" w:rsidR="005048BF" w:rsidRPr="007001F1" w:rsidRDefault="005048BF" w:rsidP="006D441E">
            <w:pPr>
              <w:jc w:val="center"/>
              <w:rPr>
                <w:color w:val="000000"/>
                <w:sz w:val="22"/>
                <w:szCs w:val="22"/>
              </w:rPr>
            </w:pPr>
          </w:p>
        </w:tc>
        <w:tc>
          <w:tcPr>
            <w:tcW w:w="567" w:type="dxa"/>
            <w:shd w:val="clear" w:color="auto" w:fill="auto"/>
            <w:vAlign w:val="center"/>
          </w:tcPr>
          <w:p w14:paraId="28FD02E3" w14:textId="77777777" w:rsidR="005048BF" w:rsidRPr="007001F1" w:rsidRDefault="005048BF" w:rsidP="006D441E">
            <w:pPr>
              <w:jc w:val="center"/>
              <w:rPr>
                <w:color w:val="000000"/>
                <w:sz w:val="22"/>
                <w:szCs w:val="22"/>
              </w:rPr>
            </w:pPr>
          </w:p>
        </w:tc>
        <w:tc>
          <w:tcPr>
            <w:tcW w:w="776" w:type="dxa"/>
            <w:shd w:val="clear" w:color="auto" w:fill="auto"/>
            <w:vAlign w:val="center"/>
          </w:tcPr>
          <w:p w14:paraId="0D64984F" w14:textId="77777777" w:rsidR="005048BF" w:rsidRPr="007001F1" w:rsidRDefault="005048BF" w:rsidP="006D441E">
            <w:pPr>
              <w:jc w:val="center"/>
              <w:rPr>
                <w:color w:val="000000"/>
                <w:sz w:val="22"/>
                <w:szCs w:val="22"/>
              </w:rPr>
            </w:pPr>
          </w:p>
        </w:tc>
        <w:tc>
          <w:tcPr>
            <w:tcW w:w="1775" w:type="dxa"/>
            <w:shd w:val="clear" w:color="auto" w:fill="auto"/>
            <w:vAlign w:val="center"/>
          </w:tcPr>
          <w:p w14:paraId="6733BA01" w14:textId="77777777" w:rsidR="005048BF" w:rsidRPr="007001F1" w:rsidRDefault="005048BF" w:rsidP="006D441E">
            <w:pPr>
              <w:jc w:val="center"/>
              <w:rPr>
                <w:color w:val="000000"/>
                <w:sz w:val="22"/>
                <w:szCs w:val="22"/>
              </w:rPr>
            </w:pPr>
          </w:p>
        </w:tc>
      </w:tr>
      <w:tr w:rsidR="005048BF" w:rsidRPr="007001F1" w14:paraId="04CE4C87" w14:textId="77777777" w:rsidTr="00A96394">
        <w:trPr>
          <w:trHeight w:val="712"/>
        </w:trPr>
        <w:tc>
          <w:tcPr>
            <w:tcW w:w="582" w:type="dxa"/>
            <w:vMerge/>
            <w:shd w:val="clear" w:color="auto" w:fill="auto"/>
            <w:noWrap/>
            <w:vAlign w:val="center"/>
          </w:tcPr>
          <w:p w14:paraId="606B251F"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097C0862" w14:textId="459D8F55" w:rsidR="005048BF" w:rsidRPr="007001F1" w:rsidDel="005048BF" w:rsidRDefault="005048BF" w:rsidP="00FA683A">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5A3D36" w14:textId="77777777" w:rsidR="005048BF" w:rsidRPr="007001F1" w:rsidRDefault="005048BF" w:rsidP="006D441E">
            <w:pPr>
              <w:jc w:val="center"/>
              <w:rPr>
                <w:color w:val="000000"/>
                <w:sz w:val="22"/>
                <w:szCs w:val="22"/>
              </w:rPr>
            </w:pPr>
          </w:p>
        </w:tc>
        <w:tc>
          <w:tcPr>
            <w:tcW w:w="567" w:type="dxa"/>
            <w:shd w:val="clear" w:color="auto" w:fill="auto"/>
            <w:vAlign w:val="center"/>
          </w:tcPr>
          <w:p w14:paraId="7EEB47DC" w14:textId="77777777" w:rsidR="005048BF" w:rsidRPr="007001F1" w:rsidRDefault="005048BF" w:rsidP="006D441E">
            <w:pPr>
              <w:jc w:val="center"/>
              <w:rPr>
                <w:color w:val="000000"/>
                <w:sz w:val="22"/>
                <w:szCs w:val="22"/>
              </w:rPr>
            </w:pPr>
          </w:p>
        </w:tc>
        <w:tc>
          <w:tcPr>
            <w:tcW w:w="776" w:type="dxa"/>
            <w:shd w:val="clear" w:color="auto" w:fill="auto"/>
            <w:vAlign w:val="center"/>
          </w:tcPr>
          <w:p w14:paraId="2330BDE2" w14:textId="77777777" w:rsidR="005048BF" w:rsidRPr="007001F1" w:rsidRDefault="005048BF" w:rsidP="006D441E">
            <w:pPr>
              <w:jc w:val="center"/>
              <w:rPr>
                <w:color w:val="000000"/>
                <w:sz w:val="22"/>
                <w:szCs w:val="22"/>
              </w:rPr>
            </w:pPr>
          </w:p>
        </w:tc>
        <w:tc>
          <w:tcPr>
            <w:tcW w:w="1775" w:type="dxa"/>
            <w:shd w:val="clear" w:color="auto" w:fill="auto"/>
            <w:vAlign w:val="center"/>
          </w:tcPr>
          <w:p w14:paraId="1FF13D6D" w14:textId="77777777" w:rsidR="005048BF" w:rsidRPr="007001F1" w:rsidRDefault="005048BF" w:rsidP="006D441E">
            <w:pPr>
              <w:jc w:val="center"/>
              <w:rPr>
                <w:color w:val="000000"/>
                <w:sz w:val="22"/>
                <w:szCs w:val="22"/>
              </w:rPr>
            </w:pPr>
          </w:p>
        </w:tc>
      </w:tr>
      <w:tr w:rsidR="005048BF" w:rsidRPr="007001F1" w14:paraId="02AD4690" w14:textId="77777777" w:rsidTr="007261E4">
        <w:trPr>
          <w:trHeight w:val="938"/>
        </w:trPr>
        <w:tc>
          <w:tcPr>
            <w:tcW w:w="582" w:type="dxa"/>
            <w:vMerge/>
            <w:shd w:val="clear" w:color="auto" w:fill="auto"/>
            <w:noWrap/>
            <w:vAlign w:val="center"/>
          </w:tcPr>
          <w:p w14:paraId="795A86EB"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20F6E833" w14:textId="4F39AC24" w:rsidR="005048BF" w:rsidRPr="007001F1" w:rsidDel="005048BF" w:rsidRDefault="005048BF" w:rsidP="00FA683A">
            <w:pPr>
              <w:jc w:val="both"/>
              <w:rPr>
                <w:color w:val="000000"/>
                <w:sz w:val="22"/>
                <w:szCs w:val="22"/>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14:paraId="3B36A5B3" w14:textId="77777777" w:rsidR="005048BF" w:rsidRPr="007001F1" w:rsidRDefault="005048BF" w:rsidP="006D441E">
            <w:pPr>
              <w:jc w:val="center"/>
              <w:rPr>
                <w:color w:val="000000"/>
                <w:sz w:val="22"/>
                <w:szCs w:val="22"/>
              </w:rPr>
            </w:pPr>
          </w:p>
        </w:tc>
        <w:tc>
          <w:tcPr>
            <w:tcW w:w="567" w:type="dxa"/>
            <w:shd w:val="clear" w:color="auto" w:fill="auto"/>
            <w:vAlign w:val="center"/>
          </w:tcPr>
          <w:p w14:paraId="3A7F8E35" w14:textId="77777777" w:rsidR="005048BF" w:rsidRPr="007001F1" w:rsidRDefault="005048BF" w:rsidP="006D441E">
            <w:pPr>
              <w:jc w:val="center"/>
              <w:rPr>
                <w:color w:val="000000"/>
                <w:sz w:val="22"/>
                <w:szCs w:val="22"/>
              </w:rPr>
            </w:pPr>
          </w:p>
        </w:tc>
        <w:tc>
          <w:tcPr>
            <w:tcW w:w="776" w:type="dxa"/>
            <w:shd w:val="clear" w:color="auto" w:fill="auto"/>
            <w:vAlign w:val="center"/>
          </w:tcPr>
          <w:p w14:paraId="4A7F5A59" w14:textId="77777777" w:rsidR="005048BF" w:rsidRPr="007001F1" w:rsidRDefault="005048BF" w:rsidP="006D441E">
            <w:pPr>
              <w:jc w:val="center"/>
              <w:rPr>
                <w:color w:val="000000"/>
                <w:sz w:val="22"/>
                <w:szCs w:val="22"/>
              </w:rPr>
            </w:pPr>
          </w:p>
        </w:tc>
        <w:tc>
          <w:tcPr>
            <w:tcW w:w="1775" w:type="dxa"/>
            <w:shd w:val="clear" w:color="auto" w:fill="auto"/>
            <w:vAlign w:val="center"/>
          </w:tcPr>
          <w:p w14:paraId="12B9F308" w14:textId="77777777" w:rsidR="005048BF" w:rsidRPr="007001F1" w:rsidRDefault="005048BF" w:rsidP="006D441E">
            <w:pPr>
              <w:jc w:val="center"/>
              <w:rPr>
                <w:color w:val="000000"/>
                <w:sz w:val="22"/>
                <w:szCs w:val="22"/>
              </w:rPr>
            </w:pPr>
          </w:p>
        </w:tc>
      </w:tr>
      <w:tr w:rsidR="005048BF" w:rsidRPr="007001F1" w14:paraId="610DD92F" w14:textId="77777777" w:rsidTr="007261E4">
        <w:trPr>
          <w:trHeight w:val="938"/>
        </w:trPr>
        <w:tc>
          <w:tcPr>
            <w:tcW w:w="582" w:type="dxa"/>
            <w:vMerge/>
            <w:shd w:val="clear" w:color="auto" w:fill="auto"/>
            <w:noWrap/>
            <w:vAlign w:val="center"/>
          </w:tcPr>
          <w:p w14:paraId="4C78AED2"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CD78415" w14:textId="2C2C0E60" w:rsidR="005048BF" w:rsidRPr="007001F1" w:rsidDel="005048BF" w:rsidRDefault="005048BF" w:rsidP="00FA683A">
            <w:pPr>
              <w:jc w:val="both"/>
              <w:rPr>
                <w:color w:val="000000"/>
                <w:sz w:val="22"/>
                <w:szCs w:val="22"/>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2F309A7" w14:textId="77777777" w:rsidR="005048BF" w:rsidRPr="007001F1" w:rsidRDefault="005048BF" w:rsidP="006D441E">
            <w:pPr>
              <w:jc w:val="center"/>
              <w:rPr>
                <w:color w:val="000000"/>
                <w:sz w:val="22"/>
                <w:szCs w:val="22"/>
              </w:rPr>
            </w:pPr>
          </w:p>
        </w:tc>
        <w:tc>
          <w:tcPr>
            <w:tcW w:w="567" w:type="dxa"/>
            <w:shd w:val="clear" w:color="auto" w:fill="auto"/>
            <w:vAlign w:val="center"/>
          </w:tcPr>
          <w:p w14:paraId="40C5EDFC" w14:textId="77777777" w:rsidR="005048BF" w:rsidRPr="007001F1" w:rsidRDefault="005048BF" w:rsidP="006D441E">
            <w:pPr>
              <w:jc w:val="center"/>
              <w:rPr>
                <w:color w:val="000000"/>
                <w:sz w:val="22"/>
                <w:szCs w:val="22"/>
              </w:rPr>
            </w:pPr>
          </w:p>
        </w:tc>
        <w:tc>
          <w:tcPr>
            <w:tcW w:w="776" w:type="dxa"/>
            <w:shd w:val="clear" w:color="auto" w:fill="auto"/>
            <w:vAlign w:val="center"/>
          </w:tcPr>
          <w:p w14:paraId="0447BDBC" w14:textId="77777777" w:rsidR="005048BF" w:rsidRPr="007001F1" w:rsidRDefault="005048BF" w:rsidP="006D441E">
            <w:pPr>
              <w:jc w:val="center"/>
              <w:rPr>
                <w:color w:val="000000"/>
                <w:sz w:val="22"/>
                <w:szCs w:val="22"/>
              </w:rPr>
            </w:pPr>
          </w:p>
        </w:tc>
        <w:tc>
          <w:tcPr>
            <w:tcW w:w="1775" w:type="dxa"/>
            <w:shd w:val="clear" w:color="auto" w:fill="auto"/>
            <w:vAlign w:val="center"/>
          </w:tcPr>
          <w:p w14:paraId="4F468FF7" w14:textId="77777777" w:rsidR="005048BF" w:rsidRPr="007001F1" w:rsidRDefault="005048BF" w:rsidP="006D441E">
            <w:pPr>
              <w:jc w:val="center"/>
              <w:rPr>
                <w:color w:val="000000"/>
                <w:sz w:val="22"/>
                <w:szCs w:val="22"/>
              </w:rPr>
            </w:pPr>
          </w:p>
        </w:tc>
      </w:tr>
      <w:tr w:rsidR="005048BF" w:rsidRPr="007001F1" w14:paraId="767CE568" w14:textId="77777777" w:rsidTr="007261E4">
        <w:trPr>
          <w:trHeight w:val="938"/>
        </w:trPr>
        <w:tc>
          <w:tcPr>
            <w:tcW w:w="582" w:type="dxa"/>
            <w:vMerge/>
            <w:shd w:val="clear" w:color="auto" w:fill="auto"/>
            <w:noWrap/>
            <w:vAlign w:val="center"/>
          </w:tcPr>
          <w:p w14:paraId="6B51D3D6"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D38AAEF" w14:textId="6ED29B33" w:rsidR="005048BF" w:rsidRPr="007001F1" w:rsidDel="005048BF" w:rsidRDefault="005048BF" w:rsidP="00FA683A">
            <w:pPr>
              <w:jc w:val="both"/>
              <w:rPr>
                <w:color w:val="000000"/>
                <w:sz w:val="22"/>
                <w:szCs w:val="22"/>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20265C5" w14:textId="77777777" w:rsidR="005048BF" w:rsidRPr="007001F1" w:rsidRDefault="005048BF" w:rsidP="006D441E">
            <w:pPr>
              <w:jc w:val="center"/>
              <w:rPr>
                <w:color w:val="000000"/>
                <w:sz w:val="22"/>
                <w:szCs w:val="22"/>
              </w:rPr>
            </w:pPr>
          </w:p>
        </w:tc>
        <w:tc>
          <w:tcPr>
            <w:tcW w:w="567" w:type="dxa"/>
            <w:shd w:val="clear" w:color="auto" w:fill="auto"/>
            <w:vAlign w:val="center"/>
          </w:tcPr>
          <w:p w14:paraId="71071353" w14:textId="77777777" w:rsidR="005048BF" w:rsidRPr="007001F1" w:rsidRDefault="005048BF" w:rsidP="006D441E">
            <w:pPr>
              <w:jc w:val="center"/>
              <w:rPr>
                <w:color w:val="000000"/>
                <w:sz w:val="22"/>
                <w:szCs w:val="22"/>
              </w:rPr>
            </w:pPr>
          </w:p>
        </w:tc>
        <w:tc>
          <w:tcPr>
            <w:tcW w:w="776" w:type="dxa"/>
            <w:shd w:val="clear" w:color="auto" w:fill="auto"/>
            <w:vAlign w:val="center"/>
          </w:tcPr>
          <w:p w14:paraId="377D5269" w14:textId="77777777" w:rsidR="005048BF" w:rsidRPr="007001F1" w:rsidRDefault="005048BF" w:rsidP="006D441E">
            <w:pPr>
              <w:jc w:val="center"/>
              <w:rPr>
                <w:color w:val="000000"/>
                <w:sz w:val="22"/>
                <w:szCs w:val="22"/>
              </w:rPr>
            </w:pPr>
          </w:p>
        </w:tc>
        <w:tc>
          <w:tcPr>
            <w:tcW w:w="1775" w:type="dxa"/>
            <w:shd w:val="clear" w:color="auto" w:fill="auto"/>
            <w:vAlign w:val="center"/>
          </w:tcPr>
          <w:p w14:paraId="5DCF5857" w14:textId="77777777" w:rsidR="005048BF" w:rsidRPr="007001F1" w:rsidRDefault="005048BF" w:rsidP="006D441E">
            <w:pPr>
              <w:jc w:val="center"/>
              <w:rPr>
                <w:color w:val="000000"/>
                <w:sz w:val="22"/>
                <w:szCs w:val="22"/>
              </w:rPr>
            </w:pPr>
          </w:p>
        </w:tc>
      </w:tr>
      <w:tr w:rsidR="005048BF" w:rsidRPr="007001F1" w14:paraId="5C717583" w14:textId="77777777" w:rsidTr="00A96394">
        <w:trPr>
          <w:trHeight w:val="370"/>
        </w:trPr>
        <w:tc>
          <w:tcPr>
            <w:tcW w:w="582" w:type="dxa"/>
            <w:vMerge/>
            <w:shd w:val="clear" w:color="auto" w:fill="auto"/>
            <w:noWrap/>
            <w:vAlign w:val="center"/>
          </w:tcPr>
          <w:p w14:paraId="3079C4E3"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A8306EA" w14:textId="729FA68F" w:rsidR="005048BF" w:rsidRPr="007001F1" w:rsidDel="005048BF" w:rsidRDefault="005048BF" w:rsidP="00FA683A">
            <w:pPr>
              <w:jc w:val="both"/>
              <w:rPr>
                <w:color w:val="000000"/>
                <w:sz w:val="22"/>
                <w:szCs w:val="22"/>
              </w:rPr>
            </w:pPr>
            <w:r w:rsidRPr="007001F1">
              <w:rPr>
                <w:color w:val="000000"/>
                <w:sz w:val="22"/>
                <w:szCs w:val="22"/>
              </w:rPr>
              <w:t>g) Bola PHZ určená v súlade s ostatnými ustanoveniami §6 ZVO?</w:t>
            </w:r>
          </w:p>
        </w:tc>
        <w:tc>
          <w:tcPr>
            <w:tcW w:w="567" w:type="dxa"/>
            <w:shd w:val="clear" w:color="auto" w:fill="auto"/>
            <w:vAlign w:val="center"/>
          </w:tcPr>
          <w:p w14:paraId="1FAD1FAB" w14:textId="77777777" w:rsidR="005048BF" w:rsidRPr="007001F1" w:rsidRDefault="005048BF" w:rsidP="006D441E">
            <w:pPr>
              <w:jc w:val="center"/>
              <w:rPr>
                <w:color w:val="000000"/>
                <w:sz w:val="22"/>
                <w:szCs w:val="22"/>
              </w:rPr>
            </w:pPr>
          </w:p>
        </w:tc>
        <w:tc>
          <w:tcPr>
            <w:tcW w:w="567" w:type="dxa"/>
            <w:shd w:val="clear" w:color="auto" w:fill="auto"/>
            <w:vAlign w:val="center"/>
          </w:tcPr>
          <w:p w14:paraId="4FA4A2BC" w14:textId="77777777" w:rsidR="005048BF" w:rsidRPr="007001F1" w:rsidRDefault="005048BF" w:rsidP="006D441E">
            <w:pPr>
              <w:jc w:val="center"/>
              <w:rPr>
                <w:color w:val="000000"/>
                <w:sz w:val="22"/>
                <w:szCs w:val="22"/>
              </w:rPr>
            </w:pPr>
          </w:p>
        </w:tc>
        <w:tc>
          <w:tcPr>
            <w:tcW w:w="776" w:type="dxa"/>
            <w:shd w:val="clear" w:color="auto" w:fill="auto"/>
            <w:vAlign w:val="center"/>
          </w:tcPr>
          <w:p w14:paraId="7A03E84D" w14:textId="77777777" w:rsidR="005048BF" w:rsidRPr="007001F1" w:rsidRDefault="005048BF" w:rsidP="006D441E">
            <w:pPr>
              <w:jc w:val="center"/>
              <w:rPr>
                <w:color w:val="000000"/>
                <w:sz w:val="22"/>
                <w:szCs w:val="22"/>
              </w:rPr>
            </w:pPr>
          </w:p>
        </w:tc>
        <w:tc>
          <w:tcPr>
            <w:tcW w:w="1775" w:type="dxa"/>
            <w:shd w:val="clear" w:color="auto" w:fill="auto"/>
            <w:vAlign w:val="center"/>
          </w:tcPr>
          <w:p w14:paraId="02F3C24B" w14:textId="77777777" w:rsidR="005048BF" w:rsidRPr="007001F1" w:rsidRDefault="005048BF" w:rsidP="006D441E">
            <w:pPr>
              <w:jc w:val="center"/>
              <w:rPr>
                <w:color w:val="000000"/>
                <w:sz w:val="22"/>
                <w:szCs w:val="22"/>
              </w:rPr>
            </w:pPr>
          </w:p>
        </w:tc>
      </w:tr>
      <w:tr w:rsidR="006D441E" w:rsidRPr="007001F1" w14:paraId="547805CE" w14:textId="77777777" w:rsidTr="007261E4">
        <w:trPr>
          <w:trHeight w:val="20"/>
        </w:trPr>
        <w:tc>
          <w:tcPr>
            <w:tcW w:w="582" w:type="dxa"/>
            <w:shd w:val="clear" w:color="auto" w:fill="auto"/>
            <w:noWrap/>
            <w:vAlign w:val="center"/>
            <w:hideMark/>
          </w:tcPr>
          <w:p w14:paraId="6E39EE24" w14:textId="6FB07D35" w:rsidR="006D441E" w:rsidRPr="007001F1" w:rsidRDefault="006D441E" w:rsidP="006D441E">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F71CD0B" w14:textId="1DA93BF5" w:rsidR="006D441E" w:rsidRPr="007001F1" w:rsidRDefault="006D441E" w:rsidP="00FA683A">
            <w:pPr>
              <w:jc w:val="both"/>
              <w:rPr>
                <w:color w:val="000000"/>
                <w:sz w:val="22"/>
                <w:szCs w:val="22"/>
              </w:rPr>
            </w:pPr>
            <w:del w:id="1748" w:author="Kramár Róbert" w:date="2017-05-15T13:14:00Z">
              <w:r w:rsidRPr="007001F1" w:rsidDel="0088057F">
                <w:rPr>
                  <w:color w:val="000000"/>
                  <w:sz w:val="22"/>
                  <w:szCs w:val="22"/>
                </w:rPr>
                <w:delText xml:space="preserve">Boli pri zadávaní zákazky </w:delText>
              </w:r>
              <w:r w:rsidR="009235E9"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749" w:author="Kramár Róbert" w:date="2017-05-15T13:14:00Z">
              <w:r w:rsidR="0088057F" w:rsidRPr="007001F1">
                <w:rPr>
                  <w:color w:val="000000"/>
                  <w:sz w:val="22"/>
                  <w:szCs w:val="22"/>
                </w:rPr>
                <w:t xml:space="preserve">Boli pri zadávaní zákazky dodržané princípy v zmysle § 10 ods. 2 ZVO? </w:t>
              </w:r>
            </w:ins>
            <w:ins w:id="1750"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0BD4037A"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96290C"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B1A760"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06EC493"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3BA64AEE" w14:textId="77777777" w:rsidTr="007261E4">
        <w:trPr>
          <w:trHeight w:val="758"/>
        </w:trPr>
        <w:tc>
          <w:tcPr>
            <w:tcW w:w="582" w:type="dxa"/>
            <w:vMerge w:val="restart"/>
            <w:shd w:val="clear" w:color="auto" w:fill="auto"/>
            <w:noWrap/>
            <w:vAlign w:val="center"/>
          </w:tcPr>
          <w:p w14:paraId="56B2EC20" w14:textId="3419556E" w:rsidR="005048BF" w:rsidRPr="007001F1" w:rsidRDefault="005048BF" w:rsidP="006D441E">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29196A88" w14:textId="59ABC044" w:rsidR="005048BF" w:rsidRPr="007001F1" w:rsidRDefault="005048BF" w:rsidP="00FA683A">
            <w:pPr>
              <w:jc w:val="both"/>
              <w:rPr>
                <w:color w:val="000000"/>
                <w:sz w:val="22"/>
                <w:szCs w:val="22"/>
              </w:rPr>
            </w:pPr>
            <w:r w:rsidRPr="007001F1">
              <w:rPr>
                <w:color w:val="000000"/>
                <w:sz w:val="22"/>
                <w:szCs w:val="22"/>
              </w:rPr>
              <w:t>a) V prípade, ak rozdelil verejný obstarávateľ zákazku na samostatné časti, dodržal všetky ustanovenia §</w:t>
            </w:r>
            <w:ins w:id="1751" w:author="Kramár Róbert" w:date="2017-07-26T17:46:00Z">
              <w:r w:rsidR="001C6287">
                <w:rPr>
                  <w:color w:val="000000"/>
                  <w:sz w:val="22"/>
                  <w:szCs w:val="22"/>
                </w:rPr>
                <w:t xml:space="preserve"> </w:t>
              </w:r>
            </w:ins>
            <w:r w:rsidRPr="007001F1">
              <w:rPr>
                <w:color w:val="000000"/>
                <w:sz w:val="22"/>
                <w:szCs w:val="22"/>
              </w:rPr>
              <w:t>28</w:t>
            </w:r>
            <w:ins w:id="1752" w:author="Kramár Róbert" w:date="2017-07-26T17:46:00Z">
              <w:r w:rsidR="001C6287">
                <w:rPr>
                  <w:color w:val="000000"/>
                  <w:sz w:val="22"/>
                  <w:szCs w:val="22"/>
                </w:rPr>
                <w:t xml:space="preserve"> </w:t>
              </w:r>
            </w:ins>
            <w:r w:rsidRPr="007001F1">
              <w:rPr>
                <w:color w:val="000000"/>
                <w:sz w:val="22"/>
                <w:szCs w:val="22"/>
              </w:rPr>
              <w:t>ZVO?</w:t>
            </w:r>
          </w:p>
        </w:tc>
        <w:tc>
          <w:tcPr>
            <w:tcW w:w="567" w:type="dxa"/>
            <w:shd w:val="clear" w:color="auto" w:fill="auto"/>
            <w:vAlign w:val="center"/>
          </w:tcPr>
          <w:p w14:paraId="4F18B441" w14:textId="77777777" w:rsidR="005048BF" w:rsidRPr="007001F1" w:rsidRDefault="005048BF" w:rsidP="006D441E">
            <w:pPr>
              <w:jc w:val="center"/>
              <w:rPr>
                <w:color w:val="000000"/>
                <w:sz w:val="22"/>
                <w:szCs w:val="22"/>
              </w:rPr>
            </w:pPr>
          </w:p>
        </w:tc>
        <w:tc>
          <w:tcPr>
            <w:tcW w:w="567" w:type="dxa"/>
            <w:shd w:val="clear" w:color="auto" w:fill="auto"/>
            <w:vAlign w:val="center"/>
          </w:tcPr>
          <w:p w14:paraId="01C7FB15" w14:textId="77777777" w:rsidR="005048BF" w:rsidRPr="007001F1" w:rsidRDefault="005048BF" w:rsidP="006D441E">
            <w:pPr>
              <w:jc w:val="center"/>
              <w:rPr>
                <w:color w:val="000000"/>
                <w:sz w:val="22"/>
                <w:szCs w:val="22"/>
              </w:rPr>
            </w:pPr>
          </w:p>
        </w:tc>
        <w:tc>
          <w:tcPr>
            <w:tcW w:w="776" w:type="dxa"/>
            <w:shd w:val="clear" w:color="auto" w:fill="auto"/>
            <w:vAlign w:val="center"/>
          </w:tcPr>
          <w:p w14:paraId="6FF80375" w14:textId="77777777" w:rsidR="005048BF" w:rsidRPr="007001F1" w:rsidRDefault="005048BF" w:rsidP="006D441E">
            <w:pPr>
              <w:jc w:val="center"/>
              <w:rPr>
                <w:color w:val="000000"/>
                <w:sz w:val="22"/>
                <w:szCs w:val="22"/>
              </w:rPr>
            </w:pPr>
          </w:p>
        </w:tc>
        <w:tc>
          <w:tcPr>
            <w:tcW w:w="1775" w:type="dxa"/>
            <w:shd w:val="clear" w:color="auto" w:fill="auto"/>
            <w:vAlign w:val="center"/>
          </w:tcPr>
          <w:p w14:paraId="18A98D81" w14:textId="77777777" w:rsidR="005048BF" w:rsidRPr="007001F1" w:rsidRDefault="005048BF" w:rsidP="006D441E">
            <w:pPr>
              <w:jc w:val="center"/>
              <w:rPr>
                <w:color w:val="000000"/>
                <w:sz w:val="22"/>
                <w:szCs w:val="22"/>
              </w:rPr>
            </w:pPr>
          </w:p>
        </w:tc>
      </w:tr>
      <w:tr w:rsidR="005048BF" w:rsidRPr="007001F1" w14:paraId="3D9383CB" w14:textId="77777777" w:rsidTr="007261E4">
        <w:trPr>
          <w:trHeight w:val="757"/>
        </w:trPr>
        <w:tc>
          <w:tcPr>
            <w:tcW w:w="582" w:type="dxa"/>
            <w:vMerge/>
            <w:shd w:val="clear" w:color="auto" w:fill="auto"/>
            <w:noWrap/>
            <w:vAlign w:val="center"/>
          </w:tcPr>
          <w:p w14:paraId="22CA7C30"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D0AFC01" w14:textId="7BD568AD" w:rsidR="005048BF" w:rsidRPr="007001F1" w:rsidRDefault="005048BF" w:rsidP="00FA683A">
            <w:pPr>
              <w:jc w:val="both"/>
              <w:rPr>
                <w:color w:val="000000"/>
                <w:sz w:val="22"/>
                <w:szCs w:val="22"/>
              </w:rPr>
            </w:pPr>
            <w:r w:rsidRPr="007001F1">
              <w:rPr>
                <w:color w:val="000000"/>
                <w:sz w:val="22"/>
                <w:szCs w:val="22"/>
              </w:rPr>
              <w:t>b) V prípade, ak verejný obstarávateľ nerozdelil zákazku na časti, uviedol v</w:t>
            </w:r>
            <w:del w:id="1753" w:author="Kramár Róbert" w:date="2018-04-27T18:04:00Z">
              <w:r w:rsidRPr="007001F1" w:rsidDel="00472BEB">
                <w:rPr>
                  <w:color w:val="000000"/>
                  <w:sz w:val="22"/>
                  <w:szCs w:val="22"/>
                </w:rPr>
                <w:delText xml:space="preserve"> </w:delText>
              </w:r>
            </w:del>
            <w:ins w:id="1754" w:author="Kramár Róbert" w:date="2018-04-27T18:04:00Z">
              <w:r w:rsidR="00472BEB">
                <w:rPr>
                  <w:color w:val="000000"/>
                  <w:sz w:val="22"/>
                  <w:szCs w:val="22"/>
                </w:rPr>
                <w:t xml:space="preserve"> návrhu </w:t>
              </w:r>
            </w:ins>
            <w:r w:rsidRPr="007001F1">
              <w:rPr>
                <w:color w:val="000000"/>
                <w:sz w:val="22"/>
                <w:szCs w:val="22"/>
              </w:rPr>
              <w:t>oznámen</w:t>
            </w:r>
            <w:ins w:id="1755" w:author="Kramár Róbert" w:date="2018-04-27T18:04:00Z">
              <w:r w:rsidR="00472BEB">
                <w:rPr>
                  <w:color w:val="000000"/>
                  <w:sz w:val="22"/>
                  <w:szCs w:val="22"/>
                </w:rPr>
                <w:t>ia</w:t>
              </w:r>
            </w:ins>
            <w:del w:id="1756" w:author="Kramár Róbert" w:date="2018-04-27T18:04:00Z">
              <w:r w:rsidRPr="007001F1" w:rsidDel="00472BEB">
                <w:rPr>
                  <w:color w:val="000000"/>
                  <w:sz w:val="22"/>
                  <w:szCs w:val="22"/>
                </w:rPr>
                <w:delText>í</w:delText>
              </w:r>
            </w:del>
            <w:r w:rsidRPr="007001F1">
              <w:rPr>
                <w:color w:val="000000"/>
                <w:sz w:val="22"/>
                <w:szCs w:val="22"/>
              </w:rPr>
              <w:t xml:space="preserve"> o vyhlásení verejného obstarávania odôvodnenie?</w:t>
            </w:r>
          </w:p>
        </w:tc>
        <w:tc>
          <w:tcPr>
            <w:tcW w:w="567" w:type="dxa"/>
            <w:shd w:val="clear" w:color="auto" w:fill="auto"/>
            <w:vAlign w:val="center"/>
          </w:tcPr>
          <w:p w14:paraId="39727F8A" w14:textId="77777777" w:rsidR="005048BF" w:rsidRPr="007001F1" w:rsidRDefault="005048BF" w:rsidP="006D441E">
            <w:pPr>
              <w:jc w:val="center"/>
              <w:rPr>
                <w:color w:val="000000"/>
                <w:sz w:val="22"/>
                <w:szCs w:val="22"/>
              </w:rPr>
            </w:pPr>
          </w:p>
        </w:tc>
        <w:tc>
          <w:tcPr>
            <w:tcW w:w="567" w:type="dxa"/>
            <w:shd w:val="clear" w:color="auto" w:fill="auto"/>
            <w:vAlign w:val="center"/>
          </w:tcPr>
          <w:p w14:paraId="7893AE6A" w14:textId="77777777" w:rsidR="005048BF" w:rsidRPr="007001F1" w:rsidRDefault="005048BF" w:rsidP="006D441E">
            <w:pPr>
              <w:jc w:val="center"/>
              <w:rPr>
                <w:color w:val="000000"/>
                <w:sz w:val="22"/>
                <w:szCs w:val="22"/>
              </w:rPr>
            </w:pPr>
          </w:p>
        </w:tc>
        <w:tc>
          <w:tcPr>
            <w:tcW w:w="776" w:type="dxa"/>
            <w:shd w:val="clear" w:color="auto" w:fill="auto"/>
            <w:vAlign w:val="center"/>
          </w:tcPr>
          <w:p w14:paraId="54971E2E" w14:textId="77777777" w:rsidR="005048BF" w:rsidRPr="007001F1" w:rsidRDefault="005048BF" w:rsidP="006D441E">
            <w:pPr>
              <w:jc w:val="center"/>
              <w:rPr>
                <w:color w:val="000000"/>
                <w:sz w:val="22"/>
                <w:szCs w:val="22"/>
              </w:rPr>
            </w:pPr>
          </w:p>
        </w:tc>
        <w:tc>
          <w:tcPr>
            <w:tcW w:w="1775" w:type="dxa"/>
            <w:shd w:val="clear" w:color="auto" w:fill="auto"/>
            <w:vAlign w:val="center"/>
          </w:tcPr>
          <w:p w14:paraId="446DA659" w14:textId="77777777" w:rsidR="005048BF" w:rsidRPr="007001F1" w:rsidRDefault="005048BF" w:rsidP="006D441E">
            <w:pPr>
              <w:jc w:val="center"/>
              <w:rPr>
                <w:color w:val="000000"/>
                <w:sz w:val="22"/>
                <w:szCs w:val="22"/>
              </w:rPr>
            </w:pPr>
          </w:p>
        </w:tc>
      </w:tr>
      <w:tr w:rsidR="006D441E" w:rsidRPr="007001F1" w14:paraId="7CBAE754" w14:textId="77777777" w:rsidTr="007261E4">
        <w:trPr>
          <w:trHeight w:val="20"/>
        </w:trPr>
        <w:tc>
          <w:tcPr>
            <w:tcW w:w="582" w:type="dxa"/>
            <w:shd w:val="clear" w:color="auto" w:fill="auto"/>
            <w:noWrap/>
            <w:vAlign w:val="center"/>
            <w:hideMark/>
          </w:tcPr>
          <w:p w14:paraId="1B8397D7" w14:textId="01DEE63E" w:rsidR="006D441E" w:rsidRPr="007001F1" w:rsidRDefault="00BC4E21" w:rsidP="006D441E">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2264CB14" w14:textId="1E224146" w:rsidR="006D441E" w:rsidRPr="007001F1" w:rsidRDefault="006D441E" w:rsidP="00FA683A">
            <w:pPr>
              <w:jc w:val="both"/>
              <w:rPr>
                <w:color w:val="000000"/>
                <w:sz w:val="22"/>
                <w:szCs w:val="22"/>
              </w:rPr>
            </w:pPr>
            <w:r w:rsidRPr="007001F1">
              <w:rPr>
                <w:color w:val="000000"/>
                <w:sz w:val="22"/>
                <w:szCs w:val="22"/>
              </w:rPr>
              <w:t>Bol zamestnanec vykonávajúci kontrolu oboznámený s rizikovými indikátormi</w:t>
            </w:r>
            <w:del w:id="1757" w:author="Kramár Róbert" w:date="2017-05-15T13:33:00Z">
              <w:r w:rsidRPr="007001F1" w:rsidDel="00A128DC">
                <w:rPr>
                  <w:color w:val="000000"/>
                  <w:sz w:val="22"/>
                  <w:szCs w:val="22"/>
                </w:rPr>
                <w:delText>, ktoré sú uvedené v Systéme riadenia EŠIF</w:delText>
              </w:r>
            </w:del>
            <w:ins w:id="1758" w:author="Kramár Róbert" w:date="2017-07-26T17:46:00Z">
              <w:r w:rsidR="001C6287">
                <w:rPr>
                  <w:color w:val="000000"/>
                  <w:sz w:val="22"/>
                  <w:szCs w:val="22"/>
                </w:rPr>
                <w:t xml:space="preserve"> </w:t>
              </w:r>
            </w:ins>
            <w:ins w:id="1759"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9235E9" w:rsidRPr="007001F1">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FCF8C0B"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3C4A4E"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FB50AE"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352DB7B"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1D17FF15" w14:textId="77777777" w:rsidTr="007261E4">
        <w:trPr>
          <w:trHeight w:val="20"/>
        </w:trPr>
        <w:tc>
          <w:tcPr>
            <w:tcW w:w="582" w:type="dxa"/>
            <w:shd w:val="clear" w:color="auto" w:fill="auto"/>
            <w:noWrap/>
            <w:vAlign w:val="center"/>
            <w:hideMark/>
          </w:tcPr>
          <w:p w14:paraId="29498611" w14:textId="5F33810F" w:rsidR="006D441E" w:rsidRPr="007001F1" w:rsidRDefault="00BC4E21" w:rsidP="006D441E">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4A8FA18" w14:textId="77777777" w:rsidR="006D441E" w:rsidRPr="007001F1" w:rsidRDefault="006D441E" w:rsidP="00FA683A">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18F1BDF"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A2D19D8"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455985"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882C4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2742DBD" w14:textId="77777777" w:rsidTr="007261E4">
        <w:trPr>
          <w:trHeight w:val="20"/>
        </w:trPr>
        <w:tc>
          <w:tcPr>
            <w:tcW w:w="582" w:type="dxa"/>
            <w:shd w:val="clear" w:color="auto" w:fill="auto"/>
            <w:noWrap/>
            <w:vAlign w:val="center"/>
            <w:hideMark/>
          </w:tcPr>
          <w:p w14:paraId="3CA18732" w14:textId="55EB008E" w:rsidR="006D441E" w:rsidRPr="007001F1" w:rsidRDefault="00BC4E21" w:rsidP="006D441E">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1BCC5658" w14:textId="651705D8" w:rsidR="006D441E" w:rsidRPr="007001F1" w:rsidRDefault="006D441E" w:rsidP="00FA683A">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91924E5"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A91E24"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F6005B"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785C28"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F35F2C9" w14:textId="77777777" w:rsidTr="007261E4">
        <w:trPr>
          <w:trHeight w:val="20"/>
        </w:trPr>
        <w:tc>
          <w:tcPr>
            <w:tcW w:w="582" w:type="dxa"/>
            <w:shd w:val="clear" w:color="auto" w:fill="auto"/>
            <w:noWrap/>
            <w:vAlign w:val="center"/>
            <w:hideMark/>
          </w:tcPr>
          <w:p w14:paraId="6E0BA93D" w14:textId="33812BD7" w:rsidR="006D441E" w:rsidRPr="007001F1" w:rsidRDefault="00BC4E21" w:rsidP="006D441E">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068737C" w14:textId="0828FDC7" w:rsidR="006D441E" w:rsidRPr="007001F1" w:rsidRDefault="006D441E" w:rsidP="00FA683A">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52232C4B"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6727B1"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6A8119"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E78714"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540D235C" w14:textId="77777777" w:rsidTr="007261E4">
        <w:trPr>
          <w:trHeight w:val="20"/>
        </w:trPr>
        <w:tc>
          <w:tcPr>
            <w:tcW w:w="582" w:type="dxa"/>
            <w:shd w:val="clear" w:color="auto" w:fill="auto"/>
            <w:noWrap/>
            <w:vAlign w:val="center"/>
            <w:hideMark/>
          </w:tcPr>
          <w:p w14:paraId="53B01822" w14:textId="7D7BB24A" w:rsidR="006D441E" w:rsidRPr="007001F1" w:rsidRDefault="00BC4E21" w:rsidP="006D441E">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259AA7CB" w14:textId="0C57197F" w:rsidR="006D441E" w:rsidRPr="007001F1" w:rsidRDefault="006D441E" w:rsidP="00FA683A">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3923EF9D"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2AC1DD9"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01D012"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980BE5"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0289F9E9" w14:textId="77777777" w:rsidTr="007261E4">
        <w:trPr>
          <w:trHeight w:val="1268"/>
        </w:trPr>
        <w:tc>
          <w:tcPr>
            <w:tcW w:w="582" w:type="dxa"/>
            <w:vMerge w:val="restart"/>
            <w:shd w:val="clear" w:color="auto" w:fill="auto"/>
            <w:noWrap/>
            <w:vAlign w:val="center"/>
            <w:hideMark/>
          </w:tcPr>
          <w:p w14:paraId="17127217" w14:textId="0D73C343" w:rsidR="005048BF" w:rsidRPr="007001F1" w:rsidRDefault="005048BF" w:rsidP="006D441E">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9AFA4E3" w14:textId="1961C54A" w:rsidR="005048BF" w:rsidRPr="007001F1" w:rsidRDefault="005048BF" w:rsidP="00FA683A">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14:paraId="22556BB6"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11F763"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4C7BBD"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33D547"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421FA3B9" w14:textId="77777777" w:rsidTr="007261E4">
        <w:trPr>
          <w:trHeight w:val="1267"/>
        </w:trPr>
        <w:tc>
          <w:tcPr>
            <w:tcW w:w="582" w:type="dxa"/>
            <w:vMerge/>
            <w:shd w:val="clear" w:color="auto" w:fill="auto"/>
            <w:noWrap/>
            <w:vAlign w:val="center"/>
          </w:tcPr>
          <w:p w14:paraId="354898E7"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D1EAC76" w14:textId="02278BA5" w:rsidR="005048BF" w:rsidRPr="007001F1" w:rsidRDefault="005048BF"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CAFCD6" w14:textId="77777777" w:rsidR="005048BF" w:rsidRPr="007001F1" w:rsidRDefault="005048BF" w:rsidP="006D441E">
            <w:pPr>
              <w:jc w:val="center"/>
              <w:rPr>
                <w:color w:val="000000"/>
                <w:sz w:val="22"/>
                <w:szCs w:val="22"/>
              </w:rPr>
            </w:pPr>
          </w:p>
        </w:tc>
        <w:tc>
          <w:tcPr>
            <w:tcW w:w="567" w:type="dxa"/>
            <w:shd w:val="clear" w:color="auto" w:fill="auto"/>
            <w:vAlign w:val="center"/>
          </w:tcPr>
          <w:p w14:paraId="72529301" w14:textId="77777777" w:rsidR="005048BF" w:rsidRPr="007001F1" w:rsidRDefault="005048BF" w:rsidP="006D441E">
            <w:pPr>
              <w:jc w:val="center"/>
              <w:rPr>
                <w:color w:val="000000"/>
                <w:sz w:val="22"/>
                <w:szCs w:val="22"/>
              </w:rPr>
            </w:pPr>
          </w:p>
        </w:tc>
        <w:tc>
          <w:tcPr>
            <w:tcW w:w="776" w:type="dxa"/>
            <w:shd w:val="clear" w:color="auto" w:fill="auto"/>
            <w:vAlign w:val="center"/>
          </w:tcPr>
          <w:p w14:paraId="64DE7177" w14:textId="77777777" w:rsidR="005048BF" w:rsidRPr="007001F1" w:rsidRDefault="005048BF" w:rsidP="006D441E">
            <w:pPr>
              <w:jc w:val="center"/>
              <w:rPr>
                <w:color w:val="000000"/>
                <w:sz w:val="22"/>
                <w:szCs w:val="22"/>
              </w:rPr>
            </w:pPr>
          </w:p>
        </w:tc>
        <w:tc>
          <w:tcPr>
            <w:tcW w:w="1775" w:type="dxa"/>
            <w:shd w:val="clear" w:color="auto" w:fill="auto"/>
            <w:vAlign w:val="center"/>
          </w:tcPr>
          <w:p w14:paraId="44B3D5D8" w14:textId="77777777" w:rsidR="005048BF" w:rsidRPr="007001F1" w:rsidRDefault="005048BF" w:rsidP="006D441E">
            <w:pPr>
              <w:jc w:val="center"/>
              <w:rPr>
                <w:color w:val="000000"/>
                <w:sz w:val="22"/>
                <w:szCs w:val="22"/>
              </w:rPr>
            </w:pPr>
          </w:p>
        </w:tc>
      </w:tr>
      <w:tr w:rsidR="005048BF" w:rsidRPr="007001F1" w14:paraId="1D2BF8A5" w14:textId="77777777" w:rsidTr="00A96394">
        <w:trPr>
          <w:trHeight w:val="391"/>
        </w:trPr>
        <w:tc>
          <w:tcPr>
            <w:tcW w:w="582" w:type="dxa"/>
            <w:vMerge w:val="restart"/>
            <w:shd w:val="clear" w:color="auto" w:fill="auto"/>
            <w:noWrap/>
            <w:vAlign w:val="center"/>
            <w:hideMark/>
          </w:tcPr>
          <w:p w14:paraId="02450F87" w14:textId="7FEFB4E2" w:rsidR="005048BF" w:rsidRPr="007001F1" w:rsidRDefault="005048BF" w:rsidP="006D441E">
            <w:pPr>
              <w:jc w:val="center"/>
              <w:rPr>
                <w:color w:val="000000"/>
                <w:sz w:val="22"/>
                <w:szCs w:val="22"/>
              </w:rPr>
            </w:pPr>
            <w:del w:id="1760" w:author="Kramár Róbert" w:date="2018-04-27T15:28:00Z">
              <w:r w:rsidRPr="007001F1" w:rsidDel="00BB0E35">
                <w:rPr>
                  <w:color w:val="000000"/>
                  <w:sz w:val="22"/>
                  <w:szCs w:val="22"/>
                </w:rPr>
                <w:delText>11</w:delText>
              </w:r>
            </w:del>
          </w:p>
        </w:tc>
        <w:tc>
          <w:tcPr>
            <w:tcW w:w="4820" w:type="dxa"/>
            <w:gridSpan w:val="2"/>
            <w:shd w:val="clear" w:color="auto" w:fill="auto"/>
            <w:vAlign w:val="center"/>
            <w:hideMark/>
          </w:tcPr>
          <w:p w14:paraId="2E716425" w14:textId="422E2935" w:rsidR="005048BF" w:rsidRPr="007001F1" w:rsidRDefault="005048BF" w:rsidP="00FA683A">
            <w:pPr>
              <w:jc w:val="both"/>
              <w:rPr>
                <w:color w:val="000000"/>
                <w:sz w:val="22"/>
                <w:szCs w:val="22"/>
              </w:rPr>
            </w:pPr>
            <w:del w:id="1761" w:author="Kramár Róbert" w:date="2018-04-27T15:28:00Z">
              <w:r w:rsidRPr="007001F1" w:rsidDel="00BB0E35">
                <w:rPr>
                  <w:color w:val="000000"/>
                  <w:sz w:val="22"/>
                  <w:szCs w:val="22"/>
                </w:rPr>
                <w:delText>a) Je lehota na predkladanie návrhov</w:delText>
              </w:r>
              <w:r w:rsidR="00FA683A" w:rsidRPr="007001F1" w:rsidDel="00BB0E35">
                <w:rPr>
                  <w:color w:val="000000"/>
                  <w:sz w:val="22"/>
                  <w:szCs w:val="22"/>
                </w:rPr>
                <w:delText xml:space="preserve"> určená v súlade so ZVO?</w:delText>
              </w:r>
            </w:del>
          </w:p>
        </w:tc>
        <w:tc>
          <w:tcPr>
            <w:tcW w:w="567" w:type="dxa"/>
            <w:shd w:val="clear" w:color="auto" w:fill="auto"/>
            <w:vAlign w:val="center"/>
            <w:hideMark/>
          </w:tcPr>
          <w:p w14:paraId="4F1BAF76"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2713C3"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2E0E23"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E11693"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286B8200" w14:textId="77777777" w:rsidTr="007261E4">
        <w:trPr>
          <w:trHeight w:val="885"/>
        </w:trPr>
        <w:tc>
          <w:tcPr>
            <w:tcW w:w="582" w:type="dxa"/>
            <w:vMerge/>
            <w:shd w:val="clear" w:color="auto" w:fill="auto"/>
            <w:noWrap/>
            <w:vAlign w:val="center"/>
          </w:tcPr>
          <w:p w14:paraId="2FC9FF06"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734946B1" w14:textId="23454453" w:rsidR="005048BF" w:rsidRPr="007001F1" w:rsidRDefault="005048BF" w:rsidP="00FA683A">
            <w:pPr>
              <w:jc w:val="both"/>
              <w:rPr>
                <w:color w:val="000000"/>
                <w:sz w:val="22"/>
                <w:szCs w:val="22"/>
              </w:rPr>
            </w:pPr>
            <w:del w:id="1762" w:author="Kramár Róbert" w:date="2018-04-27T15:28:00Z">
              <w:r w:rsidRPr="007001F1" w:rsidDel="00BB0E35">
                <w:rPr>
                  <w:color w:val="000000"/>
                  <w:sz w:val="22"/>
                  <w:szCs w:val="22"/>
                </w:rPr>
                <w:delText>b) V prípade ak ide o súťaž návrhov formou užšej súťaže, prihliadal verejný obstarávateľ pri určení lehoty na predloženie žiadostí o účasť na charakter súťaže návrhov a na čas potrebný na vypracovanie návrhov?</w:delText>
              </w:r>
            </w:del>
          </w:p>
        </w:tc>
        <w:tc>
          <w:tcPr>
            <w:tcW w:w="567" w:type="dxa"/>
            <w:shd w:val="clear" w:color="auto" w:fill="auto"/>
            <w:vAlign w:val="center"/>
          </w:tcPr>
          <w:p w14:paraId="5D29F95F" w14:textId="77777777" w:rsidR="005048BF" w:rsidRPr="007001F1" w:rsidRDefault="005048BF" w:rsidP="006D441E">
            <w:pPr>
              <w:jc w:val="center"/>
              <w:rPr>
                <w:color w:val="000000"/>
                <w:sz w:val="22"/>
                <w:szCs w:val="22"/>
              </w:rPr>
            </w:pPr>
          </w:p>
        </w:tc>
        <w:tc>
          <w:tcPr>
            <w:tcW w:w="567" w:type="dxa"/>
            <w:shd w:val="clear" w:color="auto" w:fill="auto"/>
            <w:vAlign w:val="center"/>
          </w:tcPr>
          <w:p w14:paraId="2E50A221" w14:textId="77777777" w:rsidR="005048BF" w:rsidRPr="007001F1" w:rsidRDefault="005048BF" w:rsidP="006D441E">
            <w:pPr>
              <w:jc w:val="center"/>
              <w:rPr>
                <w:color w:val="000000"/>
                <w:sz w:val="22"/>
                <w:szCs w:val="22"/>
              </w:rPr>
            </w:pPr>
          </w:p>
        </w:tc>
        <w:tc>
          <w:tcPr>
            <w:tcW w:w="776" w:type="dxa"/>
            <w:shd w:val="clear" w:color="auto" w:fill="auto"/>
            <w:vAlign w:val="center"/>
          </w:tcPr>
          <w:p w14:paraId="6668A60D" w14:textId="77777777" w:rsidR="005048BF" w:rsidRPr="007001F1" w:rsidRDefault="005048BF" w:rsidP="006D441E">
            <w:pPr>
              <w:jc w:val="center"/>
              <w:rPr>
                <w:color w:val="000000"/>
                <w:sz w:val="22"/>
                <w:szCs w:val="22"/>
              </w:rPr>
            </w:pPr>
          </w:p>
        </w:tc>
        <w:tc>
          <w:tcPr>
            <w:tcW w:w="1775" w:type="dxa"/>
            <w:shd w:val="clear" w:color="auto" w:fill="auto"/>
            <w:vAlign w:val="center"/>
          </w:tcPr>
          <w:p w14:paraId="57B7274C" w14:textId="77777777" w:rsidR="005048BF" w:rsidRPr="007001F1" w:rsidRDefault="00BB0E35" w:rsidP="006D441E">
            <w:pPr>
              <w:jc w:val="center"/>
              <w:rPr>
                <w:color w:val="000000"/>
                <w:sz w:val="22"/>
                <w:szCs w:val="22"/>
              </w:rPr>
            </w:pPr>
            <w:r>
              <w:rPr>
                <w:rStyle w:val="Odkaznakomentr"/>
              </w:rPr>
              <w:commentReference w:id="1763"/>
            </w:r>
          </w:p>
        </w:tc>
      </w:tr>
      <w:tr w:rsidR="005048BF" w:rsidRPr="007001F1" w14:paraId="6F7601C4" w14:textId="77777777" w:rsidTr="007261E4">
        <w:trPr>
          <w:trHeight w:val="930"/>
        </w:trPr>
        <w:tc>
          <w:tcPr>
            <w:tcW w:w="582" w:type="dxa"/>
            <w:vMerge w:val="restart"/>
            <w:shd w:val="clear" w:color="auto" w:fill="auto"/>
            <w:noWrap/>
            <w:vAlign w:val="center"/>
            <w:hideMark/>
          </w:tcPr>
          <w:p w14:paraId="4953D8F7" w14:textId="08A8C845" w:rsidR="005048BF" w:rsidRPr="007001F1" w:rsidRDefault="005048BF" w:rsidP="000B6ACC">
            <w:pPr>
              <w:jc w:val="center"/>
              <w:rPr>
                <w:color w:val="000000"/>
                <w:sz w:val="22"/>
                <w:szCs w:val="22"/>
              </w:rPr>
            </w:pPr>
            <w:r w:rsidRPr="007001F1">
              <w:rPr>
                <w:color w:val="000000"/>
                <w:sz w:val="22"/>
                <w:szCs w:val="22"/>
              </w:rPr>
              <w:lastRenderedPageBreak/>
              <w:t>1</w:t>
            </w:r>
            <w:ins w:id="1764" w:author="Kramár Róbert" w:date="2018-04-27T15:29:00Z">
              <w:r w:rsidR="00BB0E35">
                <w:rPr>
                  <w:color w:val="000000"/>
                  <w:sz w:val="22"/>
                  <w:szCs w:val="22"/>
                </w:rPr>
                <w:t>1</w:t>
              </w:r>
            </w:ins>
            <w:del w:id="1765" w:author="Kramár Róbert" w:date="2018-04-27T15:29:00Z">
              <w:r w:rsidRPr="007001F1" w:rsidDel="00BB0E35">
                <w:rPr>
                  <w:color w:val="000000"/>
                  <w:sz w:val="22"/>
                  <w:szCs w:val="22"/>
                </w:rPr>
                <w:delText>2</w:delText>
              </w:r>
            </w:del>
          </w:p>
        </w:tc>
        <w:tc>
          <w:tcPr>
            <w:tcW w:w="4820" w:type="dxa"/>
            <w:gridSpan w:val="2"/>
            <w:shd w:val="clear" w:color="auto" w:fill="auto"/>
            <w:vAlign w:val="center"/>
            <w:hideMark/>
          </w:tcPr>
          <w:p w14:paraId="30B76382" w14:textId="4A125F34" w:rsidR="005048BF" w:rsidRPr="007001F1" w:rsidRDefault="005048BF" w:rsidP="00FA683A">
            <w:pPr>
              <w:jc w:val="both"/>
              <w:rPr>
                <w:color w:val="000000"/>
                <w:sz w:val="22"/>
                <w:szCs w:val="22"/>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14:paraId="06713BA9"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0A762C"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643D2A"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58B6387"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67F6EEFF" w14:textId="77777777" w:rsidTr="00A96394">
        <w:trPr>
          <w:trHeight w:val="699"/>
        </w:trPr>
        <w:tc>
          <w:tcPr>
            <w:tcW w:w="582" w:type="dxa"/>
            <w:vMerge/>
            <w:shd w:val="clear" w:color="auto" w:fill="auto"/>
            <w:noWrap/>
            <w:vAlign w:val="center"/>
          </w:tcPr>
          <w:p w14:paraId="3CF51471" w14:textId="77777777" w:rsidR="005048BF" w:rsidRPr="007001F1" w:rsidRDefault="005048BF" w:rsidP="000B6ACC">
            <w:pPr>
              <w:jc w:val="center"/>
              <w:rPr>
                <w:color w:val="000000"/>
                <w:sz w:val="22"/>
                <w:szCs w:val="22"/>
              </w:rPr>
            </w:pPr>
          </w:p>
        </w:tc>
        <w:tc>
          <w:tcPr>
            <w:tcW w:w="4820" w:type="dxa"/>
            <w:gridSpan w:val="2"/>
            <w:shd w:val="clear" w:color="auto" w:fill="auto"/>
            <w:vAlign w:val="center"/>
          </w:tcPr>
          <w:p w14:paraId="211DF823" w14:textId="5D6BF095" w:rsidR="005048BF" w:rsidRPr="007001F1" w:rsidRDefault="005048BF" w:rsidP="00FA683A">
            <w:pPr>
              <w:jc w:val="both"/>
              <w:rPr>
                <w:color w:val="000000"/>
                <w:sz w:val="22"/>
                <w:szCs w:val="22"/>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15C51C53" w14:textId="77777777" w:rsidR="005048BF" w:rsidRPr="007001F1" w:rsidRDefault="005048BF" w:rsidP="006D441E">
            <w:pPr>
              <w:jc w:val="center"/>
              <w:rPr>
                <w:color w:val="000000"/>
                <w:sz w:val="22"/>
                <w:szCs w:val="22"/>
              </w:rPr>
            </w:pPr>
          </w:p>
        </w:tc>
        <w:tc>
          <w:tcPr>
            <w:tcW w:w="567" w:type="dxa"/>
            <w:shd w:val="clear" w:color="auto" w:fill="auto"/>
            <w:vAlign w:val="center"/>
          </w:tcPr>
          <w:p w14:paraId="45DC6C2D" w14:textId="77777777" w:rsidR="005048BF" w:rsidRPr="007001F1" w:rsidRDefault="005048BF" w:rsidP="006D441E">
            <w:pPr>
              <w:jc w:val="center"/>
              <w:rPr>
                <w:color w:val="000000"/>
                <w:sz w:val="22"/>
                <w:szCs w:val="22"/>
              </w:rPr>
            </w:pPr>
          </w:p>
        </w:tc>
        <w:tc>
          <w:tcPr>
            <w:tcW w:w="776" w:type="dxa"/>
            <w:shd w:val="clear" w:color="auto" w:fill="auto"/>
            <w:vAlign w:val="center"/>
          </w:tcPr>
          <w:p w14:paraId="342ED3E3" w14:textId="77777777" w:rsidR="005048BF" w:rsidRPr="007001F1" w:rsidRDefault="005048BF" w:rsidP="006D441E">
            <w:pPr>
              <w:jc w:val="center"/>
              <w:rPr>
                <w:color w:val="000000"/>
                <w:sz w:val="22"/>
                <w:szCs w:val="22"/>
              </w:rPr>
            </w:pPr>
          </w:p>
        </w:tc>
        <w:tc>
          <w:tcPr>
            <w:tcW w:w="1775" w:type="dxa"/>
            <w:shd w:val="clear" w:color="auto" w:fill="auto"/>
            <w:vAlign w:val="center"/>
          </w:tcPr>
          <w:p w14:paraId="038387A1" w14:textId="77777777" w:rsidR="005048BF" w:rsidRPr="007001F1" w:rsidRDefault="005048BF" w:rsidP="006D441E">
            <w:pPr>
              <w:jc w:val="center"/>
              <w:rPr>
                <w:color w:val="000000"/>
                <w:sz w:val="22"/>
                <w:szCs w:val="22"/>
              </w:rPr>
            </w:pPr>
          </w:p>
        </w:tc>
      </w:tr>
      <w:tr w:rsidR="005048BF" w:rsidRPr="007001F1" w14:paraId="59993E36" w14:textId="77777777" w:rsidTr="007261E4">
        <w:trPr>
          <w:trHeight w:val="930"/>
        </w:trPr>
        <w:tc>
          <w:tcPr>
            <w:tcW w:w="582" w:type="dxa"/>
            <w:vMerge/>
            <w:shd w:val="clear" w:color="auto" w:fill="auto"/>
            <w:noWrap/>
            <w:vAlign w:val="center"/>
          </w:tcPr>
          <w:p w14:paraId="073B9FBB" w14:textId="77777777" w:rsidR="005048BF" w:rsidRPr="007001F1" w:rsidRDefault="005048BF" w:rsidP="000B6ACC">
            <w:pPr>
              <w:jc w:val="center"/>
              <w:rPr>
                <w:color w:val="000000"/>
                <w:sz w:val="22"/>
                <w:szCs w:val="22"/>
              </w:rPr>
            </w:pPr>
          </w:p>
        </w:tc>
        <w:tc>
          <w:tcPr>
            <w:tcW w:w="4820" w:type="dxa"/>
            <w:gridSpan w:val="2"/>
            <w:shd w:val="clear" w:color="auto" w:fill="auto"/>
            <w:vAlign w:val="center"/>
          </w:tcPr>
          <w:p w14:paraId="156B7C6A" w14:textId="74195866" w:rsidR="005048BF" w:rsidRPr="007001F1" w:rsidRDefault="005048BF" w:rsidP="00FA683A">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579099D1" w14:textId="77777777" w:rsidR="005048BF" w:rsidRPr="007001F1" w:rsidRDefault="005048BF" w:rsidP="006D441E">
            <w:pPr>
              <w:jc w:val="center"/>
              <w:rPr>
                <w:color w:val="000000"/>
                <w:sz w:val="22"/>
                <w:szCs w:val="22"/>
              </w:rPr>
            </w:pPr>
          </w:p>
        </w:tc>
        <w:tc>
          <w:tcPr>
            <w:tcW w:w="567" w:type="dxa"/>
            <w:shd w:val="clear" w:color="auto" w:fill="auto"/>
            <w:vAlign w:val="center"/>
          </w:tcPr>
          <w:p w14:paraId="6169C050" w14:textId="77777777" w:rsidR="005048BF" w:rsidRPr="007001F1" w:rsidRDefault="005048BF" w:rsidP="006D441E">
            <w:pPr>
              <w:jc w:val="center"/>
              <w:rPr>
                <w:color w:val="000000"/>
                <w:sz w:val="22"/>
                <w:szCs w:val="22"/>
              </w:rPr>
            </w:pPr>
          </w:p>
        </w:tc>
        <w:tc>
          <w:tcPr>
            <w:tcW w:w="776" w:type="dxa"/>
            <w:shd w:val="clear" w:color="auto" w:fill="auto"/>
            <w:vAlign w:val="center"/>
          </w:tcPr>
          <w:p w14:paraId="3103B1A7" w14:textId="77777777" w:rsidR="005048BF" w:rsidRPr="007001F1" w:rsidRDefault="005048BF" w:rsidP="006D441E">
            <w:pPr>
              <w:jc w:val="center"/>
              <w:rPr>
                <w:color w:val="000000"/>
                <w:sz w:val="22"/>
                <w:szCs w:val="22"/>
              </w:rPr>
            </w:pPr>
          </w:p>
        </w:tc>
        <w:tc>
          <w:tcPr>
            <w:tcW w:w="1775" w:type="dxa"/>
            <w:shd w:val="clear" w:color="auto" w:fill="auto"/>
            <w:vAlign w:val="center"/>
          </w:tcPr>
          <w:p w14:paraId="75C31F6B" w14:textId="77777777" w:rsidR="005048BF" w:rsidRPr="007001F1" w:rsidRDefault="005048BF" w:rsidP="006D441E">
            <w:pPr>
              <w:jc w:val="center"/>
              <w:rPr>
                <w:color w:val="000000"/>
                <w:sz w:val="22"/>
                <w:szCs w:val="22"/>
              </w:rPr>
            </w:pPr>
          </w:p>
        </w:tc>
      </w:tr>
      <w:tr w:rsidR="006D441E" w:rsidRPr="007001F1" w14:paraId="426BF73C" w14:textId="77777777" w:rsidTr="007261E4">
        <w:trPr>
          <w:trHeight w:val="20"/>
        </w:trPr>
        <w:tc>
          <w:tcPr>
            <w:tcW w:w="582" w:type="dxa"/>
            <w:shd w:val="clear" w:color="auto" w:fill="auto"/>
            <w:noWrap/>
            <w:vAlign w:val="center"/>
            <w:hideMark/>
          </w:tcPr>
          <w:p w14:paraId="1D2EA03C" w14:textId="4E17B6E3" w:rsidR="006D441E" w:rsidRPr="007001F1" w:rsidRDefault="00BC4E21" w:rsidP="000B6ACC">
            <w:pPr>
              <w:jc w:val="center"/>
              <w:rPr>
                <w:color w:val="000000"/>
                <w:sz w:val="22"/>
                <w:szCs w:val="22"/>
              </w:rPr>
            </w:pPr>
            <w:r w:rsidRPr="007001F1">
              <w:rPr>
                <w:color w:val="000000"/>
                <w:sz w:val="22"/>
                <w:szCs w:val="22"/>
              </w:rPr>
              <w:t>1</w:t>
            </w:r>
            <w:ins w:id="1766" w:author="Kramár Róbert" w:date="2018-04-27T15:29:00Z">
              <w:r w:rsidR="00BB0E35">
                <w:rPr>
                  <w:color w:val="000000"/>
                  <w:sz w:val="22"/>
                  <w:szCs w:val="22"/>
                </w:rPr>
                <w:t>2</w:t>
              </w:r>
            </w:ins>
            <w:del w:id="1767" w:author="Kramár Róbert" w:date="2018-04-27T15:29:00Z">
              <w:r w:rsidRPr="007001F1" w:rsidDel="00BB0E35">
                <w:rPr>
                  <w:color w:val="000000"/>
                  <w:sz w:val="22"/>
                  <w:szCs w:val="22"/>
                </w:rPr>
                <w:delText>3</w:delText>
              </w:r>
            </w:del>
          </w:p>
        </w:tc>
        <w:tc>
          <w:tcPr>
            <w:tcW w:w="4820" w:type="dxa"/>
            <w:gridSpan w:val="2"/>
            <w:shd w:val="clear" w:color="auto" w:fill="auto"/>
            <w:vAlign w:val="center"/>
            <w:hideMark/>
          </w:tcPr>
          <w:p w14:paraId="20C5E428" w14:textId="61C4EB01" w:rsidR="006D441E" w:rsidRPr="007001F1" w:rsidRDefault="00973253" w:rsidP="00FA683A">
            <w:pPr>
              <w:jc w:val="both"/>
              <w:rPr>
                <w:color w:val="000000"/>
                <w:sz w:val="22"/>
                <w:szCs w:val="22"/>
              </w:rPr>
            </w:pPr>
            <w:r w:rsidRPr="007001F1">
              <w:rPr>
                <w:color w:val="000000"/>
                <w:sz w:val="22"/>
                <w:szCs w:val="22"/>
              </w:rPr>
              <w:t>Požaduje verejný obstarávateľ zábezpeku za účasť v súťaži návrhov?</w:t>
            </w:r>
          </w:p>
        </w:tc>
        <w:tc>
          <w:tcPr>
            <w:tcW w:w="567" w:type="dxa"/>
            <w:shd w:val="clear" w:color="auto" w:fill="auto"/>
            <w:vAlign w:val="center"/>
            <w:hideMark/>
          </w:tcPr>
          <w:p w14:paraId="62CE9B82"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B30C749"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59F511"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1B53D5"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48B301A4" w14:textId="2DB7F759" w:rsidTr="007261E4">
        <w:trPr>
          <w:trHeight w:val="20"/>
        </w:trPr>
        <w:tc>
          <w:tcPr>
            <w:tcW w:w="582" w:type="dxa"/>
            <w:shd w:val="clear" w:color="auto" w:fill="auto"/>
            <w:noWrap/>
            <w:vAlign w:val="center"/>
            <w:hideMark/>
          </w:tcPr>
          <w:p w14:paraId="42F87F01" w14:textId="7ED008AA" w:rsidR="006D441E" w:rsidRPr="007001F1" w:rsidRDefault="00BC4E21" w:rsidP="006D441E">
            <w:pPr>
              <w:jc w:val="center"/>
              <w:rPr>
                <w:color w:val="000000"/>
                <w:sz w:val="22"/>
                <w:szCs w:val="22"/>
              </w:rPr>
            </w:pPr>
            <w:r w:rsidRPr="007001F1">
              <w:rPr>
                <w:color w:val="000000"/>
                <w:sz w:val="22"/>
                <w:szCs w:val="22"/>
              </w:rPr>
              <w:t>1</w:t>
            </w:r>
            <w:ins w:id="1768" w:author="Kramár Róbert" w:date="2018-04-27T15:29:00Z">
              <w:r w:rsidR="00BB0E35">
                <w:rPr>
                  <w:color w:val="000000"/>
                  <w:sz w:val="22"/>
                  <w:szCs w:val="22"/>
                </w:rPr>
                <w:t>3</w:t>
              </w:r>
            </w:ins>
            <w:del w:id="1769" w:author="Kramár Róbert" w:date="2018-04-27T15:29:00Z">
              <w:r w:rsidRPr="007001F1" w:rsidDel="00BB0E35">
                <w:rPr>
                  <w:color w:val="000000"/>
                  <w:sz w:val="22"/>
                  <w:szCs w:val="22"/>
                </w:rPr>
                <w:delText>4</w:delText>
              </w:r>
            </w:del>
          </w:p>
        </w:tc>
        <w:tc>
          <w:tcPr>
            <w:tcW w:w="4820" w:type="dxa"/>
            <w:gridSpan w:val="2"/>
            <w:shd w:val="clear" w:color="auto" w:fill="auto"/>
            <w:vAlign w:val="center"/>
            <w:hideMark/>
          </w:tcPr>
          <w:p w14:paraId="522D2AC5" w14:textId="5B66EBD5" w:rsidR="006D441E" w:rsidRPr="007001F1" w:rsidRDefault="006D441E" w:rsidP="00FA683A">
            <w:pPr>
              <w:jc w:val="both"/>
              <w:rPr>
                <w:color w:val="000000"/>
                <w:sz w:val="22"/>
                <w:szCs w:val="22"/>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009235E9"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29CEA681" w14:textId="7FB3718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65BA8" w14:textId="22174E64"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873018" w14:textId="7327200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4CF07E" w14:textId="3F04943E"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6D44881C" w14:textId="77777777" w:rsidTr="007261E4">
        <w:trPr>
          <w:trHeight w:val="20"/>
        </w:trPr>
        <w:tc>
          <w:tcPr>
            <w:tcW w:w="582" w:type="dxa"/>
            <w:shd w:val="clear" w:color="auto" w:fill="auto"/>
            <w:noWrap/>
            <w:vAlign w:val="center"/>
            <w:hideMark/>
          </w:tcPr>
          <w:p w14:paraId="1652D1B0" w14:textId="0DE958AC" w:rsidR="006D441E" w:rsidRPr="007001F1" w:rsidRDefault="00BC4E21" w:rsidP="006D441E">
            <w:pPr>
              <w:jc w:val="center"/>
              <w:rPr>
                <w:color w:val="000000"/>
                <w:sz w:val="22"/>
                <w:szCs w:val="22"/>
              </w:rPr>
            </w:pPr>
            <w:r w:rsidRPr="007001F1">
              <w:rPr>
                <w:color w:val="000000"/>
                <w:sz w:val="22"/>
                <w:szCs w:val="22"/>
              </w:rPr>
              <w:t>1</w:t>
            </w:r>
            <w:ins w:id="1770" w:author="Kramár Róbert" w:date="2018-04-27T15:29:00Z">
              <w:r w:rsidR="00BB0E35">
                <w:rPr>
                  <w:color w:val="000000"/>
                  <w:sz w:val="22"/>
                  <w:szCs w:val="22"/>
                </w:rPr>
                <w:t>4</w:t>
              </w:r>
            </w:ins>
            <w:del w:id="1771" w:author="Kramár Róbert" w:date="2018-04-27T15:29:00Z">
              <w:r w:rsidRPr="007001F1" w:rsidDel="00BB0E35">
                <w:rPr>
                  <w:color w:val="000000"/>
                  <w:sz w:val="22"/>
                  <w:szCs w:val="22"/>
                </w:rPr>
                <w:delText>5</w:delText>
              </w:r>
            </w:del>
          </w:p>
        </w:tc>
        <w:tc>
          <w:tcPr>
            <w:tcW w:w="4820" w:type="dxa"/>
            <w:gridSpan w:val="2"/>
            <w:shd w:val="clear" w:color="auto" w:fill="auto"/>
            <w:vAlign w:val="center"/>
            <w:hideMark/>
          </w:tcPr>
          <w:p w14:paraId="02431001" w14:textId="77777777" w:rsidR="006D441E" w:rsidRPr="007001F1" w:rsidRDefault="006D441E" w:rsidP="00FA683A">
            <w:pPr>
              <w:jc w:val="both"/>
              <w:rPr>
                <w:color w:val="000000"/>
                <w:sz w:val="22"/>
                <w:szCs w:val="22"/>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61C99947"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0A2B5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2E4EDA"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93C04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8995268" w14:textId="77777777" w:rsidTr="007261E4">
        <w:trPr>
          <w:trHeight w:val="20"/>
        </w:trPr>
        <w:tc>
          <w:tcPr>
            <w:tcW w:w="582" w:type="dxa"/>
            <w:shd w:val="clear" w:color="auto" w:fill="auto"/>
            <w:noWrap/>
            <w:vAlign w:val="center"/>
            <w:hideMark/>
          </w:tcPr>
          <w:p w14:paraId="792680F8" w14:textId="4BFB7C26" w:rsidR="006D441E" w:rsidRPr="007001F1" w:rsidRDefault="00BC4E21" w:rsidP="006D441E">
            <w:pPr>
              <w:jc w:val="center"/>
              <w:rPr>
                <w:color w:val="000000"/>
                <w:sz w:val="22"/>
                <w:szCs w:val="22"/>
              </w:rPr>
            </w:pPr>
            <w:r w:rsidRPr="007001F1">
              <w:rPr>
                <w:color w:val="000000"/>
                <w:sz w:val="22"/>
                <w:szCs w:val="22"/>
              </w:rPr>
              <w:t>1</w:t>
            </w:r>
            <w:ins w:id="1772" w:author="Kramár Róbert" w:date="2018-04-27T15:29:00Z">
              <w:r w:rsidR="00BB0E35">
                <w:rPr>
                  <w:color w:val="000000"/>
                  <w:sz w:val="22"/>
                  <w:szCs w:val="22"/>
                </w:rPr>
                <w:t>5</w:t>
              </w:r>
            </w:ins>
            <w:del w:id="1773" w:author="Kramár Róbert" w:date="2018-04-27T15:29:00Z">
              <w:r w:rsidRPr="007001F1" w:rsidDel="00BB0E35">
                <w:rPr>
                  <w:color w:val="000000"/>
                  <w:sz w:val="22"/>
                  <w:szCs w:val="22"/>
                </w:rPr>
                <w:delText>6</w:delText>
              </w:r>
            </w:del>
          </w:p>
        </w:tc>
        <w:tc>
          <w:tcPr>
            <w:tcW w:w="4820" w:type="dxa"/>
            <w:gridSpan w:val="2"/>
            <w:shd w:val="clear" w:color="auto" w:fill="auto"/>
            <w:vAlign w:val="center"/>
            <w:hideMark/>
          </w:tcPr>
          <w:p w14:paraId="552EB263" w14:textId="77777777" w:rsidR="006D441E" w:rsidRPr="007001F1" w:rsidRDefault="006D441E" w:rsidP="00FA683A">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B7E6963"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9DEA9C"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3E2F06"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9ED68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030B4CF6" w14:textId="77777777" w:rsidTr="007261E4">
        <w:trPr>
          <w:trHeight w:val="20"/>
        </w:trPr>
        <w:tc>
          <w:tcPr>
            <w:tcW w:w="582" w:type="dxa"/>
            <w:shd w:val="clear" w:color="auto" w:fill="auto"/>
            <w:noWrap/>
            <w:vAlign w:val="center"/>
            <w:hideMark/>
          </w:tcPr>
          <w:p w14:paraId="2CFB5DAA" w14:textId="09D6AA74" w:rsidR="006D441E" w:rsidRPr="007001F1" w:rsidRDefault="00BC4E21" w:rsidP="006D441E">
            <w:pPr>
              <w:jc w:val="center"/>
              <w:rPr>
                <w:color w:val="000000"/>
                <w:sz w:val="22"/>
                <w:szCs w:val="22"/>
              </w:rPr>
            </w:pPr>
            <w:r w:rsidRPr="007001F1">
              <w:rPr>
                <w:color w:val="000000"/>
                <w:sz w:val="22"/>
                <w:szCs w:val="22"/>
              </w:rPr>
              <w:t>1</w:t>
            </w:r>
            <w:ins w:id="1774" w:author="Kramár Róbert" w:date="2018-04-27T15:29:00Z">
              <w:r w:rsidR="00BB0E35">
                <w:rPr>
                  <w:color w:val="000000"/>
                  <w:sz w:val="22"/>
                  <w:szCs w:val="22"/>
                </w:rPr>
                <w:t>6</w:t>
              </w:r>
            </w:ins>
            <w:del w:id="1775" w:author="Kramár Róbert" w:date="2018-04-27T15:29:00Z">
              <w:r w:rsidRPr="007001F1" w:rsidDel="00BB0E35">
                <w:rPr>
                  <w:color w:val="000000"/>
                  <w:sz w:val="22"/>
                  <w:szCs w:val="22"/>
                </w:rPr>
                <w:delText>7</w:delText>
              </w:r>
            </w:del>
          </w:p>
        </w:tc>
        <w:tc>
          <w:tcPr>
            <w:tcW w:w="4820" w:type="dxa"/>
            <w:gridSpan w:val="2"/>
            <w:shd w:val="clear" w:color="auto" w:fill="auto"/>
            <w:vAlign w:val="center"/>
            <w:hideMark/>
          </w:tcPr>
          <w:p w14:paraId="4244FC3A" w14:textId="77777777" w:rsidR="006D441E" w:rsidRPr="007001F1" w:rsidRDefault="006D441E" w:rsidP="00FA683A">
            <w:pPr>
              <w:jc w:val="both"/>
              <w:rPr>
                <w:color w:val="000000"/>
                <w:sz w:val="22"/>
                <w:szCs w:val="22"/>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6B8D231F"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89453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31FB11"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179A713"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019A191E" w14:textId="77777777" w:rsidTr="007261E4">
        <w:trPr>
          <w:trHeight w:val="503"/>
        </w:trPr>
        <w:tc>
          <w:tcPr>
            <w:tcW w:w="582" w:type="dxa"/>
            <w:vMerge w:val="restart"/>
            <w:shd w:val="clear" w:color="auto" w:fill="auto"/>
            <w:noWrap/>
            <w:vAlign w:val="center"/>
          </w:tcPr>
          <w:p w14:paraId="0D0CDC5A" w14:textId="0B55E628" w:rsidR="005048BF" w:rsidRPr="007001F1" w:rsidRDefault="005048BF" w:rsidP="006D441E">
            <w:pPr>
              <w:jc w:val="center"/>
              <w:rPr>
                <w:color w:val="000000"/>
                <w:sz w:val="22"/>
                <w:szCs w:val="22"/>
              </w:rPr>
            </w:pPr>
            <w:r w:rsidRPr="007001F1">
              <w:rPr>
                <w:color w:val="000000"/>
                <w:sz w:val="22"/>
                <w:szCs w:val="22"/>
              </w:rPr>
              <w:t>1</w:t>
            </w:r>
            <w:ins w:id="1776" w:author="Kramár Róbert" w:date="2018-04-27T15:29:00Z">
              <w:r w:rsidR="00BB0E35">
                <w:rPr>
                  <w:color w:val="000000"/>
                  <w:sz w:val="22"/>
                  <w:szCs w:val="22"/>
                </w:rPr>
                <w:t>7</w:t>
              </w:r>
            </w:ins>
            <w:del w:id="1777" w:author="Kramár Róbert" w:date="2018-04-27T15:29:00Z">
              <w:r w:rsidRPr="007001F1" w:rsidDel="00BB0E35">
                <w:rPr>
                  <w:color w:val="000000"/>
                  <w:sz w:val="22"/>
                  <w:szCs w:val="22"/>
                </w:rPr>
                <w:delText>8</w:delText>
              </w:r>
            </w:del>
          </w:p>
        </w:tc>
        <w:tc>
          <w:tcPr>
            <w:tcW w:w="4820" w:type="dxa"/>
            <w:gridSpan w:val="2"/>
            <w:shd w:val="clear" w:color="auto" w:fill="auto"/>
            <w:vAlign w:val="center"/>
          </w:tcPr>
          <w:p w14:paraId="416E2A2F" w14:textId="3DDB35E4" w:rsidR="005048BF" w:rsidRPr="007001F1" w:rsidRDefault="005048BF" w:rsidP="00FA683A">
            <w:pPr>
              <w:jc w:val="both"/>
              <w:rPr>
                <w:color w:val="000000"/>
                <w:sz w:val="22"/>
                <w:szCs w:val="22"/>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14:paraId="3A551D79" w14:textId="77777777" w:rsidR="005048BF" w:rsidRPr="007001F1" w:rsidRDefault="005048BF" w:rsidP="006D441E">
            <w:pPr>
              <w:jc w:val="center"/>
              <w:rPr>
                <w:color w:val="000000"/>
                <w:sz w:val="22"/>
                <w:szCs w:val="22"/>
              </w:rPr>
            </w:pPr>
          </w:p>
        </w:tc>
        <w:tc>
          <w:tcPr>
            <w:tcW w:w="567" w:type="dxa"/>
            <w:shd w:val="clear" w:color="auto" w:fill="auto"/>
            <w:vAlign w:val="center"/>
          </w:tcPr>
          <w:p w14:paraId="6E5880F9" w14:textId="77777777" w:rsidR="005048BF" w:rsidRPr="007001F1" w:rsidRDefault="005048BF" w:rsidP="006D441E">
            <w:pPr>
              <w:jc w:val="center"/>
              <w:rPr>
                <w:color w:val="000000"/>
                <w:sz w:val="22"/>
                <w:szCs w:val="22"/>
              </w:rPr>
            </w:pPr>
          </w:p>
        </w:tc>
        <w:tc>
          <w:tcPr>
            <w:tcW w:w="776" w:type="dxa"/>
            <w:shd w:val="clear" w:color="auto" w:fill="auto"/>
            <w:vAlign w:val="center"/>
          </w:tcPr>
          <w:p w14:paraId="5458BE60" w14:textId="77777777" w:rsidR="005048BF" w:rsidRPr="007001F1" w:rsidRDefault="005048BF" w:rsidP="006D441E">
            <w:pPr>
              <w:jc w:val="center"/>
              <w:rPr>
                <w:color w:val="000000"/>
                <w:sz w:val="22"/>
                <w:szCs w:val="22"/>
              </w:rPr>
            </w:pPr>
          </w:p>
        </w:tc>
        <w:tc>
          <w:tcPr>
            <w:tcW w:w="1775" w:type="dxa"/>
            <w:shd w:val="clear" w:color="auto" w:fill="auto"/>
            <w:vAlign w:val="center"/>
          </w:tcPr>
          <w:p w14:paraId="6B8C54B2" w14:textId="77777777" w:rsidR="005048BF" w:rsidRPr="007001F1" w:rsidRDefault="005048BF" w:rsidP="006D441E">
            <w:pPr>
              <w:jc w:val="center"/>
              <w:rPr>
                <w:color w:val="000000"/>
                <w:sz w:val="22"/>
                <w:szCs w:val="22"/>
              </w:rPr>
            </w:pPr>
          </w:p>
        </w:tc>
      </w:tr>
      <w:tr w:rsidR="005048BF" w:rsidRPr="007001F1" w14:paraId="7389ABB6" w14:textId="77777777" w:rsidTr="007261E4">
        <w:trPr>
          <w:trHeight w:val="502"/>
        </w:trPr>
        <w:tc>
          <w:tcPr>
            <w:tcW w:w="582" w:type="dxa"/>
            <w:vMerge/>
            <w:shd w:val="clear" w:color="auto" w:fill="auto"/>
            <w:noWrap/>
            <w:vAlign w:val="center"/>
          </w:tcPr>
          <w:p w14:paraId="2D65094A"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1822307B" w14:textId="64F6D4A4" w:rsidR="005048BF" w:rsidRPr="007001F1" w:rsidRDefault="005048BF" w:rsidP="00FA683A">
            <w:pPr>
              <w:jc w:val="both"/>
              <w:rPr>
                <w:color w:val="000000"/>
                <w:sz w:val="22"/>
                <w:szCs w:val="22"/>
              </w:rPr>
            </w:pPr>
            <w:r w:rsidRPr="007001F1">
              <w:rPr>
                <w:color w:val="000000"/>
                <w:sz w:val="22"/>
                <w:szCs w:val="22"/>
              </w:rPr>
              <w:t>b) Je dostupnosť súťažných podmienok v súlade s ustanovením § 43 ZVO?</w:t>
            </w:r>
          </w:p>
        </w:tc>
        <w:tc>
          <w:tcPr>
            <w:tcW w:w="567" w:type="dxa"/>
            <w:shd w:val="clear" w:color="auto" w:fill="auto"/>
            <w:vAlign w:val="center"/>
          </w:tcPr>
          <w:p w14:paraId="72AA94EE" w14:textId="77777777" w:rsidR="005048BF" w:rsidRPr="007001F1" w:rsidRDefault="005048BF" w:rsidP="006D441E">
            <w:pPr>
              <w:jc w:val="center"/>
              <w:rPr>
                <w:color w:val="000000"/>
                <w:sz w:val="22"/>
                <w:szCs w:val="22"/>
              </w:rPr>
            </w:pPr>
          </w:p>
        </w:tc>
        <w:tc>
          <w:tcPr>
            <w:tcW w:w="567" w:type="dxa"/>
            <w:shd w:val="clear" w:color="auto" w:fill="auto"/>
            <w:vAlign w:val="center"/>
          </w:tcPr>
          <w:p w14:paraId="15205BC9" w14:textId="77777777" w:rsidR="005048BF" w:rsidRPr="007001F1" w:rsidRDefault="005048BF" w:rsidP="006D441E">
            <w:pPr>
              <w:jc w:val="center"/>
              <w:rPr>
                <w:color w:val="000000"/>
                <w:sz w:val="22"/>
                <w:szCs w:val="22"/>
              </w:rPr>
            </w:pPr>
          </w:p>
        </w:tc>
        <w:tc>
          <w:tcPr>
            <w:tcW w:w="776" w:type="dxa"/>
            <w:shd w:val="clear" w:color="auto" w:fill="auto"/>
            <w:vAlign w:val="center"/>
          </w:tcPr>
          <w:p w14:paraId="156DE219" w14:textId="77777777" w:rsidR="005048BF" w:rsidRPr="007001F1" w:rsidRDefault="005048BF" w:rsidP="006D441E">
            <w:pPr>
              <w:jc w:val="center"/>
              <w:rPr>
                <w:color w:val="000000"/>
                <w:sz w:val="22"/>
                <w:szCs w:val="22"/>
              </w:rPr>
            </w:pPr>
          </w:p>
        </w:tc>
        <w:tc>
          <w:tcPr>
            <w:tcW w:w="1775" w:type="dxa"/>
            <w:shd w:val="clear" w:color="auto" w:fill="auto"/>
            <w:vAlign w:val="center"/>
          </w:tcPr>
          <w:p w14:paraId="338795C6" w14:textId="77777777" w:rsidR="005048BF" w:rsidRPr="007001F1" w:rsidRDefault="005048BF" w:rsidP="006D441E">
            <w:pPr>
              <w:jc w:val="center"/>
              <w:rPr>
                <w:color w:val="000000"/>
                <w:sz w:val="22"/>
                <w:szCs w:val="22"/>
              </w:rPr>
            </w:pPr>
          </w:p>
        </w:tc>
      </w:tr>
      <w:tr w:rsidR="005048BF" w:rsidRPr="007001F1" w14:paraId="5DDD7918" w14:textId="77777777" w:rsidTr="00A96394">
        <w:trPr>
          <w:trHeight w:val="351"/>
        </w:trPr>
        <w:tc>
          <w:tcPr>
            <w:tcW w:w="582" w:type="dxa"/>
            <w:vMerge w:val="restart"/>
            <w:shd w:val="clear" w:color="auto" w:fill="auto"/>
            <w:noWrap/>
            <w:vAlign w:val="center"/>
          </w:tcPr>
          <w:p w14:paraId="25B77476" w14:textId="796B40FA" w:rsidR="005048BF" w:rsidRPr="007001F1" w:rsidRDefault="005048BF" w:rsidP="006D441E">
            <w:pPr>
              <w:jc w:val="center"/>
              <w:rPr>
                <w:color w:val="000000"/>
                <w:sz w:val="22"/>
                <w:szCs w:val="22"/>
              </w:rPr>
            </w:pPr>
            <w:r w:rsidRPr="007001F1">
              <w:rPr>
                <w:color w:val="000000"/>
                <w:sz w:val="22"/>
                <w:szCs w:val="22"/>
              </w:rPr>
              <w:t>1</w:t>
            </w:r>
            <w:ins w:id="1778" w:author="Kramár Róbert" w:date="2018-04-27T15:29:00Z">
              <w:r w:rsidR="00BB0E35">
                <w:rPr>
                  <w:color w:val="000000"/>
                  <w:sz w:val="22"/>
                  <w:szCs w:val="22"/>
                </w:rPr>
                <w:t>8</w:t>
              </w:r>
            </w:ins>
            <w:del w:id="1779" w:author="Kramár Róbert" w:date="2018-04-27T15:29:00Z">
              <w:r w:rsidRPr="007001F1" w:rsidDel="00BB0E35">
                <w:rPr>
                  <w:color w:val="000000"/>
                  <w:sz w:val="22"/>
                  <w:szCs w:val="22"/>
                </w:rPr>
                <w:delText>9</w:delText>
              </w:r>
            </w:del>
          </w:p>
        </w:tc>
        <w:tc>
          <w:tcPr>
            <w:tcW w:w="4820" w:type="dxa"/>
            <w:gridSpan w:val="2"/>
            <w:shd w:val="clear" w:color="auto" w:fill="auto"/>
            <w:vAlign w:val="center"/>
          </w:tcPr>
          <w:p w14:paraId="09FBA6A4" w14:textId="68BCFB08" w:rsidR="005048BF" w:rsidRPr="007001F1" w:rsidRDefault="005048BF" w:rsidP="00FA683A">
            <w:pPr>
              <w:jc w:val="both"/>
              <w:rPr>
                <w:color w:val="000000"/>
                <w:sz w:val="22"/>
                <w:szCs w:val="22"/>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14:paraId="163497E7" w14:textId="77777777" w:rsidR="005048BF" w:rsidRPr="007001F1" w:rsidRDefault="005048BF" w:rsidP="006D441E">
            <w:pPr>
              <w:jc w:val="center"/>
              <w:rPr>
                <w:color w:val="000000"/>
                <w:sz w:val="22"/>
                <w:szCs w:val="22"/>
              </w:rPr>
            </w:pPr>
          </w:p>
        </w:tc>
        <w:tc>
          <w:tcPr>
            <w:tcW w:w="567" w:type="dxa"/>
            <w:shd w:val="clear" w:color="auto" w:fill="auto"/>
            <w:vAlign w:val="center"/>
          </w:tcPr>
          <w:p w14:paraId="7AB446D7" w14:textId="77777777" w:rsidR="005048BF" w:rsidRPr="007001F1" w:rsidRDefault="005048BF" w:rsidP="006D441E">
            <w:pPr>
              <w:jc w:val="center"/>
              <w:rPr>
                <w:color w:val="000000"/>
                <w:sz w:val="22"/>
                <w:szCs w:val="22"/>
              </w:rPr>
            </w:pPr>
          </w:p>
        </w:tc>
        <w:tc>
          <w:tcPr>
            <w:tcW w:w="776" w:type="dxa"/>
            <w:shd w:val="clear" w:color="auto" w:fill="auto"/>
            <w:vAlign w:val="center"/>
          </w:tcPr>
          <w:p w14:paraId="710EA2B5" w14:textId="77777777" w:rsidR="005048BF" w:rsidRPr="007001F1" w:rsidRDefault="005048BF" w:rsidP="006D441E">
            <w:pPr>
              <w:jc w:val="center"/>
              <w:rPr>
                <w:color w:val="000000"/>
                <w:sz w:val="22"/>
                <w:szCs w:val="22"/>
              </w:rPr>
            </w:pPr>
          </w:p>
        </w:tc>
        <w:tc>
          <w:tcPr>
            <w:tcW w:w="1775" w:type="dxa"/>
            <w:shd w:val="clear" w:color="auto" w:fill="auto"/>
            <w:vAlign w:val="center"/>
          </w:tcPr>
          <w:p w14:paraId="5984FCA7" w14:textId="77777777" w:rsidR="005048BF" w:rsidRPr="007001F1" w:rsidRDefault="005048BF" w:rsidP="006D441E">
            <w:pPr>
              <w:jc w:val="center"/>
              <w:rPr>
                <w:color w:val="000000"/>
                <w:sz w:val="22"/>
                <w:szCs w:val="22"/>
              </w:rPr>
            </w:pPr>
          </w:p>
        </w:tc>
      </w:tr>
      <w:tr w:rsidR="005048BF" w:rsidRPr="007001F1" w14:paraId="06A75676" w14:textId="77777777" w:rsidTr="007261E4">
        <w:trPr>
          <w:trHeight w:val="630"/>
        </w:trPr>
        <w:tc>
          <w:tcPr>
            <w:tcW w:w="582" w:type="dxa"/>
            <w:vMerge/>
            <w:shd w:val="clear" w:color="auto" w:fill="auto"/>
            <w:noWrap/>
            <w:vAlign w:val="center"/>
          </w:tcPr>
          <w:p w14:paraId="4040B233"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0D011C4E" w14:textId="6353413F" w:rsidR="005048BF" w:rsidRPr="007001F1" w:rsidRDefault="005048BF"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7EA7A4A3" w14:textId="77777777" w:rsidR="005048BF" w:rsidRPr="007001F1" w:rsidRDefault="005048BF" w:rsidP="006D441E">
            <w:pPr>
              <w:jc w:val="center"/>
              <w:rPr>
                <w:color w:val="000000"/>
                <w:sz w:val="22"/>
                <w:szCs w:val="22"/>
              </w:rPr>
            </w:pPr>
          </w:p>
        </w:tc>
        <w:tc>
          <w:tcPr>
            <w:tcW w:w="567" w:type="dxa"/>
            <w:shd w:val="clear" w:color="auto" w:fill="auto"/>
            <w:vAlign w:val="center"/>
          </w:tcPr>
          <w:p w14:paraId="00640C49" w14:textId="77777777" w:rsidR="005048BF" w:rsidRPr="007001F1" w:rsidRDefault="005048BF" w:rsidP="006D441E">
            <w:pPr>
              <w:jc w:val="center"/>
              <w:rPr>
                <w:color w:val="000000"/>
                <w:sz w:val="22"/>
                <w:szCs w:val="22"/>
              </w:rPr>
            </w:pPr>
          </w:p>
        </w:tc>
        <w:tc>
          <w:tcPr>
            <w:tcW w:w="776" w:type="dxa"/>
            <w:shd w:val="clear" w:color="auto" w:fill="auto"/>
            <w:vAlign w:val="center"/>
          </w:tcPr>
          <w:p w14:paraId="193804CB" w14:textId="77777777" w:rsidR="005048BF" w:rsidRPr="007001F1" w:rsidRDefault="005048BF" w:rsidP="006D441E">
            <w:pPr>
              <w:jc w:val="center"/>
              <w:rPr>
                <w:color w:val="000000"/>
                <w:sz w:val="22"/>
                <w:szCs w:val="22"/>
              </w:rPr>
            </w:pPr>
          </w:p>
        </w:tc>
        <w:tc>
          <w:tcPr>
            <w:tcW w:w="1775" w:type="dxa"/>
            <w:shd w:val="clear" w:color="auto" w:fill="auto"/>
            <w:vAlign w:val="center"/>
          </w:tcPr>
          <w:p w14:paraId="151CA309" w14:textId="77777777" w:rsidR="005048BF" w:rsidRPr="007001F1" w:rsidRDefault="005048BF" w:rsidP="006D441E">
            <w:pPr>
              <w:jc w:val="center"/>
              <w:rPr>
                <w:color w:val="000000"/>
                <w:sz w:val="22"/>
                <w:szCs w:val="22"/>
              </w:rPr>
            </w:pPr>
          </w:p>
        </w:tc>
      </w:tr>
      <w:tr w:rsidR="006D441E" w:rsidRPr="007001F1" w14:paraId="77B668FC" w14:textId="77777777" w:rsidTr="007261E4">
        <w:trPr>
          <w:trHeight w:val="20"/>
        </w:trPr>
        <w:tc>
          <w:tcPr>
            <w:tcW w:w="582" w:type="dxa"/>
            <w:shd w:val="clear" w:color="auto" w:fill="auto"/>
            <w:noWrap/>
            <w:vAlign w:val="center"/>
            <w:hideMark/>
          </w:tcPr>
          <w:p w14:paraId="09B0327C" w14:textId="22A8BCB8" w:rsidR="006D441E" w:rsidRPr="007001F1" w:rsidRDefault="00BB0E35" w:rsidP="006D441E">
            <w:pPr>
              <w:jc w:val="center"/>
              <w:rPr>
                <w:color w:val="000000"/>
                <w:sz w:val="22"/>
                <w:szCs w:val="22"/>
              </w:rPr>
            </w:pPr>
            <w:ins w:id="1780" w:author="Kramár Róbert" w:date="2018-04-27T15:29:00Z">
              <w:r>
                <w:rPr>
                  <w:color w:val="000000"/>
                  <w:sz w:val="22"/>
                  <w:szCs w:val="22"/>
                </w:rPr>
                <w:t>19</w:t>
              </w:r>
            </w:ins>
            <w:del w:id="1781" w:author="Kramár Róbert" w:date="2018-04-27T15:29:00Z">
              <w:r w:rsidR="00BC4E21" w:rsidRPr="007001F1" w:rsidDel="00BB0E35">
                <w:rPr>
                  <w:color w:val="000000"/>
                  <w:sz w:val="22"/>
                  <w:szCs w:val="22"/>
                </w:rPr>
                <w:delText>20</w:delText>
              </w:r>
            </w:del>
          </w:p>
        </w:tc>
        <w:tc>
          <w:tcPr>
            <w:tcW w:w="4820" w:type="dxa"/>
            <w:gridSpan w:val="2"/>
            <w:shd w:val="clear" w:color="auto" w:fill="auto"/>
            <w:vAlign w:val="center"/>
            <w:hideMark/>
          </w:tcPr>
          <w:p w14:paraId="478D6F60" w14:textId="2DB318DA" w:rsidR="006D441E" w:rsidRPr="007001F1" w:rsidRDefault="006D441E"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17F695C9"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DD06A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F55FFB3"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3F629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53B46AF8" w14:textId="77777777" w:rsidTr="007261E4">
        <w:trPr>
          <w:trHeight w:val="300"/>
        </w:trPr>
        <w:tc>
          <w:tcPr>
            <w:tcW w:w="9087" w:type="dxa"/>
            <w:gridSpan w:val="7"/>
            <w:shd w:val="clear" w:color="auto" w:fill="auto"/>
            <w:noWrap/>
            <w:vAlign w:val="center"/>
          </w:tcPr>
          <w:p w14:paraId="2BE690D9" w14:textId="77777777" w:rsidR="006D441E" w:rsidRPr="007001F1" w:rsidRDefault="006D441E" w:rsidP="006D441E">
            <w:pPr>
              <w:jc w:val="both"/>
              <w:rPr>
                <w:b/>
                <w:sz w:val="20"/>
                <w:szCs w:val="20"/>
              </w:rPr>
            </w:pPr>
            <w:r w:rsidRPr="007001F1">
              <w:rPr>
                <w:b/>
                <w:sz w:val="20"/>
                <w:szCs w:val="20"/>
              </w:rPr>
              <w:t>VYJADRENIE</w:t>
            </w:r>
          </w:p>
          <w:p w14:paraId="474F993E" w14:textId="77777777" w:rsidR="006D441E" w:rsidRPr="007001F1" w:rsidRDefault="006D441E" w:rsidP="006D441E">
            <w:pPr>
              <w:jc w:val="both"/>
              <w:rPr>
                <w:sz w:val="20"/>
                <w:szCs w:val="20"/>
              </w:rPr>
            </w:pPr>
          </w:p>
          <w:p w14:paraId="53B6B324" w14:textId="77777777" w:rsidR="006D441E" w:rsidRPr="007001F1" w:rsidRDefault="006D441E" w:rsidP="006D441E">
            <w:r w:rsidRPr="007001F1">
              <w:rPr>
                <w:sz w:val="20"/>
                <w:szCs w:val="20"/>
              </w:rPr>
              <w:t xml:space="preserve">Na základe overených skutočností potvrdzujem, že  </w:t>
            </w:r>
            <w:sdt>
              <w:sdtPr>
                <w:rPr>
                  <w:sz w:val="20"/>
                  <w:szCs w:val="20"/>
                </w:rPr>
                <w:id w:val="-845632065"/>
                <w:placeholder>
                  <w:docPart w:val="25D6ADB87FC442A88E0E1EA9046A986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3036131" w14:textId="77777777" w:rsidR="006D441E" w:rsidRPr="007001F1" w:rsidRDefault="006D441E" w:rsidP="006D441E">
            <w:pPr>
              <w:rPr>
                <w:b/>
                <w:bCs/>
                <w:color w:val="000000"/>
                <w:sz w:val="22"/>
                <w:szCs w:val="22"/>
              </w:rPr>
            </w:pPr>
          </w:p>
        </w:tc>
      </w:tr>
      <w:tr w:rsidR="006D441E" w:rsidRPr="007001F1" w14:paraId="2EB42ADE" w14:textId="77777777" w:rsidTr="007261E4">
        <w:trPr>
          <w:trHeight w:val="300"/>
        </w:trPr>
        <w:tc>
          <w:tcPr>
            <w:tcW w:w="3559" w:type="dxa"/>
            <w:gridSpan w:val="2"/>
            <w:shd w:val="clear" w:color="auto" w:fill="auto"/>
            <w:vAlign w:val="center"/>
            <w:hideMark/>
          </w:tcPr>
          <w:p w14:paraId="4B788196" w14:textId="77777777" w:rsidR="006D441E" w:rsidRPr="007001F1" w:rsidRDefault="006D441E" w:rsidP="006D441E">
            <w:pPr>
              <w:rPr>
                <w:b/>
                <w:bCs/>
                <w:sz w:val="22"/>
                <w:szCs w:val="22"/>
              </w:rPr>
            </w:pPr>
            <w:r w:rsidRPr="007001F1">
              <w:rPr>
                <w:b/>
                <w:bCs/>
                <w:sz w:val="22"/>
                <w:szCs w:val="22"/>
              </w:rPr>
              <w:t>Kontrolu vykonal</w:t>
            </w:r>
            <w:r w:rsidRPr="007001F1">
              <w:rPr>
                <w:rStyle w:val="Odkaznapoznmkupodiarou"/>
                <w:b/>
                <w:bCs/>
                <w:sz w:val="20"/>
                <w:szCs w:val="20"/>
              </w:rPr>
              <w:footnoteReference w:id="58"/>
            </w:r>
            <w:r w:rsidRPr="007001F1">
              <w:rPr>
                <w:b/>
                <w:bCs/>
                <w:sz w:val="22"/>
                <w:szCs w:val="22"/>
              </w:rPr>
              <w:t>:</w:t>
            </w:r>
          </w:p>
        </w:tc>
        <w:tc>
          <w:tcPr>
            <w:tcW w:w="5528" w:type="dxa"/>
            <w:gridSpan w:val="5"/>
            <w:shd w:val="clear" w:color="auto" w:fill="auto"/>
            <w:vAlign w:val="center"/>
            <w:hideMark/>
          </w:tcPr>
          <w:p w14:paraId="69103AFF"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0E924EB2" w14:textId="77777777" w:rsidTr="007261E4">
        <w:trPr>
          <w:trHeight w:val="300"/>
        </w:trPr>
        <w:tc>
          <w:tcPr>
            <w:tcW w:w="3559" w:type="dxa"/>
            <w:gridSpan w:val="2"/>
            <w:shd w:val="clear" w:color="auto" w:fill="auto"/>
            <w:vAlign w:val="center"/>
            <w:hideMark/>
          </w:tcPr>
          <w:p w14:paraId="50DD6582" w14:textId="77777777" w:rsidR="006D441E" w:rsidRPr="007001F1" w:rsidRDefault="006D441E" w:rsidP="006D441E">
            <w:pPr>
              <w:rPr>
                <w:b/>
                <w:bCs/>
                <w:sz w:val="22"/>
                <w:szCs w:val="22"/>
              </w:rPr>
            </w:pPr>
            <w:r w:rsidRPr="007001F1">
              <w:rPr>
                <w:b/>
                <w:bCs/>
                <w:sz w:val="22"/>
                <w:szCs w:val="22"/>
              </w:rPr>
              <w:t>Dátum:</w:t>
            </w:r>
          </w:p>
        </w:tc>
        <w:tc>
          <w:tcPr>
            <w:tcW w:w="5528" w:type="dxa"/>
            <w:gridSpan w:val="5"/>
            <w:shd w:val="clear" w:color="auto" w:fill="auto"/>
            <w:vAlign w:val="center"/>
            <w:hideMark/>
          </w:tcPr>
          <w:p w14:paraId="588C046A"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11E39776" w14:textId="77777777" w:rsidTr="007261E4">
        <w:trPr>
          <w:trHeight w:val="300"/>
        </w:trPr>
        <w:tc>
          <w:tcPr>
            <w:tcW w:w="3559" w:type="dxa"/>
            <w:gridSpan w:val="2"/>
            <w:shd w:val="clear" w:color="000000" w:fill="FFFFFF"/>
            <w:vAlign w:val="center"/>
            <w:hideMark/>
          </w:tcPr>
          <w:p w14:paraId="1DE1C3A1" w14:textId="77777777" w:rsidR="006D441E" w:rsidRPr="007001F1" w:rsidRDefault="006D441E" w:rsidP="006D441E">
            <w:pPr>
              <w:rPr>
                <w:b/>
                <w:bCs/>
                <w:sz w:val="22"/>
                <w:szCs w:val="22"/>
              </w:rPr>
            </w:pPr>
            <w:r w:rsidRPr="007001F1">
              <w:rPr>
                <w:b/>
                <w:bCs/>
                <w:sz w:val="22"/>
                <w:szCs w:val="22"/>
              </w:rPr>
              <w:t>Podpis:</w:t>
            </w:r>
          </w:p>
        </w:tc>
        <w:tc>
          <w:tcPr>
            <w:tcW w:w="5528" w:type="dxa"/>
            <w:gridSpan w:val="5"/>
            <w:shd w:val="clear" w:color="auto" w:fill="auto"/>
            <w:vAlign w:val="center"/>
            <w:hideMark/>
          </w:tcPr>
          <w:p w14:paraId="791ABD78"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357CCC61" w14:textId="77777777" w:rsidTr="007261E4">
        <w:trPr>
          <w:trHeight w:val="300"/>
        </w:trPr>
        <w:tc>
          <w:tcPr>
            <w:tcW w:w="9087" w:type="dxa"/>
            <w:gridSpan w:val="7"/>
            <w:shd w:val="clear" w:color="auto" w:fill="auto"/>
            <w:noWrap/>
            <w:vAlign w:val="bottom"/>
            <w:hideMark/>
          </w:tcPr>
          <w:p w14:paraId="63364EE0"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184FA7E4" w14:textId="77777777" w:rsidTr="007261E4">
        <w:trPr>
          <w:trHeight w:val="300"/>
        </w:trPr>
        <w:tc>
          <w:tcPr>
            <w:tcW w:w="3559" w:type="dxa"/>
            <w:gridSpan w:val="2"/>
            <w:shd w:val="clear" w:color="000000" w:fill="FFFFFF"/>
            <w:vAlign w:val="center"/>
            <w:hideMark/>
          </w:tcPr>
          <w:p w14:paraId="0FB97963" w14:textId="77777777" w:rsidR="006D441E" w:rsidRPr="007001F1" w:rsidRDefault="006D441E" w:rsidP="006D441E">
            <w:pPr>
              <w:rPr>
                <w:b/>
                <w:bCs/>
                <w:sz w:val="22"/>
                <w:szCs w:val="22"/>
              </w:rPr>
            </w:pPr>
            <w:r w:rsidRPr="007001F1">
              <w:rPr>
                <w:b/>
                <w:bCs/>
                <w:sz w:val="22"/>
                <w:szCs w:val="22"/>
              </w:rPr>
              <w:t>Kontrolu vykonal</w:t>
            </w:r>
            <w:r w:rsidRPr="007001F1">
              <w:rPr>
                <w:rStyle w:val="Odkaznapoznmkupodiarou"/>
                <w:b/>
                <w:bCs/>
                <w:sz w:val="20"/>
                <w:szCs w:val="20"/>
              </w:rPr>
              <w:footnoteReference w:id="59"/>
            </w:r>
            <w:r w:rsidRPr="007001F1">
              <w:rPr>
                <w:b/>
                <w:bCs/>
                <w:sz w:val="22"/>
                <w:szCs w:val="22"/>
              </w:rPr>
              <w:t>:</w:t>
            </w:r>
          </w:p>
        </w:tc>
        <w:tc>
          <w:tcPr>
            <w:tcW w:w="5528" w:type="dxa"/>
            <w:gridSpan w:val="5"/>
            <w:shd w:val="clear" w:color="auto" w:fill="auto"/>
            <w:vAlign w:val="center"/>
            <w:hideMark/>
          </w:tcPr>
          <w:p w14:paraId="59727DC4"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1AA56DA2" w14:textId="77777777" w:rsidTr="007261E4">
        <w:trPr>
          <w:trHeight w:val="300"/>
        </w:trPr>
        <w:tc>
          <w:tcPr>
            <w:tcW w:w="3559" w:type="dxa"/>
            <w:gridSpan w:val="2"/>
            <w:shd w:val="clear" w:color="000000" w:fill="FFFFFF"/>
            <w:vAlign w:val="center"/>
            <w:hideMark/>
          </w:tcPr>
          <w:p w14:paraId="42E88795" w14:textId="77777777" w:rsidR="006D441E" w:rsidRPr="007001F1" w:rsidRDefault="006D441E" w:rsidP="006D441E">
            <w:pPr>
              <w:rPr>
                <w:b/>
                <w:bCs/>
                <w:sz w:val="22"/>
                <w:szCs w:val="22"/>
              </w:rPr>
            </w:pPr>
            <w:r w:rsidRPr="007001F1">
              <w:rPr>
                <w:b/>
                <w:bCs/>
                <w:sz w:val="22"/>
                <w:szCs w:val="22"/>
              </w:rPr>
              <w:lastRenderedPageBreak/>
              <w:t xml:space="preserve">Dátum: </w:t>
            </w:r>
          </w:p>
        </w:tc>
        <w:tc>
          <w:tcPr>
            <w:tcW w:w="5528" w:type="dxa"/>
            <w:gridSpan w:val="5"/>
            <w:shd w:val="clear" w:color="auto" w:fill="auto"/>
            <w:vAlign w:val="center"/>
            <w:hideMark/>
          </w:tcPr>
          <w:p w14:paraId="6DA629FB"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0FD92B27" w14:textId="77777777" w:rsidTr="007261E4">
        <w:trPr>
          <w:trHeight w:val="300"/>
        </w:trPr>
        <w:tc>
          <w:tcPr>
            <w:tcW w:w="3559" w:type="dxa"/>
            <w:gridSpan w:val="2"/>
            <w:shd w:val="clear" w:color="000000" w:fill="FFFFFF"/>
            <w:vAlign w:val="center"/>
            <w:hideMark/>
          </w:tcPr>
          <w:p w14:paraId="576BA59C" w14:textId="77777777" w:rsidR="006D441E" w:rsidRPr="007001F1" w:rsidRDefault="006D441E" w:rsidP="006D441E">
            <w:pPr>
              <w:rPr>
                <w:b/>
                <w:bCs/>
                <w:sz w:val="22"/>
                <w:szCs w:val="22"/>
              </w:rPr>
            </w:pPr>
            <w:r w:rsidRPr="007001F1">
              <w:rPr>
                <w:b/>
                <w:bCs/>
                <w:sz w:val="22"/>
                <w:szCs w:val="22"/>
              </w:rPr>
              <w:t>Podpis:</w:t>
            </w:r>
          </w:p>
        </w:tc>
        <w:tc>
          <w:tcPr>
            <w:tcW w:w="5528" w:type="dxa"/>
            <w:gridSpan w:val="5"/>
            <w:shd w:val="clear" w:color="auto" w:fill="auto"/>
            <w:vAlign w:val="center"/>
            <w:hideMark/>
          </w:tcPr>
          <w:p w14:paraId="57BD2FA1" w14:textId="77777777" w:rsidR="006D441E" w:rsidRPr="007001F1" w:rsidRDefault="006D441E" w:rsidP="006D441E">
            <w:pPr>
              <w:rPr>
                <w:color w:val="000000"/>
                <w:sz w:val="22"/>
                <w:szCs w:val="22"/>
              </w:rPr>
            </w:pPr>
            <w:r w:rsidRPr="007001F1">
              <w:rPr>
                <w:color w:val="000000"/>
                <w:sz w:val="22"/>
                <w:szCs w:val="22"/>
              </w:rPr>
              <w:t> </w:t>
            </w:r>
          </w:p>
        </w:tc>
      </w:tr>
    </w:tbl>
    <w:p w14:paraId="0CA82417" w14:textId="1BAF2FF2" w:rsidR="00C54C79" w:rsidRPr="007001F1" w:rsidRDefault="00C54C79"/>
    <w:p w14:paraId="2ACF078B" w14:textId="77777777" w:rsidR="00C54C79" w:rsidRPr="007001F1" w:rsidRDefault="00C54C7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14:paraId="1177D541" w14:textId="77777777" w:rsidTr="007261E4">
        <w:trPr>
          <w:trHeight w:val="645"/>
        </w:trPr>
        <w:tc>
          <w:tcPr>
            <w:tcW w:w="9091" w:type="dxa"/>
            <w:gridSpan w:val="8"/>
            <w:shd w:val="clear" w:color="000000" w:fill="60497A"/>
            <w:vAlign w:val="center"/>
            <w:hideMark/>
          </w:tcPr>
          <w:p w14:paraId="62848890" w14:textId="0EE282B2" w:rsidR="000B6ACC" w:rsidRPr="007001F1" w:rsidRDefault="000B6ACC"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1782"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proofErr w:type="spellStart"/>
            <w:r w:rsidRPr="007001F1">
              <w:rPr>
                <w:b/>
                <w:bCs/>
                <w:color w:val="FFFFFF"/>
              </w:rPr>
              <w:t>ante</w:t>
            </w:r>
            <w:proofErr w:type="spellEnd"/>
            <w:r w:rsidRPr="007001F1">
              <w:rPr>
                <w:b/>
                <w:bCs/>
                <w:color w:val="FFFFFF"/>
              </w:rPr>
              <w:t xml:space="preserve"> kontrola</w:t>
            </w:r>
            <w:bookmarkEnd w:id="1782"/>
          </w:p>
        </w:tc>
      </w:tr>
      <w:tr w:rsidR="000B6ACC" w:rsidRPr="007001F1" w14:paraId="64D285CE" w14:textId="77777777" w:rsidTr="007261E4">
        <w:trPr>
          <w:trHeight w:val="330"/>
        </w:trPr>
        <w:tc>
          <w:tcPr>
            <w:tcW w:w="9091" w:type="dxa"/>
            <w:gridSpan w:val="8"/>
            <w:shd w:val="clear" w:color="auto" w:fill="auto"/>
            <w:vAlign w:val="center"/>
            <w:hideMark/>
          </w:tcPr>
          <w:p w14:paraId="3D3CE964" w14:textId="77777777" w:rsidR="000B6ACC" w:rsidRPr="007001F1" w:rsidRDefault="000B6ACC" w:rsidP="006D2003">
            <w:pPr>
              <w:jc w:val="center"/>
              <w:rPr>
                <w:b/>
                <w:bCs/>
                <w:color w:val="000000"/>
                <w:sz w:val="22"/>
                <w:szCs w:val="22"/>
              </w:rPr>
            </w:pPr>
            <w:r w:rsidRPr="007001F1">
              <w:rPr>
                <w:b/>
                <w:bCs/>
                <w:color w:val="000000"/>
                <w:sz w:val="22"/>
                <w:szCs w:val="22"/>
              </w:rPr>
              <w:t>Identifikácia programu</w:t>
            </w:r>
          </w:p>
        </w:tc>
      </w:tr>
      <w:tr w:rsidR="000B6ACC" w:rsidRPr="007001F1" w14:paraId="1B48B84F" w14:textId="77777777" w:rsidTr="007261E4">
        <w:trPr>
          <w:trHeight w:val="300"/>
        </w:trPr>
        <w:tc>
          <w:tcPr>
            <w:tcW w:w="3559" w:type="dxa"/>
            <w:gridSpan w:val="3"/>
            <w:shd w:val="clear" w:color="auto" w:fill="auto"/>
            <w:vAlign w:val="center"/>
            <w:hideMark/>
          </w:tcPr>
          <w:p w14:paraId="7B641FED" w14:textId="77777777" w:rsidR="000B6ACC" w:rsidRPr="007001F1" w:rsidRDefault="000B6ACC" w:rsidP="006D2003">
            <w:pPr>
              <w:rPr>
                <w:color w:val="000000"/>
                <w:sz w:val="22"/>
                <w:szCs w:val="22"/>
              </w:rPr>
            </w:pPr>
            <w:r w:rsidRPr="007001F1">
              <w:rPr>
                <w:color w:val="000000"/>
                <w:sz w:val="22"/>
                <w:szCs w:val="22"/>
              </w:rPr>
              <w:t>Názov programu</w:t>
            </w:r>
          </w:p>
        </w:tc>
        <w:tc>
          <w:tcPr>
            <w:tcW w:w="5532" w:type="dxa"/>
            <w:gridSpan w:val="5"/>
            <w:shd w:val="clear" w:color="auto" w:fill="auto"/>
            <w:vAlign w:val="center"/>
            <w:hideMark/>
          </w:tcPr>
          <w:p w14:paraId="4B29BD1C"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299E595" w14:textId="77777777" w:rsidTr="007261E4">
        <w:trPr>
          <w:trHeight w:val="660"/>
        </w:trPr>
        <w:tc>
          <w:tcPr>
            <w:tcW w:w="3559" w:type="dxa"/>
            <w:gridSpan w:val="3"/>
            <w:shd w:val="clear" w:color="auto" w:fill="auto"/>
            <w:vAlign w:val="center"/>
            <w:hideMark/>
          </w:tcPr>
          <w:p w14:paraId="4FD38012" w14:textId="33935335" w:rsidR="000B6ACC" w:rsidRPr="007001F1" w:rsidRDefault="000B6ACC" w:rsidP="006D2003">
            <w:pPr>
              <w:rPr>
                <w:color w:val="000000"/>
                <w:sz w:val="22"/>
                <w:szCs w:val="22"/>
              </w:rPr>
            </w:pPr>
            <w:r w:rsidRPr="007001F1">
              <w:rPr>
                <w:color w:val="000000"/>
                <w:sz w:val="22"/>
                <w:szCs w:val="22"/>
              </w:rPr>
              <w:t xml:space="preserve">Názov </w:t>
            </w:r>
            <w:ins w:id="1783" w:author="Kramár Róbert" w:date="2018-04-27T15:13:00Z">
              <w:r w:rsidR="00606F32">
                <w:rPr>
                  <w:color w:val="000000"/>
                  <w:sz w:val="22"/>
                  <w:szCs w:val="22"/>
                </w:rPr>
                <w:t>prioritnej osi/</w:t>
              </w:r>
            </w:ins>
            <w:r w:rsidRPr="007001F1">
              <w:rPr>
                <w:color w:val="000000"/>
                <w:sz w:val="22"/>
                <w:szCs w:val="22"/>
              </w:rPr>
              <w:t>opatrenia</w:t>
            </w:r>
          </w:p>
        </w:tc>
        <w:tc>
          <w:tcPr>
            <w:tcW w:w="5532" w:type="dxa"/>
            <w:gridSpan w:val="5"/>
            <w:shd w:val="clear" w:color="auto" w:fill="auto"/>
            <w:vAlign w:val="center"/>
            <w:hideMark/>
          </w:tcPr>
          <w:p w14:paraId="7FE5166A"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1373CAA" w14:textId="77777777" w:rsidTr="007261E4">
        <w:trPr>
          <w:trHeight w:val="330"/>
        </w:trPr>
        <w:tc>
          <w:tcPr>
            <w:tcW w:w="9091" w:type="dxa"/>
            <w:gridSpan w:val="8"/>
            <w:shd w:val="clear" w:color="auto" w:fill="auto"/>
            <w:vAlign w:val="center"/>
            <w:hideMark/>
          </w:tcPr>
          <w:p w14:paraId="35094F62" w14:textId="77777777" w:rsidR="000B6ACC" w:rsidRPr="007001F1" w:rsidRDefault="000B6ACC" w:rsidP="006D2003">
            <w:pPr>
              <w:jc w:val="center"/>
              <w:rPr>
                <w:b/>
                <w:bCs/>
                <w:color w:val="000000"/>
                <w:sz w:val="22"/>
                <w:szCs w:val="22"/>
              </w:rPr>
            </w:pPr>
            <w:r w:rsidRPr="007001F1">
              <w:rPr>
                <w:b/>
                <w:bCs/>
                <w:color w:val="000000"/>
                <w:sz w:val="22"/>
                <w:szCs w:val="22"/>
              </w:rPr>
              <w:t>Identifikácia projektu a prijímateľa</w:t>
            </w:r>
          </w:p>
        </w:tc>
      </w:tr>
      <w:tr w:rsidR="000B6ACC" w:rsidRPr="007001F1" w14:paraId="6A81A26A" w14:textId="77777777" w:rsidTr="007261E4">
        <w:trPr>
          <w:trHeight w:val="330"/>
        </w:trPr>
        <w:tc>
          <w:tcPr>
            <w:tcW w:w="3559" w:type="dxa"/>
            <w:gridSpan w:val="3"/>
            <w:shd w:val="clear" w:color="auto" w:fill="auto"/>
            <w:vAlign w:val="center"/>
            <w:hideMark/>
          </w:tcPr>
          <w:p w14:paraId="7F1F2C55" w14:textId="76670F83" w:rsidR="000B6ACC" w:rsidRPr="007001F1" w:rsidRDefault="000B6ACC" w:rsidP="006D2003">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69F4AC44"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F46FFBE" w14:textId="77777777" w:rsidTr="007261E4">
        <w:trPr>
          <w:trHeight w:val="300"/>
        </w:trPr>
        <w:tc>
          <w:tcPr>
            <w:tcW w:w="3559" w:type="dxa"/>
            <w:gridSpan w:val="3"/>
            <w:shd w:val="clear" w:color="auto" w:fill="auto"/>
            <w:vAlign w:val="center"/>
            <w:hideMark/>
          </w:tcPr>
          <w:p w14:paraId="0A40A410" w14:textId="77777777" w:rsidR="000B6ACC" w:rsidRPr="007001F1" w:rsidRDefault="000B6ACC" w:rsidP="006D2003">
            <w:pPr>
              <w:rPr>
                <w:color w:val="000000"/>
                <w:sz w:val="22"/>
                <w:szCs w:val="22"/>
              </w:rPr>
            </w:pPr>
            <w:r w:rsidRPr="007001F1">
              <w:rPr>
                <w:color w:val="000000"/>
                <w:sz w:val="22"/>
                <w:szCs w:val="22"/>
              </w:rPr>
              <w:t>Názov projektu</w:t>
            </w:r>
          </w:p>
        </w:tc>
        <w:tc>
          <w:tcPr>
            <w:tcW w:w="5532" w:type="dxa"/>
            <w:gridSpan w:val="5"/>
            <w:shd w:val="clear" w:color="auto" w:fill="auto"/>
            <w:vAlign w:val="center"/>
            <w:hideMark/>
          </w:tcPr>
          <w:p w14:paraId="6CE2AE5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428556D" w14:textId="77777777" w:rsidTr="007261E4">
        <w:trPr>
          <w:trHeight w:val="300"/>
        </w:trPr>
        <w:tc>
          <w:tcPr>
            <w:tcW w:w="3559" w:type="dxa"/>
            <w:gridSpan w:val="3"/>
            <w:shd w:val="clear" w:color="auto" w:fill="auto"/>
            <w:vAlign w:val="center"/>
            <w:hideMark/>
          </w:tcPr>
          <w:p w14:paraId="71CE0871" w14:textId="77777777" w:rsidR="000B6ACC" w:rsidRPr="007001F1" w:rsidRDefault="000B6ACC" w:rsidP="006D2003">
            <w:pPr>
              <w:rPr>
                <w:color w:val="000000"/>
                <w:sz w:val="22"/>
                <w:szCs w:val="22"/>
              </w:rPr>
            </w:pPr>
            <w:r w:rsidRPr="007001F1">
              <w:rPr>
                <w:color w:val="000000"/>
                <w:sz w:val="22"/>
                <w:szCs w:val="22"/>
              </w:rPr>
              <w:t>Názov/Meno a adresa sídla prijímateľa</w:t>
            </w:r>
          </w:p>
        </w:tc>
        <w:tc>
          <w:tcPr>
            <w:tcW w:w="5532" w:type="dxa"/>
            <w:gridSpan w:val="5"/>
            <w:shd w:val="clear" w:color="auto" w:fill="auto"/>
            <w:vAlign w:val="center"/>
            <w:hideMark/>
          </w:tcPr>
          <w:p w14:paraId="0826D0E3"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C764FCE" w14:textId="77777777" w:rsidTr="007261E4">
        <w:trPr>
          <w:trHeight w:val="300"/>
        </w:trPr>
        <w:tc>
          <w:tcPr>
            <w:tcW w:w="3559" w:type="dxa"/>
            <w:gridSpan w:val="3"/>
            <w:shd w:val="clear" w:color="auto" w:fill="auto"/>
            <w:vAlign w:val="center"/>
            <w:hideMark/>
          </w:tcPr>
          <w:p w14:paraId="2A6222F2" w14:textId="77777777" w:rsidR="000B6ACC" w:rsidRPr="007001F1" w:rsidRDefault="000B6ACC" w:rsidP="006D2003">
            <w:pPr>
              <w:rPr>
                <w:color w:val="000000"/>
                <w:sz w:val="22"/>
                <w:szCs w:val="22"/>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11E36A6B"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A309647" w14:textId="77777777" w:rsidTr="007261E4">
        <w:trPr>
          <w:trHeight w:val="330"/>
        </w:trPr>
        <w:tc>
          <w:tcPr>
            <w:tcW w:w="9091" w:type="dxa"/>
            <w:gridSpan w:val="8"/>
            <w:shd w:val="clear" w:color="auto" w:fill="auto"/>
            <w:vAlign w:val="center"/>
            <w:hideMark/>
          </w:tcPr>
          <w:p w14:paraId="41E06FDF" w14:textId="77777777" w:rsidR="000B6ACC" w:rsidRPr="007001F1" w:rsidRDefault="000B6ACC" w:rsidP="006D2003">
            <w:pPr>
              <w:jc w:val="center"/>
              <w:rPr>
                <w:b/>
                <w:bCs/>
                <w:color w:val="000000"/>
                <w:sz w:val="22"/>
                <w:szCs w:val="22"/>
              </w:rPr>
            </w:pPr>
            <w:r w:rsidRPr="007001F1">
              <w:rPr>
                <w:b/>
                <w:bCs/>
                <w:color w:val="000000"/>
                <w:sz w:val="22"/>
                <w:szCs w:val="22"/>
              </w:rPr>
              <w:t>Identifikácia zákazky</w:t>
            </w:r>
          </w:p>
        </w:tc>
      </w:tr>
      <w:tr w:rsidR="000B6ACC" w:rsidRPr="007001F1" w14:paraId="2B2DEE9A" w14:textId="77777777" w:rsidTr="007261E4">
        <w:trPr>
          <w:trHeight w:val="300"/>
        </w:trPr>
        <w:tc>
          <w:tcPr>
            <w:tcW w:w="3559" w:type="dxa"/>
            <w:gridSpan w:val="3"/>
            <w:shd w:val="clear" w:color="auto" w:fill="auto"/>
            <w:vAlign w:val="center"/>
            <w:hideMark/>
          </w:tcPr>
          <w:p w14:paraId="1501FA96" w14:textId="77777777" w:rsidR="000B6ACC" w:rsidRPr="007001F1" w:rsidRDefault="000B6ACC" w:rsidP="006D2003">
            <w:pPr>
              <w:rPr>
                <w:color w:val="000000"/>
                <w:sz w:val="22"/>
                <w:szCs w:val="22"/>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07F70956" w14:textId="77777777" w:rsidR="000B6ACC" w:rsidRPr="007001F1" w:rsidRDefault="000B6ACC" w:rsidP="006D2003">
            <w:pPr>
              <w:rPr>
                <w:color w:val="000000"/>
                <w:sz w:val="22"/>
                <w:szCs w:val="22"/>
              </w:rPr>
            </w:pPr>
            <w:r w:rsidRPr="007001F1">
              <w:rPr>
                <w:color w:val="000000"/>
                <w:sz w:val="22"/>
                <w:szCs w:val="22"/>
              </w:rPr>
              <w:t>Nadlimitná zákazka</w:t>
            </w:r>
          </w:p>
        </w:tc>
      </w:tr>
      <w:tr w:rsidR="000B6ACC" w:rsidRPr="007001F1" w14:paraId="7981394A" w14:textId="77777777" w:rsidTr="007261E4">
        <w:trPr>
          <w:trHeight w:val="300"/>
        </w:trPr>
        <w:tc>
          <w:tcPr>
            <w:tcW w:w="3559" w:type="dxa"/>
            <w:gridSpan w:val="3"/>
            <w:shd w:val="clear" w:color="auto" w:fill="auto"/>
            <w:vAlign w:val="center"/>
            <w:hideMark/>
          </w:tcPr>
          <w:p w14:paraId="1C2752EE" w14:textId="77777777" w:rsidR="000B6ACC" w:rsidRPr="007001F1" w:rsidRDefault="000B6ACC" w:rsidP="006D2003">
            <w:pPr>
              <w:rPr>
                <w:color w:val="000000"/>
                <w:sz w:val="22"/>
                <w:szCs w:val="22"/>
              </w:rPr>
            </w:pPr>
            <w:r w:rsidRPr="007001F1">
              <w:rPr>
                <w:color w:val="000000"/>
                <w:sz w:val="22"/>
                <w:szCs w:val="22"/>
              </w:rPr>
              <w:t>Druh zákazky podľa postupu</w:t>
            </w:r>
          </w:p>
        </w:tc>
        <w:tc>
          <w:tcPr>
            <w:tcW w:w="5532" w:type="dxa"/>
            <w:gridSpan w:val="5"/>
            <w:shd w:val="clear" w:color="auto" w:fill="auto"/>
            <w:vAlign w:val="center"/>
            <w:hideMark/>
          </w:tcPr>
          <w:p w14:paraId="2BA524CB" w14:textId="53E63947" w:rsidR="000B6ACC" w:rsidRPr="007001F1" w:rsidRDefault="000B6ACC" w:rsidP="006D2003">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0B6ACC" w:rsidRPr="007001F1" w14:paraId="14DB0416" w14:textId="77777777" w:rsidTr="007261E4">
        <w:trPr>
          <w:trHeight w:val="300"/>
        </w:trPr>
        <w:tc>
          <w:tcPr>
            <w:tcW w:w="3559" w:type="dxa"/>
            <w:gridSpan w:val="3"/>
            <w:shd w:val="clear" w:color="auto" w:fill="auto"/>
            <w:vAlign w:val="center"/>
            <w:hideMark/>
          </w:tcPr>
          <w:p w14:paraId="6D7FB8E7" w14:textId="77777777" w:rsidR="000B6ACC" w:rsidRPr="007001F1" w:rsidRDefault="000B6ACC" w:rsidP="006D2003">
            <w:pPr>
              <w:rPr>
                <w:color w:val="000000"/>
                <w:sz w:val="22"/>
                <w:szCs w:val="22"/>
              </w:rPr>
            </w:pPr>
            <w:r w:rsidRPr="007001F1">
              <w:rPr>
                <w:color w:val="000000"/>
                <w:sz w:val="22"/>
                <w:szCs w:val="22"/>
              </w:rPr>
              <w:t>Druh zákazky podľa predmetu obstarania</w:t>
            </w:r>
          </w:p>
        </w:tc>
        <w:tc>
          <w:tcPr>
            <w:tcW w:w="5532" w:type="dxa"/>
            <w:gridSpan w:val="5"/>
            <w:shd w:val="clear" w:color="auto" w:fill="auto"/>
            <w:vAlign w:val="center"/>
            <w:hideMark/>
          </w:tcPr>
          <w:p w14:paraId="57E55AD8" w14:textId="77777777" w:rsidR="000B6ACC" w:rsidRPr="007001F1" w:rsidRDefault="000B6ACC" w:rsidP="006D2003">
            <w:pPr>
              <w:rPr>
                <w:color w:val="000000"/>
                <w:sz w:val="22"/>
                <w:szCs w:val="22"/>
              </w:rPr>
            </w:pPr>
            <w:r w:rsidRPr="007001F1">
              <w:rPr>
                <w:color w:val="000000"/>
                <w:sz w:val="22"/>
                <w:szCs w:val="22"/>
              </w:rPr>
              <w:t xml:space="preserve"> </w:t>
            </w:r>
          </w:p>
        </w:tc>
      </w:tr>
      <w:tr w:rsidR="004D0B9F" w:rsidRPr="007001F1" w14:paraId="4A019596" w14:textId="77777777" w:rsidTr="007261E4">
        <w:trPr>
          <w:trHeight w:val="300"/>
        </w:trPr>
        <w:tc>
          <w:tcPr>
            <w:tcW w:w="3559" w:type="dxa"/>
            <w:gridSpan w:val="3"/>
            <w:shd w:val="clear" w:color="auto" w:fill="auto"/>
            <w:vAlign w:val="center"/>
          </w:tcPr>
          <w:p w14:paraId="6A688B43" w14:textId="39D47DE0" w:rsidR="004D0B9F" w:rsidRPr="007001F1" w:rsidRDefault="004D0B9F" w:rsidP="006D2003">
            <w:pPr>
              <w:rPr>
                <w:color w:val="000000"/>
                <w:sz w:val="22"/>
                <w:szCs w:val="22"/>
              </w:rPr>
            </w:pPr>
            <w:r w:rsidRPr="007001F1">
              <w:rPr>
                <w:color w:val="000000"/>
                <w:sz w:val="22"/>
                <w:szCs w:val="22"/>
              </w:rPr>
              <w:t>Identifikátor zákazky v ITMS2014+</w:t>
            </w:r>
          </w:p>
        </w:tc>
        <w:tc>
          <w:tcPr>
            <w:tcW w:w="5532" w:type="dxa"/>
            <w:gridSpan w:val="5"/>
            <w:shd w:val="clear" w:color="auto" w:fill="auto"/>
            <w:vAlign w:val="center"/>
          </w:tcPr>
          <w:p w14:paraId="47B370F7" w14:textId="77777777" w:rsidR="004D0B9F" w:rsidRPr="007001F1" w:rsidRDefault="004D0B9F" w:rsidP="006D2003">
            <w:pPr>
              <w:rPr>
                <w:color w:val="000000"/>
                <w:sz w:val="22"/>
                <w:szCs w:val="22"/>
              </w:rPr>
            </w:pPr>
          </w:p>
        </w:tc>
      </w:tr>
      <w:tr w:rsidR="000B6ACC" w:rsidRPr="007001F1" w14:paraId="072A4CE6" w14:textId="77777777" w:rsidTr="007261E4">
        <w:trPr>
          <w:trHeight w:val="300"/>
        </w:trPr>
        <w:tc>
          <w:tcPr>
            <w:tcW w:w="3559" w:type="dxa"/>
            <w:gridSpan w:val="3"/>
            <w:shd w:val="clear" w:color="auto" w:fill="auto"/>
            <w:vAlign w:val="center"/>
            <w:hideMark/>
          </w:tcPr>
          <w:p w14:paraId="31387DE2" w14:textId="77777777" w:rsidR="000B6ACC" w:rsidRPr="007001F1" w:rsidRDefault="000B6ACC" w:rsidP="006D2003">
            <w:pPr>
              <w:rPr>
                <w:color w:val="000000"/>
                <w:sz w:val="22"/>
                <w:szCs w:val="22"/>
              </w:rPr>
            </w:pPr>
            <w:r w:rsidRPr="007001F1">
              <w:rPr>
                <w:color w:val="000000"/>
                <w:sz w:val="22"/>
                <w:szCs w:val="22"/>
              </w:rPr>
              <w:t>Typ kontroly</w:t>
            </w:r>
          </w:p>
        </w:tc>
        <w:tc>
          <w:tcPr>
            <w:tcW w:w="5532" w:type="dxa"/>
            <w:gridSpan w:val="5"/>
            <w:shd w:val="clear" w:color="auto" w:fill="auto"/>
            <w:vAlign w:val="center"/>
            <w:hideMark/>
          </w:tcPr>
          <w:p w14:paraId="5F42224A" w14:textId="698DBC42" w:rsidR="000B6ACC" w:rsidRPr="007001F1" w:rsidRDefault="00157641" w:rsidP="006D2003">
            <w:pPr>
              <w:rPr>
                <w:color w:val="000000"/>
                <w:sz w:val="22"/>
                <w:szCs w:val="22"/>
              </w:rPr>
            </w:pPr>
            <w:r w:rsidRPr="007001F1">
              <w:rPr>
                <w:color w:val="000000"/>
                <w:sz w:val="22"/>
                <w:szCs w:val="22"/>
              </w:rPr>
              <w:t>druhá</w:t>
            </w:r>
            <w:r w:rsidR="000B6ACC" w:rsidRPr="007001F1">
              <w:rPr>
                <w:color w:val="000000"/>
                <w:sz w:val="22"/>
                <w:szCs w:val="22"/>
              </w:rPr>
              <w:t xml:space="preserve"> ex-</w:t>
            </w:r>
            <w:proofErr w:type="spellStart"/>
            <w:r w:rsidR="000B6ACC" w:rsidRPr="007001F1">
              <w:rPr>
                <w:color w:val="000000"/>
                <w:sz w:val="22"/>
                <w:szCs w:val="22"/>
              </w:rPr>
              <w:t>ante</w:t>
            </w:r>
            <w:proofErr w:type="spellEnd"/>
            <w:r w:rsidR="000B6ACC" w:rsidRPr="007001F1">
              <w:rPr>
                <w:color w:val="000000"/>
                <w:sz w:val="22"/>
                <w:szCs w:val="22"/>
              </w:rPr>
              <w:t xml:space="preserve"> kontrola</w:t>
            </w:r>
          </w:p>
        </w:tc>
      </w:tr>
      <w:tr w:rsidR="000B6ACC" w:rsidRPr="007001F1" w14:paraId="26814F3F" w14:textId="77777777" w:rsidTr="007261E4">
        <w:trPr>
          <w:trHeight w:val="300"/>
        </w:trPr>
        <w:tc>
          <w:tcPr>
            <w:tcW w:w="3559" w:type="dxa"/>
            <w:gridSpan w:val="3"/>
            <w:shd w:val="clear" w:color="auto" w:fill="auto"/>
            <w:vAlign w:val="center"/>
            <w:hideMark/>
          </w:tcPr>
          <w:p w14:paraId="7CD4C920" w14:textId="77777777" w:rsidR="000B6ACC" w:rsidRPr="007001F1" w:rsidRDefault="000B6ACC" w:rsidP="006D2003">
            <w:pPr>
              <w:rPr>
                <w:color w:val="000000"/>
                <w:sz w:val="22"/>
                <w:szCs w:val="22"/>
              </w:rPr>
            </w:pPr>
            <w:r w:rsidRPr="007001F1">
              <w:rPr>
                <w:color w:val="000000"/>
                <w:sz w:val="22"/>
                <w:szCs w:val="22"/>
              </w:rPr>
              <w:t>Názov zákazky</w:t>
            </w:r>
          </w:p>
        </w:tc>
        <w:tc>
          <w:tcPr>
            <w:tcW w:w="5532" w:type="dxa"/>
            <w:gridSpan w:val="5"/>
            <w:shd w:val="clear" w:color="auto" w:fill="auto"/>
            <w:vAlign w:val="center"/>
            <w:hideMark/>
          </w:tcPr>
          <w:p w14:paraId="0A34CBF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1BA0932" w14:textId="77777777" w:rsidTr="007261E4">
        <w:trPr>
          <w:trHeight w:val="300"/>
        </w:trPr>
        <w:tc>
          <w:tcPr>
            <w:tcW w:w="3559" w:type="dxa"/>
            <w:gridSpan w:val="3"/>
            <w:shd w:val="clear" w:color="auto" w:fill="auto"/>
            <w:vAlign w:val="center"/>
            <w:hideMark/>
          </w:tcPr>
          <w:p w14:paraId="49C9E42D" w14:textId="77777777" w:rsidR="000B6ACC" w:rsidRPr="007001F1" w:rsidRDefault="000B6ACC" w:rsidP="006D2003">
            <w:pPr>
              <w:rPr>
                <w:color w:val="000000"/>
                <w:sz w:val="22"/>
                <w:szCs w:val="22"/>
              </w:rPr>
            </w:pPr>
            <w:r w:rsidRPr="007001F1">
              <w:rPr>
                <w:color w:val="000000"/>
                <w:sz w:val="22"/>
                <w:szCs w:val="22"/>
              </w:rPr>
              <w:t>Číslo oznámenia vo vestníku VO</w:t>
            </w:r>
          </w:p>
        </w:tc>
        <w:tc>
          <w:tcPr>
            <w:tcW w:w="5532" w:type="dxa"/>
            <w:gridSpan w:val="5"/>
            <w:shd w:val="clear" w:color="auto" w:fill="auto"/>
            <w:vAlign w:val="center"/>
            <w:hideMark/>
          </w:tcPr>
          <w:p w14:paraId="61436657"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1E832F9" w14:textId="77777777" w:rsidTr="007261E4">
        <w:trPr>
          <w:trHeight w:val="300"/>
        </w:trPr>
        <w:tc>
          <w:tcPr>
            <w:tcW w:w="3559" w:type="dxa"/>
            <w:gridSpan w:val="3"/>
            <w:shd w:val="clear" w:color="auto" w:fill="auto"/>
            <w:vAlign w:val="center"/>
            <w:hideMark/>
          </w:tcPr>
          <w:p w14:paraId="08FFAB18" w14:textId="77777777" w:rsidR="000B6ACC" w:rsidRPr="007001F1" w:rsidRDefault="000B6ACC" w:rsidP="006D2003">
            <w:pPr>
              <w:rPr>
                <w:color w:val="000000"/>
                <w:sz w:val="22"/>
                <w:szCs w:val="22"/>
              </w:rPr>
            </w:pPr>
            <w:r w:rsidRPr="007001F1">
              <w:rPr>
                <w:color w:val="000000"/>
                <w:sz w:val="22"/>
                <w:szCs w:val="22"/>
              </w:rPr>
              <w:t>Číslo oznámenia v európskom vestníku</w:t>
            </w:r>
          </w:p>
        </w:tc>
        <w:tc>
          <w:tcPr>
            <w:tcW w:w="5532" w:type="dxa"/>
            <w:gridSpan w:val="5"/>
            <w:shd w:val="clear" w:color="auto" w:fill="auto"/>
            <w:vAlign w:val="center"/>
            <w:hideMark/>
          </w:tcPr>
          <w:p w14:paraId="535368CC"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2B504B7" w14:textId="77777777" w:rsidTr="007261E4">
        <w:trPr>
          <w:trHeight w:val="300"/>
        </w:trPr>
        <w:tc>
          <w:tcPr>
            <w:tcW w:w="3559" w:type="dxa"/>
            <w:gridSpan w:val="3"/>
            <w:shd w:val="clear" w:color="auto" w:fill="auto"/>
            <w:vAlign w:val="center"/>
            <w:hideMark/>
          </w:tcPr>
          <w:p w14:paraId="03F864A2" w14:textId="77777777" w:rsidR="000B6ACC" w:rsidRPr="007001F1" w:rsidRDefault="000B6ACC" w:rsidP="006D2003">
            <w:pPr>
              <w:rPr>
                <w:color w:val="000000"/>
                <w:sz w:val="22"/>
                <w:szCs w:val="22"/>
              </w:rPr>
            </w:pPr>
            <w:r w:rsidRPr="007001F1">
              <w:rPr>
                <w:color w:val="000000"/>
                <w:sz w:val="22"/>
                <w:szCs w:val="22"/>
              </w:rPr>
              <w:t>Názov dodávateľa</w:t>
            </w:r>
          </w:p>
        </w:tc>
        <w:tc>
          <w:tcPr>
            <w:tcW w:w="5532" w:type="dxa"/>
            <w:gridSpan w:val="5"/>
            <w:shd w:val="clear" w:color="auto" w:fill="auto"/>
            <w:vAlign w:val="center"/>
            <w:hideMark/>
          </w:tcPr>
          <w:p w14:paraId="6B395D1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52D32DD" w14:textId="77777777" w:rsidTr="007261E4">
        <w:trPr>
          <w:trHeight w:val="300"/>
        </w:trPr>
        <w:tc>
          <w:tcPr>
            <w:tcW w:w="3559" w:type="dxa"/>
            <w:gridSpan w:val="3"/>
            <w:shd w:val="clear" w:color="auto" w:fill="auto"/>
            <w:vAlign w:val="center"/>
            <w:hideMark/>
          </w:tcPr>
          <w:p w14:paraId="45828D5D" w14:textId="77777777" w:rsidR="000B6ACC" w:rsidRPr="007001F1" w:rsidRDefault="000B6ACC" w:rsidP="006D2003">
            <w:pPr>
              <w:rPr>
                <w:color w:val="000000"/>
                <w:sz w:val="22"/>
                <w:szCs w:val="22"/>
              </w:rPr>
            </w:pPr>
            <w:r w:rsidRPr="007001F1">
              <w:rPr>
                <w:color w:val="000000"/>
                <w:sz w:val="22"/>
                <w:szCs w:val="22"/>
              </w:rPr>
              <w:t>IČO dodávateľa</w:t>
            </w:r>
          </w:p>
        </w:tc>
        <w:tc>
          <w:tcPr>
            <w:tcW w:w="5532" w:type="dxa"/>
            <w:gridSpan w:val="5"/>
            <w:shd w:val="clear" w:color="auto" w:fill="auto"/>
            <w:vAlign w:val="center"/>
            <w:hideMark/>
          </w:tcPr>
          <w:p w14:paraId="3C75FB0F"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E45DB0E" w14:textId="77777777" w:rsidTr="007261E4">
        <w:trPr>
          <w:trHeight w:val="300"/>
        </w:trPr>
        <w:tc>
          <w:tcPr>
            <w:tcW w:w="3559" w:type="dxa"/>
            <w:gridSpan w:val="3"/>
            <w:shd w:val="clear" w:color="auto" w:fill="auto"/>
            <w:vAlign w:val="center"/>
            <w:hideMark/>
          </w:tcPr>
          <w:p w14:paraId="0204F58C" w14:textId="77777777" w:rsidR="000B6ACC" w:rsidRPr="007001F1" w:rsidRDefault="000B6ACC" w:rsidP="006D2003">
            <w:pPr>
              <w:rPr>
                <w:color w:val="000000"/>
                <w:sz w:val="22"/>
                <w:szCs w:val="22"/>
              </w:rPr>
            </w:pPr>
            <w:r w:rsidRPr="007001F1">
              <w:rPr>
                <w:color w:val="000000"/>
                <w:sz w:val="22"/>
                <w:szCs w:val="22"/>
              </w:rPr>
              <w:t>Predpokladaná hodnota zákazky</w:t>
            </w:r>
          </w:p>
        </w:tc>
        <w:tc>
          <w:tcPr>
            <w:tcW w:w="5532" w:type="dxa"/>
            <w:gridSpan w:val="5"/>
            <w:shd w:val="clear" w:color="auto" w:fill="auto"/>
            <w:vAlign w:val="center"/>
            <w:hideMark/>
          </w:tcPr>
          <w:p w14:paraId="134CA440"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BAF87BB" w14:textId="77777777" w:rsidTr="007261E4">
        <w:trPr>
          <w:trHeight w:val="300"/>
        </w:trPr>
        <w:tc>
          <w:tcPr>
            <w:tcW w:w="3559" w:type="dxa"/>
            <w:gridSpan w:val="3"/>
            <w:shd w:val="clear" w:color="auto" w:fill="auto"/>
            <w:vAlign w:val="center"/>
            <w:hideMark/>
          </w:tcPr>
          <w:p w14:paraId="58F19495" w14:textId="77777777" w:rsidR="000B6ACC" w:rsidRPr="007001F1" w:rsidRDefault="000B6ACC" w:rsidP="006D2003">
            <w:pPr>
              <w:rPr>
                <w:color w:val="000000"/>
                <w:sz w:val="22"/>
                <w:szCs w:val="22"/>
              </w:rPr>
            </w:pPr>
            <w:r w:rsidRPr="007001F1">
              <w:rPr>
                <w:color w:val="000000"/>
                <w:sz w:val="22"/>
                <w:szCs w:val="22"/>
              </w:rPr>
              <w:t>Hodnota zákazky bez DPH</w:t>
            </w:r>
          </w:p>
        </w:tc>
        <w:tc>
          <w:tcPr>
            <w:tcW w:w="5532" w:type="dxa"/>
            <w:gridSpan w:val="5"/>
            <w:shd w:val="clear" w:color="auto" w:fill="auto"/>
            <w:vAlign w:val="center"/>
            <w:hideMark/>
          </w:tcPr>
          <w:p w14:paraId="46DDF291"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7E85D1E" w14:textId="77777777" w:rsidTr="007261E4">
        <w:trPr>
          <w:trHeight w:val="300"/>
        </w:trPr>
        <w:tc>
          <w:tcPr>
            <w:tcW w:w="3559" w:type="dxa"/>
            <w:gridSpan w:val="3"/>
            <w:shd w:val="clear" w:color="auto" w:fill="auto"/>
            <w:vAlign w:val="center"/>
            <w:hideMark/>
          </w:tcPr>
          <w:p w14:paraId="27F6EFB8" w14:textId="77777777" w:rsidR="000B6ACC" w:rsidRPr="007001F1" w:rsidRDefault="000B6ACC" w:rsidP="006D2003">
            <w:pPr>
              <w:rPr>
                <w:color w:val="000000"/>
                <w:sz w:val="22"/>
                <w:szCs w:val="22"/>
              </w:rPr>
            </w:pPr>
            <w:r w:rsidRPr="007001F1">
              <w:rPr>
                <w:color w:val="000000"/>
                <w:sz w:val="22"/>
                <w:szCs w:val="22"/>
              </w:rPr>
              <w:t>Hodnota zákazky s DPH</w:t>
            </w:r>
          </w:p>
        </w:tc>
        <w:tc>
          <w:tcPr>
            <w:tcW w:w="5532" w:type="dxa"/>
            <w:gridSpan w:val="5"/>
            <w:shd w:val="clear" w:color="auto" w:fill="auto"/>
            <w:vAlign w:val="center"/>
            <w:hideMark/>
          </w:tcPr>
          <w:p w14:paraId="47573711" w14:textId="77777777" w:rsidR="000B6ACC" w:rsidRPr="007001F1" w:rsidRDefault="000B6ACC" w:rsidP="006D2003">
            <w:pPr>
              <w:rPr>
                <w:color w:val="000000"/>
                <w:sz w:val="22"/>
                <w:szCs w:val="22"/>
              </w:rPr>
            </w:pPr>
            <w:r w:rsidRPr="007001F1">
              <w:rPr>
                <w:color w:val="000000"/>
                <w:sz w:val="22"/>
                <w:szCs w:val="22"/>
              </w:rPr>
              <w:t> </w:t>
            </w:r>
          </w:p>
        </w:tc>
      </w:tr>
      <w:tr w:rsidR="000B6ACC" w:rsidRPr="007001F1" w:rsidDel="002D4145" w14:paraId="3453B5E0" w14:textId="640BCFE7" w:rsidTr="007261E4">
        <w:trPr>
          <w:trHeight w:val="300"/>
          <w:del w:id="1784" w:author="Kramár Róbert" w:date="2018-04-27T16:54:00Z"/>
        </w:trPr>
        <w:tc>
          <w:tcPr>
            <w:tcW w:w="3559" w:type="dxa"/>
            <w:gridSpan w:val="3"/>
            <w:shd w:val="clear" w:color="auto" w:fill="auto"/>
            <w:vAlign w:val="center"/>
            <w:hideMark/>
          </w:tcPr>
          <w:p w14:paraId="28492EDA" w14:textId="6BF39818" w:rsidR="000B6ACC" w:rsidRPr="007001F1" w:rsidDel="002D4145" w:rsidRDefault="000B6ACC" w:rsidP="006D2003">
            <w:pPr>
              <w:rPr>
                <w:del w:id="1785" w:author="Kramár Róbert" w:date="2018-04-27T16:54:00Z"/>
                <w:color w:val="000000"/>
                <w:sz w:val="22"/>
                <w:szCs w:val="22"/>
              </w:rPr>
            </w:pPr>
            <w:del w:id="1786" w:author="Kramár Róbert" w:date="2018-04-27T16:54:00Z">
              <w:r w:rsidRPr="007001F1" w:rsidDel="002D4145">
                <w:rPr>
                  <w:color w:val="000000"/>
                  <w:sz w:val="22"/>
                  <w:szCs w:val="22"/>
                </w:rPr>
                <w:delText>Oprávnené výdavky z hodnoty zákazky</w:delText>
              </w:r>
            </w:del>
          </w:p>
        </w:tc>
        <w:tc>
          <w:tcPr>
            <w:tcW w:w="5532" w:type="dxa"/>
            <w:gridSpan w:val="5"/>
            <w:shd w:val="clear" w:color="auto" w:fill="auto"/>
            <w:vAlign w:val="center"/>
            <w:hideMark/>
          </w:tcPr>
          <w:p w14:paraId="1A972ADA" w14:textId="7B1EB4D2" w:rsidR="000B6ACC" w:rsidRPr="007001F1" w:rsidDel="002D4145" w:rsidRDefault="000B6ACC" w:rsidP="006D2003">
            <w:pPr>
              <w:rPr>
                <w:del w:id="1787" w:author="Kramár Róbert" w:date="2018-04-27T16:54:00Z"/>
                <w:color w:val="000000"/>
                <w:sz w:val="22"/>
                <w:szCs w:val="22"/>
              </w:rPr>
            </w:pPr>
            <w:del w:id="1788" w:author="Kramár Róbert" w:date="2018-04-27T16:54:00Z">
              <w:r w:rsidRPr="007001F1" w:rsidDel="002D4145">
                <w:rPr>
                  <w:color w:val="000000"/>
                  <w:sz w:val="22"/>
                  <w:szCs w:val="22"/>
                </w:rPr>
                <w:delText> </w:delText>
              </w:r>
            </w:del>
          </w:p>
        </w:tc>
      </w:tr>
      <w:tr w:rsidR="000B6ACC" w:rsidRPr="007001F1" w:rsidDel="002D4145" w14:paraId="54766857" w14:textId="76B6C1E2" w:rsidTr="007261E4">
        <w:trPr>
          <w:trHeight w:val="810"/>
          <w:del w:id="1789" w:author="Kramár Róbert" w:date="2018-04-27T16:54:00Z"/>
        </w:trPr>
        <w:tc>
          <w:tcPr>
            <w:tcW w:w="3559" w:type="dxa"/>
            <w:gridSpan w:val="3"/>
            <w:shd w:val="clear" w:color="auto" w:fill="auto"/>
            <w:vAlign w:val="center"/>
            <w:hideMark/>
          </w:tcPr>
          <w:p w14:paraId="0A753390" w14:textId="3433B53F" w:rsidR="000B6ACC" w:rsidRPr="007001F1" w:rsidDel="002D4145" w:rsidRDefault="000B6ACC" w:rsidP="006D2003">
            <w:pPr>
              <w:rPr>
                <w:del w:id="1790" w:author="Kramár Róbert" w:date="2018-04-27T16:54:00Z"/>
                <w:color w:val="000000"/>
                <w:sz w:val="22"/>
                <w:szCs w:val="22"/>
              </w:rPr>
            </w:pPr>
            <w:del w:id="1791" w:author="Kramár Róbert" w:date="2018-04-27T16:54:00Z">
              <w:r w:rsidRPr="007001F1" w:rsidDel="002D4145">
                <w:rPr>
                  <w:color w:val="000000"/>
                  <w:sz w:val="22"/>
                  <w:szCs w:val="22"/>
                </w:rPr>
                <w:delText>Priradenie predmetu obstarania k aktivitám projektu / k rozpočtovým položkám</w:delText>
              </w:r>
            </w:del>
          </w:p>
        </w:tc>
        <w:tc>
          <w:tcPr>
            <w:tcW w:w="5532" w:type="dxa"/>
            <w:gridSpan w:val="5"/>
            <w:shd w:val="clear" w:color="auto" w:fill="auto"/>
            <w:vAlign w:val="center"/>
            <w:hideMark/>
          </w:tcPr>
          <w:p w14:paraId="4D47BEFA" w14:textId="3EBD140B" w:rsidR="000B6ACC" w:rsidRPr="007001F1" w:rsidDel="002D4145" w:rsidRDefault="000B6ACC" w:rsidP="006D2003">
            <w:pPr>
              <w:rPr>
                <w:del w:id="1792" w:author="Kramár Róbert" w:date="2018-04-27T16:54:00Z"/>
                <w:color w:val="000000"/>
                <w:sz w:val="22"/>
                <w:szCs w:val="22"/>
              </w:rPr>
            </w:pPr>
            <w:del w:id="1793" w:author="Kramár Róbert" w:date="2018-04-27T16:54:00Z">
              <w:r w:rsidRPr="007001F1" w:rsidDel="002D4145">
                <w:rPr>
                  <w:color w:val="000000"/>
                  <w:sz w:val="22"/>
                  <w:szCs w:val="22"/>
                </w:rPr>
                <w:delText> </w:delText>
              </w:r>
            </w:del>
          </w:p>
        </w:tc>
      </w:tr>
      <w:tr w:rsidR="000B6ACC" w:rsidRPr="007001F1" w14:paraId="6456DA1F" w14:textId="77777777" w:rsidTr="007261E4">
        <w:trPr>
          <w:trHeight w:val="315"/>
        </w:trPr>
        <w:tc>
          <w:tcPr>
            <w:tcW w:w="1200" w:type="dxa"/>
            <w:gridSpan w:val="2"/>
            <w:shd w:val="clear" w:color="000000" w:fill="60497A"/>
            <w:vAlign w:val="center"/>
            <w:hideMark/>
          </w:tcPr>
          <w:p w14:paraId="5D8DC48B" w14:textId="77777777" w:rsidR="000B6ACC" w:rsidRPr="007001F1" w:rsidRDefault="000B6ACC" w:rsidP="006D2003">
            <w:pPr>
              <w:jc w:val="center"/>
              <w:rPr>
                <w:b/>
                <w:bCs/>
                <w:color w:val="FFFFFF"/>
                <w:sz w:val="22"/>
                <w:szCs w:val="22"/>
              </w:rPr>
            </w:pPr>
            <w:r w:rsidRPr="007001F1">
              <w:rPr>
                <w:b/>
                <w:bCs/>
                <w:color w:val="FFFFFF"/>
                <w:sz w:val="22"/>
                <w:szCs w:val="22"/>
              </w:rPr>
              <w:t>P. č.</w:t>
            </w:r>
          </w:p>
        </w:tc>
        <w:tc>
          <w:tcPr>
            <w:tcW w:w="4202" w:type="dxa"/>
            <w:gridSpan w:val="2"/>
            <w:shd w:val="clear" w:color="000000" w:fill="60497A"/>
            <w:vAlign w:val="center"/>
            <w:hideMark/>
          </w:tcPr>
          <w:p w14:paraId="22B9FAC4" w14:textId="77777777" w:rsidR="000B6ACC" w:rsidRPr="007001F1" w:rsidRDefault="000B6ACC" w:rsidP="006D2003">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53D5E4C1" w14:textId="77777777" w:rsidR="000B6ACC" w:rsidRPr="007001F1" w:rsidRDefault="000B6ACC" w:rsidP="006D2003">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FB598C1" w14:textId="77777777" w:rsidR="000B6ACC" w:rsidRPr="007001F1" w:rsidRDefault="000B6ACC" w:rsidP="006D2003">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4B1F963" w14:textId="77777777" w:rsidR="000B6ACC" w:rsidRPr="007001F1" w:rsidRDefault="000B6ACC" w:rsidP="006D2003">
            <w:pPr>
              <w:jc w:val="center"/>
              <w:rPr>
                <w:b/>
                <w:bCs/>
                <w:color w:val="FFFFFF"/>
                <w:sz w:val="22"/>
                <w:szCs w:val="22"/>
              </w:rPr>
            </w:pPr>
            <w:r w:rsidRPr="007001F1">
              <w:rPr>
                <w:b/>
                <w:bCs/>
                <w:color w:val="FFFFFF"/>
                <w:sz w:val="22"/>
                <w:szCs w:val="22"/>
              </w:rPr>
              <w:t>netýka sa</w:t>
            </w:r>
          </w:p>
        </w:tc>
        <w:tc>
          <w:tcPr>
            <w:tcW w:w="1779" w:type="dxa"/>
            <w:shd w:val="clear" w:color="000000" w:fill="60497A"/>
            <w:vAlign w:val="center"/>
            <w:hideMark/>
          </w:tcPr>
          <w:p w14:paraId="3AB8F334" w14:textId="77777777" w:rsidR="000B6ACC" w:rsidRPr="007001F1" w:rsidRDefault="000B6ACC" w:rsidP="006D2003">
            <w:pPr>
              <w:jc w:val="center"/>
              <w:rPr>
                <w:b/>
                <w:bCs/>
                <w:color w:val="FFFFFF"/>
                <w:sz w:val="22"/>
                <w:szCs w:val="22"/>
              </w:rPr>
            </w:pPr>
            <w:r w:rsidRPr="007001F1">
              <w:rPr>
                <w:b/>
                <w:bCs/>
                <w:color w:val="FFFFFF"/>
                <w:sz w:val="22"/>
                <w:szCs w:val="22"/>
              </w:rPr>
              <w:t>Poznámka</w:t>
            </w:r>
          </w:p>
        </w:tc>
      </w:tr>
      <w:tr w:rsidR="000B6ACC" w:rsidRPr="007001F1" w14:paraId="5E2E2A8E" w14:textId="77777777" w:rsidTr="007261E4">
        <w:trPr>
          <w:trHeight w:val="20"/>
        </w:trPr>
        <w:tc>
          <w:tcPr>
            <w:tcW w:w="582" w:type="dxa"/>
            <w:shd w:val="clear" w:color="auto" w:fill="auto"/>
            <w:noWrap/>
            <w:vAlign w:val="center"/>
            <w:hideMark/>
          </w:tcPr>
          <w:p w14:paraId="72FAB4FF" w14:textId="77777777" w:rsidR="000B6ACC" w:rsidRPr="007001F1" w:rsidRDefault="000B6ACC" w:rsidP="006D2003">
            <w:pPr>
              <w:jc w:val="center"/>
              <w:rPr>
                <w:color w:val="000000"/>
                <w:sz w:val="22"/>
                <w:szCs w:val="22"/>
              </w:rPr>
            </w:pPr>
            <w:r w:rsidRPr="007001F1">
              <w:rPr>
                <w:color w:val="000000"/>
                <w:sz w:val="22"/>
                <w:szCs w:val="22"/>
              </w:rPr>
              <w:t>1</w:t>
            </w:r>
          </w:p>
        </w:tc>
        <w:tc>
          <w:tcPr>
            <w:tcW w:w="4820" w:type="dxa"/>
            <w:gridSpan w:val="3"/>
            <w:shd w:val="clear" w:color="auto" w:fill="auto"/>
            <w:vAlign w:val="center"/>
            <w:hideMark/>
          </w:tcPr>
          <w:p w14:paraId="16FE7D65" w14:textId="65D68591" w:rsidR="000B6ACC" w:rsidRPr="007001F1" w:rsidRDefault="000B6ACC" w:rsidP="00FA683A">
            <w:pPr>
              <w:jc w:val="both"/>
              <w:rPr>
                <w:color w:val="000000"/>
                <w:sz w:val="22"/>
                <w:szCs w:val="22"/>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3C1D4EC1"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630B65"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B8EDE5"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1E8B399E"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095E8790" w14:textId="77777777" w:rsidTr="007261E4">
        <w:trPr>
          <w:trHeight w:val="20"/>
        </w:trPr>
        <w:tc>
          <w:tcPr>
            <w:tcW w:w="582" w:type="dxa"/>
            <w:shd w:val="clear" w:color="auto" w:fill="auto"/>
            <w:noWrap/>
            <w:vAlign w:val="center"/>
            <w:hideMark/>
          </w:tcPr>
          <w:p w14:paraId="2C23605B" w14:textId="77777777" w:rsidR="000B6ACC" w:rsidRPr="007001F1" w:rsidRDefault="000B6ACC" w:rsidP="006D2003">
            <w:pPr>
              <w:jc w:val="center"/>
              <w:rPr>
                <w:color w:val="000000"/>
                <w:sz w:val="22"/>
                <w:szCs w:val="22"/>
              </w:rPr>
            </w:pPr>
            <w:r w:rsidRPr="007001F1">
              <w:rPr>
                <w:color w:val="000000"/>
                <w:sz w:val="22"/>
                <w:szCs w:val="22"/>
              </w:rPr>
              <w:t>2</w:t>
            </w:r>
          </w:p>
        </w:tc>
        <w:tc>
          <w:tcPr>
            <w:tcW w:w="4820" w:type="dxa"/>
            <w:gridSpan w:val="3"/>
            <w:shd w:val="clear" w:color="auto" w:fill="auto"/>
            <w:vAlign w:val="center"/>
            <w:hideMark/>
          </w:tcPr>
          <w:p w14:paraId="64344392" w14:textId="2B9914E2" w:rsidR="000B6ACC" w:rsidRPr="007001F1" w:rsidRDefault="000B6ACC" w:rsidP="00FA683A">
            <w:pPr>
              <w:jc w:val="both"/>
              <w:rPr>
                <w:color w:val="000000"/>
                <w:sz w:val="22"/>
                <w:szCs w:val="22"/>
              </w:rPr>
            </w:pPr>
            <w:del w:id="1794" w:author="Kramár Róbert" w:date="2017-05-15T13:14:00Z">
              <w:r w:rsidRPr="007001F1" w:rsidDel="0088057F">
                <w:rPr>
                  <w:color w:val="000000"/>
                  <w:sz w:val="22"/>
                  <w:szCs w:val="22"/>
                </w:rPr>
                <w:delText xml:space="preserve">Boli pri zadávaní zákazky </w:delText>
              </w:r>
              <w:r w:rsidR="00157641"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795" w:author="Kramár Róbert" w:date="2017-05-15T13:14:00Z">
              <w:r w:rsidR="0088057F" w:rsidRPr="007001F1">
                <w:rPr>
                  <w:color w:val="000000"/>
                  <w:sz w:val="22"/>
                  <w:szCs w:val="22"/>
                </w:rPr>
                <w:t xml:space="preserve">Boli pri zadávaní zákazky dodržané princípy v zmysle § 10 ods. 2 ZVO? </w:t>
              </w:r>
            </w:ins>
            <w:ins w:id="1796"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441120F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297C6A"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96D78F"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5FD855C0"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079124CB" w14:textId="77777777" w:rsidTr="007261E4">
        <w:trPr>
          <w:trHeight w:val="20"/>
        </w:trPr>
        <w:tc>
          <w:tcPr>
            <w:tcW w:w="582" w:type="dxa"/>
            <w:shd w:val="clear" w:color="auto" w:fill="auto"/>
            <w:noWrap/>
            <w:vAlign w:val="center"/>
            <w:hideMark/>
          </w:tcPr>
          <w:p w14:paraId="0A834681" w14:textId="77777777" w:rsidR="000B6ACC" w:rsidRPr="007001F1" w:rsidRDefault="000B6ACC" w:rsidP="006D2003">
            <w:pPr>
              <w:jc w:val="center"/>
              <w:rPr>
                <w:color w:val="000000"/>
                <w:sz w:val="22"/>
                <w:szCs w:val="22"/>
              </w:rPr>
            </w:pPr>
            <w:r w:rsidRPr="007001F1">
              <w:rPr>
                <w:color w:val="000000"/>
                <w:sz w:val="22"/>
                <w:szCs w:val="22"/>
              </w:rPr>
              <w:t>3</w:t>
            </w:r>
          </w:p>
        </w:tc>
        <w:tc>
          <w:tcPr>
            <w:tcW w:w="4820" w:type="dxa"/>
            <w:gridSpan w:val="3"/>
            <w:shd w:val="clear" w:color="auto" w:fill="auto"/>
            <w:vAlign w:val="center"/>
            <w:hideMark/>
          </w:tcPr>
          <w:p w14:paraId="69347643" w14:textId="2CFBD290" w:rsidR="000B6ACC" w:rsidRPr="007001F1" w:rsidRDefault="000B6ACC" w:rsidP="00FA683A">
            <w:pPr>
              <w:jc w:val="both"/>
              <w:rPr>
                <w:color w:val="000000"/>
                <w:sz w:val="22"/>
                <w:szCs w:val="22"/>
              </w:rPr>
            </w:pPr>
            <w:r w:rsidRPr="007001F1">
              <w:rPr>
                <w:color w:val="000000"/>
                <w:sz w:val="22"/>
                <w:szCs w:val="22"/>
              </w:rPr>
              <w:t>Bol zamestnanec vykonávajúci kontrolu oboznámený s rizikovými indikátormi</w:t>
            </w:r>
            <w:del w:id="1797" w:author="Kramár Róbert" w:date="2017-05-15T13:33:00Z">
              <w:r w:rsidRPr="007001F1" w:rsidDel="00A128DC">
                <w:rPr>
                  <w:color w:val="000000"/>
                  <w:sz w:val="22"/>
                  <w:szCs w:val="22"/>
                </w:rPr>
                <w:delText>, ktoré sú uvedené v Systéme riadenia EŠIF</w:delText>
              </w:r>
            </w:del>
            <w:ins w:id="1798" w:author="Kramár Róbert" w:date="2017-07-26T17:46:00Z">
              <w:r w:rsidR="001C6287">
                <w:rPr>
                  <w:color w:val="000000"/>
                  <w:sz w:val="22"/>
                  <w:szCs w:val="22"/>
                </w:rPr>
                <w:t xml:space="preserve"> </w:t>
              </w:r>
            </w:ins>
            <w:ins w:id="1799"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157641" w:rsidRPr="007001F1">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CA9D969"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06484B"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103318"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3785155B" w14:textId="77777777" w:rsidR="000B6ACC" w:rsidRPr="007001F1" w:rsidRDefault="000B6ACC" w:rsidP="006D2003">
            <w:pPr>
              <w:jc w:val="center"/>
              <w:rPr>
                <w:color w:val="000000"/>
                <w:sz w:val="22"/>
                <w:szCs w:val="22"/>
              </w:rPr>
            </w:pPr>
            <w:r w:rsidRPr="007001F1">
              <w:rPr>
                <w:color w:val="000000"/>
                <w:sz w:val="22"/>
                <w:szCs w:val="22"/>
              </w:rPr>
              <w:t> </w:t>
            </w:r>
          </w:p>
        </w:tc>
      </w:tr>
      <w:tr w:rsidR="00223393" w:rsidRPr="007001F1" w14:paraId="71FA2A16" w14:textId="77777777" w:rsidTr="00A96394">
        <w:trPr>
          <w:trHeight w:val="441"/>
        </w:trPr>
        <w:tc>
          <w:tcPr>
            <w:tcW w:w="582" w:type="dxa"/>
            <w:vMerge w:val="restart"/>
            <w:shd w:val="clear" w:color="auto" w:fill="auto"/>
            <w:noWrap/>
            <w:vAlign w:val="center"/>
            <w:hideMark/>
          </w:tcPr>
          <w:p w14:paraId="663D4654" w14:textId="77777777" w:rsidR="00223393" w:rsidRPr="007001F1" w:rsidRDefault="00223393" w:rsidP="006D2003">
            <w:pPr>
              <w:jc w:val="center"/>
              <w:rPr>
                <w:color w:val="000000"/>
                <w:sz w:val="22"/>
                <w:szCs w:val="22"/>
              </w:rPr>
            </w:pPr>
            <w:r w:rsidRPr="007001F1">
              <w:rPr>
                <w:color w:val="000000"/>
                <w:sz w:val="22"/>
                <w:szCs w:val="22"/>
              </w:rPr>
              <w:t>4</w:t>
            </w:r>
          </w:p>
        </w:tc>
        <w:tc>
          <w:tcPr>
            <w:tcW w:w="4820" w:type="dxa"/>
            <w:gridSpan w:val="3"/>
            <w:shd w:val="clear" w:color="auto" w:fill="auto"/>
            <w:vAlign w:val="center"/>
            <w:hideMark/>
          </w:tcPr>
          <w:p w14:paraId="57BFE266" w14:textId="4CFAB6B3" w:rsidR="00223393" w:rsidRPr="007001F1" w:rsidRDefault="00223393" w:rsidP="00FA683A">
            <w:pPr>
              <w:jc w:val="both"/>
              <w:rPr>
                <w:sz w:val="22"/>
                <w:szCs w:val="22"/>
              </w:rPr>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14:paraId="775D53BE"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62A76B"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BD9667"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5D3FC1C9"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2E0CA140" w14:textId="77777777" w:rsidTr="007261E4">
        <w:trPr>
          <w:trHeight w:val="675"/>
        </w:trPr>
        <w:tc>
          <w:tcPr>
            <w:tcW w:w="582" w:type="dxa"/>
            <w:vMerge/>
            <w:shd w:val="clear" w:color="auto" w:fill="auto"/>
            <w:noWrap/>
            <w:vAlign w:val="center"/>
          </w:tcPr>
          <w:p w14:paraId="6ECBD102"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C1E3A02" w14:textId="0EDAFC1C" w:rsidR="00223393" w:rsidRPr="007001F1" w:rsidRDefault="00223393" w:rsidP="00FA683A">
            <w:pPr>
              <w:jc w:val="both"/>
              <w:rPr>
                <w:sz w:val="22"/>
                <w:szCs w:val="22"/>
              </w:rPr>
            </w:pPr>
            <w:r w:rsidRPr="007001F1">
              <w:rPr>
                <w:sz w:val="22"/>
                <w:szCs w:val="22"/>
              </w:rPr>
              <w:t xml:space="preserve">b) Boli v prípade konfliktu záujmov prijaté primerané opatrenia a vykonaná nápravu v zmysle           </w:t>
            </w:r>
            <w:r w:rsidR="00FA683A" w:rsidRPr="007001F1">
              <w:rPr>
                <w:sz w:val="22"/>
                <w:szCs w:val="22"/>
              </w:rPr>
              <w:t>§ 23 ods. 5 ZVO?</w:t>
            </w:r>
          </w:p>
        </w:tc>
        <w:tc>
          <w:tcPr>
            <w:tcW w:w="567" w:type="dxa"/>
            <w:shd w:val="clear" w:color="auto" w:fill="auto"/>
            <w:vAlign w:val="center"/>
          </w:tcPr>
          <w:p w14:paraId="4EA41101" w14:textId="77777777" w:rsidR="00223393" w:rsidRPr="007001F1" w:rsidRDefault="00223393" w:rsidP="006D2003">
            <w:pPr>
              <w:jc w:val="center"/>
              <w:rPr>
                <w:color w:val="000000"/>
                <w:sz w:val="22"/>
                <w:szCs w:val="22"/>
              </w:rPr>
            </w:pPr>
          </w:p>
        </w:tc>
        <w:tc>
          <w:tcPr>
            <w:tcW w:w="567" w:type="dxa"/>
            <w:shd w:val="clear" w:color="auto" w:fill="auto"/>
            <w:vAlign w:val="center"/>
          </w:tcPr>
          <w:p w14:paraId="072D28A3" w14:textId="77777777" w:rsidR="00223393" w:rsidRPr="007001F1" w:rsidRDefault="00223393" w:rsidP="006D2003">
            <w:pPr>
              <w:jc w:val="center"/>
              <w:rPr>
                <w:color w:val="000000"/>
                <w:sz w:val="22"/>
                <w:szCs w:val="22"/>
              </w:rPr>
            </w:pPr>
          </w:p>
        </w:tc>
        <w:tc>
          <w:tcPr>
            <w:tcW w:w="776" w:type="dxa"/>
            <w:shd w:val="clear" w:color="auto" w:fill="auto"/>
            <w:vAlign w:val="center"/>
          </w:tcPr>
          <w:p w14:paraId="6A7C9D73" w14:textId="77777777" w:rsidR="00223393" w:rsidRPr="007001F1" w:rsidRDefault="00223393" w:rsidP="006D2003">
            <w:pPr>
              <w:jc w:val="center"/>
              <w:rPr>
                <w:color w:val="000000"/>
                <w:sz w:val="22"/>
                <w:szCs w:val="22"/>
              </w:rPr>
            </w:pPr>
          </w:p>
        </w:tc>
        <w:tc>
          <w:tcPr>
            <w:tcW w:w="1779" w:type="dxa"/>
            <w:shd w:val="clear" w:color="auto" w:fill="auto"/>
            <w:vAlign w:val="center"/>
          </w:tcPr>
          <w:p w14:paraId="49B1335F" w14:textId="77777777" w:rsidR="00223393" w:rsidRPr="007001F1" w:rsidRDefault="00223393" w:rsidP="006D2003">
            <w:pPr>
              <w:jc w:val="center"/>
              <w:rPr>
                <w:color w:val="000000"/>
                <w:sz w:val="22"/>
                <w:szCs w:val="22"/>
              </w:rPr>
            </w:pPr>
          </w:p>
        </w:tc>
      </w:tr>
      <w:tr w:rsidR="00223393" w:rsidRPr="007001F1" w14:paraId="5BBCBB88" w14:textId="77777777" w:rsidTr="007261E4">
        <w:trPr>
          <w:trHeight w:val="675"/>
        </w:trPr>
        <w:tc>
          <w:tcPr>
            <w:tcW w:w="582" w:type="dxa"/>
            <w:vMerge/>
            <w:shd w:val="clear" w:color="auto" w:fill="auto"/>
            <w:noWrap/>
            <w:vAlign w:val="center"/>
          </w:tcPr>
          <w:p w14:paraId="3592D0A5"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5C5B0CDA" w14:textId="11F2F896" w:rsidR="00223393" w:rsidRPr="007001F1" w:rsidRDefault="00223393" w:rsidP="00FA683A">
            <w:pPr>
              <w:jc w:val="both"/>
              <w:rPr>
                <w:sz w:val="22"/>
                <w:szCs w:val="22"/>
              </w:rPr>
            </w:pPr>
            <w:r w:rsidRPr="007001F1">
              <w:rPr>
                <w:sz w:val="22"/>
                <w:szCs w:val="22"/>
              </w:rPr>
              <w:t xml:space="preserve">c) Bol uchádzač alebo záujemca vylúčený podľa </w:t>
            </w:r>
            <w:r w:rsidR="00CD1E59"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2C08E8E7" w14:textId="77777777" w:rsidR="00223393" w:rsidRPr="007001F1" w:rsidRDefault="00223393" w:rsidP="006D2003">
            <w:pPr>
              <w:jc w:val="center"/>
              <w:rPr>
                <w:color w:val="000000"/>
                <w:sz w:val="22"/>
                <w:szCs w:val="22"/>
              </w:rPr>
            </w:pPr>
          </w:p>
        </w:tc>
        <w:tc>
          <w:tcPr>
            <w:tcW w:w="567" w:type="dxa"/>
            <w:shd w:val="clear" w:color="auto" w:fill="auto"/>
            <w:vAlign w:val="center"/>
          </w:tcPr>
          <w:p w14:paraId="6CDBBA5C" w14:textId="77777777" w:rsidR="00223393" w:rsidRPr="007001F1" w:rsidRDefault="00223393" w:rsidP="006D2003">
            <w:pPr>
              <w:jc w:val="center"/>
              <w:rPr>
                <w:color w:val="000000"/>
                <w:sz w:val="22"/>
                <w:szCs w:val="22"/>
              </w:rPr>
            </w:pPr>
          </w:p>
        </w:tc>
        <w:tc>
          <w:tcPr>
            <w:tcW w:w="776" w:type="dxa"/>
            <w:shd w:val="clear" w:color="auto" w:fill="auto"/>
            <w:vAlign w:val="center"/>
          </w:tcPr>
          <w:p w14:paraId="44895076" w14:textId="77777777" w:rsidR="00223393" w:rsidRPr="007001F1" w:rsidRDefault="00223393" w:rsidP="006D2003">
            <w:pPr>
              <w:jc w:val="center"/>
              <w:rPr>
                <w:color w:val="000000"/>
                <w:sz w:val="22"/>
                <w:szCs w:val="22"/>
              </w:rPr>
            </w:pPr>
          </w:p>
        </w:tc>
        <w:tc>
          <w:tcPr>
            <w:tcW w:w="1779" w:type="dxa"/>
            <w:shd w:val="clear" w:color="auto" w:fill="auto"/>
            <w:vAlign w:val="center"/>
          </w:tcPr>
          <w:p w14:paraId="62E08E37" w14:textId="77777777" w:rsidR="00223393" w:rsidRPr="007001F1" w:rsidRDefault="00223393" w:rsidP="006D2003">
            <w:pPr>
              <w:jc w:val="center"/>
              <w:rPr>
                <w:color w:val="000000"/>
                <w:sz w:val="22"/>
                <w:szCs w:val="22"/>
              </w:rPr>
            </w:pPr>
          </w:p>
        </w:tc>
      </w:tr>
      <w:tr w:rsidR="00223393" w:rsidRPr="007001F1" w14:paraId="34BB3DB1" w14:textId="77777777" w:rsidTr="007261E4">
        <w:trPr>
          <w:trHeight w:val="1140"/>
        </w:trPr>
        <w:tc>
          <w:tcPr>
            <w:tcW w:w="582" w:type="dxa"/>
            <w:vMerge w:val="restart"/>
            <w:shd w:val="clear" w:color="auto" w:fill="auto"/>
            <w:noWrap/>
            <w:vAlign w:val="center"/>
            <w:hideMark/>
          </w:tcPr>
          <w:p w14:paraId="252D87AD" w14:textId="77777777" w:rsidR="00223393" w:rsidRPr="007001F1" w:rsidRDefault="00223393" w:rsidP="006D2003">
            <w:pPr>
              <w:jc w:val="center"/>
              <w:rPr>
                <w:color w:val="000000"/>
                <w:sz w:val="22"/>
                <w:szCs w:val="22"/>
              </w:rPr>
            </w:pPr>
            <w:r w:rsidRPr="007001F1">
              <w:rPr>
                <w:color w:val="000000"/>
                <w:sz w:val="22"/>
                <w:szCs w:val="22"/>
              </w:rPr>
              <w:t>5</w:t>
            </w:r>
          </w:p>
        </w:tc>
        <w:tc>
          <w:tcPr>
            <w:tcW w:w="4820" w:type="dxa"/>
            <w:gridSpan w:val="3"/>
            <w:shd w:val="clear" w:color="auto" w:fill="auto"/>
            <w:vAlign w:val="center"/>
            <w:hideMark/>
          </w:tcPr>
          <w:p w14:paraId="5EBAD116" w14:textId="31375029" w:rsidR="00223393" w:rsidRPr="007001F1" w:rsidRDefault="00223393" w:rsidP="00FA683A">
            <w:pPr>
              <w:jc w:val="both"/>
              <w:rPr>
                <w:sz w:val="22"/>
                <w:szCs w:val="22"/>
              </w:rPr>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w:t>
            </w:r>
            <w:r w:rsidR="00CD1E59" w:rsidRPr="007001F1">
              <w:rPr>
                <w:sz w:val="22"/>
                <w:szCs w:val="22"/>
              </w:rPr>
              <w:t xml:space="preserve">               </w:t>
            </w:r>
            <w:r w:rsidR="00FA683A" w:rsidRPr="007001F1">
              <w:rPr>
                <w:sz w:val="22"/>
                <w:szCs w:val="22"/>
              </w:rPr>
              <w:t xml:space="preserve">o poskytnutí NFP? </w:t>
            </w:r>
          </w:p>
        </w:tc>
        <w:tc>
          <w:tcPr>
            <w:tcW w:w="567" w:type="dxa"/>
            <w:shd w:val="clear" w:color="auto" w:fill="auto"/>
            <w:vAlign w:val="center"/>
            <w:hideMark/>
          </w:tcPr>
          <w:p w14:paraId="3FF41FA5"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6ED0F0"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52526B"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7A30946E"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7DE12BE4" w14:textId="77777777" w:rsidTr="00A96394">
        <w:trPr>
          <w:trHeight w:val="799"/>
        </w:trPr>
        <w:tc>
          <w:tcPr>
            <w:tcW w:w="582" w:type="dxa"/>
            <w:vMerge/>
            <w:shd w:val="clear" w:color="auto" w:fill="auto"/>
            <w:noWrap/>
            <w:vAlign w:val="center"/>
          </w:tcPr>
          <w:p w14:paraId="0736F05D"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61AFE697" w14:textId="50746BC3" w:rsidR="00223393" w:rsidRPr="007001F1" w:rsidRDefault="00223393" w:rsidP="00FA683A">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342E21A6" w14:textId="77777777" w:rsidR="00223393" w:rsidRPr="007001F1" w:rsidRDefault="00223393" w:rsidP="006D2003">
            <w:pPr>
              <w:jc w:val="center"/>
              <w:rPr>
                <w:color w:val="000000"/>
                <w:sz w:val="22"/>
                <w:szCs w:val="22"/>
              </w:rPr>
            </w:pPr>
          </w:p>
        </w:tc>
        <w:tc>
          <w:tcPr>
            <w:tcW w:w="567" w:type="dxa"/>
            <w:shd w:val="clear" w:color="auto" w:fill="auto"/>
            <w:vAlign w:val="center"/>
          </w:tcPr>
          <w:p w14:paraId="68CD9B45" w14:textId="77777777" w:rsidR="00223393" w:rsidRPr="007001F1" w:rsidRDefault="00223393" w:rsidP="006D2003">
            <w:pPr>
              <w:jc w:val="center"/>
              <w:rPr>
                <w:color w:val="000000"/>
                <w:sz w:val="22"/>
                <w:szCs w:val="22"/>
              </w:rPr>
            </w:pPr>
          </w:p>
        </w:tc>
        <w:tc>
          <w:tcPr>
            <w:tcW w:w="776" w:type="dxa"/>
            <w:shd w:val="clear" w:color="auto" w:fill="auto"/>
            <w:vAlign w:val="center"/>
          </w:tcPr>
          <w:p w14:paraId="32CA8839" w14:textId="77777777" w:rsidR="00223393" w:rsidRPr="007001F1" w:rsidRDefault="00223393" w:rsidP="006D2003">
            <w:pPr>
              <w:jc w:val="center"/>
              <w:rPr>
                <w:color w:val="000000"/>
                <w:sz w:val="22"/>
                <w:szCs w:val="22"/>
              </w:rPr>
            </w:pPr>
          </w:p>
        </w:tc>
        <w:tc>
          <w:tcPr>
            <w:tcW w:w="1779" w:type="dxa"/>
            <w:shd w:val="clear" w:color="auto" w:fill="auto"/>
            <w:vAlign w:val="center"/>
          </w:tcPr>
          <w:p w14:paraId="1ED8CA9A" w14:textId="77777777" w:rsidR="00223393" w:rsidRPr="007001F1" w:rsidRDefault="00223393" w:rsidP="006D2003">
            <w:pPr>
              <w:jc w:val="center"/>
              <w:rPr>
                <w:color w:val="000000"/>
                <w:sz w:val="22"/>
                <w:szCs w:val="22"/>
              </w:rPr>
            </w:pPr>
          </w:p>
        </w:tc>
      </w:tr>
      <w:tr w:rsidR="000B6ACC" w:rsidRPr="007001F1" w14:paraId="7FD056CA" w14:textId="77777777" w:rsidTr="007261E4">
        <w:trPr>
          <w:trHeight w:val="20"/>
        </w:trPr>
        <w:tc>
          <w:tcPr>
            <w:tcW w:w="582" w:type="dxa"/>
            <w:shd w:val="clear" w:color="auto" w:fill="auto"/>
            <w:noWrap/>
            <w:vAlign w:val="center"/>
            <w:hideMark/>
          </w:tcPr>
          <w:p w14:paraId="0E3A815A" w14:textId="77777777" w:rsidR="000B6ACC" w:rsidRPr="007001F1" w:rsidRDefault="000B6ACC" w:rsidP="006D2003">
            <w:pPr>
              <w:jc w:val="center"/>
              <w:rPr>
                <w:color w:val="000000"/>
                <w:sz w:val="22"/>
                <w:szCs w:val="22"/>
              </w:rPr>
            </w:pPr>
            <w:r w:rsidRPr="007001F1">
              <w:rPr>
                <w:color w:val="000000"/>
                <w:sz w:val="22"/>
                <w:szCs w:val="22"/>
              </w:rPr>
              <w:t>6</w:t>
            </w:r>
          </w:p>
        </w:tc>
        <w:tc>
          <w:tcPr>
            <w:tcW w:w="4820" w:type="dxa"/>
            <w:gridSpan w:val="3"/>
            <w:shd w:val="clear" w:color="auto" w:fill="auto"/>
            <w:vAlign w:val="center"/>
            <w:hideMark/>
          </w:tcPr>
          <w:p w14:paraId="75810932" w14:textId="3D0FE8FD" w:rsidR="000B6ACC" w:rsidRPr="007001F1" w:rsidRDefault="000B6ACC" w:rsidP="00FA683A">
            <w:pPr>
              <w:jc w:val="both"/>
              <w:rPr>
                <w:color w:val="000000"/>
                <w:sz w:val="22"/>
                <w:szCs w:val="22"/>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14:paraId="724AC982"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21744B"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7722A9"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57976D3"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5164389E" w14:textId="77777777" w:rsidTr="007261E4">
        <w:trPr>
          <w:trHeight w:val="20"/>
        </w:trPr>
        <w:tc>
          <w:tcPr>
            <w:tcW w:w="582" w:type="dxa"/>
            <w:shd w:val="clear" w:color="auto" w:fill="auto"/>
            <w:noWrap/>
            <w:vAlign w:val="center"/>
            <w:hideMark/>
          </w:tcPr>
          <w:p w14:paraId="769E70ED" w14:textId="77777777" w:rsidR="000B6ACC" w:rsidRPr="007001F1" w:rsidRDefault="000B6ACC" w:rsidP="006D2003">
            <w:pPr>
              <w:jc w:val="center"/>
              <w:rPr>
                <w:color w:val="000000"/>
                <w:sz w:val="22"/>
                <w:szCs w:val="22"/>
              </w:rPr>
            </w:pPr>
            <w:r w:rsidRPr="007001F1">
              <w:rPr>
                <w:color w:val="000000"/>
                <w:sz w:val="22"/>
                <w:szCs w:val="22"/>
              </w:rPr>
              <w:t>7</w:t>
            </w:r>
          </w:p>
        </w:tc>
        <w:tc>
          <w:tcPr>
            <w:tcW w:w="4820" w:type="dxa"/>
            <w:gridSpan w:val="3"/>
            <w:shd w:val="clear" w:color="auto" w:fill="auto"/>
            <w:vAlign w:val="center"/>
            <w:hideMark/>
          </w:tcPr>
          <w:p w14:paraId="375F2384" w14:textId="77777777" w:rsidR="000B6ACC" w:rsidRPr="007001F1" w:rsidRDefault="000B6ACC" w:rsidP="00FA683A">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57E25CB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0AAEB2"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DCA594"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41C8DA1C"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56638E30" w14:textId="77777777" w:rsidTr="00A96394">
        <w:trPr>
          <w:trHeight w:val="322"/>
        </w:trPr>
        <w:tc>
          <w:tcPr>
            <w:tcW w:w="582" w:type="dxa"/>
            <w:shd w:val="clear" w:color="auto" w:fill="auto"/>
            <w:noWrap/>
            <w:vAlign w:val="center"/>
            <w:hideMark/>
          </w:tcPr>
          <w:p w14:paraId="0CDCD414" w14:textId="77777777" w:rsidR="000B6ACC" w:rsidRPr="007001F1" w:rsidRDefault="000B6ACC" w:rsidP="006D2003">
            <w:pPr>
              <w:jc w:val="center"/>
              <w:rPr>
                <w:color w:val="000000"/>
                <w:sz w:val="22"/>
                <w:szCs w:val="22"/>
              </w:rPr>
            </w:pPr>
            <w:r w:rsidRPr="007001F1">
              <w:rPr>
                <w:color w:val="000000"/>
                <w:sz w:val="22"/>
                <w:szCs w:val="22"/>
              </w:rPr>
              <w:t>8</w:t>
            </w:r>
          </w:p>
        </w:tc>
        <w:tc>
          <w:tcPr>
            <w:tcW w:w="4820" w:type="dxa"/>
            <w:gridSpan w:val="3"/>
            <w:shd w:val="clear" w:color="auto" w:fill="auto"/>
            <w:vAlign w:val="center"/>
            <w:hideMark/>
          </w:tcPr>
          <w:p w14:paraId="0EC0AC1B" w14:textId="77777777" w:rsidR="000B6ACC" w:rsidRPr="007001F1" w:rsidRDefault="000B6ACC" w:rsidP="00FA683A">
            <w:pPr>
              <w:jc w:val="both"/>
              <w:rPr>
                <w:color w:val="000000"/>
                <w:sz w:val="22"/>
                <w:szCs w:val="22"/>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10973B1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C19195"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FAC084"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0EB87B6C" w14:textId="77777777" w:rsidR="000B6ACC" w:rsidRPr="007001F1" w:rsidRDefault="000B6ACC" w:rsidP="006D2003">
            <w:pPr>
              <w:jc w:val="center"/>
              <w:rPr>
                <w:color w:val="000000"/>
                <w:sz w:val="22"/>
                <w:szCs w:val="22"/>
              </w:rPr>
            </w:pPr>
            <w:r w:rsidRPr="007001F1">
              <w:rPr>
                <w:color w:val="000000"/>
                <w:sz w:val="22"/>
                <w:szCs w:val="22"/>
              </w:rPr>
              <w:t> </w:t>
            </w:r>
          </w:p>
        </w:tc>
      </w:tr>
      <w:tr w:rsidR="00223393" w:rsidRPr="007001F1" w14:paraId="63318C19" w14:textId="77777777" w:rsidTr="007261E4">
        <w:trPr>
          <w:trHeight w:val="503"/>
        </w:trPr>
        <w:tc>
          <w:tcPr>
            <w:tcW w:w="582" w:type="dxa"/>
            <w:vMerge w:val="restart"/>
            <w:shd w:val="clear" w:color="auto" w:fill="auto"/>
            <w:noWrap/>
            <w:vAlign w:val="center"/>
            <w:hideMark/>
          </w:tcPr>
          <w:p w14:paraId="4452AADE" w14:textId="77777777" w:rsidR="00223393" w:rsidRPr="007001F1" w:rsidRDefault="00223393" w:rsidP="006D2003">
            <w:pPr>
              <w:jc w:val="center"/>
              <w:rPr>
                <w:color w:val="000000"/>
                <w:sz w:val="22"/>
                <w:szCs w:val="22"/>
              </w:rPr>
            </w:pPr>
            <w:r w:rsidRPr="007001F1">
              <w:rPr>
                <w:color w:val="000000"/>
                <w:sz w:val="22"/>
                <w:szCs w:val="22"/>
              </w:rPr>
              <w:t>9</w:t>
            </w:r>
          </w:p>
        </w:tc>
        <w:tc>
          <w:tcPr>
            <w:tcW w:w="4820" w:type="dxa"/>
            <w:gridSpan w:val="3"/>
            <w:shd w:val="clear" w:color="auto" w:fill="auto"/>
            <w:vAlign w:val="center"/>
            <w:hideMark/>
          </w:tcPr>
          <w:p w14:paraId="3271E1EA" w14:textId="359ECA22" w:rsidR="00223393" w:rsidRPr="007001F1" w:rsidRDefault="00223393" w:rsidP="00FA683A">
            <w:pPr>
              <w:jc w:val="both"/>
              <w:rPr>
                <w:color w:val="000000"/>
                <w:sz w:val="22"/>
                <w:szCs w:val="22"/>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14:paraId="55F48AA0"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176F3F1"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7939E4"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4AEDBC3"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3226108B" w14:textId="77777777" w:rsidTr="007261E4">
        <w:trPr>
          <w:trHeight w:val="502"/>
        </w:trPr>
        <w:tc>
          <w:tcPr>
            <w:tcW w:w="582" w:type="dxa"/>
            <w:vMerge/>
            <w:shd w:val="clear" w:color="auto" w:fill="auto"/>
            <w:noWrap/>
            <w:vAlign w:val="center"/>
          </w:tcPr>
          <w:p w14:paraId="2EF843F0"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055320D6" w14:textId="16632009" w:rsidR="00223393" w:rsidRPr="007001F1" w:rsidRDefault="00223393" w:rsidP="00FA683A">
            <w:pPr>
              <w:jc w:val="both"/>
              <w:rPr>
                <w:color w:val="000000"/>
                <w:sz w:val="22"/>
                <w:szCs w:val="22"/>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611F72A1" w14:textId="77777777" w:rsidR="00223393" w:rsidRPr="007001F1" w:rsidRDefault="00223393" w:rsidP="006D2003">
            <w:pPr>
              <w:jc w:val="center"/>
              <w:rPr>
                <w:color w:val="000000"/>
                <w:sz w:val="22"/>
                <w:szCs w:val="22"/>
              </w:rPr>
            </w:pPr>
          </w:p>
        </w:tc>
        <w:tc>
          <w:tcPr>
            <w:tcW w:w="567" w:type="dxa"/>
            <w:shd w:val="clear" w:color="auto" w:fill="auto"/>
            <w:vAlign w:val="center"/>
          </w:tcPr>
          <w:p w14:paraId="0E7D6FDF" w14:textId="77777777" w:rsidR="00223393" w:rsidRPr="007001F1" w:rsidRDefault="00223393" w:rsidP="006D2003">
            <w:pPr>
              <w:jc w:val="center"/>
              <w:rPr>
                <w:color w:val="000000"/>
                <w:sz w:val="22"/>
                <w:szCs w:val="22"/>
              </w:rPr>
            </w:pPr>
          </w:p>
        </w:tc>
        <w:tc>
          <w:tcPr>
            <w:tcW w:w="776" w:type="dxa"/>
            <w:shd w:val="clear" w:color="auto" w:fill="auto"/>
            <w:vAlign w:val="center"/>
          </w:tcPr>
          <w:p w14:paraId="7D396845" w14:textId="77777777" w:rsidR="00223393" w:rsidRPr="007001F1" w:rsidRDefault="00223393" w:rsidP="006D2003">
            <w:pPr>
              <w:jc w:val="center"/>
              <w:rPr>
                <w:color w:val="000000"/>
                <w:sz w:val="22"/>
                <w:szCs w:val="22"/>
              </w:rPr>
            </w:pPr>
          </w:p>
        </w:tc>
        <w:tc>
          <w:tcPr>
            <w:tcW w:w="1779" w:type="dxa"/>
            <w:shd w:val="clear" w:color="auto" w:fill="auto"/>
            <w:vAlign w:val="center"/>
          </w:tcPr>
          <w:p w14:paraId="1E6209FE" w14:textId="77777777" w:rsidR="00223393" w:rsidRPr="007001F1" w:rsidRDefault="00223393" w:rsidP="006D2003">
            <w:pPr>
              <w:jc w:val="center"/>
              <w:rPr>
                <w:color w:val="000000"/>
                <w:sz w:val="22"/>
                <w:szCs w:val="22"/>
              </w:rPr>
            </w:pPr>
          </w:p>
        </w:tc>
      </w:tr>
      <w:tr w:rsidR="00223393" w:rsidRPr="007001F1" w14:paraId="17E85011" w14:textId="77777777" w:rsidTr="007261E4">
        <w:trPr>
          <w:trHeight w:val="760"/>
        </w:trPr>
        <w:tc>
          <w:tcPr>
            <w:tcW w:w="582" w:type="dxa"/>
            <w:vMerge w:val="restart"/>
            <w:shd w:val="clear" w:color="auto" w:fill="auto"/>
            <w:noWrap/>
            <w:vAlign w:val="center"/>
            <w:hideMark/>
          </w:tcPr>
          <w:p w14:paraId="7ED88720" w14:textId="77777777" w:rsidR="00223393" w:rsidRPr="007001F1" w:rsidRDefault="00223393" w:rsidP="006D2003">
            <w:pPr>
              <w:jc w:val="center"/>
              <w:rPr>
                <w:color w:val="000000"/>
                <w:sz w:val="22"/>
                <w:szCs w:val="22"/>
              </w:rPr>
            </w:pPr>
            <w:r w:rsidRPr="007001F1">
              <w:rPr>
                <w:color w:val="000000"/>
                <w:sz w:val="22"/>
                <w:szCs w:val="22"/>
              </w:rPr>
              <w:t>10</w:t>
            </w:r>
          </w:p>
        </w:tc>
        <w:tc>
          <w:tcPr>
            <w:tcW w:w="4820" w:type="dxa"/>
            <w:gridSpan w:val="3"/>
            <w:shd w:val="clear" w:color="auto" w:fill="auto"/>
            <w:vAlign w:val="center"/>
            <w:hideMark/>
          </w:tcPr>
          <w:p w14:paraId="53C4D3FB" w14:textId="2435F094" w:rsidR="00223393" w:rsidRPr="007001F1" w:rsidRDefault="00223393" w:rsidP="00FA683A">
            <w:pPr>
              <w:jc w:val="both"/>
              <w:rPr>
                <w:color w:val="000000"/>
                <w:sz w:val="22"/>
                <w:szCs w:val="22"/>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14:paraId="410519AD"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BB6E559"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898FED"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2635608"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1A7F9B06" w14:textId="77777777" w:rsidTr="007261E4">
        <w:trPr>
          <w:trHeight w:val="760"/>
        </w:trPr>
        <w:tc>
          <w:tcPr>
            <w:tcW w:w="582" w:type="dxa"/>
            <w:vMerge/>
            <w:shd w:val="clear" w:color="auto" w:fill="auto"/>
            <w:noWrap/>
            <w:vAlign w:val="center"/>
          </w:tcPr>
          <w:p w14:paraId="421DC85F"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0B9CB4FD" w14:textId="1FBA52E3" w:rsidR="00223393" w:rsidRPr="007001F1" w:rsidRDefault="00223393" w:rsidP="00FA683A">
            <w:pPr>
              <w:jc w:val="both"/>
              <w:rPr>
                <w:color w:val="000000"/>
                <w:sz w:val="22"/>
                <w:szCs w:val="22"/>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15D80489" w14:textId="77777777" w:rsidR="00223393" w:rsidRPr="007001F1" w:rsidRDefault="00223393" w:rsidP="006D2003">
            <w:pPr>
              <w:jc w:val="center"/>
              <w:rPr>
                <w:color w:val="000000"/>
                <w:sz w:val="22"/>
                <w:szCs w:val="22"/>
              </w:rPr>
            </w:pPr>
          </w:p>
        </w:tc>
        <w:tc>
          <w:tcPr>
            <w:tcW w:w="567" w:type="dxa"/>
            <w:shd w:val="clear" w:color="auto" w:fill="auto"/>
            <w:vAlign w:val="center"/>
          </w:tcPr>
          <w:p w14:paraId="1B32BF35" w14:textId="77777777" w:rsidR="00223393" w:rsidRPr="007001F1" w:rsidRDefault="00223393" w:rsidP="006D2003">
            <w:pPr>
              <w:jc w:val="center"/>
              <w:rPr>
                <w:color w:val="000000"/>
                <w:sz w:val="22"/>
                <w:szCs w:val="22"/>
              </w:rPr>
            </w:pPr>
          </w:p>
        </w:tc>
        <w:tc>
          <w:tcPr>
            <w:tcW w:w="776" w:type="dxa"/>
            <w:shd w:val="clear" w:color="auto" w:fill="auto"/>
            <w:vAlign w:val="center"/>
          </w:tcPr>
          <w:p w14:paraId="04DE1A04" w14:textId="77777777" w:rsidR="00223393" w:rsidRPr="007001F1" w:rsidRDefault="00223393" w:rsidP="006D2003">
            <w:pPr>
              <w:jc w:val="center"/>
              <w:rPr>
                <w:color w:val="000000"/>
                <w:sz w:val="22"/>
                <w:szCs w:val="22"/>
              </w:rPr>
            </w:pPr>
          </w:p>
        </w:tc>
        <w:tc>
          <w:tcPr>
            <w:tcW w:w="1779" w:type="dxa"/>
            <w:shd w:val="clear" w:color="auto" w:fill="auto"/>
            <w:vAlign w:val="center"/>
          </w:tcPr>
          <w:p w14:paraId="5798C30C" w14:textId="77777777" w:rsidR="00223393" w:rsidRPr="007001F1" w:rsidRDefault="00223393" w:rsidP="006D2003">
            <w:pPr>
              <w:jc w:val="center"/>
              <w:rPr>
                <w:color w:val="000000"/>
                <w:sz w:val="22"/>
                <w:szCs w:val="22"/>
              </w:rPr>
            </w:pPr>
          </w:p>
        </w:tc>
      </w:tr>
      <w:tr w:rsidR="00223393" w:rsidRPr="007001F1" w14:paraId="54E706FC" w14:textId="77777777" w:rsidTr="00A96394">
        <w:trPr>
          <w:trHeight w:val="370"/>
        </w:trPr>
        <w:tc>
          <w:tcPr>
            <w:tcW w:w="582" w:type="dxa"/>
            <w:vMerge/>
            <w:shd w:val="clear" w:color="auto" w:fill="auto"/>
            <w:noWrap/>
            <w:vAlign w:val="center"/>
          </w:tcPr>
          <w:p w14:paraId="2C6AEBBB"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CE22167" w14:textId="6B09061E" w:rsidR="00223393" w:rsidRPr="007001F1" w:rsidRDefault="00223393" w:rsidP="00FA683A">
            <w:pPr>
              <w:jc w:val="both"/>
              <w:rPr>
                <w:color w:val="000000"/>
                <w:sz w:val="22"/>
                <w:szCs w:val="22"/>
              </w:rPr>
            </w:pPr>
            <w:r w:rsidRPr="007001F1">
              <w:rPr>
                <w:color w:val="000000"/>
                <w:sz w:val="22"/>
                <w:szCs w:val="22"/>
              </w:rPr>
              <w:t>c) Splnila si porota svoje úlohy v zmysle § 124 ZVO?</w:t>
            </w:r>
          </w:p>
        </w:tc>
        <w:tc>
          <w:tcPr>
            <w:tcW w:w="567" w:type="dxa"/>
            <w:shd w:val="clear" w:color="auto" w:fill="auto"/>
            <w:vAlign w:val="center"/>
          </w:tcPr>
          <w:p w14:paraId="2A28364D" w14:textId="77777777" w:rsidR="00223393" w:rsidRPr="007001F1" w:rsidRDefault="00223393" w:rsidP="006D2003">
            <w:pPr>
              <w:jc w:val="center"/>
              <w:rPr>
                <w:color w:val="000000"/>
                <w:sz w:val="22"/>
                <w:szCs w:val="22"/>
              </w:rPr>
            </w:pPr>
          </w:p>
        </w:tc>
        <w:tc>
          <w:tcPr>
            <w:tcW w:w="567" w:type="dxa"/>
            <w:shd w:val="clear" w:color="auto" w:fill="auto"/>
            <w:vAlign w:val="center"/>
          </w:tcPr>
          <w:p w14:paraId="63B7DF31" w14:textId="77777777" w:rsidR="00223393" w:rsidRPr="007001F1" w:rsidRDefault="00223393" w:rsidP="006D2003">
            <w:pPr>
              <w:jc w:val="center"/>
              <w:rPr>
                <w:color w:val="000000"/>
                <w:sz w:val="22"/>
                <w:szCs w:val="22"/>
              </w:rPr>
            </w:pPr>
          </w:p>
        </w:tc>
        <w:tc>
          <w:tcPr>
            <w:tcW w:w="776" w:type="dxa"/>
            <w:shd w:val="clear" w:color="auto" w:fill="auto"/>
            <w:vAlign w:val="center"/>
          </w:tcPr>
          <w:p w14:paraId="1FFA55FC" w14:textId="77777777" w:rsidR="00223393" w:rsidRPr="007001F1" w:rsidRDefault="00223393" w:rsidP="006D2003">
            <w:pPr>
              <w:jc w:val="center"/>
              <w:rPr>
                <w:color w:val="000000"/>
                <w:sz w:val="22"/>
                <w:szCs w:val="22"/>
              </w:rPr>
            </w:pPr>
          </w:p>
        </w:tc>
        <w:tc>
          <w:tcPr>
            <w:tcW w:w="1779" w:type="dxa"/>
            <w:shd w:val="clear" w:color="auto" w:fill="auto"/>
            <w:vAlign w:val="center"/>
          </w:tcPr>
          <w:p w14:paraId="61C16FB3" w14:textId="77777777" w:rsidR="00223393" w:rsidRPr="007001F1" w:rsidRDefault="00223393" w:rsidP="006D2003">
            <w:pPr>
              <w:jc w:val="center"/>
              <w:rPr>
                <w:color w:val="000000"/>
                <w:sz w:val="22"/>
                <w:szCs w:val="22"/>
              </w:rPr>
            </w:pPr>
          </w:p>
        </w:tc>
      </w:tr>
      <w:tr w:rsidR="00223393" w:rsidRPr="007001F1" w14:paraId="156543C2" w14:textId="77777777" w:rsidTr="00A96394">
        <w:trPr>
          <w:trHeight w:val="434"/>
        </w:trPr>
        <w:tc>
          <w:tcPr>
            <w:tcW w:w="582" w:type="dxa"/>
            <w:vMerge w:val="restart"/>
            <w:shd w:val="clear" w:color="auto" w:fill="auto"/>
            <w:noWrap/>
            <w:vAlign w:val="center"/>
          </w:tcPr>
          <w:p w14:paraId="0D5B4DB9" w14:textId="10A37B1F" w:rsidR="00223393" w:rsidRPr="007001F1" w:rsidRDefault="00223393" w:rsidP="006D2003">
            <w:pPr>
              <w:jc w:val="center"/>
              <w:rPr>
                <w:color w:val="000000"/>
                <w:sz w:val="22"/>
                <w:szCs w:val="22"/>
              </w:rPr>
            </w:pPr>
            <w:r w:rsidRPr="007001F1">
              <w:rPr>
                <w:color w:val="000000"/>
                <w:sz w:val="22"/>
                <w:szCs w:val="22"/>
              </w:rPr>
              <w:t>11</w:t>
            </w:r>
          </w:p>
        </w:tc>
        <w:tc>
          <w:tcPr>
            <w:tcW w:w="4820" w:type="dxa"/>
            <w:gridSpan w:val="3"/>
            <w:shd w:val="clear" w:color="auto" w:fill="auto"/>
            <w:vAlign w:val="center"/>
          </w:tcPr>
          <w:p w14:paraId="02C16F0E" w14:textId="75F61A94" w:rsidR="00223393" w:rsidRPr="007001F1" w:rsidRDefault="00223393" w:rsidP="00FA683A">
            <w:pPr>
              <w:jc w:val="both"/>
              <w:rPr>
                <w:color w:val="000000"/>
                <w:sz w:val="22"/>
                <w:szCs w:val="22"/>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51CE0C14" w14:textId="77777777" w:rsidR="00223393" w:rsidRPr="007001F1" w:rsidRDefault="00223393" w:rsidP="006D2003">
            <w:pPr>
              <w:jc w:val="center"/>
              <w:rPr>
                <w:color w:val="000000"/>
                <w:sz w:val="22"/>
                <w:szCs w:val="22"/>
              </w:rPr>
            </w:pPr>
          </w:p>
        </w:tc>
        <w:tc>
          <w:tcPr>
            <w:tcW w:w="567" w:type="dxa"/>
            <w:shd w:val="clear" w:color="auto" w:fill="auto"/>
            <w:vAlign w:val="center"/>
          </w:tcPr>
          <w:p w14:paraId="68B24A9C" w14:textId="77777777" w:rsidR="00223393" w:rsidRPr="007001F1" w:rsidRDefault="00223393" w:rsidP="006D2003">
            <w:pPr>
              <w:jc w:val="center"/>
              <w:rPr>
                <w:color w:val="000000"/>
                <w:sz w:val="22"/>
                <w:szCs w:val="22"/>
              </w:rPr>
            </w:pPr>
          </w:p>
        </w:tc>
        <w:tc>
          <w:tcPr>
            <w:tcW w:w="776" w:type="dxa"/>
            <w:shd w:val="clear" w:color="auto" w:fill="auto"/>
            <w:vAlign w:val="center"/>
          </w:tcPr>
          <w:p w14:paraId="1AE5305F" w14:textId="77777777" w:rsidR="00223393" w:rsidRPr="007001F1" w:rsidRDefault="00223393" w:rsidP="006D2003">
            <w:pPr>
              <w:jc w:val="center"/>
              <w:rPr>
                <w:color w:val="000000"/>
                <w:sz w:val="22"/>
                <w:szCs w:val="22"/>
              </w:rPr>
            </w:pPr>
          </w:p>
        </w:tc>
        <w:tc>
          <w:tcPr>
            <w:tcW w:w="1779" w:type="dxa"/>
            <w:shd w:val="clear" w:color="auto" w:fill="auto"/>
            <w:vAlign w:val="center"/>
          </w:tcPr>
          <w:p w14:paraId="657D5CFD" w14:textId="77777777" w:rsidR="00223393" w:rsidRPr="007001F1" w:rsidRDefault="00223393" w:rsidP="006D2003">
            <w:pPr>
              <w:jc w:val="center"/>
              <w:rPr>
                <w:color w:val="000000"/>
                <w:sz w:val="22"/>
                <w:szCs w:val="22"/>
              </w:rPr>
            </w:pPr>
          </w:p>
        </w:tc>
      </w:tr>
      <w:tr w:rsidR="00223393" w:rsidRPr="007001F1" w14:paraId="70A54816" w14:textId="77777777" w:rsidTr="007261E4">
        <w:trPr>
          <w:trHeight w:val="845"/>
        </w:trPr>
        <w:tc>
          <w:tcPr>
            <w:tcW w:w="582" w:type="dxa"/>
            <w:vMerge/>
            <w:shd w:val="clear" w:color="auto" w:fill="auto"/>
            <w:noWrap/>
            <w:vAlign w:val="center"/>
          </w:tcPr>
          <w:p w14:paraId="49105E8F"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4087356" w14:textId="643668DF" w:rsidR="00223393" w:rsidRPr="007001F1" w:rsidRDefault="00223393" w:rsidP="00FA683A">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FA683A" w:rsidRPr="007001F1">
              <w:rPr>
                <w:color w:val="000000"/>
                <w:sz w:val="22"/>
                <w:szCs w:val="22"/>
              </w:rPr>
              <w:t xml:space="preserve">ov verejného sektora?          </w:t>
            </w:r>
          </w:p>
        </w:tc>
        <w:tc>
          <w:tcPr>
            <w:tcW w:w="567" w:type="dxa"/>
            <w:shd w:val="clear" w:color="auto" w:fill="auto"/>
            <w:vAlign w:val="center"/>
          </w:tcPr>
          <w:p w14:paraId="233D667D" w14:textId="77777777" w:rsidR="00223393" w:rsidRPr="007001F1" w:rsidRDefault="00223393" w:rsidP="006D2003">
            <w:pPr>
              <w:jc w:val="center"/>
              <w:rPr>
                <w:color w:val="000000"/>
                <w:sz w:val="22"/>
                <w:szCs w:val="22"/>
              </w:rPr>
            </w:pPr>
          </w:p>
        </w:tc>
        <w:tc>
          <w:tcPr>
            <w:tcW w:w="567" w:type="dxa"/>
            <w:shd w:val="clear" w:color="auto" w:fill="auto"/>
            <w:vAlign w:val="center"/>
          </w:tcPr>
          <w:p w14:paraId="05917E63" w14:textId="77777777" w:rsidR="00223393" w:rsidRPr="007001F1" w:rsidRDefault="00223393" w:rsidP="006D2003">
            <w:pPr>
              <w:jc w:val="center"/>
              <w:rPr>
                <w:color w:val="000000"/>
                <w:sz w:val="22"/>
                <w:szCs w:val="22"/>
              </w:rPr>
            </w:pPr>
          </w:p>
        </w:tc>
        <w:tc>
          <w:tcPr>
            <w:tcW w:w="776" w:type="dxa"/>
            <w:shd w:val="clear" w:color="auto" w:fill="auto"/>
            <w:vAlign w:val="center"/>
          </w:tcPr>
          <w:p w14:paraId="39AA5F8D" w14:textId="77777777" w:rsidR="00223393" w:rsidRPr="007001F1" w:rsidRDefault="00223393" w:rsidP="006D2003">
            <w:pPr>
              <w:jc w:val="center"/>
              <w:rPr>
                <w:color w:val="000000"/>
                <w:sz w:val="22"/>
                <w:szCs w:val="22"/>
              </w:rPr>
            </w:pPr>
          </w:p>
        </w:tc>
        <w:tc>
          <w:tcPr>
            <w:tcW w:w="1779" w:type="dxa"/>
            <w:shd w:val="clear" w:color="auto" w:fill="auto"/>
            <w:vAlign w:val="center"/>
          </w:tcPr>
          <w:p w14:paraId="582077EB" w14:textId="77777777" w:rsidR="00223393" w:rsidRPr="007001F1" w:rsidRDefault="00223393" w:rsidP="006D2003">
            <w:pPr>
              <w:jc w:val="center"/>
              <w:rPr>
                <w:color w:val="000000"/>
                <w:sz w:val="22"/>
                <w:szCs w:val="22"/>
              </w:rPr>
            </w:pPr>
          </w:p>
        </w:tc>
      </w:tr>
      <w:tr w:rsidR="00223393" w:rsidRPr="007001F1" w14:paraId="030C33FA" w14:textId="77777777" w:rsidTr="007261E4">
        <w:trPr>
          <w:trHeight w:val="845"/>
        </w:trPr>
        <w:tc>
          <w:tcPr>
            <w:tcW w:w="582" w:type="dxa"/>
            <w:vMerge/>
            <w:shd w:val="clear" w:color="auto" w:fill="auto"/>
            <w:noWrap/>
            <w:vAlign w:val="center"/>
          </w:tcPr>
          <w:p w14:paraId="0FCB6C68"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0A0A815D" w14:textId="1530A59D" w:rsidR="00223393" w:rsidRPr="007001F1" w:rsidRDefault="00223393" w:rsidP="00FA683A">
            <w:pPr>
              <w:jc w:val="both"/>
              <w:rPr>
                <w:color w:val="000000"/>
                <w:sz w:val="22"/>
                <w:szCs w:val="22"/>
              </w:rPr>
            </w:pPr>
            <w:del w:id="1800" w:author="Kramár Róbert" w:date="2018-04-27T17:37: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801"/>
            </w:r>
          </w:p>
        </w:tc>
        <w:tc>
          <w:tcPr>
            <w:tcW w:w="567" w:type="dxa"/>
            <w:shd w:val="clear" w:color="auto" w:fill="auto"/>
            <w:vAlign w:val="center"/>
          </w:tcPr>
          <w:p w14:paraId="50118D5F" w14:textId="77777777" w:rsidR="00223393" w:rsidRPr="007001F1" w:rsidRDefault="00223393" w:rsidP="006D2003">
            <w:pPr>
              <w:jc w:val="center"/>
              <w:rPr>
                <w:color w:val="000000"/>
                <w:sz w:val="22"/>
                <w:szCs w:val="22"/>
              </w:rPr>
            </w:pPr>
          </w:p>
        </w:tc>
        <w:tc>
          <w:tcPr>
            <w:tcW w:w="567" w:type="dxa"/>
            <w:shd w:val="clear" w:color="auto" w:fill="auto"/>
            <w:vAlign w:val="center"/>
          </w:tcPr>
          <w:p w14:paraId="4C696561" w14:textId="77777777" w:rsidR="00223393" w:rsidRPr="007001F1" w:rsidRDefault="00223393" w:rsidP="006D2003">
            <w:pPr>
              <w:jc w:val="center"/>
              <w:rPr>
                <w:color w:val="000000"/>
                <w:sz w:val="22"/>
                <w:szCs w:val="22"/>
              </w:rPr>
            </w:pPr>
          </w:p>
        </w:tc>
        <w:tc>
          <w:tcPr>
            <w:tcW w:w="776" w:type="dxa"/>
            <w:shd w:val="clear" w:color="auto" w:fill="auto"/>
            <w:vAlign w:val="center"/>
          </w:tcPr>
          <w:p w14:paraId="02631B59" w14:textId="77777777" w:rsidR="00223393" w:rsidRPr="007001F1" w:rsidRDefault="00223393" w:rsidP="006D2003">
            <w:pPr>
              <w:jc w:val="center"/>
              <w:rPr>
                <w:color w:val="000000"/>
                <w:sz w:val="22"/>
                <w:szCs w:val="22"/>
              </w:rPr>
            </w:pPr>
          </w:p>
        </w:tc>
        <w:tc>
          <w:tcPr>
            <w:tcW w:w="1779" w:type="dxa"/>
            <w:shd w:val="clear" w:color="auto" w:fill="auto"/>
            <w:vAlign w:val="center"/>
          </w:tcPr>
          <w:p w14:paraId="2F1CE865" w14:textId="77777777" w:rsidR="00223393" w:rsidRPr="007001F1" w:rsidRDefault="00223393" w:rsidP="006D2003">
            <w:pPr>
              <w:jc w:val="center"/>
              <w:rPr>
                <w:color w:val="000000"/>
                <w:sz w:val="22"/>
                <w:szCs w:val="22"/>
              </w:rPr>
            </w:pPr>
          </w:p>
        </w:tc>
      </w:tr>
      <w:tr w:rsidR="00223393" w:rsidRPr="007001F1" w14:paraId="46E8359D" w14:textId="77777777" w:rsidTr="00A96394">
        <w:trPr>
          <w:trHeight w:val="157"/>
        </w:trPr>
        <w:tc>
          <w:tcPr>
            <w:tcW w:w="582" w:type="dxa"/>
            <w:vMerge w:val="restart"/>
            <w:shd w:val="clear" w:color="auto" w:fill="auto"/>
            <w:noWrap/>
            <w:vAlign w:val="center"/>
            <w:hideMark/>
          </w:tcPr>
          <w:p w14:paraId="465469E0" w14:textId="6ACB002F" w:rsidR="00223393" w:rsidRPr="007001F1" w:rsidRDefault="00223393" w:rsidP="006D2003">
            <w:pPr>
              <w:jc w:val="center"/>
              <w:rPr>
                <w:color w:val="000000"/>
                <w:sz w:val="22"/>
                <w:szCs w:val="22"/>
              </w:rPr>
            </w:pPr>
            <w:r w:rsidRPr="007001F1">
              <w:rPr>
                <w:color w:val="000000"/>
                <w:sz w:val="22"/>
                <w:szCs w:val="22"/>
              </w:rPr>
              <w:t>12</w:t>
            </w:r>
          </w:p>
        </w:tc>
        <w:tc>
          <w:tcPr>
            <w:tcW w:w="4820" w:type="dxa"/>
            <w:gridSpan w:val="3"/>
            <w:shd w:val="clear" w:color="auto" w:fill="auto"/>
            <w:vAlign w:val="center"/>
            <w:hideMark/>
          </w:tcPr>
          <w:p w14:paraId="2F6E9E14" w14:textId="7CF7F30C" w:rsidR="00223393" w:rsidRPr="007001F1" w:rsidRDefault="00223393" w:rsidP="00FA683A">
            <w:pPr>
              <w:jc w:val="both"/>
              <w:rPr>
                <w:color w:val="000000"/>
                <w:sz w:val="22"/>
                <w:szCs w:val="22"/>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14:paraId="41B327BA"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107E8D5"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7BFA2F"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A39CFDD"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5B2D3CC1" w14:textId="77777777" w:rsidTr="007261E4">
        <w:trPr>
          <w:trHeight w:val="590"/>
        </w:trPr>
        <w:tc>
          <w:tcPr>
            <w:tcW w:w="582" w:type="dxa"/>
            <w:vMerge/>
            <w:shd w:val="clear" w:color="auto" w:fill="auto"/>
            <w:noWrap/>
            <w:vAlign w:val="center"/>
          </w:tcPr>
          <w:p w14:paraId="127CE9F1"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5D278AA1" w14:textId="157BDF14" w:rsidR="00223393" w:rsidRPr="007001F1" w:rsidRDefault="00223393" w:rsidP="00FA683A">
            <w:pPr>
              <w:jc w:val="both"/>
              <w:rPr>
                <w:color w:val="000000"/>
                <w:sz w:val="22"/>
                <w:szCs w:val="22"/>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50FE38A6" w14:textId="77777777" w:rsidR="00223393" w:rsidRPr="007001F1" w:rsidRDefault="00223393" w:rsidP="006D2003">
            <w:pPr>
              <w:jc w:val="center"/>
              <w:rPr>
                <w:color w:val="000000"/>
                <w:sz w:val="22"/>
                <w:szCs w:val="22"/>
              </w:rPr>
            </w:pPr>
          </w:p>
        </w:tc>
        <w:tc>
          <w:tcPr>
            <w:tcW w:w="567" w:type="dxa"/>
            <w:shd w:val="clear" w:color="auto" w:fill="auto"/>
            <w:vAlign w:val="center"/>
          </w:tcPr>
          <w:p w14:paraId="43D0234D" w14:textId="77777777" w:rsidR="00223393" w:rsidRPr="007001F1" w:rsidRDefault="00223393" w:rsidP="006D2003">
            <w:pPr>
              <w:jc w:val="center"/>
              <w:rPr>
                <w:color w:val="000000"/>
                <w:sz w:val="22"/>
                <w:szCs w:val="22"/>
              </w:rPr>
            </w:pPr>
          </w:p>
        </w:tc>
        <w:tc>
          <w:tcPr>
            <w:tcW w:w="776" w:type="dxa"/>
            <w:shd w:val="clear" w:color="auto" w:fill="auto"/>
            <w:vAlign w:val="center"/>
          </w:tcPr>
          <w:p w14:paraId="22E72980" w14:textId="77777777" w:rsidR="00223393" w:rsidRPr="007001F1" w:rsidRDefault="00223393" w:rsidP="006D2003">
            <w:pPr>
              <w:jc w:val="center"/>
              <w:rPr>
                <w:color w:val="000000"/>
                <w:sz w:val="22"/>
                <w:szCs w:val="22"/>
              </w:rPr>
            </w:pPr>
          </w:p>
        </w:tc>
        <w:tc>
          <w:tcPr>
            <w:tcW w:w="1779" w:type="dxa"/>
            <w:shd w:val="clear" w:color="auto" w:fill="auto"/>
            <w:vAlign w:val="center"/>
          </w:tcPr>
          <w:p w14:paraId="192FD5E4" w14:textId="77777777" w:rsidR="00223393" w:rsidRPr="007001F1" w:rsidRDefault="00223393" w:rsidP="006D2003">
            <w:pPr>
              <w:jc w:val="center"/>
              <w:rPr>
                <w:color w:val="000000"/>
                <w:sz w:val="22"/>
                <w:szCs w:val="22"/>
              </w:rPr>
            </w:pPr>
          </w:p>
        </w:tc>
      </w:tr>
      <w:tr w:rsidR="00223393" w:rsidRPr="007001F1" w14:paraId="0207A0FF" w14:textId="77777777" w:rsidTr="007261E4">
        <w:trPr>
          <w:trHeight w:val="590"/>
        </w:trPr>
        <w:tc>
          <w:tcPr>
            <w:tcW w:w="582" w:type="dxa"/>
            <w:vMerge/>
            <w:shd w:val="clear" w:color="auto" w:fill="auto"/>
            <w:noWrap/>
            <w:vAlign w:val="center"/>
          </w:tcPr>
          <w:p w14:paraId="7180A967"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6FEFC6D5" w14:textId="3707434C" w:rsidR="00223393" w:rsidRPr="007001F1" w:rsidRDefault="00223393" w:rsidP="00FA683A">
            <w:pPr>
              <w:jc w:val="both"/>
              <w:rPr>
                <w:color w:val="000000"/>
                <w:sz w:val="22"/>
                <w:szCs w:val="22"/>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14:paraId="5CABC14E" w14:textId="77777777" w:rsidR="00223393" w:rsidRPr="007001F1" w:rsidRDefault="00223393" w:rsidP="006D2003">
            <w:pPr>
              <w:jc w:val="center"/>
              <w:rPr>
                <w:color w:val="000000"/>
                <w:sz w:val="22"/>
                <w:szCs w:val="22"/>
              </w:rPr>
            </w:pPr>
          </w:p>
        </w:tc>
        <w:tc>
          <w:tcPr>
            <w:tcW w:w="567" w:type="dxa"/>
            <w:shd w:val="clear" w:color="auto" w:fill="auto"/>
            <w:vAlign w:val="center"/>
          </w:tcPr>
          <w:p w14:paraId="4423A4C7" w14:textId="77777777" w:rsidR="00223393" w:rsidRPr="007001F1" w:rsidRDefault="00223393" w:rsidP="006D2003">
            <w:pPr>
              <w:jc w:val="center"/>
              <w:rPr>
                <w:color w:val="000000"/>
                <w:sz w:val="22"/>
                <w:szCs w:val="22"/>
              </w:rPr>
            </w:pPr>
          </w:p>
        </w:tc>
        <w:tc>
          <w:tcPr>
            <w:tcW w:w="776" w:type="dxa"/>
            <w:shd w:val="clear" w:color="auto" w:fill="auto"/>
            <w:vAlign w:val="center"/>
          </w:tcPr>
          <w:p w14:paraId="26753F29" w14:textId="77777777" w:rsidR="00223393" w:rsidRPr="007001F1" w:rsidRDefault="00223393" w:rsidP="006D2003">
            <w:pPr>
              <w:jc w:val="center"/>
              <w:rPr>
                <w:color w:val="000000"/>
                <w:sz w:val="22"/>
                <w:szCs w:val="22"/>
              </w:rPr>
            </w:pPr>
          </w:p>
        </w:tc>
        <w:tc>
          <w:tcPr>
            <w:tcW w:w="1779" w:type="dxa"/>
            <w:shd w:val="clear" w:color="auto" w:fill="auto"/>
            <w:vAlign w:val="center"/>
          </w:tcPr>
          <w:p w14:paraId="7B04CBB4" w14:textId="77777777" w:rsidR="00223393" w:rsidRPr="007001F1" w:rsidRDefault="00223393" w:rsidP="006D2003">
            <w:pPr>
              <w:jc w:val="center"/>
              <w:rPr>
                <w:color w:val="000000"/>
                <w:sz w:val="22"/>
                <w:szCs w:val="22"/>
              </w:rPr>
            </w:pPr>
          </w:p>
        </w:tc>
      </w:tr>
      <w:tr w:rsidR="000B6ACC" w:rsidRPr="007001F1" w14:paraId="7B239DA7" w14:textId="77777777" w:rsidTr="007261E4">
        <w:trPr>
          <w:trHeight w:val="20"/>
        </w:trPr>
        <w:tc>
          <w:tcPr>
            <w:tcW w:w="582" w:type="dxa"/>
            <w:shd w:val="clear" w:color="auto" w:fill="auto"/>
            <w:noWrap/>
            <w:vAlign w:val="center"/>
            <w:hideMark/>
          </w:tcPr>
          <w:p w14:paraId="555DAA31" w14:textId="08D304FC" w:rsidR="000B6ACC" w:rsidRPr="007001F1" w:rsidRDefault="006F6B0D" w:rsidP="006D2003">
            <w:pPr>
              <w:jc w:val="center"/>
              <w:rPr>
                <w:color w:val="000000"/>
                <w:sz w:val="22"/>
                <w:szCs w:val="22"/>
              </w:rPr>
            </w:pPr>
            <w:r w:rsidRPr="007001F1">
              <w:rPr>
                <w:color w:val="000000"/>
                <w:sz w:val="22"/>
                <w:szCs w:val="22"/>
              </w:rPr>
              <w:t>13</w:t>
            </w:r>
          </w:p>
        </w:tc>
        <w:tc>
          <w:tcPr>
            <w:tcW w:w="4820" w:type="dxa"/>
            <w:gridSpan w:val="3"/>
            <w:shd w:val="clear" w:color="auto" w:fill="auto"/>
            <w:vAlign w:val="center"/>
            <w:hideMark/>
          </w:tcPr>
          <w:p w14:paraId="0556F1B2" w14:textId="77777777" w:rsidR="000B6ACC" w:rsidRPr="007001F1" w:rsidRDefault="000B6ACC" w:rsidP="00FA683A">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7382EF9C"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2F2B7D"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A3F89C"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728533DD"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42593943" w14:textId="77777777" w:rsidTr="007261E4">
        <w:trPr>
          <w:trHeight w:val="300"/>
        </w:trPr>
        <w:tc>
          <w:tcPr>
            <w:tcW w:w="9091" w:type="dxa"/>
            <w:gridSpan w:val="8"/>
            <w:shd w:val="clear" w:color="auto" w:fill="auto"/>
            <w:noWrap/>
            <w:vAlign w:val="center"/>
          </w:tcPr>
          <w:p w14:paraId="20641BB6" w14:textId="77777777" w:rsidR="000B6ACC" w:rsidRPr="007001F1" w:rsidRDefault="000B6ACC" w:rsidP="006D2003">
            <w:pPr>
              <w:jc w:val="both"/>
              <w:rPr>
                <w:b/>
                <w:sz w:val="20"/>
                <w:szCs w:val="20"/>
              </w:rPr>
            </w:pPr>
            <w:r w:rsidRPr="007001F1">
              <w:rPr>
                <w:b/>
                <w:sz w:val="20"/>
                <w:szCs w:val="20"/>
              </w:rPr>
              <w:t>VYJADRENIE</w:t>
            </w:r>
          </w:p>
          <w:p w14:paraId="3B87DB53" w14:textId="77777777" w:rsidR="000B6ACC" w:rsidRPr="007001F1" w:rsidRDefault="000B6ACC" w:rsidP="006D2003">
            <w:pPr>
              <w:jc w:val="both"/>
              <w:rPr>
                <w:sz w:val="20"/>
                <w:szCs w:val="20"/>
              </w:rPr>
            </w:pPr>
          </w:p>
          <w:p w14:paraId="65F5E08F" w14:textId="77777777" w:rsidR="000B6ACC" w:rsidRPr="007001F1" w:rsidRDefault="000B6ACC" w:rsidP="006D2003">
            <w:r w:rsidRPr="007001F1">
              <w:rPr>
                <w:sz w:val="20"/>
                <w:szCs w:val="20"/>
              </w:rPr>
              <w:t xml:space="preserve">Na základe overených skutočností potvrdzujem, že  </w:t>
            </w:r>
            <w:sdt>
              <w:sdtPr>
                <w:rPr>
                  <w:sz w:val="20"/>
                  <w:szCs w:val="20"/>
                </w:rPr>
                <w:id w:val="-1859805613"/>
                <w:placeholder>
                  <w:docPart w:val="241D00F01B84428D86A5491DEC46955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4B4ACE3" w14:textId="77777777" w:rsidR="000B6ACC" w:rsidRPr="007001F1" w:rsidRDefault="000B6ACC" w:rsidP="006D2003">
            <w:pPr>
              <w:rPr>
                <w:b/>
                <w:bCs/>
                <w:color w:val="000000"/>
                <w:sz w:val="22"/>
                <w:szCs w:val="22"/>
              </w:rPr>
            </w:pPr>
          </w:p>
        </w:tc>
      </w:tr>
      <w:tr w:rsidR="000B6ACC" w:rsidRPr="007001F1" w14:paraId="584CC5B4" w14:textId="77777777" w:rsidTr="007261E4">
        <w:trPr>
          <w:trHeight w:val="300"/>
        </w:trPr>
        <w:tc>
          <w:tcPr>
            <w:tcW w:w="3559" w:type="dxa"/>
            <w:gridSpan w:val="3"/>
            <w:shd w:val="clear" w:color="auto" w:fill="auto"/>
            <w:vAlign w:val="center"/>
            <w:hideMark/>
          </w:tcPr>
          <w:p w14:paraId="73F68D0A" w14:textId="77777777" w:rsidR="000B6ACC" w:rsidRPr="007001F1" w:rsidRDefault="000B6ACC" w:rsidP="006D2003">
            <w:pPr>
              <w:rPr>
                <w:b/>
                <w:bCs/>
                <w:sz w:val="22"/>
                <w:szCs w:val="22"/>
              </w:rPr>
            </w:pPr>
            <w:r w:rsidRPr="007001F1">
              <w:rPr>
                <w:b/>
                <w:bCs/>
                <w:sz w:val="22"/>
                <w:szCs w:val="22"/>
              </w:rPr>
              <w:t>Kontrolu vykonal</w:t>
            </w:r>
            <w:r w:rsidRPr="007001F1">
              <w:rPr>
                <w:rStyle w:val="Odkaznapoznmkupodiarou"/>
                <w:b/>
                <w:bCs/>
                <w:sz w:val="20"/>
                <w:szCs w:val="20"/>
              </w:rPr>
              <w:footnoteReference w:id="60"/>
            </w:r>
            <w:r w:rsidRPr="007001F1">
              <w:rPr>
                <w:b/>
                <w:bCs/>
                <w:sz w:val="22"/>
                <w:szCs w:val="22"/>
              </w:rPr>
              <w:t>:</w:t>
            </w:r>
          </w:p>
        </w:tc>
        <w:tc>
          <w:tcPr>
            <w:tcW w:w="5532" w:type="dxa"/>
            <w:gridSpan w:val="5"/>
            <w:shd w:val="clear" w:color="auto" w:fill="auto"/>
            <w:vAlign w:val="center"/>
            <w:hideMark/>
          </w:tcPr>
          <w:p w14:paraId="548DA055"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BB335BF" w14:textId="77777777" w:rsidTr="007261E4">
        <w:trPr>
          <w:trHeight w:val="300"/>
        </w:trPr>
        <w:tc>
          <w:tcPr>
            <w:tcW w:w="3559" w:type="dxa"/>
            <w:gridSpan w:val="3"/>
            <w:shd w:val="clear" w:color="auto" w:fill="auto"/>
            <w:vAlign w:val="center"/>
            <w:hideMark/>
          </w:tcPr>
          <w:p w14:paraId="144968A7" w14:textId="77777777" w:rsidR="000B6ACC" w:rsidRPr="007001F1" w:rsidRDefault="000B6ACC" w:rsidP="006D2003">
            <w:pPr>
              <w:rPr>
                <w:b/>
                <w:bCs/>
                <w:sz w:val="22"/>
                <w:szCs w:val="22"/>
              </w:rPr>
            </w:pPr>
            <w:r w:rsidRPr="007001F1">
              <w:rPr>
                <w:b/>
                <w:bCs/>
                <w:sz w:val="22"/>
                <w:szCs w:val="22"/>
              </w:rPr>
              <w:t>Dátum:</w:t>
            </w:r>
          </w:p>
        </w:tc>
        <w:tc>
          <w:tcPr>
            <w:tcW w:w="5532" w:type="dxa"/>
            <w:gridSpan w:val="5"/>
            <w:shd w:val="clear" w:color="auto" w:fill="auto"/>
            <w:vAlign w:val="center"/>
            <w:hideMark/>
          </w:tcPr>
          <w:p w14:paraId="5F409579"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5947F1B" w14:textId="77777777" w:rsidTr="007261E4">
        <w:trPr>
          <w:trHeight w:val="300"/>
        </w:trPr>
        <w:tc>
          <w:tcPr>
            <w:tcW w:w="3559" w:type="dxa"/>
            <w:gridSpan w:val="3"/>
            <w:shd w:val="clear" w:color="000000" w:fill="FFFFFF"/>
            <w:vAlign w:val="center"/>
            <w:hideMark/>
          </w:tcPr>
          <w:p w14:paraId="3521C4B7" w14:textId="77777777" w:rsidR="000B6ACC" w:rsidRPr="007001F1" w:rsidRDefault="000B6ACC"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6B8482A2"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07035595" w14:textId="77777777" w:rsidTr="007261E4">
        <w:trPr>
          <w:trHeight w:val="300"/>
        </w:trPr>
        <w:tc>
          <w:tcPr>
            <w:tcW w:w="9091" w:type="dxa"/>
            <w:gridSpan w:val="8"/>
            <w:shd w:val="clear" w:color="auto" w:fill="auto"/>
            <w:noWrap/>
            <w:vAlign w:val="bottom"/>
            <w:hideMark/>
          </w:tcPr>
          <w:p w14:paraId="3CDD0B32"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185FC2C5" w14:textId="77777777" w:rsidTr="007261E4">
        <w:trPr>
          <w:trHeight w:val="300"/>
        </w:trPr>
        <w:tc>
          <w:tcPr>
            <w:tcW w:w="3559" w:type="dxa"/>
            <w:gridSpan w:val="3"/>
            <w:shd w:val="clear" w:color="000000" w:fill="FFFFFF"/>
            <w:vAlign w:val="center"/>
            <w:hideMark/>
          </w:tcPr>
          <w:p w14:paraId="25F6F57F" w14:textId="77777777" w:rsidR="000B6ACC" w:rsidRPr="007001F1" w:rsidRDefault="000B6ACC" w:rsidP="006D2003">
            <w:pPr>
              <w:rPr>
                <w:b/>
                <w:bCs/>
                <w:sz w:val="22"/>
                <w:szCs w:val="22"/>
              </w:rPr>
            </w:pPr>
            <w:r w:rsidRPr="007001F1">
              <w:rPr>
                <w:b/>
                <w:bCs/>
                <w:sz w:val="22"/>
                <w:szCs w:val="22"/>
              </w:rPr>
              <w:t>Kontrolu vykonal</w:t>
            </w:r>
            <w:r w:rsidRPr="007001F1">
              <w:rPr>
                <w:rStyle w:val="Odkaznapoznmkupodiarou"/>
                <w:b/>
                <w:bCs/>
                <w:sz w:val="20"/>
                <w:szCs w:val="20"/>
              </w:rPr>
              <w:footnoteReference w:id="61"/>
            </w:r>
            <w:r w:rsidRPr="007001F1">
              <w:rPr>
                <w:b/>
                <w:bCs/>
                <w:sz w:val="22"/>
                <w:szCs w:val="22"/>
              </w:rPr>
              <w:t>:</w:t>
            </w:r>
          </w:p>
        </w:tc>
        <w:tc>
          <w:tcPr>
            <w:tcW w:w="5532" w:type="dxa"/>
            <w:gridSpan w:val="5"/>
            <w:shd w:val="clear" w:color="auto" w:fill="auto"/>
            <w:vAlign w:val="center"/>
            <w:hideMark/>
          </w:tcPr>
          <w:p w14:paraId="0E34BDBD"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6ED21468" w14:textId="77777777" w:rsidTr="007261E4">
        <w:trPr>
          <w:trHeight w:val="300"/>
        </w:trPr>
        <w:tc>
          <w:tcPr>
            <w:tcW w:w="3559" w:type="dxa"/>
            <w:gridSpan w:val="3"/>
            <w:shd w:val="clear" w:color="000000" w:fill="FFFFFF"/>
            <w:vAlign w:val="center"/>
            <w:hideMark/>
          </w:tcPr>
          <w:p w14:paraId="2CBFC181" w14:textId="77777777" w:rsidR="000B6ACC" w:rsidRPr="007001F1" w:rsidRDefault="000B6ACC" w:rsidP="006D2003">
            <w:pPr>
              <w:rPr>
                <w:b/>
                <w:bCs/>
                <w:sz w:val="22"/>
                <w:szCs w:val="22"/>
              </w:rPr>
            </w:pPr>
            <w:r w:rsidRPr="007001F1">
              <w:rPr>
                <w:b/>
                <w:bCs/>
                <w:sz w:val="22"/>
                <w:szCs w:val="22"/>
              </w:rPr>
              <w:t xml:space="preserve">Dátum: </w:t>
            </w:r>
          </w:p>
        </w:tc>
        <w:tc>
          <w:tcPr>
            <w:tcW w:w="5532" w:type="dxa"/>
            <w:gridSpan w:val="5"/>
            <w:shd w:val="clear" w:color="auto" w:fill="auto"/>
            <w:vAlign w:val="center"/>
            <w:hideMark/>
          </w:tcPr>
          <w:p w14:paraId="536F45B5"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23E61B01" w14:textId="77777777" w:rsidTr="007261E4">
        <w:trPr>
          <w:trHeight w:val="300"/>
        </w:trPr>
        <w:tc>
          <w:tcPr>
            <w:tcW w:w="3559" w:type="dxa"/>
            <w:gridSpan w:val="3"/>
            <w:shd w:val="clear" w:color="000000" w:fill="FFFFFF"/>
            <w:vAlign w:val="center"/>
            <w:hideMark/>
          </w:tcPr>
          <w:p w14:paraId="0C65C9F4" w14:textId="77777777" w:rsidR="000B6ACC" w:rsidRPr="007001F1" w:rsidRDefault="000B6ACC"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380145F8" w14:textId="77777777" w:rsidR="000B6ACC" w:rsidRPr="007001F1" w:rsidRDefault="000B6ACC" w:rsidP="006D2003">
            <w:pPr>
              <w:rPr>
                <w:color w:val="000000"/>
                <w:sz w:val="22"/>
                <w:szCs w:val="22"/>
              </w:rPr>
            </w:pPr>
            <w:r w:rsidRPr="007001F1">
              <w:rPr>
                <w:color w:val="000000"/>
                <w:sz w:val="22"/>
                <w:szCs w:val="22"/>
              </w:rPr>
              <w:t> </w:t>
            </w:r>
          </w:p>
        </w:tc>
      </w:tr>
    </w:tbl>
    <w:p w14:paraId="7802BA3A" w14:textId="00FE4229" w:rsidR="006D2003" w:rsidRPr="007001F1" w:rsidRDefault="006D2003"/>
    <w:p w14:paraId="353CBEF7" w14:textId="77777777"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14:paraId="7A3EB533" w14:textId="77777777" w:rsidTr="007261E4">
        <w:trPr>
          <w:trHeight w:val="645"/>
        </w:trPr>
        <w:tc>
          <w:tcPr>
            <w:tcW w:w="9091" w:type="dxa"/>
            <w:gridSpan w:val="7"/>
            <w:shd w:val="clear" w:color="000000" w:fill="60497A"/>
            <w:vAlign w:val="center"/>
            <w:hideMark/>
          </w:tcPr>
          <w:p w14:paraId="56BF0C10" w14:textId="77777777"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1802" w:name="KZ_31"/>
            <w:r w:rsidRPr="007001F1">
              <w:rPr>
                <w:b/>
                <w:bCs/>
                <w:color w:val="FFFFFF"/>
              </w:rPr>
              <w:t>Nadlimitná zákazka - súťaž návrhov - následná ex-post kontrola</w:t>
            </w:r>
            <w:bookmarkEnd w:id="1802"/>
          </w:p>
        </w:tc>
      </w:tr>
      <w:tr w:rsidR="006D2003" w:rsidRPr="007001F1" w14:paraId="524B1AC9" w14:textId="77777777" w:rsidTr="007261E4">
        <w:trPr>
          <w:trHeight w:val="330"/>
        </w:trPr>
        <w:tc>
          <w:tcPr>
            <w:tcW w:w="9091" w:type="dxa"/>
            <w:gridSpan w:val="7"/>
            <w:shd w:val="clear" w:color="auto" w:fill="auto"/>
            <w:vAlign w:val="center"/>
            <w:hideMark/>
          </w:tcPr>
          <w:p w14:paraId="52BA5B3D" w14:textId="77777777" w:rsidR="006D2003" w:rsidRPr="007001F1" w:rsidRDefault="006D2003" w:rsidP="006D2003">
            <w:pPr>
              <w:jc w:val="center"/>
              <w:rPr>
                <w:b/>
                <w:bCs/>
                <w:color w:val="000000"/>
                <w:sz w:val="22"/>
                <w:szCs w:val="22"/>
              </w:rPr>
            </w:pPr>
            <w:r w:rsidRPr="007001F1">
              <w:rPr>
                <w:b/>
                <w:bCs/>
                <w:color w:val="000000"/>
                <w:sz w:val="22"/>
                <w:szCs w:val="22"/>
              </w:rPr>
              <w:t>Identifikácia programu</w:t>
            </w:r>
          </w:p>
        </w:tc>
      </w:tr>
      <w:tr w:rsidR="006D2003" w:rsidRPr="007001F1" w14:paraId="29A621E9" w14:textId="77777777" w:rsidTr="007261E4">
        <w:trPr>
          <w:trHeight w:val="300"/>
        </w:trPr>
        <w:tc>
          <w:tcPr>
            <w:tcW w:w="3559" w:type="dxa"/>
            <w:gridSpan w:val="2"/>
            <w:shd w:val="clear" w:color="auto" w:fill="auto"/>
            <w:vAlign w:val="center"/>
            <w:hideMark/>
          </w:tcPr>
          <w:p w14:paraId="264F72E1" w14:textId="77777777" w:rsidR="006D2003" w:rsidRPr="007001F1" w:rsidRDefault="006D2003" w:rsidP="006D2003">
            <w:pPr>
              <w:rPr>
                <w:color w:val="000000"/>
                <w:sz w:val="22"/>
                <w:szCs w:val="22"/>
              </w:rPr>
            </w:pPr>
            <w:r w:rsidRPr="007001F1">
              <w:rPr>
                <w:color w:val="000000"/>
                <w:sz w:val="22"/>
                <w:szCs w:val="22"/>
              </w:rPr>
              <w:t>Názov programu</w:t>
            </w:r>
          </w:p>
        </w:tc>
        <w:tc>
          <w:tcPr>
            <w:tcW w:w="5532" w:type="dxa"/>
            <w:gridSpan w:val="5"/>
            <w:shd w:val="clear" w:color="auto" w:fill="auto"/>
            <w:vAlign w:val="center"/>
            <w:hideMark/>
          </w:tcPr>
          <w:p w14:paraId="50F6DDC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7A169AA" w14:textId="77777777" w:rsidTr="007261E4">
        <w:trPr>
          <w:trHeight w:val="660"/>
        </w:trPr>
        <w:tc>
          <w:tcPr>
            <w:tcW w:w="3559" w:type="dxa"/>
            <w:gridSpan w:val="2"/>
            <w:shd w:val="clear" w:color="auto" w:fill="auto"/>
            <w:vAlign w:val="center"/>
            <w:hideMark/>
          </w:tcPr>
          <w:p w14:paraId="656FB797" w14:textId="35EBECA0" w:rsidR="006D2003" w:rsidRPr="007001F1" w:rsidRDefault="006D2003" w:rsidP="006D2003">
            <w:pPr>
              <w:rPr>
                <w:color w:val="000000"/>
                <w:sz w:val="22"/>
                <w:szCs w:val="22"/>
              </w:rPr>
            </w:pPr>
            <w:r w:rsidRPr="007001F1">
              <w:rPr>
                <w:color w:val="000000"/>
                <w:sz w:val="22"/>
                <w:szCs w:val="22"/>
              </w:rPr>
              <w:t xml:space="preserve">Názov </w:t>
            </w:r>
            <w:ins w:id="1803" w:author="Kramár Róbert" w:date="2018-04-27T15:13:00Z">
              <w:r w:rsidR="00606F32">
                <w:rPr>
                  <w:color w:val="000000"/>
                  <w:sz w:val="22"/>
                  <w:szCs w:val="22"/>
                </w:rPr>
                <w:t>prioritnej osi/</w:t>
              </w:r>
            </w:ins>
            <w:r w:rsidRPr="007001F1">
              <w:rPr>
                <w:color w:val="000000"/>
                <w:sz w:val="22"/>
                <w:szCs w:val="22"/>
              </w:rPr>
              <w:t>opatrenia</w:t>
            </w:r>
          </w:p>
        </w:tc>
        <w:tc>
          <w:tcPr>
            <w:tcW w:w="5532" w:type="dxa"/>
            <w:gridSpan w:val="5"/>
            <w:shd w:val="clear" w:color="auto" w:fill="auto"/>
            <w:vAlign w:val="center"/>
            <w:hideMark/>
          </w:tcPr>
          <w:p w14:paraId="09E314CB"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09FB1C3A" w14:textId="77777777" w:rsidTr="007261E4">
        <w:trPr>
          <w:trHeight w:val="330"/>
        </w:trPr>
        <w:tc>
          <w:tcPr>
            <w:tcW w:w="9091" w:type="dxa"/>
            <w:gridSpan w:val="7"/>
            <w:shd w:val="clear" w:color="auto" w:fill="auto"/>
            <w:vAlign w:val="center"/>
            <w:hideMark/>
          </w:tcPr>
          <w:p w14:paraId="365F8842" w14:textId="77777777" w:rsidR="006D2003" w:rsidRPr="007001F1" w:rsidRDefault="006D2003" w:rsidP="006D2003">
            <w:pPr>
              <w:jc w:val="center"/>
              <w:rPr>
                <w:b/>
                <w:bCs/>
                <w:color w:val="000000"/>
                <w:sz w:val="22"/>
                <w:szCs w:val="22"/>
              </w:rPr>
            </w:pPr>
            <w:r w:rsidRPr="007001F1">
              <w:rPr>
                <w:b/>
                <w:bCs/>
                <w:color w:val="000000"/>
                <w:sz w:val="22"/>
                <w:szCs w:val="22"/>
              </w:rPr>
              <w:t>Identifikácia projektu a prijímateľa</w:t>
            </w:r>
          </w:p>
        </w:tc>
      </w:tr>
      <w:tr w:rsidR="006D2003" w:rsidRPr="007001F1" w14:paraId="0EBB26BC" w14:textId="77777777" w:rsidTr="007261E4">
        <w:trPr>
          <w:trHeight w:val="330"/>
        </w:trPr>
        <w:tc>
          <w:tcPr>
            <w:tcW w:w="3559" w:type="dxa"/>
            <w:gridSpan w:val="2"/>
            <w:shd w:val="clear" w:color="auto" w:fill="auto"/>
            <w:vAlign w:val="center"/>
            <w:hideMark/>
          </w:tcPr>
          <w:p w14:paraId="0176A528" w14:textId="2272FF68" w:rsidR="006D2003" w:rsidRPr="007001F1" w:rsidRDefault="006D2003" w:rsidP="006D2003">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3FAA98F8"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35DBF28" w14:textId="77777777" w:rsidTr="007261E4">
        <w:trPr>
          <w:trHeight w:val="300"/>
        </w:trPr>
        <w:tc>
          <w:tcPr>
            <w:tcW w:w="3559" w:type="dxa"/>
            <w:gridSpan w:val="2"/>
            <w:shd w:val="clear" w:color="auto" w:fill="auto"/>
            <w:vAlign w:val="center"/>
            <w:hideMark/>
          </w:tcPr>
          <w:p w14:paraId="3CC9A18F" w14:textId="77777777" w:rsidR="006D2003" w:rsidRPr="007001F1" w:rsidRDefault="006D2003" w:rsidP="006D2003">
            <w:pPr>
              <w:rPr>
                <w:color w:val="000000"/>
                <w:sz w:val="22"/>
                <w:szCs w:val="22"/>
              </w:rPr>
            </w:pPr>
            <w:r w:rsidRPr="007001F1">
              <w:rPr>
                <w:color w:val="000000"/>
                <w:sz w:val="22"/>
                <w:szCs w:val="22"/>
              </w:rPr>
              <w:t>Názov projektu</w:t>
            </w:r>
          </w:p>
        </w:tc>
        <w:tc>
          <w:tcPr>
            <w:tcW w:w="5532" w:type="dxa"/>
            <w:gridSpan w:val="5"/>
            <w:shd w:val="clear" w:color="auto" w:fill="auto"/>
            <w:vAlign w:val="center"/>
            <w:hideMark/>
          </w:tcPr>
          <w:p w14:paraId="1E47CBAF"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0926A390" w14:textId="77777777" w:rsidTr="007261E4">
        <w:trPr>
          <w:trHeight w:val="300"/>
        </w:trPr>
        <w:tc>
          <w:tcPr>
            <w:tcW w:w="3559" w:type="dxa"/>
            <w:gridSpan w:val="2"/>
            <w:shd w:val="clear" w:color="auto" w:fill="auto"/>
            <w:vAlign w:val="center"/>
            <w:hideMark/>
          </w:tcPr>
          <w:p w14:paraId="7E7B3F6A" w14:textId="77777777" w:rsidR="006D2003" w:rsidRPr="007001F1" w:rsidRDefault="006D2003" w:rsidP="006D2003">
            <w:pPr>
              <w:rPr>
                <w:color w:val="000000"/>
                <w:sz w:val="22"/>
                <w:szCs w:val="22"/>
              </w:rPr>
            </w:pPr>
            <w:r w:rsidRPr="007001F1">
              <w:rPr>
                <w:color w:val="000000"/>
                <w:sz w:val="22"/>
                <w:szCs w:val="22"/>
              </w:rPr>
              <w:t>Názov/Meno a adresa sídla prijímateľa</w:t>
            </w:r>
          </w:p>
        </w:tc>
        <w:tc>
          <w:tcPr>
            <w:tcW w:w="5532" w:type="dxa"/>
            <w:gridSpan w:val="5"/>
            <w:shd w:val="clear" w:color="auto" w:fill="auto"/>
            <w:vAlign w:val="center"/>
            <w:hideMark/>
          </w:tcPr>
          <w:p w14:paraId="593CB633"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42FCCE7" w14:textId="77777777" w:rsidTr="007261E4">
        <w:trPr>
          <w:trHeight w:val="300"/>
        </w:trPr>
        <w:tc>
          <w:tcPr>
            <w:tcW w:w="3559" w:type="dxa"/>
            <w:gridSpan w:val="2"/>
            <w:shd w:val="clear" w:color="auto" w:fill="auto"/>
            <w:vAlign w:val="center"/>
            <w:hideMark/>
          </w:tcPr>
          <w:p w14:paraId="2A5D8768" w14:textId="77777777" w:rsidR="006D2003" w:rsidRPr="007001F1" w:rsidRDefault="006D2003" w:rsidP="006D2003">
            <w:pPr>
              <w:rPr>
                <w:color w:val="000000"/>
                <w:sz w:val="22"/>
                <w:szCs w:val="22"/>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61206E2E"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7D2CD70B" w14:textId="77777777" w:rsidTr="007261E4">
        <w:trPr>
          <w:trHeight w:val="330"/>
        </w:trPr>
        <w:tc>
          <w:tcPr>
            <w:tcW w:w="9091" w:type="dxa"/>
            <w:gridSpan w:val="7"/>
            <w:shd w:val="clear" w:color="auto" w:fill="auto"/>
            <w:vAlign w:val="center"/>
            <w:hideMark/>
          </w:tcPr>
          <w:p w14:paraId="28D48CDE" w14:textId="77777777" w:rsidR="006D2003" w:rsidRPr="007001F1" w:rsidRDefault="006D2003" w:rsidP="006D2003">
            <w:pPr>
              <w:jc w:val="center"/>
              <w:rPr>
                <w:b/>
                <w:bCs/>
                <w:color w:val="000000"/>
                <w:sz w:val="22"/>
                <w:szCs w:val="22"/>
              </w:rPr>
            </w:pPr>
            <w:r w:rsidRPr="007001F1">
              <w:rPr>
                <w:b/>
                <w:bCs/>
                <w:color w:val="000000"/>
                <w:sz w:val="22"/>
                <w:szCs w:val="22"/>
              </w:rPr>
              <w:t>Identifikácia zákazky</w:t>
            </w:r>
          </w:p>
        </w:tc>
      </w:tr>
      <w:tr w:rsidR="006D2003" w:rsidRPr="007001F1" w14:paraId="24C97801" w14:textId="77777777" w:rsidTr="007261E4">
        <w:trPr>
          <w:trHeight w:val="300"/>
        </w:trPr>
        <w:tc>
          <w:tcPr>
            <w:tcW w:w="3559" w:type="dxa"/>
            <w:gridSpan w:val="2"/>
            <w:shd w:val="clear" w:color="auto" w:fill="auto"/>
            <w:vAlign w:val="center"/>
            <w:hideMark/>
          </w:tcPr>
          <w:p w14:paraId="3C42BC41" w14:textId="77777777" w:rsidR="006D2003" w:rsidRPr="007001F1" w:rsidRDefault="006D2003" w:rsidP="006D2003">
            <w:pPr>
              <w:rPr>
                <w:color w:val="000000"/>
                <w:sz w:val="22"/>
                <w:szCs w:val="22"/>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673CDBCF" w14:textId="77777777" w:rsidR="006D2003" w:rsidRPr="007001F1" w:rsidRDefault="006D2003" w:rsidP="006D2003">
            <w:pPr>
              <w:rPr>
                <w:color w:val="000000"/>
                <w:sz w:val="22"/>
                <w:szCs w:val="22"/>
              </w:rPr>
            </w:pPr>
            <w:r w:rsidRPr="007001F1">
              <w:rPr>
                <w:color w:val="000000"/>
                <w:sz w:val="22"/>
                <w:szCs w:val="22"/>
              </w:rPr>
              <w:t>Nadlimitná zákazka</w:t>
            </w:r>
          </w:p>
        </w:tc>
      </w:tr>
      <w:tr w:rsidR="006D2003" w:rsidRPr="007001F1" w14:paraId="4CF7DCC3" w14:textId="77777777" w:rsidTr="007261E4">
        <w:trPr>
          <w:trHeight w:val="300"/>
        </w:trPr>
        <w:tc>
          <w:tcPr>
            <w:tcW w:w="3559" w:type="dxa"/>
            <w:gridSpan w:val="2"/>
            <w:shd w:val="clear" w:color="auto" w:fill="auto"/>
            <w:vAlign w:val="center"/>
            <w:hideMark/>
          </w:tcPr>
          <w:p w14:paraId="600D961A" w14:textId="77777777" w:rsidR="006D2003" w:rsidRPr="007001F1" w:rsidRDefault="006D2003" w:rsidP="006D2003">
            <w:pPr>
              <w:rPr>
                <w:color w:val="000000"/>
                <w:sz w:val="22"/>
                <w:szCs w:val="22"/>
              </w:rPr>
            </w:pPr>
            <w:r w:rsidRPr="007001F1">
              <w:rPr>
                <w:color w:val="000000"/>
                <w:sz w:val="22"/>
                <w:szCs w:val="22"/>
              </w:rPr>
              <w:t>Druh zákazky podľa postupu</w:t>
            </w:r>
          </w:p>
        </w:tc>
        <w:tc>
          <w:tcPr>
            <w:tcW w:w="5532" w:type="dxa"/>
            <w:gridSpan w:val="5"/>
            <w:shd w:val="clear" w:color="auto" w:fill="auto"/>
            <w:vAlign w:val="center"/>
            <w:hideMark/>
          </w:tcPr>
          <w:p w14:paraId="04445830" w14:textId="7F1BD70A" w:rsidR="006D2003" w:rsidRPr="007001F1" w:rsidRDefault="006D2003" w:rsidP="006D2003">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6D2003" w:rsidRPr="007001F1" w14:paraId="01E0BBC5" w14:textId="77777777" w:rsidTr="007261E4">
        <w:trPr>
          <w:trHeight w:val="300"/>
        </w:trPr>
        <w:tc>
          <w:tcPr>
            <w:tcW w:w="3559" w:type="dxa"/>
            <w:gridSpan w:val="2"/>
            <w:shd w:val="clear" w:color="auto" w:fill="auto"/>
            <w:vAlign w:val="center"/>
            <w:hideMark/>
          </w:tcPr>
          <w:p w14:paraId="5BDD0EF0" w14:textId="77777777" w:rsidR="006D2003" w:rsidRPr="007001F1" w:rsidRDefault="006D2003" w:rsidP="006D2003">
            <w:pPr>
              <w:rPr>
                <w:color w:val="000000"/>
                <w:sz w:val="22"/>
                <w:szCs w:val="22"/>
              </w:rPr>
            </w:pPr>
            <w:r w:rsidRPr="007001F1">
              <w:rPr>
                <w:color w:val="000000"/>
                <w:sz w:val="22"/>
                <w:szCs w:val="22"/>
              </w:rPr>
              <w:t>Druh zákazky podľa predmetu obstarania</w:t>
            </w:r>
          </w:p>
        </w:tc>
        <w:tc>
          <w:tcPr>
            <w:tcW w:w="5532" w:type="dxa"/>
            <w:gridSpan w:val="5"/>
            <w:shd w:val="clear" w:color="auto" w:fill="auto"/>
            <w:vAlign w:val="center"/>
            <w:hideMark/>
          </w:tcPr>
          <w:p w14:paraId="4A92EED2" w14:textId="77777777" w:rsidR="006D2003" w:rsidRPr="007001F1" w:rsidRDefault="006D2003" w:rsidP="006D2003">
            <w:pPr>
              <w:rPr>
                <w:color w:val="000000"/>
                <w:sz w:val="22"/>
                <w:szCs w:val="22"/>
              </w:rPr>
            </w:pPr>
            <w:r w:rsidRPr="007001F1">
              <w:rPr>
                <w:color w:val="000000"/>
                <w:sz w:val="22"/>
                <w:szCs w:val="22"/>
              </w:rPr>
              <w:t xml:space="preserve"> </w:t>
            </w:r>
          </w:p>
        </w:tc>
      </w:tr>
      <w:tr w:rsidR="004D0B9F" w:rsidRPr="007001F1" w14:paraId="7F86CC07" w14:textId="77777777" w:rsidTr="007261E4">
        <w:trPr>
          <w:trHeight w:val="300"/>
        </w:trPr>
        <w:tc>
          <w:tcPr>
            <w:tcW w:w="3559" w:type="dxa"/>
            <w:gridSpan w:val="2"/>
            <w:shd w:val="clear" w:color="auto" w:fill="auto"/>
            <w:vAlign w:val="center"/>
          </w:tcPr>
          <w:p w14:paraId="1C08A561" w14:textId="714E1F27" w:rsidR="004D0B9F" w:rsidRPr="007001F1" w:rsidRDefault="004D0B9F" w:rsidP="006D2003">
            <w:pPr>
              <w:rPr>
                <w:color w:val="000000"/>
                <w:sz w:val="22"/>
                <w:szCs w:val="22"/>
              </w:rPr>
            </w:pPr>
            <w:r w:rsidRPr="007001F1">
              <w:rPr>
                <w:color w:val="000000"/>
                <w:sz w:val="22"/>
                <w:szCs w:val="22"/>
              </w:rPr>
              <w:t>Identifikátor zákazky v ITMS2014+</w:t>
            </w:r>
          </w:p>
        </w:tc>
        <w:tc>
          <w:tcPr>
            <w:tcW w:w="5532" w:type="dxa"/>
            <w:gridSpan w:val="5"/>
            <w:shd w:val="clear" w:color="auto" w:fill="auto"/>
            <w:vAlign w:val="center"/>
          </w:tcPr>
          <w:p w14:paraId="12BD3429" w14:textId="77777777" w:rsidR="004D0B9F" w:rsidRPr="007001F1" w:rsidRDefault="004D0B9F" w:rsidP="006D2003">
            <w:pPr>
              <w:rPr>
                <w:color w:val="000000"/>
                <w:sz w:val="22"/>
                <w:szCs w:val="22"/>
              </w:rPr>
            </w:pPr>
          </w:p>
        </w:tc>
      </w:tr>
      <w:tr w:rsidR="006D2003" w:rsidRPr="007001F1" w14:paraId="5AEE51CA" w14:textId="77777777" w:rsidTr="007261E4">
        <w:trPr>
          <w:trHeight w:val="300"/>
        </w:trPr>
        <w:tc>
          <w:tcPr>
            <w:tcW w:w="3559" w:type="dxa"/>
            <w:gridSpan w:val="2"/>
            <w:shd w:val="clear" w:color="auto" w:fill="auto"/>
            <w:vAlign w:val="center"/>
            <w:hideMark/>
          </w:tcPr>
          <w:p w14:paraId="25902100" w14:textId="77777777" w:rsidR="006D2003" w:rsidRPr="007001F1" w:rsidRDefault="006D2003" w:rsidP="006D2003">
            <w:pPr>
              <w:rPr>
                <w:color w:val="000000"/>
                <w:sz w:val="22"/>
                <w:szCs w:val="22"/>
              </w:rPr>
            </w:pPr>
            <w:r w:rsidRPr="007001F1">
              <w:rPr>
                <w:color w:val="000000"/>
                <w:sz w:val="22"/>
                <w:szCs w:val="22"/>
              </w:rPr>
              <w:t>Typ kontroly</w:t>
            </w:r>
          </w:p>
        </w:tc>
        <w:tc>
          <w:tcPr>
            <w:tcW w:w="5532" w:type="dxa"/>
            <w:gridSpan w:val="5"/>
            <w:shd w:val="clear" w:color="auto" w:fill="auto"/>
            <w:vAlign w:val="center"/>
            <w:hideMark/>
          </w:tcPr>
          <w:p w14:paraId="254ECBD4" w14:textId="77777777" w:rsidR="006D2003" w:rsidRPr="007001F1" w:rsidRDefault="006D2003" w:rsidP="006D2003">
            <w:pPr>
              <w:rPr>
                <w:color w:val="000000"/>
                <w:sz w:val="22"/>
                <w:szCs w:val="22"/>
              </w:rPr>
            </w:pPr>
            <w:r w:rsidRPr="007001F1">
              <w:rPr>
                <w:color w:val="000000"/>
                <w:sz w:val="22"/>
                <w:szCs w:val="22"/>
              </w:rPr>
              <w:t>Následná ex-post kontrola</w:t>
            </w:r>
          </w:p>
        </w:tc>
      </w:tr>
      <w:tr w:rsidR="006D2003" w:rsidRPr="007001F1" w14:paraId="62AAB83B" w14:textId="77777777" w:rsidTr="007261E4">
        <w:trPr>
          <w:trHeight w:val="300"/>
        </w:trPr>
        <w:tc>
          <w:tcPr>
            <w:tcW w:w="3559" w:type="dxa"/>
            <w:gridSpan w:val="2"/>
            <w:shd w:val="clear" w:color="auto" w:fill="auto"/>
            <w:vAlign w:val="center"/>
            <w:hideMark/>
          </w:tcPr>
          <w:p w14:paraId="03C4A10E" w14:textId="77777777" w:rsidR="006D2003" w:rsidRPr="007001F1" w:rsidRDefault="006D2003" w:rsidP="006D2003">
            <w:pPr>
              <w:rPr>
                <w:color w:val="000000"/>
                <w:sz w:val="22"/>
                <w:szCs w:val="22"/>
              </w:rPr>
            </w:pPr>
            <w:r w:rsidRPr="007001F1">
              <w:rPr>
                <w:color w:val="000000"/>
                <w:sz w:val="22"/>
                <w:szCs w:val="22"/>
              </w:rPr>
              <w:t>Názov zákazky</w:t>
            </w:r>
          </w:p>
        </w:tc>
        <w:tc>
          <w:tcPr>
            <w:tcW w:w="5532" w:type="dxa"/>
            <w:gridSpan w:val="5"/>
            <w:shd w:val="clear" w:color="auto" w:fill="auto"/>
            <w:vAlign w:val="center"/>
            <w:hideMark/>
          </w:tcPr>
          <w:p w14:paraId="2963546E"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81649C4" w14:textId="77777777" w:rsidTr="007261E4">
        <w:trPr>
          <w:trHeight w:val="300"/>
        </w:trPr>
        <w:tc>
          <w:tcPr>
            <w:tcW w:w="3559" w:type="dxa"/>
            <w:gridSpan w:val="2"/>
            <w:shd w:val="clear" w:color="auto" w:fill="auto"/>
            <w:vAlign w:val="center"/>
            <w:hideMark/>
          </w:tcPr>
          <w:p w14:paraId="4A6A9915" w14:textId="77777777" w:rsidR="006D2003" w:rsidRPr="007001F1" w:rsidRDefault="006D2003" w:rsidP="006D2003">
            <w:pPr>
              <w:rPr>
                <w:color w:val="000000"/>
                <w:sz w:val="22"/>
                <w:szCs w:val="22"/>
              </w:rPr>
            </w:pPr>
            <w:r w:rsidRPr="007001F1">
              <w:rPr>
                <w:color w:val="000000"/>
                <w:sz w:val="22"/>
                <w:szCs w:val="22"/>
              </w:rPr>
              <w:t>Číslo oznámenia vo vestníku VO</w:t>
            </w:r>
          </w:p>
        </w:tc>
        <w:tc>
          <w:tcPr>
            <w:tcW w:w="5532" w:type="dxa"/>
            <w:gridSpan w:val="5"/>
            <w:shd w:val="clear" w:color="auto" w:fill="auto"/>
            <w:vAlign w:val="center"/>
            <w:hideMark/>
          </w:tcPr>
          <w:p w14:paraId="767F98D0"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EA99812" w14:textId="77777777" w:rsidTr="007261E4">
        <w:trPr>
          <w:trHeight w:val="300"/>
        </w:trPr>
        <w:tc>
          <w:tcPr>
            <w:tcW w:w="3559" w:type="dxa"/>
            <w:gridSpan w:val="2"/>
            <w:shd w:val="clear" w:color="auto" w:fill="auto"/>
            <w:vAlign w:val="center"/>
            <w:hideMark/>
          </w:tcPr>
          <w:p w14:paraId="2A18B4C1" w14:textId="77777777" w:rsidR="006D2003" w:rsidRPr="007001F1" w:rsidRDefault="006D2003" w:rsidP="006D2003">
            <w:pPr>
              <w:rPr>
                <w:color w:val="000000"/>
                <w:sz w:val="22"/>
                <w:szCs w:val="22"/>
              </w:rPr>
            </w:pPr>
            <w:r w:rsidRPr="007001F1">
              <w:rPr>
                <w:color w:val="000000"/>
                <w:sz w:val="22"/>
                <w:szCs w:val="22"/>
              </w:rPr>
              <w:t>Číslo oznámenia v európskom vestníku</w:t>
            </w:r>
          </w:p>
        </w:tc>
        <w:tc>
          <w:tcPr>
            <w:tcW w:w="5532" w:type="dxa"/>
            <w:gridSpan w:val="5"/>
            <w:shd w:val="clear" w:color="auto" w:fill="auto"/>
            <w:vAlign w:val="center"/>
            <w:hideMark/>
          </w:tcPr>
          <w:p w14:paraId="10DB0DB5"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6C590CA" w14:textId="77777777" w:rsidTr="007261E4">
        <w:trPr>
          <w:trHeight w:val="300"/>
        </w:trPr>
        <w:tc>
          <w:tcPr>
            <w:tcW w:w="3559" w:type="dxa"/>
            <w:gridSpan w:val="2"/>
            <w:shd w:val="clear" w:color="auto" w:fill="auto"/>
            <w:vAlign w:val="center"/>
            <w:hideMark/>
          </w:tcPr>
          <w:p w14:paraId="0B3BB0AD" w14:textId="77777777" w:rsidR="006D2003" w:rsidRPr="007001F1" w:rsidRDefault="006D2003" w:rsidP="006D2003">
            <w:pPr>
              <w:rPr>
                <w:color w:val="000000"/>
                <w:sz w:val="22"/>
                <w:szCs w:val="22"/>
              </w:rPr>
            </w:pPr>
            <w:r w:rsidRPr="007001F1">
              <w:rPr>
                <w:color w:val="000000"/>
                <w:sz w:val="22"/>
                <w:szCs w:val="22"/>
              </w:rPr>
              <w:t>Názov dodávateľa</w:t>
            </w:r>
          </w:p>
        </w:tc>
        <w:tc>
          <w:tcPr>
            <w:tcW w:w="5532" w:type="dxa"/>
            <w:gridSpan w:val="5"/>
            <w:shd w:val="clear" w:color="auto" w:fill="auto"/>
            <w:vAlign w:val="center"/>
            <w:hideMark/>
          </w:tcPr>
          <w:p w14:paraId="0BF590E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1C74269" w14:textId="77777777" w:rsidTr="007261E4">
        <w:trPr>
          <w:trHeight w:val="300"/>
        </w:trPr>
        <w:tc>
          <w:tcPr>
            <w:tcW w:w="3559" w:type="dxa"/>
            <w:gridSpan w:val="2"/>
            <w:shd w:val="clear" w:color="auto" w:fill="auto"/>
            <w:vAlign w:val="center"/>
            <w:hideMark/>
          </w:tcPr>
          <w:p w14:paraId="4450742B" w14:textId="77777777" w:rsidR="006D2003" w:rsidRPr="007001F1" w:rsidRDefault="006D2003" w:rsidP="006D2003">
            <w:pPr>
              <w:rPr>
                <w:color w:val="000000"/>
                <w:sz w:val="22"/>
                <w:szCs w:val="22"/>
              </w:rPr>
            </w:pPr>
            <w:r w:rsidRPr="007001F1">
              <w:rPr>
                <w:color w:val="000000"/>
                <w:sz w:val="22"/>
                <w:szCs w:val="22"/>
              </w:rPr>
              <w:t>IČO dodávateľa</w:t>
            </w:r>
          </w:p>
        </w:tc>
        <w:tc>
          <w:tcPr>
            <w:tcW w:w="5532" w:type="dxa"/>
            <w:gridSpan w:val="5"/>
            <w:shd w:val="clear" w:color="auto" w:fill="auto"/>
            <w:vAlign w:val="center"/>
            <w:hideMark/>
          </w:tcPr>
          <w:p w14:paraId="5D8566D8"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99C0899" w14:textId="77777777" w:rsidTr="007261E4">
        <w:trPr>
          <w:trHeight w:val="300"/>
        </w:trPr>
        <w:tc>
          <w:tcPr>
            <w:tcW w:w="3559" w:type="dxa"/>
            <w:gridSpan w:val="2"/>
            <w:shd w:val="clear" w:color="auto" w:fill="auto"/>
            <w:vAlign w:val="center"/>
            <w:hideMark/>
          </w:tcPr>
          <w:p w14:paraId="344B9D19" w14:textId="77777777" w:rsidR="006D2003" w:rsidRPr="007001F1" w:rsidRDefault="006D2003" w:rsidP="006D2003">
            <w:pPr>
              <w:rPr>
                <w:color w:val="000000"/>
                <w:sz w:val="22"/>
                <w:szCs w:val="22"/>
              </w:rPr>
            </w:pPr>
            <w:r w:rsidRPr="007001F1">
              <w:rPr>
                <w:color w:val="000000"/>
                <w:sz w:val="22"/>
                <w:szCs w:val="22"/>
              </w:rPr>
              <w:t>Predpokladaná hodnota zákazky</w:t>
            </w:r>
          </w:p>
        </w:tc>
        <w:tc>
          <w:tcPr>
            <w:tcW w:w="5532" w:type="dxa"/>
            <w:gridSpan w:val="5"/>
            <w:shd w:val="clear" w:color="auto" w:fill="auto"/>
            <w:vAlign w:val="center"/>
            <w:hideMark/>
          </w:tcPr>
          <w:p w14:paraId="53D69196"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C3D0DEE" w14:textId="77777777" w:rsidTr="007261E4">
        <w:trPr>
          <w:trHeight w:val="300"/>
        </w:trPr>
        <w:tc>
          <w:tcPr>
            <w:tcW w:w="3559" w:type="dxa"/>
            <w:gridSpan w:val="2"/>
            <w:shd w:val="clear" w:color="auto" w:fill="auto"/>
            <w:vAlign w:val="center"/>
            <w:hideMark/>
          </w:tcPr>
          <w:p w14:paraId="2202BF02" w14:textId="77777777" w:rsidR="006D2003" w:rsidRPr="007001F1" w:rsidRDefault="006D2003" w:rsidP="006D2003">
            <w:pPr>
              <w:rPr>
                <w:color w:val="000000"/>
                <w:sz w:val="22"/>
                <w:szCs w:val="22"/>
              </w:rPr>
            </w:pPr>
            <w:r w:rsidRPr="007001F1">
              <w:rPr>
                <w:color w:val="000000"/>
                <w:sz w:val="22"/>
                <w:szCs w:val="22"/>
              </w:rPr>
              <w:t>Hodnota zákazky bez DPH</w:t>
            </w:r>
          </w:p>
        </w:tc>
        <w:tc>
          <w:tcPr>
            <w:tcW w:w="5532" w:type="dxa"/>
            <w:gridSpan w:val="5"/>
            <w:shd w:val="clear" w:color="auto" w:fill="auto"/>
            <w:vAlign w:val="center"/>
            <w:hideMark/>
          </w:tcPr>
          <w:p w14:paraId="5E66790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D2A089A" w14:textId="77777777" w:rsidTr="007261E4">
        <w:trPr>
          <w:trHeight w:val="300"/>
        </w:trPr>
        <w:tc>
          <w:tcPr>
            <w:tcW w:w="3559" w:type="dxa"/>
            <w:gridSpan w:val="2"/>
            <w:shd w:val="clear" w:color="auto" w:fill="auto"/>
            <w:vAlign w:val="center"/>
            <w:hideMark/>
          </w:tcPr>
          <w:p w14:paraId="6D4C32E2" w14:textId="77777777" w:rsidR="006D2003" w:rsidRPr="007001F1" w:rsidRDefault="006D2003" w:rsidP="006D2003">
            <w:pPr>
              <w:rPr>
                <w:color w:val="000000"/>
                <w:sz w:val="22"/>
                <w:szCs w:val="22"/>
              </w:rPr>
            </w:pPr>
            <w:r w:rsidRPr="007001F1">
              <w:rPr>
                <w:color w:val="000000"/>
                <w:sz w:val="22"/>
                <w:szCs w:val="22"/>
              </w:rPr>
              <w:t>Hodnota zákazky s DPH</w:t>
            </w:r>
          </w:p>
        </w:tc>
        <w:tc>
          <w:tcPr>
            <w:tcW w:w="5532" w:type="dxa"/>
            <w:gridSpan w:val="5"/>
            <w:shd w:val="clear" w:color="auto" w:fill="auto"/>
            <w:vAlign w:val="center"/>
            <w:hideMark/>
          </w:tcPr>
          <w:p w14:paraId="1F48F6A0" w14:textId="77777777" w:rsidR="006D2003" w:rsidRPr="007001F1" w:rsidRDefault="006D2003" w:rsidP="006D2003">
            <w:pPr>
              <w:rPr>
                <w:color w:val="000000"/>
                <w:sz w:val="22"/>
                <w:szCs w:val="22"/>
              </w:rPr>
            </w:pPr>
            <w:r w:rsidRPr="007001F1">
              <w:rPr>
                <w:color w:val="000000"/>
                <w:sz w:val="22"/>
                <w:szCs w:val="22"/>
              </w:rPr>
              <w:t> </w:t>
            </w:r>
          </w:p>
        </w:tc>
      </w:tr>
      <w:tr w:rsidR="006D2003" w:rsidRPr="007001F1" w:rsidDel="002D4145" w14:paraId="75113D7F" w14:textId="0C601983" w:rsidTr="007261E4">
        <w:trPr>
          <w:trHeight w:val="300"/>
          <w:del w:id="1804" w:author="Kramár Róbert" w:date="2018-04-27T16:54:00Z"/>
        </w:trPr>
        <w:tc>
          <w:tcPr>
            <w:tcW w:w="3559" w:type="dxa"/>
            <w:gridSpan w:val="2"/>
            <w:shd w:val="clear" w:color="auto" w:fill="auto"/>
            <w:vAlign w:val="center"/>
            <w:hideMark/>
          </w:tcPr>
          <w:p w14:paraId="6098E9CA" w14:textId="5C38FDC6" w:rsidR="006D2003" w:rsidRPr="007001F1" w:rsidDel="002D4145" w:rsidRDefault="006D2003" w:rsidP="006D2003">
            <w:pPr>
              <w:rPr>
                <w:del w:id="1805" w:author="Kramár Róbert" w:date="2018-04-27T16:54:00Z"/>
                <w:color w:val="000000"/>
                <w:sz w:val="22"/>
                <w:szCs w:val="22"/>
              </w:rPr>
            </w:pPr>
            <w:del w:id="1806" w:author="Kramár Róbert" w:date="2018-04-27T16:54:00Z">
              <w:r w:rsidRPr="007001F1" w:rsidDel="002D4145">
                <w:rPr>
                  <w:color w:val="000000"/>
                  <w:sz w:val="22"/>
                  <w:szCs w:val="22"/>
                </w:rPr>
                <w:delText>Oprávnené výdavky z hodnoty zákazky</w:delText>
              </w:r>
            </w:del>
          </w:p>
        </w:tc>
        <w:tc>
          <w:tcPr>
            <w:tcW w:w="5532" w:type="dxa"/>
            <w:gridSpan w:val="5"/>
            <w:shd w:val="clear" w:color="auto" w:fill="auto"/>
            <w:vAlign w:val="center"/>
            <w:hideMark/>
          </w:tcPr>
          <w:p w14:paraId="654DCF29" w14:textId="116C8CBE" w:rsidR="006D2003" w:rsidRPr="007001F1" w:rsidDel="002D4145" w:rsidRDefault="006D2003" w:rsidP="006D2003">
            <w:pPr>
              <w:rPr>
                <w:del w:id="1807" w:author="Kramár Róbert" w:date="2018-04-27T16:54:00Z"/>
                <w:color w:val="000000"/>
                <w:sz w:val="22"/>
                <w:szCs w:val="22"/>
              </w:rPr>
            </w:pPr>
            <w:del w:id="1808" w:author="Kramár Róbert" w:date="2018-04-27T16:54:00Z">
              <w:r w:rsidRPr="007001F1" w:rsidDel="002D4145">
                <w:rPr>
                  <w:color w:val="000000"/>
                  <w:sz w:val="22"/>
                  <w:szCs w:val="22"/>
                </w:rPr>
                <w:delText> </w:delText>
              </w:r>
            </w:del>
          </w:p>
        </w:tc>
      </w:tr>
      <w:tr w:rsidR="006D2003" w:rsidRPr="007001F1" w14:paraId="622223FA" w14:textId="77777777" w:rsidTr="007261E4">
        <w:trPr>
          <w:trHeight w:val="300"/>
        </w:trPr>
        <w:tc>
          <w:tcPr>
            <w:tcW w:w="3559" w:type="dxa"/>
            <w:gridSpan w:val="2"/>
            <w:shd w:val="clear" w:color="auto" w:fill="auto"/>
            <w:vAlign w:val="center"/>
            <w:hideMark/>
          </w:tcPr>
          <w:p w14:paraId="317116AA" w14:textId="77777777" w:rsidR="006D2003" w:rsidRPr="007001F1" w:rsidRDefault="006D2003" w:rsidP="006D2003">
            <w:pPr>
              <w:rPr>
                <w:color w:val="000000"/>
                <w:sz w:val="22"/>
                <w:szCs w:val="22"/>
              </w:rPr>
            </w:pPr>
            <w:r w:rsidRPr="007001F1">
              <w:rPr>
                <w:color w:val="000000"/>
                <w:sz w:val="22"/>
                <w:szCs w:val="22"/>
              </w:rPr>
              <w:t>Dátum podpisu zmluvy s dodávateľom</w:t>
            </w:r>
          </w:p>
        </w:tc>
        <w:tc>
          <w:tcPr>
            <w:tcW w:w="5532" w:type="dxa"/>
            <w:gridSpan w:val="5"/>
            <w:shd w:val="clear" w:color="auto" w:fill="auto"/>
            <w:vAlign w:val="center"/>
            <w:hideMark/>
          </w:tcPr>
          <w:p w14:paraId="5A7F5664"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BF05339" w14:textId="77777777" w:rsidTr="007261E4">
        <w:trPr>
          <w:trHeight w:val="300"/>
        </w:trPr>
        <w:tc>
          <w:tcPr>
            <w:tcW w:w="3559" w:type="dxa"/>
            <w:gridSpan w:val="2"/>
            <w:shd w:val="clear" w:color="auto" w:fill="auto"/>
            <w:vAlign w:val="center"/>
            <w:hideMark/>
          </w:tcPr>
          <w:p w14:paraId="52CB0C01" w14:textId="77777777" w:rsidR="006D2003" w:rsidRPr="007001F1" w:rsidRDefault="006D2003" w:rsidP="006D2003">
            <w:pPr>
              <w:rPr>
                <w:color w:val="000000"/>
                <w:sz w:val="22"/>
                <w:szCs w:val="22"/>
              </w:rPr>
            </w:pPr>
            <w:r w:rsidRPr="007001F1">
              <w:rPr>
                <w:color w:val="000000"/>
                <w:sz w:val="22"/>
                <w:szCs w:val="22"/>
              </w:rPr>
              <w:t>Dátum nadobudnutia účinnosti zmluvy</w:t>
            </w:r>
          </w:p>
        </w:tc>
        <w:tc>
          <w:tcPr>
            <w:tcW w:w="5532" w:type="dxa"/>
            <w:gridSpan w:val="5"/>
            <w:shd w:val="clear" w:color="auto" w:fill="auto"/>
            <w:vAlign w:val="center"/>
            <w:hideMark/>
          </w:tcPr>
          <w:p w14:paraId="5298689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21FB510A" w14:textId="77777777" w:rsidTr="007261E4">
        <w:trPr>
          <w:trHeight w:val="300"/>
        </w:trPr>
        <w:tc>
          <w:tcPr>
            <w:tcW w:w="3559" w:type="dxa"/>
            <w:gridSpan w:val="2"/>
            <w:shd w:val="clear" w:color="auto" w:fill="auto"/>
            <w:vAlign w:val="center"/>
            <w:hideMark/>
          </w:tcPr>
          <w:p w14:paraId="0DB595AA" w14:textId="77777777" w:rsidR="006D2003" w:rsidRPr="007001F1" w:rsidRDefault="006D2003" w:rsidP="006D2003">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32" w:type="dxa"/>
            <w:gridSpan w:val="5"/>
            <w:shd w:val="clear" w:color="auto" w:fill="auto"/>
            <w:vAlign w:val="center"/>
            <w:hideMark/>
          </w:tcPr>
          <w:p w14:paraId="0A3B5A13" w14:textId="77777777" w:rsidR="006D2003" w:rsidRPr="007001F1" w:rsidRDefault="006D2003" w:rsidP="006D2003">
            <w:pPr>
              <w:rPr>
                <w:color w:val="000000"/>
                <w:sz w:val="22"/>
                <w:szCs w:val="22"/>
              </w:rPr>
            </w:pPr>
            <w:r w:rsidRPr="007001F1">
              <w:rPr>
                <w:color w:val="000000"/>
                <w:sz w:val="22"/>
                <w:szCs w:val="22"/>
              </w:rPr>
              <w:t> </w:t>
            </w:r>
          </w:p>
        </w:tc>
      </w:tr>
      <w:tr w:rsidR="006D2003" w:rsidRPr="007001F1" w:rsidDel="002D4145" w14:paraId="73FE3DFB" w14:textId="08DC8422" w:rsidTr="007261E4">
        <w:trPr>
          <w:trHeight w:val="810"/>
          <w:del w:id="1809" w:author="Kramár Róbert" w:date="2018-04-27T16:54:00Z"/>
        </w:trPr>
        <w:tc>
          <w:tcPr>
            <w:tcW w:w="3559" w:type="dxa"/>
            <w:gridSpan w:val="2"/>
            <w:shd w:val="clear" w:color="auto" w:fill="auto"/>
            <w:vAlign w:val="center"/>
            <w:hideMark/>
          </w:tcPr>
          <w:p w14:paraId="4160A0B5" w14:textId="5DBF6AD0" w:rsidR="006D2003" w:rsidRPr="007001F1" w:rsidDel="002D4145" w:rsidRDefault="006D2003" w:rsidP="006D2003">
            <w:pPr>
              <w:rPr>
                <w:del w:id="1810" w:author="Kramár Róbert" w:date="2018-04-27T16:54:00Z"/>
                <w:color w:val="000000"/>
                <w:sz w:val="22"/>
                <w:szCs w:val="22"/>
              </w:rPr>
            </w:pPr>
            <w:del w:id="1811" w:author="Kramár Róbert" w:date="2018-04-27T16:54:00Z">
              <w:r w:rsidRPr="007001F1" w:rsidDel="002D4145">
                <w:rPr>
                  <w:color w:val="000000"/>
                  <w:sz w:val="22"/>
                  <w:szCs w:val="22"/>
                </w:rPr>
                <w:delText>Priradenie predmetu obstarania k aktivitám projektu / k rozpočtovým položkám</w:delText>
              </w:r>
            </w:del>
          </w:p>
        </w:tc>
        <w:tc>
          <w:tcPr>
            <w:tcW w:w="5532" w:type="dxa"/>
            <w:gridSpan w:val="5"/>
            <w:shd w:val="clear" w:color="auto" w:fill="auto"/>
            <w:vAlign w:val="center"/>
            <w:hideMark/>
          </w:tcPr>
          <w:p w14:paraId="330222CF" w14:textId="13719E8F" w:rsidR="006D2003" w:rsidRPr="007001F1" w:rsidDel="002D4145" w:rsidRDefault="006D2003" w:rsidP="006D2003">
            <w:pPr>
              <w:rPr>
                <w:del w:id="1812" w:author="Kramár Róbert" w:date="2018-04-27T16:54:00Z"/>
                <w:color w:val="000000"/>
                <w:sz w:val="22"/>
                <w:szCs w:val="22"/>
              </w:rPr>
            </w:pPr>
            <w:del w:id="1813" w:author="Kramár Róbert" w:date="2018-04-27T16:54:00Z">
              <w:r w:rsidRPr="007001F1" w:rsidDel="002D4145">
                <w:rPr>
                  <w:color w:val="000000"/>
                  <w:sz w:val="22"/>
                  <w:szCs w:val="22"/>
                </w:rPr>
                <w:delText> </w:delText>
              </w:r>
            </w:del>
          </w:p>
        </w:tc>
      </w:tr>
      <w:tr w:rsidR="006D2003" w:rsidRPr="007001F1" w14:paraId="51105D85" w14:textId="77777777" w:rsidTr="007261E4">
        <w:trPr>
          <w:trHeight w:val="315"/>
        </w:trPr>
        <w:tc>
          <w:tcPr>
            <w:tcW w:w="582" w:type="dxa"/>
            <w:shd w:val="clear" w:color="000000" w:fill="60497A"/>
            <w:vAlign w:val="center"/>
            <w:hideMark/>
          </w:tcPr>
          <w:p w14:paraId="7B9CBDC4" w14:textId="77777777" w:rsidR="006D2003" w:rsidRPr="007001F1" w:rsidRDefault="006D2003" w:rsidP="006D2003">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7290482" w14:textId="77777777" w:rsidR="006D2003" w:rsidRPr="007001F1" w:rsidRDefault="006D2003" w:rsidP="006D2003">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B9ED642" w14:textId="77777777" w:rsidR="006D2003" w:rsidRPr="007001F1" w:rsidRDefault="006D2003" w:rsidP="006D2003">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78E4C16" w14:textId="77777777" w:rsidR="006D2003" w:rsidRPr="007001F1" w:rsidRDefault="006D2003" w:rsidP="006D2003">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909C4FA" w14:textId="77777777" w:rsidR="006D2003" w:rsidRPr="007001F1" w:rsidRDefault="006D2003" w:rsidP="006D2003">
            <w:pPr>
              <w:jc w:val="center"/>
              <w:rPr>
                <w:b/>
                <w:bCs/>
                <w:color w:val="FFFFFF"/>
                <w:sz w:val="22"/>
                <w:szCs w:val="22"/>
              </w:rPr>
            </w:pPr>
            <w:r w:rsidRPr="007001F1">
              <w:rPr>
                <w:b/>
                <w:bCs/>
                <w:color w:val="FFFFFF"/>
                <w:sz w:val="22"/>
                <w:szCs w:val="22"/>
              </w:rPr>
              <w:t>netýka sa</w:t>
            </w:r>
          </w:p>
        </w:tc>
        <w:tc>
          <w:tcPr>
            <w:tcW w:w="1779" w:type="dxa"/>
            <w:shd w:val="clear" w:color="000000" w:fill="60497A"/>
            <w:vAlign w:val="center"/>
            <w:hideMark/>
          </w:tcPr>
          <w:p w14:paraId="66D6949E" w14:textId="77777777" w:rsidR="006D2003" w:rsidRPr="007001F1" w:rsidRDefault="006D2003" w:rsidP="006D2003">
            <w:pPr>
              <w:jc w:val="center"/>
              <w:rPr>
                <w:b/>
                <w:bCs/>
                <w:color w:val="FFFFFF"/>
                <w:sz w:val="22"/>
                <w:szCs w:val="22"/>
              </w:rPr>
            </w:pPr>
            <w:r w:rsidRPr="007001F1">
              <w:rPr>
                <w:b/>
                <w:bCs/>
                <w:color w:val="FFFFFF"/>
                <w:sz w:val="22"/>
                <w:szCs w:val="22"/>
              </w:rPr>
              <w:t>Poznámka</w:t>
            </w:r>
          </w:p>
        </w:tc>
      </w:tr>
      <w:tr w:rsidR="006D2003" w:rsidRPr="007001F1" w14:paraId="7FDC254A" w14:textId="77777777" w:rsidTr="007261E4">
        <w:trPr>
          <w:trHeight w:val="20"/>
        </w:trPr>
        <w:tc>
          <w:tcPr>
            <w:tcW w:w="582" w:type="dxa"/>
            <w:shd w:val="clear" w:color="auto" w:fill="auto"/>
            <w:noWrap/>
            <w:vAlign w:val="center"/>
            <w:hideMark/>
          </w:tcPr>
          <w:p w14:paraId="7BE09546" w14:textId="77777777" w:rsidR="006D2003" w:rsidRPr="007001F1" w:rsidRDefault="006D2003" w:rsidP="006D2003">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CB9616" w14:textId="5CBD05FA" w:rsidR="006D2003" w:rsidRPr="007001F1" w:rsidRDefault="006D2003" w:rsidP="00FA683A">
            <w:pPr>
              <w:jc w:val="both"/>
              <w:rPr>
                <w:color w:val="000000"/>
                <w:sz w:val="22"/>
                <w:szCs w:val="22"/>
              </w:rPr>
            </w:pPr>
            <w:del w:id="1814" w:author="Kramár Róbert" w:date="2017-05-15T13:14:00Z">
              <w:r w:rsidRPr="007001F1" w:rsidDel="0088057F">
                <w:rPr>
                  <w:color w:val="000000"/>
                  <w:sz w:val="22"/>
                  <w:szCs w:val="22"/>
                </w:rPr>
                <w:delText xml:space="preserve">Boli pri zadávaní zákazky </w:delText>
              </w:r>
              <w:r w:rsidR="00DD2F0F"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815" w:author="Kramár Róbert" w:date="2017-05-15T13:14:00Z">
              <w:r w:rsidR="0088057F" w:rsidRPr="007001F1">
                <w:rPr>
                  <w:color w:val="000000"/>
                  <w:sz w:val="22"/>
                  <w:szCs w:val="22"/>
                </w:rPr>
                <w:t xml:space="preserve">Boli pri zadávaní zákazky dodržané princípy v zmysle § 10 ods. 2 ZVO? </w:t>
              </w:r>
            </w:ins>
            <w:ins w:id="1816"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2A49CD58"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C576C7A"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E97768"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4796D0FC"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3D68D1DC" w14:textId="77777777" w:rsidTr="007261E4">
        <w:trPr>
          <w:trHeight w:val="20"/>
        </w:trPr>
        <w:tc>
          <w:tcPr>
            <w:tcW w:w="582" w:type="dxa"/>
            <w:shd w:val="clear" w:color="auto" w:fill="auto"/>
            <w:noWrap/>
            <w:vAlign w:val="center"/>
            <w:hideMark/>
          </w:tcPr>
          <w:p w14:paraId="3B8F8E9B" w14:textId="77777777" w:rsidR="006D2003" w:rsidRPr="007001F1" w:rsidRDefault="006D2003" w:rsidP="006D2003">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D5E9A91" w14:textId="53C99A54" w:rsidR="006D2003" w:rsidRPr="007001F1" w:rsidRDefault="006D2003" w:rsidP="00FA683A">
            <w:pPr>
              <w:jc w:val="both"/>
              <w:rPr>
                <w:color w:val="000000"/>
                <w:sz w:val="22"/>
                <w:szCs w:val="22"/>
              </w:rPr>
            </w:pPr>
            <w:r w:rsidRPr="007001F1">
              <w:rPr>
                <w:color w:val="000000"/>
                <w:sz w:val="22"/>
                <w:szCs w:val="22"/>
              </w:rPr>
              <w:t>Bol zamestnanec vykonávajúci kontrolu oboznámený s rizikovými indikátormi</w:t>
            </w:r>
            <w:del w:id="1817" w:author="Kramár Róbert" w:date="2017-05-15T13:33:00Z">
              <w:r w:rsidRPr="007001F1" w:rsidDel="00A128DC">
                <w:rPr>
                  <w:color w:val="000000"/>
                  <w:sz w:val="22"/>
                  <w:szCs w:val="22"/>
                </w:rPr>
                <w:delText>, ktoré sú uvedené v Systéme riadenia EŠIF</w:delText>
              </w:r>
            </w:del>
            <w:ins w:id="1818" w:author="Kramár Róbert" w:date="2017-07-26T17:46:00Z">
              <w:r w:rsidR="001C6287">
                <w:rPr>
                  <w:color w:val="000000"/>
                  <w:sz w:val="22"/>
                  <w:szCs w:val="22"/>
                </w:rPr>
                <w:t xml:space="preserve"> </w:t>
              </w:r>
            </w:ins>
            <w:ins w:id="1819"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DD2F0F" w:rsidRPr="007001F1">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15C6061"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EA2974"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45142B"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6239070"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58D4F03F" w14:textId="77777777" w:rsidTr="007261E4">
        <w:trPr>
          <w:trHeight w:val="20"/>
        </w:trPr>
        <w:tc>
          <w:tcPr>
            <w:tcW w:w="582" w:type="dxa"/>
            <w:shd w:val="clear" w:color="auto" w:fill="auto"/>
            <w:noWrap/>
            <w:vAlign w:val="center"/>
            <w:hideMark/>
          </w:tcPr>
          <w:p w14:paraId="7947AF19" w14:textId="77777777" w:rsidR="006D2003" w:rsidRPr="007001F1" w:rsidRDefault="006D2003" w:rsidP="006D2003">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4E154B8A" w14:textId="77777777" w:rsidR="006D2003" w:rsidRPr="007001F1" w:rsidRDefault="006D2003"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21FFD7E8"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0AB2E6"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7E16AC"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838745D" w14:textId="77777777" w:rsidR="006D2003" w:rsidRPr="007001F1" w:rsidRDefault="006D2003" w:rsidP="006D2003">
            <w:pPr>
              <w:jc w:val="center"/>
              <w:rPr>
                <w:color w:val="000000"/>
                <w:sz w:val="22"/>
                <w:szCs w:val="22"/>
              </w:rPr>
            </w:pPr>
            <w:r w:rsidRPr="007001F1">
              <w:rPr>
                <w:color w:val="000000"/>
                <w:sz w:val="22"/>
                <w:szCs w:val="22"/>
              </w:rPr>
              <w:t> </w:t>
            </w:r>
          </w:p>
        </w:tc>
      </w:tr>
      <w:tr w:rsidR="00223393" w:rsidRPr="007001F1" w14:paraId="0BE0AFD8" w14:textId="77777777" w:rsidTr="007261E4">
        <w:trPr>
          <w:trHeight w:val="590"/>
        </w:trPr>
        <w:tc>
          <w:tcPr>
            <w:tcW w:w="582" w:type="dxa"/>
            <w:vMerge w:val="restart"/>
            <w:shd w:val="clear" w:color="auto" w:fill="auto"/>
            <w:noWrap/>
            <w:vAlign w:val="center"/>
            <w:hideMark/>
          </w:tcPr>
          <w:p w14:paraId="7C118044" w14:textId="77777777" w:rsidR="00223393" w:rsidRPr="007001F1" w:rsidRDefault="00223393" w:rsidP="006D2003">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4672B9AC" w14:textId="7830919B" w:rsidR="00223393" w:rsidRPr="007001F1" w:rsidRDefault="00223393" w:rsidP="00FA683A">
            <w:pPr>
              <w:jc w:val="both"/>
              <w:rPr>
                <w:color w:val="000000"/>
                <w:sz w:val="22"/>
                <w:szCs w:val="22"/>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r w:rsidRPr="007001F1">
              <w:t xml:space="preserve">        </w:t>
            </w:r>
          </w:p>
        </w:tc>
        <w:tc>
          <w:tcPr>
            <w:tcW w:w="567" w:type="dxa"/>
            <w:vMerge w:val="restart"/>
            <w:shd w:val="clear" w:color="auto" w:fill="auto"/>
            <w:vAlign w:val="center"/>
            <w:hideMark/>
          </w:tcPr>
          <w:p w14:paraId="3A49D6D3"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vMerge w:val="restart"/>
            <w:shd w:val="clear" w:color="auto" w:fill="auto"/>
            <w:vAlign w:val="center"/>
            <w:hideMark/>
          </w:tcPr>
          <w:p w14:paraId="3DC3203D"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vMerge w:val="restart"/>
            <w:shd w:val="clear" w:color="auto" w:fill="auto"/>
            <w:vAlign w:val="center"/>
            <w:hideMark/>
          </w:tcPr>
          <w:p w14:paraId="01B897DC"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vMerge w:val="restart"/>
            <w:shd w:val="clear" w:color="auto" w:fill="auto"/>
            <w:vAlign w:val="center"/>
            <w:hideMark/>
          </w:tcPr>
          <w:p w14:paraId="21A68247"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7CA9049C" w14:textId="77777777" w:rsidTr="007261E4">
        <w:trPr>
          <w:trHeight w:val="590"/>
        </w:trPr>
        <w:tc>
          <w:tcPr>
            <w:tcW w:w="582" w:type="dxa"/>
            <w:vMerge/>
            <w:shd w:val="clear" w:color="auto" w:fill="auto"/>
            <w:noWrap/>
            <w:vAlign w:val="center"/>
          </w:tcPr>
          <w:p w14:paraId="2F53FD42"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442786BF" w14:textId="7B3C5F79" w:rsidR="00223393" w:rsidRPr="007001F1" w:rsidRDefault="00223393" w:rsidP="00FA683A">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vMerge/>
            <w:shd w:val="clear" w:color="auto" w:fill="auto"/>
            <w:vAlign w:val="center"/>
          </w:tcPr>
          <w:p w14:paraId="3B6928F3"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4C54CAC4"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6BF3AEE5"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7E898465" w14:textId="77777777" w:rsidR="00223393" w:rsidRPr="007001F1" w:rsidRDefault="00223393" w:rsidP="006D2003">
            <w:pPr>
              <w:jc w:val="center"/>
              <w:rPr>
                <w:color w:val="000000"/>
                <w:sz w:val="22"/>
                <w:szCs w:val="22"/>
              </w:rPr>
            </w:pPr>
          </w:p>
        </w:tc>
      </w:tr>
      <w:tr w:rsidR="00223393" w:rsidRPr="007001F1" w14:paraId="23D71297" w14:textId="77777777" w:rsidTr="00A96394">
        <w:trPr>
          <w:trHeight w:val="244"/>
        </w:trPr>
        <w:tc>
          <w:tcPr>
            <w:tcW w:w="582" w:type="dxa"/>
            <w:vMerge/>
            <w:shd w:val="clear" w:color="auto" w:fill="auto"/>
            <w:noWrap/>
            <w:vAlign w:val="center"/>
          </w:tcPr>
          <w:p w14:paraId="7B22C07E"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7F3F8A4B" w14:textId="125F845A" w:rsidR="00223393" w:rsidRPr="007001F1" w:rsidRDefault="00223393" w:rsidP="00FA683A">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vMerge/>
            <w:shd w:val="clear" w:color="auto" w:fill="auto"/>
            <w:vAlign w:val="center"/>
          </w:tcPr>
          <w:p w14:paraId="43A96E6F"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55FE76A8"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1E1AFF2C"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0CBC034B" w14:textId="77777777" w:rsidR="00223393" w:rsidRPr="007001F1" w:rsidRDefault="00223393" w:rsidP="006D2003">
            <w:pPr>
              <w:jc w:val="center"/>
              <w:rPr>
                <w:color w:val="000000"/>
                <w:sz w:val="22"/>
                <w:szCs w:val="22"/>
              </w:rPr>
            </w:pPr>
          </w:p>
        </w:tc>
      </w:tr>
      <w:tr w:rsidR="00223393" w:rsidRPr="007001F1" w14:paraId="406D33C1" w14:textId="77777777" w:rsidTr="00A96394">
        <w:trPr>
          <w:trHeight w:val="418"/>
        </w:trPr>
        <w:tc>
          <w:tcPr>
            <w:tcW w:w="582" w:type="dxa"/>
            <w:vMerge w:val="restart"/>
            <w:shd w:val="clear" w:color="auto" w:fill="auto"/>
            <w:noWrap/>
            <w:vAlign w:val="center"/>
          </w:tcPr>
          <w:p w14:paraId="095E14CA" w14:textId="38674529" w:rsidR="00223393" w:rsidRPr="007001F1" w:rsidRDefault="00223393" w:rsidP="006D2003">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79504266" w14:textId="7A4ECDBB" w:rsidR="00223393" w:rsidRPr="007001F1" w:rsidRDefault="00223393" w:rsidP="00FA683A">
            <w:pPr>
              <w:jc w:val="both"/>
              <w:rPr>
                <w:color w:val="000000"/>
                <w:sz w:val="22"/>
                <w:szCs w:val="22"/>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14:paraId="17104C07" w14:textId="77777777" w:rsidR="00223393" w:rsidRPr="007001F1" w:rsidRDefault="00223393" w:rsidP="006D2003">
            <w:pPr>
              <w:jc w:val="center"/>
              <w:rPr>
                <w:color w:val="000000"/>
                <w:sz w:val="22"/>
                <w:szCs w:val="22"/>
              </w:rPr>
            </w:pPr>
          </w:p>
        </w:tc>
        <w:tc>
          <w:tcPr>
            <w:tcW w:w="567" w:type="dxa"/>
            <w:vMerge w:val="restart"/>
            <w:shd w:val="clear" w:color="auto" w:fill="auto"/>
            <w:vAlign w:val="center"/>
          </w:tcPr>
          <w:p w14:paraId="67415D84" w14:textId="77777777" w:rsidR="00223393" w:rsidRPr="007001F1" w:rsidRDefault="00223393" w:rsidP="006D2003">
            <w:pPr>
              <w:jc w:val="center"/>
              <w:rPr>
                <w:color w:val="000000"/>
                <w:sz w:val="22"/>
                <w:szCs w:val="22"/>
              </w:rPr>
            </w:pPr>
          </w:p>
        </w:tc>
        <w:tc>
          <w:tcPr>
            <w:tcW w:w="776" w:type="dxa"/>
            <w:vMerge w:val="restart"/>
            <w:shd w:val="clear" w:color="auto" w:fill="auto"/>
            <w:vAlign w:val="center"/>
          </w:tcPr>
          <w:p w14:paraId="51AD7AE7" w14:textId="77777777" w:rsidR="00223393" w:rsidRPr="007001F1" w:rsidRDefault="00223393" w:rsidP="006D2003">
            <w:pPr>
              <w:jc w:val="center"/>
              <w:rPr>
                <w:color w:val="000000"/>
                <w:sz w:val="22"/>
                <w:szCs w:val="22"/>
              </w:rPr>
            </w:pPr>
          </w:p>
        </w:tc>
        <w:tc>
          <w:tcPr>
            <w:tcW w:w="1779" w:type="dxa"/>
            <w:vMerge w:val="restart"/>
            <w:shd w:val="clear" w:color="auto" w:fill="auto"/>
            <w:vAlign w:val="center"/>
          </w:tcPr>
          <w:p w14:paraId="0750C39E" w14:textId="77777777" w:rsidR="00223393" w:rsidRPr="007001F1" w:rsidRDefault="00223393" w:rsidP="006D2003">
            <w:pPr>
              <w:jc w:val="center"/>
              <w:rPr>
                <w:color w:val="000000"/>
                <w:sz w:val="22"/>
                <w:szCs w:val="22"/>
              </w:rPr>
            </w:pPr>
          </w:p>
        </w:tc>
      </w:tr>
      <w:tr w:rsidR="00223393" w:rsidRPr="007001F1" w14:paraId="522140A3" w14:textId="77777777" w:rsidTr="007261E4">
        <w:trPr>
          <w:trHeight w:val="675"/>
        </w:trPr>
        <w:tc>
          <w:tcPr>
            <w:tcW w:w="582" w:type="dxa"/>
            <w:vMerge/>
            <w:shd w:val="clear" w:color="auto" w:fill="auto"/>
            <w:noWrap/>
            <w:vAlign w:val="center"/>
          </w:tcPr>
          <w:p w14:paraId="48C35C56"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09BA2B55" w14:textId="3C378AD3" w:rsidR="00223393" w:rsidRPr="007001F1" w:rsidRDefault="00223393"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vMerge/>
            <w:shd w:val="clear" w:color="auto" w:fill="auto"/>
            <w:vAlign w:val="center"/>
          </w:tcPr>
          <w:p w14:paraId="461D186C"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653EB814"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3228D718"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63D088E9" w14:textId="77777777" w:rsidR="00223393" w:rsidRPr="007001F1" w:rsidRDefault="00223393" w:rsidP="006D2003">
            <w:pPr>
              <w:jc w:val="center"/>
              <w:rPr>
                <w:color w:val="000000"/>
                <w:sz w:val="22"/>
                <w:szCs w:val="22"/>
              </w:rPr>
            </w:pPr>
          </w:p>
        </w:tc>
      </w:tr>
      <w:tr w:rsidR="00223393" w:rsidRPr="007001F1" w14:paraId="4CDEABC3" w14:textId="77777777" w:rsidTr="007261E4">
        <w:trPr>
          <w:trHeight w:val="675"/>
        </w:trPr>
        <w:tc>
          <w:tcPr>
            <w:tcW w:w="582" w:type="dxa"/>
            <w:vMerge/>
            <w:shd w:val="clear" w:color="auto" w:fill="auto"/>
            <w:noWrap/>
            <w:vAlign w:val="center"/>
          </w:tcPr>
          <w:p w14:paraId="60B99FEE"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4C394AD2" w14:textId="353D32AE" w:rsidR="00223393" w:rsidRPr="007001F1" w:rsidRDefault="00223393" w:rsidP="00FA683A">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vMerge/>
            <w:shd w:val="clear" w:color="auto" w:fill="auto"/>
            <w:vAlign w:val="center"/>
          </w:tcPr>
          <w:p w14:paraId="4CF84091"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6AD1D231"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0E7981A3"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666F09FA" w14:textId="77777777" w:rsidR="00223393" w:rsidRPr="007001F1" w:rsidRDefault="00223393" w:rsidP="006D2003">
            <w:pPr>
              <w:jc w:val="center"/>
              <w:rPr>
                <w:color w:val="000000"/>
                <w:sz w:val="22"/>
                <w:szCs w:val="22"/>
              </w:rPr>
            </w:pPr>
          </w:p>
        </w:tc>
      </w:tr>
      <w:tr w:rsidR="006D2003" w:rsidRPr="007001F1" w14:paraId="7C240512" w14:textId="77777777" w:rsidTr="007261E4">
        <w:trPr>
          <w:trHeight w:val="20"/>
        </w:trPr>
        <w:tc>
          <w:tcPr>
            <w:tcW w:w="582" w:type="dxa"/>
            <w:shd w:val="clear" w:color="auto" w:fill="auto"/>
            <w:noWrap/>
            <w:vAlign w:val="center"/>
            <w:hideMark/>
          </w:tcPr>
          <w:p w14:paraId="45C6B7FA" w14:textId="019E4AD4" w:rsidR="006D2003" w:rsidRPr="007001F1" w:rsidRDefault="00DD2F0F" w:rsidP="006D2003">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38CC8BC" w14:textId="77777777" w:rsidR="006D2003" w:rsidRPr="007001F1" w:rsidRDefault="006D2003"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AFDC91B"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1917E7"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B6E5F0"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9A00D1E"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0B0751FF" w14:textId="77777777" w:rsidTr="007261E4">
        <w:trPr>
          <w:trHeight w:val="300"/>
        </w:trPr>
        <w:tc>
          <w:tcPr>
            <w:tcW w:w="9091" w:type="dxa"/>
            <w:gridSpan w:val="7"/>
            <w:shd w:val="clear" w:color="auto" w:fill="auto"/>
            <w:noWrap/>
            <w:vAlign w:val="center"/>
          </w:tcPr>
          <w:p w14:paraId="0CE38731" w14:textId="77777777" w:rsidR="006D2003" w:rsidRPr="007001F1" w:rsidRDefault="006D2003" w:rsidP="006D2003">
            <w:pPr>
              <w:jc w:val="both"/>
              <w:rPr>
                <w:b/>
                <w:sz w:val="20"/>
                <w:szCs w:val="20"/>
              </w:rPr>
            </w:pPr>
            <w:r w:rsidRPr="007001F1">
              <w:rPr>
                <w:b/>
                <w:sz w:val="20"/>
                <w:szCs w:val="20"/>
              </w:rPr>
              <w:t>VYJADRENIE</w:t>
            </w:r>
          </w:p>
          <w:p w14:paraId="0FC61BD3" w14:textId="77777777" w:rsidR="006D2003" w:rsidRPr="007001F1" w:rsidRDefault="006D2003" w:rsidP="006D2003">
            <w:pPr>
              <w:jc w:val="both"/>
              <w:rPr>
                <w:sz w:val="20"/>
                <w:szCs w:val="20"/>
              </w:rPr>
            </w:pPr>
          </w:p>
          <w:p w14:paraId="3E2629E5" w14:textId="77777777" w:rsidR="006D2003" w:rsidRPr="007001F1" w:rsidRDefault="006D2003" w:rsidP="006D2003">
            <w:r w:rsidRPr="007001F1">
              <w:rPr>
                <w:sz w:val="20"/>
                <w:szCs w:val="20"/>
              </w:rPr>
              <w:t xml:space="preserve">Na základe overených skutočností potvrdzujem, že  </w:t>
            </w:r>
            <w:sdt>
              <w:sdtPr>
                <w:rPr>
                  <w:sz w:val="20"/>
                  <w:szCs w:val="20"/>
                </w:rPr>
                <w:id w:val="598060612"/>
                <w:placeholder>
                  <w:docPart w:val="DA9A026AA5934606BEB2F6A6856DE12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9221187" w14:textId="77777777" w:rsidR="006D2003" w:rsidRPr="007001F1" w:rsidRDefault="006D2003" w:rsidP="006D2003">
            <w:pPr>
              <w:rPr>
                <w:b/>
                <w:bCs/>
                <w:color w:val="000000"/>
                <w:sz w:val="22"/>
                <w:szCs w:val="22"/>
              </w:rPr>
            </w:pPr>
          </w:p>
        </w:tc>
      </w:tr>
      <w:tr w:rsidR="006D2003" w:rsidRPr="007001F1" w14:paraId="6327709B" w14:textId="77777777" w:rsidTr="007261E4">
        <w:trPr>
          <w:trHeight w:val="300"/>
        </w:trPr>
        <w:tc>
          <w:tcPr>
            <w:tcW w:w="3559" w:type="dxa"/>
            <w:gridSpan w:val="2"/>
            <w:shd w:val="clear" w:color="auto" w:fill="auto"/>
            <w:vAlign w:val="center"/>
            <w:hideMark/>
          </w:tcPr>
          <w:p w14:paraId="32E150F8" w14:textId="77777777" w:rsidR="006D2003" w:rsidRPr="007001F1" w:rsidRDefault="006D2003" w:rsidP="006D2003">
            <w:pPr>
              <w:rPr>
                <w:b/>
                <w:bCs/>
                <w:sz w:val="22"/>
                <w:szCs w:val="22"/>
              </w:rPr>
            </w:pPr>
            <w:r w:rsidRPr="007001F1">
              <w:rPr>
                <w:b/>
                <w:bCs/>
                <w:sz w:val="22"/>
                <w:szCs w:val="22"/>
              </w:rPr>
              <w:t>Kontrolu vykonal</w:t>
            </w:r>
            <w:r w:rsidRPr="007001F1">
              <w:rPr>
                <w:rStyle w:val="Odkaznapoznmkupodiarou"/>
                <w:b/>
                <w:bCs/>
                <w:sz w:val="20"/>
                <w:szCs w:val="20"/>
              </w:rPr>
              <w:footnoteReference w:id="62"/>
            </w:r>
            <w:r w:rsidRPr="007001F1">
              <w:rPr>
                <w:b/>
                <w:bCs/>
                <w:sz w:val="22"/>
                <w:szCs w:val="22"/>
              </w:rPr>
              <w:t>:</w:t>
            </w:r>
          </w:p>
        </w:tc>
        <w:tc>
          <w:tcPr>
            <w:tcW w:w="5532" w:type="dxa"/>
            <w:gridSpan w:val="5"/>
            <w:shd w:val="clear" w:color="auto" w:fill="auto"/>
            <w:vAlign w:val="center"/>
            <w:hideMark/>
          </w:tcPr>
          <w:p w14:paraId="08EC0FD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55E77899" w14:textId="77777777" w:rsidTr="007261E4">
        <w:trPr>
          <w:trHeight w:val="300"/>
        </w:trPr>
        <w:tc>
          <w:tcPr>
            <w:tcW w:w="3559" w:type="dxa"/>
            <w:gridSpan w:val="2"/>
            <w:shd w:val="clear" w:color="auto" w:fill="auto"/>
            <w:vAlign w:val="center"/>
            <w:hideMark/>
          </w:tcPr>
          <w:p w14:paraId="7B17E689" w14:textId="77777777" w:rsidR="006D2003" w:rsidRPr="007001F1" w:rsidRDefault="006D2003" w:rsidP="006D2003">
            <w:pPr>
              <w:rPr>
                <w:b/>
                <w:bCs/>
                <w:sz w:val="22"/>
                <w:szCs w:val="22"/>
              </w:rPr>
            </w:pPr>
            <w:r w:rsidRPr="007001F1">
              <w:rPr>
                <w:b/>
                <w:bCs/>
                <w:sz w:val="22"/>
                <w:szCs w:val="22"/>
              </w:rPr>
              <w:t>Dátum:</w:t>
            </w:r>
          </w:p>
        </w:tc>
        <w:tc>
          <w:tcPr>
            <w:tcW w:w="5532" w:type="dxa"/>
            <w:gridSpan w:val="5"/>
            <w:shd w:val="clear" w:color="auto" w:fill="auto"/>
            <w:vAlign w:val="center"/>
            <w:hideMark/>
          </w:tcPr>
          <w:p w14:paraId="5EF41C1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0E2BA72" w14:textId="77777777" w:rsidTr="007261E4">
        <w:trPr>
          <w:trHeight w:val="300"/>
        </w:trPr>
        <w:tc>
          <w:tcPr>
            <w:tcW w:w="3559" w:type="dxa"/>
            <w:gridSpan w:val="2"/>
            <w:shd w:val="clear" w:color="000000" w:fill="FFFFFF"/>
            <w:vAlign w:val="center"/>
            <w:hideMark/>
          </w:tcPr>
          <w:p w14:paraId="2C0A6D49" w14:textId="77777777" w:rsidR="006D2003" w:rsidRPr="007001F1" w:rsidRDefault="006D2003"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270F4BFC"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EEC4D22" w14:textId="77777777" w:rsidTr="007261E4">
        <w:trPr>
          <w:trHeight w:val="300"/>
        </w:trPr>
        <w:tc>
          <w:tcPr>
            <w:tcW w:w="9091" w:type="dxa"/>
            <w:gridSpan w:val="7"/>
            <w:shd w:val="clear" w:color="auto" w:fill="auto"/>
            <w:noWrap/>
            <w:vAlign w:val="bottom"/>
            <w:hideMark/>
          </w:tcPr>
          <w:p w14:paraId="65176E38"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6A904C09" w14:textId="77777777" w:rsidTr="007261E4">
        <w:trPr>
          <w:trHeight w:val="300"/>
        </w:trPr>
        <w:tc>
          <w:tcPr>
            <w:tcW w:w="3559" w:type="dxa"/>
            <w:gridSpan w:val="2"/>
            <w:shd w:val="clear" w:color="000000" w:fill="FFFFFF"/>
            <w:vAlign w:val="center"/>
            <w:hideMark/>
          </w:tcPr>
          <w:p w14:paraId="5A57F5AE" w14:textId="77777777" w:rsidR="006D2003" w:rsidRPr="007001F1" w:rsidRDefault="006D2003" w:rsidP="006D2003">
            <w:pPr>
              <w:rPr>
                <w:b/>
                <w:bCs/>
                <w:sz w:val="22"/>
                <w:szCs w:val="22"/>
              </w:rPr>
            </w:pPr>
            <w:r w:rsidRPr="007001F1">
              <w:rPr>
                <w:b/>
                <w:bCs/>
                <w:sz w:val="22"/>
                <w:szCs w:val="22"/>
              </w:rPr>
              <w:t>Kontrolu vykonal</w:t>
            </w:r>
            <w:r w:rsidRPr="007001F1">
              <w:rPr>
                <w:rStyle w:val="Odkaznapoznmkupodiarou"/>
                <w:b/>
                <w:bCs/>
                <w:sz w:val="20"/>
                <w:szCs w:val="20"/>
              </w:rPr>
              <w:footnoteReference w:id="63"/>
            </w:r>
            <w:r w:rsidRPr="007001F1">
              <w:rPr>
                <w:b/>
                <w:bCs/>
                <w:sz w:val="22"/>
                <w:szCs w:val="22"/>
              </w:rPr>
              <w:t>:</w:t>
            </w:r>
          </w:p>
        </w:tc>
        <w:tc>
          <w:tcPr>
            <w:tcW w:w="5532" w:type="dxa"/>
            <w:gridSpan w:val="5"/>
            <w:shd w:val="clear" w:color="auto" w:fill="auto"/>
            <w:vAlign w:val="center"/>
            <w:hideMark/>
          </w:tcPr>
          <w:p w14:paraId="7B78F65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3F9AE29" w14:textId="77777777" w:rsidTr="007261E4">
        <w:trPr>
          <w:trHeight w:val="300"/>
        </w:trPr>
        <w:tc>
          <w:tcPr>
            <w:tcW w:w="3559" w:type="dxa"/>
            <w:gridSpan w:val="2"/>
            <w:shd w:val="clear" w:color="000000" w:fill="FFFFFF"/>
            <w:vAlign w:val="center"/>
            <w:hideMark/>
          </w:tcPr>
          <w:p w14:paraId="3CC1F805" w14:textId="77777777" w:rsidR="006D2003" w:rsidRPr="007001F1" w:rsidRDefault="006D2003" w:rsidP="006D2003">
            <w:pPr>
              <w:rPr>
                <w:b/>
                <w:bCs/>
                <w:sz w:val="22"/>
                <w:szCs w:val="22"/>
              </w:rPr>
            </w:pPr>
            <w:r w:rsidRPr="007001F1">
              <w:rPr>
                <w:b/>
                <w:bCs/>
                <w:sz w:val="22"/>
                <w:szCs w:val="22"/>
              </w:rPr>
              <w:t xml:space="preserve">Dátum: </w:t>
            </w:r>
          </w:p>
        </w:tc>
        <w:tc>
          <w:tcPr>
            <w:tcW w:w="5532" w:type="dxa"/>
            <w:gridSpan w:val="5"/>
            <w:shd w:val="clear" w:color="auto" w:fill="auto"/>
            <w:vAlign w:val="center"/>
            <w:hideMark/>
          </w:tcPr>
          <w:p w14:paraId="7854B03B"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2A4A5EE3" w14:textId="77777777" w:rsidTr="007261E4">
        <w:trPr>
          <w:trHeight w:val="300"/>
        </w:trPr>
        <w:tc>
          <w:tcPr>
            <w:tcW w:w="3559" w:type="dxa"/>
            <w:gridSpan w:val="2"/>
            <w:shd w:val="clear" w:color="000000" w:fill="FFFFFF"/>
            <w:vAlign w:val="center"/>
            <w:hideMark/>
          </w:tcPr>
          <w:p w14:paraId="7C9B35EE" w14:textId="77777777" w:rsidR="006D2003" w:rsidRPr="007001F1" w:rsidRDefault="006D2003"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6970DFE6" w14:textId="77777777" w:rsidR="006D2003" w:rsidRPr="007001F1" w:rsidRDefault="006D2003" w:rsidP="006D2003">
            <w:pPr>
              <w:rPr>
                <w:color w:val="000000"/>
                <w:sz w:val="22"/>
                <w:szCs w:val="22"/>
              </w:rPr>
            </w:pPr>
            <w:r w:rsidRPr="007001F1">
              <w:rPr>
                <w:color w:val="000000"/>
                <w:sz w:val="22"/>
                <w:szCs w:val="22"/>
              </w:rPr>
              <w:t> </w:t>
            </w:r>
          </w:p>
        </w:tc>
      </w:tr>
    </w:tbl>
    <w:p w14:paraId="4EB4967E" w14:textId="37EB60B4" w:rsidR="00990B09" w:rsidRPr="007001F1" w:rsidRDefault="00990B09"/>
    <w:p w14:paraId="5BE9ACDC" w14:textId="77777777" w:rsidR="00990B09" w:rsidRPr="007001F1" w:rsidRDefault="00990B0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14:paraId="69DE206F" w14:textId="77777777" w:rsidTr="007261E4">
        <w:trPr>
          <w:trHeight w:val="645"/>
        </w:trPr>
        <w:tc>
          <w:tcPr>
            <w:tcW w:w="9087" w:type="dxa"/>
            <w:gridSpan w:val="7"/>
            <w:shd w:val="clear" w:color="000000" w:fill="60497A"/>
            <w:vAlign w:val="center"/>
            <w:hideMark/>
          </w:tcPr>
          <w:p w14:paraId="12AF4B08" w14:textId="77777777"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1820" w:name="KZ_32"/>
            <w:r w:rsidRPr="007001F1">
              <w:rPr>
                <w:b/>
                <w:bCs/>
                <w:color w:val="FFFFFF"/>
              </w:rPr>
              <w:t>Nadlimitná zákazka - súťaž návrhov - štandardná ex-post kontrola</w:t>
            </w:r>
            <w:bookmarkEnd w:id="1820"/>
          </w:p>
        </w:tc>
      </w:tr>
      <w:tr w:rsidR="00990B09" w:rsidRPr="007001F1" w14:paraId="56CFF409" w14:textId="77777777" w:rsidTr="007261E4">
        <w:trPr>
          <w:trHeight w:val="330"/>
        </w:trPr>
        <w:tc>
          <w:tcPr>
            <w:tcW w:w="9087" w:type="dxa"/>
            <w:gridSpan w:val="7"/>
            <w:shd w:val="clear" w:color="auto" w:fill="auto"/>
            <w:vAlign w:val="center"/>
            <w:hideMark/>
          </w:tcPr>
          <w:p w14:paraId="098F3AD0" w14:textId="77777777" w:rsidR="00990B09" w:rsidRPr="007001F1" w:rsidRDefault="00990B09" w:rsidP="00675CE1">
            <w:pPr>
              <w:jc w:val="center"/>
              <w:rPr>
                <w:b/>
                <w:bCs/>
                <w:color w:val="000000"/>
                <w:sz w:val="22"/>
                <w:szCs w:val="22"/>
              </w:rPr>
            </w:pPr>
            <w:r w:rsidRPr="007001F1">
              <w:rPr>
                <w:b/>
                <w:bCs/>
                <w:color w:val="000000"/>
                <w:sz w:val="22"/>
                <w:szCs w:val="22"/>
              </w:rPr>
              <w:t>Identifikácia programu</w:t>
            </w:r>
          </w:p>
        </w:tc>
      </w:tr>
      <w:tr w:rsidR="00990B09" w:rsidRPr="007001F1" w14:paraId="23B748E9" w14:textId="77777777" w:rsidTr="007261E4">
        <w:trPr>
          <w:trHeight w:val="300"/>
        </w:trPr>
        <w:tc>
          <w:tcPr>
            <w:tcW w:w="3559" w:type="dxa"/>
            <w:gridSpan w:val="2"/>
            <w:shd w:val="clear" w:color="auto" w:fill="auto"/>
            <w:vAlign w:val="center"/>
            <w:hideMark/>
          </w:tcPr>
          <w:p w14:paraId="02D1D923" w14:textId="77777777" w:rsidR="00990B09" w:rsidRPr="007001F1" w:rsidRDefault="00990B09" w:rsidP="00675CE1">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783BB5A"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5DAB4D5" w14:textId="77777777" w:rsidTr="007261E4">
        <w:trPr>
          <w:trHeight w:val="660"/>
        </w:trPr>
        <w:tc>
          <w:tcPr>
            <w:tcW w:w="3559" w:type="dxa"/>
            <w:gridSpan w:val="2"/>
            <w:shd w:val="clear" w:color="auto" w:fill="auto"/>
            <w:vAlign w:val="center"/>
            <w:hideMark/>
          </w:tcPr>
          <w:p w14:paraId="4974DBA0" w14:textId="03A527B4" w:rsidR="00990B09" w:rsidRPr="007001F1" w:rsidRDefault="00990B09" w:rsidP="00675CE1">
            <w:pPr>
              <w:rPr>
                <w:color w:val="000000"/>
                <w:sz w:val="22"/>
                <w:szCs w:val="22"/>
              </w:rPr>
            </w:pPr>
            <w:r w:rsidRPr="007001F1">
              <w:rPr>
                <w:color w:val="000000"/>
                <w:sz w:val="22"/>
                <w:szCs w:val="22"/>
              </w:rPr>
              <w:t>Názov</w:t>
            </w:r>
            <w:ins w:id="1821" w:author="Kramár Róbert" w:date="2018-04-27T15:13:00Z">
              <w:r w:rsidR="00606F32">
                <w:rPr>
                  <w:color w:val="000000"/>
                  <w:sz w:val="22"/>
                  <w:szCs w:val="22"/>
                </w:rPr>
                <w:t xml:space="preserve"> prioritnej osi/</w:t>
              </w:r>
            </w:ins>
            <w:r w:rsidRPr="007001F1">
              <w:rPr>
                <w:color w:val="000000"/>
                <w:sz w:val="22"/>
                <w:szCs w:val="22"/>
              </w:rPr>
              <w:t xml:space="preserve"> opatrenia</w:t>
            </w:r>
          </w:p>
        </w:tc>
        <w:tc>
          <w:tcPr>
            <w:tcW w:w="5528" w:type="dxa"/>
            <w:gridSpan w:val="5"/>
            <w:shd w:val="clear" w:color="auto" w:fill="auto"/>
            <w:vAlign w:val="center"/>
            <w:hideMark/>
          </w:tcPr>
          <w:p w14:paraId="231A5FD2"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3E11F9E9" w14:textId="77777777" w:rsidTr="007261E4">
        <w:trPr>
          <w:trHeight w:val="330"/>
        </w:trPr>
        <w:tc>
          <w:tcPr>
            <w:tcW w:w="9087" w:type="dxa"/>
            <w:gridSpan w:val="7"/>
            <w:shd w:val="clear" w:color="auto" w:fill="auto"/>
            <w:vAlign w:val="center"/>
            <w:hideMark/>
          </w:tcPr>
          <w:p w14:paraId="72583C66" w14:textId="77777777" w:rsidR="00990B09" w:rsidRPr="007001F1" w:rsidRDefault="00990B09" w:rsidP="00675CE1">
            <w:pPr>
              <w:jc w:val="center"/>
              <w:rPr>
                <w:b/>
                <w:bCs/>
                <w:color w:val="000000"/>
                <w:sz w:val="22"/>
                <w:szCs w:val="22"/>
              </w:rPr>
            </w:pPr>
            <w:r w:rsidRPr="007001F1">
              <w:rPr>
                <w:b/>
                <w:bCs/>
                <w:color w:val="000000"/>
                <w:sz w:val="22"/>
                <w:szCs w:val="22"/>
              </w:rPr>
              <w:t>Identifikácia projektu a prijímateľa</w:t>
            </w:r>
          </w:p>
        </w:tc>
      </w:tr>
      <w:tr w:rsidR="00990B09" w:rsidRPr="007001F1" w14:paraId="7347AFA8" w14:textId="77777777" w:rsidTr="007261E4">
        <w:trPr>
          <w:trHeight w:val="330"/>
        </w:trPr>
        <w:tc>
          <w:tcPr>
            <w:tcW w:w="3559" w:type="dxa"/>
            <w:gridSpan w:val="2"/>
            <w:shd w:val="clear" w:color="auto" w:fill="auto"/>
            <w:vAlign w:val="center"/>
            <w:hideMark/>
          </w:tcPr>
          <w:p w14:paraId="52AD2600" w14:textId="30BCF3AD" w:rsidR="00990B09" w:rsidRPr="007001F1" w:rsidRDefault="00990B09" w:rsidP="00675CE1">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797BD58"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245D4921" w14:textId="77777777" w:rsidTr="007261E4">
        <w:trPr>
          <w:trHeight w:val="300"/>
        </w:trPr>
        <w:tc>
          <w:tcPr>
            <w:tcW w:w="3559" w:type="dxa"/>
            <w:gridSpan w:val="2"/>
            <w:shd w:val="clear" w:color="auto" w:fill="auto"/>
            <w:vAlign w:val="center"/>
            <w:hideMark/>
          </w:tcPr>
          <w:p w14:paraId="202AC64E" w14:textId="77777777" w:rsidR="00990B09" w:rsidRPr="007001F1" w:rsidRDefault="00990B09" w:rsidP="00675CE1">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40664FF"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573F27F9" w14:textId="77777777" w:rsidTr="007261E4">
        <w:trPr>
          <w:trHeight w:val="300"/>
        </w:trPr>
        <w:tc>
          <w:tcPr>
            <w:tcW w:w="3559" w:type="dxa"/>
            <w:gridSpan w:val="2"/>
            <w:shd w:val="clear" w:color="auto" w:fill="auto"/>
            <w:vAlign w:val="center"/>
            <w:hideMark/>
          </w:tcPr>
          <w:p w14:paraId="29CB3D33" w14:textId="77777777" w:rsidR="00990B09" w:rsidRPr="007001F1" w:rsidRDefault="00990B09" w:rsidP="00675CE1">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4F78891"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7A769AC" w14:textId="77777777" w:rsidTr="007261E4">
        <w:trPr>
          <w:trHeight w:val="300"/>
        </w:trPr>
        <w:tc>
          <w:tcPr>
            <w:tcW w:w="3559" w:type="dxa"/>
            <w:gridSpan w:val="2"/>
            <w:shd w:val="clear" w:color="auto" w:fill="auto"/>
            <w:vAlign w:val="center"/>
            <w:hideMark/>
          </w:tcPr>
          <w:p w14:paraId="2CED5AB1" w14:textId="77777777" w:rsidR="00990B09" w:rsidRPr="007001F1" w:rsidRDefault="00990B09" w:rsidP="00675CE1">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8BD0CF9"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18251851" w14:textId="77777777" w:rsidTr="007261E4">
        <w:trPr>
          <w:trHeight w:val="330"/>
        </w:trPr>
        <w:tc>
          <w:tcPr>
            <w:tcW w:w="9087" w:type="dxa"/>
            <w:gridSpan w:val="7"/>
            <w:shd w:val="clear" w:color="auto" w:fill="auto"/>
            <w:vAlign w:val="center"/>
            <w:hideMark/>
          </w:tcPr>
          <w:p w14:paraId="6C8DD4AE" w14:textId="77777777" w:rsidR="00990B09" w:rsidRPr="007001F1" w:rsidRDefault="00990B09" w:rsidP="00675CE1">
            <w:pPr>
              <w:jc w:val="center"/>
              <w:rPr>
                <w:b/>
                <w:bCs/>
                <w:color w:val="000000"/>
                <w:sz w:val="22"/>
                <w:szCs w:val="22"/>
              </w:rPr>
            </w:pPr>
            <w:r w:rsidRPr="007001F1">
              <w:rPr>
                <w:b/>
                <w:bCs/>
                <w:color w:val="000000"/>
                <w:sz w:val="22"/>
                <w:szCs w:val="22"/>
              </w:rPr>
              <w:t>Identifikácia zákazky</w:t>
            </w:r>
          </w:p>
        </w:tc>
      </w:tr>
      <w:tr w:rsidR="00990B09" w:rsidRPr="007001F1" w14:paraId="2369ACFF" w14:textId="77777777" w:rsidTr="007261E4">
        <w:trPr>
          <w:trHeight w:val="300"/>
        </w:trPr>
        <w:tc>
          <w:tcPr>
            <w:tcW w:w="3559" w:type="dxa"/>
            <w:gridSpan w:val="2"/>
            <w:shd w:val="clear" w:color="auto" w:fill="auto"/>
            <w:vAlign w:val="center"/>
            <w:hideMark/>
          </w:tcPr>
          <w:p w14:paraId="62228DB3" w14:textId="77777777" w:rsidR="00990B09" w:rsidRPr="007001F1" w:rsidRDefault="00990B09" w:rsidP="00675CE1">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2A307A8" w14:textId="77777777" w:rsidR="00990B09" w:rsidRPr="007001F1" w:rsidRDefault="00990B09" w:rsidP="00675CE1">
            <w:pPr>
              <w:rPr>
                <w:color w:val="000000"/>
                <w:sz w:val="22"/>
                <w:szCs w:val="22"/>
              </w:rPr>
            </w:pPr>
            <w:r w:rsidRPr="007001F1">
              <w:rPr>
                <w:color w:val="000000"/>
                <w:sz w:val="22"/>
                <w:szCs w:val="22"/>
              </w:rPr>
              <w:t>Nadlimitná zákazka</w:t>
            </w:r>
          </w:p>
        </w:tc>
      </w:tr>
      <w:tr w:rsidR="00990B09" w:rsidRPr="007001F1" w14:paraId="59E9B65B" w14:textId="77777777" w:rsidTr="007261E4">
        <w:trPr>
          <w:trHeight w:val="300"/>
        </w:trPr>
        <w:tc>
          <w:tcPr>
            <w:tcW w:w="3559" w:type="dxa"/>
            <w:gridSpan w:val="2"/>
            <w:shd w:val="clear" w:color="auto" w:fill="auto"/>
            <w:vAlign w:val="center"/>
            <w:hideMark/>
          </w:tcPr>
          <w:p w14:paraId="281E7ADF" w14:textId="77777777" w:rsidR="00990B09" w:rsidRPr="007001F1" w:rsidRDefault="00990B09" w:rsidP="00675CE1">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45C7463" w14:textId="0348DF09" w:rsidR="00990B09" w:rsidRPr="007001F1" w:rsidRDefault="00990B09" w:rsidP="00675CE1">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990B09" w:rsidRPr="007001F1" w14:paraId="6FDA2EEF" w14:textId="77777777" w:rsidTr="007261E4">
        <w:trPr>
          <w:trHeight w:val="300"/>
        </w:trPr>
        <w:tc>
          <w:tcPr>
            <w:tcW w:w="3559" w:type="dxa"/>
            <w:gridSpan w:val="2"/>
            <w:shd w:val="clear" w:color="auto" w:fill="auto"/>
            <w:vAlign w:val="center"/>
            <w:hideMark/>
          </w:tcPr>
          <w:p w14:paraId="7605AA54" w14:textId="77777777" w:rsidR="00990B09" w:rsidRPr="007001F1" w:rsidRDefault="00990B09" w:rsidP="00675CE1">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2646096" w14:textId="77777777" w:rsidR="00990B09" w:rsidRPr="007001F1" w:rsidRDefault="00990B09" w:rsidP="00675CE1">
            <w:pPr>
              <w:rPr>
                <w:color w:val="000000"/>
                <w:sz w:val="22"/>
                <w:szCs w:val="22"/>
              </w:rPr>
            </w:pPr>
            <w:r w:rsidRPr="007001F1">
              <w:rPr>
                <w:color w:val="000000"/>
                <w:sz w:val="22"/>
                <w:szCs w:val="22"/>
              </w:rPr>
              <w:t xml:space="preserve"> </w:t>
            </w:r>
          </w:p>
        </w:tc>
      </w:tr>
      <w:tr w:rsidR="004D0B9F" w:rsidRPr="007001F1" w14:paraId="30476532" w14:textId="77777777" w:rsidTr="007261E4">
        <w:trPr>
          <w:trHeight w:val="300"/>
        </w:trPr>
        <w:tc>
          <w:tcPr>
            <w:tcW w:w="3559" w:type="dxa"/>
            <w:gridSpan w:val="2"/>
            <w:shd w:val="clear" w:color="auto" w:fill="auto"/>
            <w:vAlign w:val="center"/>
          </w:tcPr>
          <w:p w14:paraId="6E176F23" w14:textId="3E01ED0E" w:rsidR="004D0B9F" w:rsidRPr="007001F1" w:rsidRDefault="004D0B9F" w:rsidP="00675CE1">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40F76A5" w14:textId="77777777" w:rsidR="004D0B9F" w:rsidRPr="007001F1" w:rsidRDefault="004D0B9F" w:rsidP="00675CE1">
            <w:pPr>
              <w:rPr>
                <w:color w:val="000000"/>
                <w:sz w:val="22"/>
                <w:szCs w:val="22"/>
              </w:rPr>
            </w:pPr>
          </w:p>
        </w:tc>
      </w:tr>
      <w:tr w:rsidR="00990B09" w:rsidRPr="007001F1" w14:paraId="2EF0DA67" w14:textId="77777777" w:rsidTr="007261E4">
        <w:trPr>
          <w:trHeight w:val="300"/>
        </w:trPr>
        <w:tc>
          <w:tcPr>
            <w:tcW w:w="3559" w:type="dxa"/>
            <w:gridSpan w:val="2"/>
            <w:shd w:val="clear" w:color="auto" w:fill="auto"/>
            <w:vAlign w:val="center"/>
            <w:hideMark/>
          </w:tcPr>
          <w:p w14:paraId="20477BDD" w14:textId="77777777" w:rsidR="00990B09" w:rsidRPr="007001F1" w:rsidRDefault="00990B09" w:rsidP="00675CE1">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679CA2" w14:textId="77777777" w:rsidR="00990B09" w:rsidRPr="007001F1" w:rsidRDefault="00990B09" w:rsidP="00675CE1">
            <w:pPr>
              <w:rPr>
                <w:color w:val="000000"/>
                <w:sz w:val="22"/>
                <w:szCs w:val="22"/>
              </w:rPr>
            </w:pPr>
            <w:r w:rsidRPr="007001F1">
              <w:rPr>
                <w:color w:val="000000"/>
                <w:sz w:val="22"/>
                <w:szCs w:val="22"/>
              </w:rPr>
              <w:t>Štandardná ex-post kontrola</w:t>
            </w:r>
          </w:p>
        </w:tc>
      </w:tr>
      <w:tr w:rsidR="00990B09" w:rsidRPr="007001F1" w14:paraId="1AC8ABF3" w14:textId="77777777" w:rsidTr="007261E4">
        <w:trPr>
          <w:trHeight w:val="300"/>
        </w:trPr>
        <w:tc>
          <w:tcPr>
            <w:tcW w:w="3559" w:type="dxa"/>
            <w:gridSpan w:val="2"/>
            <w:shd w:val="clear" w:color="auto" w:fill="auto"/>
            <w:vAlign w:val="center"/>
            <w:hideMark/>
          </w:tcPr>
          <w:p w14:paraId="68F77C74" w14:textId="77777777" w:rsidR="00990B09" w:rsidRPr="007001F1" w:rsidRDefault="00990B09" w:rsidP="00675CE1">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96E629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6842180" w14:textId="77777777" w:rsidTr="007261E4">
        <w:trPr>
          <w:trHeight w:val="300"/>
        </w:trPr>
        <w:tc>
          <w:tcPr>
            <w:tcW w:w="3559" w:type="dxa"/>
            <w:gridSpan w:val="2"/>
            <w:shd w:val="clear" w:color="auto" w:fill="auto"/>
            <w:vAlign w:val="center"/>
            <w:hideMark/>
          </w:tcPr>
          <w:p w14:paraId="1F793736" w14:textId="77777777" w:rsidR="00990B09" w:rsidRPr="007001F1" w:rsidRDefault="00990B09" w:rsidP="00675CE1">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0847D35C"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67D5989A" w14:textId="77777777" w:rsidTr="007261E4">
        <w:trPr>
          <w:trHeight w:val="300"/>
        </w:trPr>
        <w:tc>
          <w:tcPr>
            <w:tcW w:w="3559" w:type="dxa"/>
            <w:gridSpan w:val="2"/>
            <w:shd w:val="clear" w:color="auto" w:fill="auto"/>
            <w:vAlign w:val="center"/>
            <w:hideMark/>
          </w:tcPr>
          <w:p w14:paraId="5606045D" w14:textId="77777777" w:rsidR="00990B09" w:rsidRPr="007001F1" w:rsidRDefault="00990B09" w:rsidP="00675CE1">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3FE24DF5"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7CB64C3" w14:textId="77777777" w:rsidTr="007261E4">
        <w:trPr>
          <w:trHeight w:val="300"/>
        </w:trPr>
        <w:tc>
          <w:tcPr>
            <w:tcW w:w="3559" w:type="dxa"/>
            <w:gridSpan w:val="2"/>
            <w:shd w:val="clear" w:color="auto" w:fill="auto"/>
            <w:vAlign w:val="center"/>
            <w:hideMark/>
          </w:tcPr>
          <w:p w14:paraId="084C3BAB" w14:textId="77777777" w:rsidR="00990B09" w:rsidRPr="007001F1" w:rsidRDefault="00990B09" w:rsidP="00675CE1">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6F99BBED"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32262688" w14:textId="77777777" w:rsidTr="007261E4">
        <w:trPr>
          <w:trHeight w:val="300"/>
        </w:trPr>
        <w:tc>
          <w:tcPr>
            <w:tcW w:w="3559" w:type="dxa"/>
            <w:gridSpan w:val="2"/>
            <w:shd w:val="clear" w:color="auto" w:fill="auto"/>
            <w:vAlign w:val="center"/>
            <w:hideMark/>
          </w:tcPr>
          <w:p w14:paraId="50E57BCF" w14:textId="77777777" w:rsidR="00990B09" w:rsidRPr="007001F1" w:rsidRDefault="00990B09" w:rsidP="00675CE1">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0ECB8E7E"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8AE5739" w14:textId="77777777" w:rsidTr="007261E4">
        <w:trPr>
          <w:trHeight w:val="300"/>
        </w:trPr>
        <w:tc>
          <w:tcPr>
            <w:tcW w:w="3559" w:type="dxa"/>
            <w:gridSpan w:val="2"/>
            <w:shd w:val="clear" w:color="auto" w:fill="auto"/>
            <w:vAlign w:val="center"/>
            <w:hideMark/>
          </w:tcPr>
          <w:p w14:paraId="7CA0F011" w14:textId="77777777" w:rsidR="00990B09" w:rsidRPr="007001F1" w:rsidRDefault="00990B09" w:rsidP="00675CE1">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526B30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97457E9" w14:textId="77777777" w:rsidTr="007261E4">
        <w:trPr>
          <w:trHeight w:val="300"/>
        </w:trPr>
        <w:tc>
          <w:tcPr>
            <w:tcW w:w="3559" w:type="dxa"/>
            <w:gridSpan w:val="2"/>
            <w:shd w:val="clear" w:color="auto" w:fill="auto"/>
            <w:vAlign w:val="center"/>
            <w:hideMark/>
          </w:tcPr>
          <w:p w14:paraId="53551D71" w14:textId="77777777" w:rsidR="00990B09" w:rsidRPr="007001F1" w:rsidRDefault="00990B09" w:rsidP="00675CE1">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3575C16"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10835006" w14:textId="77777777" w:rsidTr="007261E4">
        <w:trPr>
          <w:trHeight w:val="300"/>
        </w:trPr>
        <w:tc>
          <w:tcPr>
            <w:tcW w:w="3559" w:type="dxa"/>
            <w:gridSpan w:val="2"/>
            <w:shd w:val="clear" w:color="auto" w:fill="auto"/>
            <w:vAlign w:val="center"/>
            <w:hideMark/>
          </w:tcPr>
          <w:p w14:paraId="0F5D6E06" w14:textId="77777777" w:rsidR="00990B09" w:rsidRPr="007001F1" w:rsidRDefault="00990B09" w:rsidP="00675CE1">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0E5290A2" w14:textId="77777777" w:rsidR="00990B09" w:rsidRPr="007001F1" w:rsidRDefault="00990B09" w:rsidP="00675CE1">
            <w:pPr>
              <w:rPr>
                <w:color w:val="000000"/>
                <w:sz w:val="22"/>
                <w:szCs w:val="22"/>
              </w:rPr>
            </w:pPr>
            <w:r w:rsidRPr="007001F1">
              <w:rPr>
                <w:color w:val="000000"/>
                <w:sz w:val="22"/>
                <w:szCs w:val="22"/>
              </w:rPr>
              <w:t> </w:t>
            </w:r>
          </w:p>
        </w:tc>
      </w:tr>
      <w:tr w:rsidR="00990B09" w:rsidRPr="007001F1" w:rsidDel="002D4145" w14:paraId="68B31EA6" w14:textId="76023FCE" w:rsidTr="007261E4">
        <w:trPr>
          <w:trHeight w:val="300"/>
          <w:del w:id="1822" w:author="Kramár Róbert" w:date="2018-04-27T16:54:00Z"/>
        </w:trPr>
        <w:tc>
          <w:tcPr>
            <w:tcW w:w="3559" w:type="dxa"/>
            <w:gridSpan w:val="2"/>
            <w:shd w:val="clear" w:color="auto" w:fill="auto"/>
            <w:vAlign w:val="center"/>
            <w:hideMark/>
          </w:tcPr>
          <w:p w14:paraId="18A1C05D" w14:textId="0EC5B7F7" w:rsidR="00990B09" w:rsidRPr="007001F1" w:rsidDel="002D4145" w:rsidRDefault="00990B09" w:rsidP="00675CE1">
            <w:pPr>
              <w:rPr>
                <w:del w:id="1823" w:author="Kramár Róbert" w:date="2018-04-27T16:54:00Z"/>
                <w:color w:val="000000"/>
                <w:sz w:val="22"/>
                <w:szCs w:val="22"/>
              </w:rPr>
            </w:pPr>
            <w:del w:id="1824" w:author="Kramár Róbert" w:date="2018-04-27T16:54: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105D5C85" w14:textId="522F2744" w:rsidR="00990B09" w:rsidRPr="007001F1" w:rsidDel="002D4145" w:rsidRDefault="00990B09" w:rsidP="00675CE1">
            <w:pPr>
              <w:rPr>
                <w:del w:id="1825" w:author="Kramár Róbert" w:date="2018-04-27T16:54:00Z"/>
                <w:color w:val="000000"/>
                <w:sz w:val="22"/>
                <w:szCs w:val="22"/>
              </w:rPr>
            </w:pPr>
            <w:del w:id="1826" w:author="Kramár Róbert" w:date="2018-04-27T16:54:00Z">
              <w:r w:rsidRPr="007001F1" w:rsidDel="002D4145">
                <w:rPr>
                  <w:color w:val="000000"/>
                  <w:sz w:val="22"/>
                  <w:szCs w:val="22"/>
                </w:rPr>
                <w:delText> </w:delText>
              </w:r>
            </w:del>
          </w:p>
        </w:tc>
      </w:tr>
      <w:tr w:rsidR="00990B09" w:rsidRPr="007001F1" w14:paraId="0CD69631" w14:textId="77777777" w:rsidTr="007261E4">
        <w:trPr>
          <w:trHeight w:val="300"/>
        </w:trPr>
        <w:tc>
          <w:tcPr>
            <w:tcW w:w="3559" w:type="dxa"/>
            <w:gridSpan w:val="2"/>
            <w:shd w:val="clear" w:color="auto" w:fill="auto"/>
            <w:vAlign w:val="center"/>
            <w:hideMark/>
          </w:tcPr>
          <w:p w14:paraId="3AABB952" w14:textId="77777777" w:rsidR="00990B09" w:rsidRPr="007001F1" w:rsidRDefault="00990B09" w:rsidP="00675CE1">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68F151A8"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C3833D2" w14:textId="77777777" w:rsidTr="007261E4">
        <w:trPr>
          <w:trHeight w:val="300"/>
        </w:trPr>
        <w:tc>
          <w:tcPr>
            <w:tcW w:w="3559" w:type="dxa"/>
            <w:gridSpan w:val="2"/>
            <w:shd w:val="clear" w:color="auto" w:fill="auto"/>
            <w:vAlign w:val="center"/>
            <w:hideMark/>
          </w:tcPr>
          <w:p w14:paraId="1F4C8874" w14:textId="77777777" w:rsidR="00990B09" w:rsidRPr="007001F1" w:rsidRDefault="00990B09" w:rsidP="00675CE1">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561B9BE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4E72FA3" w14:textId="77777777" w:rsidTr="007261E4">
        <w:trPr>
          <w:trHeight w:val="300"/>
        </w:trPr>
        <w:tc>
          <w:tcPr>
            <w:tcW w:w="3559" w:type="dxa"/>
            <w:gridSpan w:val="2"/>
            <w:shd w:val="clear" w:color="auto" w:fill="auto"/>
            <w:vAlign w:val="center"/>
            <w:hideMark/>
          </w:tcPr>
          <w:p w14:paraId="1328EFC2" w14:textId="77777777" w:rsidR="00990B09" w:rsidRPr="007001F1" w:rsidRDefault="00990B09" w:rsidP="00675CE1">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2482B1AE" w14:textId="77777777" w:rsidR="00990B09" w:rsidRPr="007001F1" w:rsidRDefault="00990B09" w:rsidP="00675CE1">
            <w:pPr>
              <w:rPr>
                <w:color w:val="000000"/>
                <w:sz w:val="22"/>
                <w:szCs w:val="22"/>
              </w:rPr>
            </w:pPr>
            <w:r w:rsidRPr="007001F1">
              <w:rPr>
                <w:color w:val="000000"/>
                <w:sz w:val="22"/>
                <w:szCs w:val="22"/>
              </w:rPr>
              <w:t> </w:t>
            </w:r>
          </w:p>
        </w:tc>
      </w:tr>
      <w:tr w:rsidR="00990B09" w:rsidRPr="007001F1" w:rsidDel="002D4145" w14:paraId="7E52F9D1" w14:textId="54E69D9F" w:rsidTr="007261E4">
        <w:trPr>
          <w:trHeight w:val="810"/>
          <w:del w:id="1827" w:author="Kramár Róbert" w:date="2018-04-27T16:55:00Z"/>
        </w:trPr>
        <w:tc>
          <w:tcPr>
            <w:tcW w:w="3559" w:type="dxa"/>
            <w:gridSpan w:val="2"/>
            <w:shd w:val="clear" w:color="auto" w:fill="auto"/>
            <w:vAlign w:val="center"/>
            <w:hideMark/>
          </w:tcPr>
          <w:p w14:paraId="741B485E" w14:textId="4C7BE11B" w:rsidR="00DD2F0F" w:rsidRPr="007001F1" w:rsidDel="002D4145" w:rsidRDefault="00990B09" w:rsidP="00F2042D">
            <w:pPr>
              <w:rPr>
                <w:del w:id="1828" w:author="Kramár Róbert" w:date="2018-04-27T16:55:00Z"/>
                <w:color w:val="000000"/>
                <w:sz w:val="22"/>
                <w:szCs w:val="22"/>
              </w:rPr>
            </w:pPr>
            <w:del w:id="1829" w:author="Kramár Róbert" w:date="2018-04-27T16:55: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55B43B47" w14:textId="4777AAF7" w:rsidR="00990B09" w:rsidRPr="007001F1" w:rsidDel="002D4145" w:rsidRDefault="00990B09" w:rsidP="00675CE1">
            <w:pPr>
              <w:rPr>
                <w:del w:id="1830" w:author="Kramár Róbert" w:date="2018-04-27T16:55:00Z"/>
                <w:color w:val="000000"/>
                <w:sz w:val="22"/>
                <w:szCs w:val="22"/>
              </w:rPr>
            </w:pPr>
            <w:del w:id="1831" w:author="Kramár Róbert" w:date="2018-04-27T16:55:00Z">
              <w:r w:rsidRPr="007001F1" w:rsidDel="002D4145">
                <w:rPr>
                  <w:color w:val="000000"/>
                  <w:sz w:val="22"/>
                  <w:szCs w:val="22"/>
                </w:rPr>
                <w:delText> </w:delText>
              </w:r>
            </w:del>
          </w:p>
        </w:tc>
      </w:tr>
      <w:tr w:rsidR="00990B09" w:rsidRPr="007001F1" w14:paraId="2A9D66DE" w14:textId="77777777" w:rsidTr="007261E4">
        <w:trPr>
          <w:trHeight w:val="315"/>
        </w:trPr>
        <w:tc>
          <w:tcPr>
            <w:tcW w:w="582" w:type="dxa"/>
            <w:shd w:val="clear" w:color="000000" w:fill="60497A"/>
            <w:vAlign w:val="center"/>
            <w:hideMark/>
          </w:tcPr>
          <w:p w14:paraId="5046BDC3" w14:textId="77777777" w:rsidR="00990B09" w:rsidRPr="007001F1" w:rsidRDefault="00990B09" w:rsidP="00675CE1">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4EABEFA" w14:textId="77777777" w:rsidR="00990B09" w:rsidRPr="007001F1" w:rsidRDefault="00990B09" w:rsidP="00675CE1">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CAD4E30" w14:textId="77777777" w:rsidR="00990B09" w:rsidRPr="007001F1" w:rsidRDefault="00990B09" w:rsidP="00675CE1">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F9D91AF" w14:textId="77777777" w:rsidR="00990B09" w:rsidRPr="007001F1" w:rsidRDefault="00990B09" w:rsidP="00675CE1">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AEA9EFE" w14:textId="77777777" w:rsidR="00990B09" w:rsidRPr="007001F1" w:rsidRDefault="00990B09" w:rsidP="00675CE1">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5E26DDD" w14:textId="77777777" w:rsidR="00990B09" w:rsidRPr="007001F1" w:rsidRDefault="00990B09" w:rsidP="00675CE1">
            <w:pPr>
              <w:jc w:val="center"/>
              <w:rPr>
                <w:b/>
                <w:bCs/>
                <w:color w:val="FFFFFF"/>
                <w:sz w:val="22"/>
                <w:szCs w:val="22"/>
              </w:rPr>
            </w:pPr>
            <w:r w:rsidRPr="007001F1">
              <w:rPr>
                <w:b/>
                <w:bCs/>
                <w:color w:val="FFFFFF"/>
                <w:sz w:val="22"/>
                <w:szCs w:val="22"/>
              </w:rPr>
              <w:t>Poznámka</w:t>
            </w:r>
          </w:p>
        </w:tc>
      </w:tr>
      <w:tr w:rsidR="00D5534B" w:rsidRPr="007001F1" w14:paraId="50BDD3C5" w14:textId="77777777" w:rsidTr="00A96394">
        <w:trPr>
          <w:trHeight w:val="302"/>
        </w:trPr>
        <w:tc>
          <w:tcPr>
            <w:tcW w:w="582" w:type="dxa"/>
            <w:vMerge w:val="restart"/>
            <w:shd w:val="clear" w:color="auto" w:fill="auto"/>
            <w:noWrap/>
            <w:vAlign w:val="center"/>
            <w:hideMark/>
          </w:tcPr>
          <w:p w14:paraId="7380133C" w14:textId="77777777" w:rsidR="00D5534B" w:rsidRPr="007001F1" w:rsidRDefault="00D5534B" w:rsidP="00675CE1">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36ED4AB" w14:textId="2025DC7C" w:rsidR="00D5534B" w:rsidRPr="007001F1" w:rsidRDefault="00D5534B" w:rsidP="00D5534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1DE15EF1" w14:textId="77777777" w:rsidR="00D5534B" w:rsidRPr="007001F1" w:rsidRDefault="00D5534B"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040D94" w14:textId="77777777" w:rsidR="00D5534B" w:rsidRPr="007001F1" w:rsidRDefault="00D5534B"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89D24A" w14:textId="77777777" w:rsidR="00D5534B" w:rsidRPr="007001F1" w:rsidRDefault="00D5534B"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552D76" w14:textId="77777777" w:rsidR="00D5534B" w:rsidRPr="007001F1" w:rsidRDefault="00D5534B" w:rsidP="00675CE1">
            <w:pPr>
              <w:jc w:val="center"/>
              <w:rPr>
                <w:color w:val="000000"/>
                <w:sz w:val="22"/>
                <w:szCs w:val="22"/>
              </w:rPr>
            </w:pPr>
            <w:r w:rsidRPr="007001F1">
              <w:rPr>
                <w:color w:val="000000"/>
                <w:sz w:val="22"/>
                <w:szCs w:val="22"/>
              </w:rPr>
              <w:t> </w:t>
            </w:r>
          </w:p>
        </w:tc>
      </w:tr>
      <w:tr w:rsidR="00D5534B" w:rsidRPr="007001F1" w14:paraId="39BC0CDB" w14:textId="77777777" w:rsidTr="00A96394">
        <w:trPr>
          <w:trHeight w:val="299"/>
        </w:trPr>
        <w:tc>
          <w:tcPr>
            <w:tcW w:w="582" w:type="dxa"/>
            <w:vMerge/>
            <w:shd w:val="clear" w:color="auto" w:fill="auto"/>
            <w:noWrap/>
            <w:vAlign w:val="center"/>
          </w:tcPr>
          <w:p w14:paraId="16C2B0BB"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4602B2A0" w14:textId="003F2863" w:rsidR="00D5534B" w:rsidRPr="007001F1" w:rsidRDefault="00D5534B" w:rsidP="00D5534B">
            <w:pPr>
              <w:jc w:val="both"/>
              <w:rPr>
                <w:color w:val="000000"/>
                <w:sz w:val="22"/>
                <w:szCs w:val="22"/>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708B82E8" w14:textId="77777777" w:rsidR="00D5534B" w:rsidRPr="007001F1" w:rsidRDefault="00D5534B" w:rsidP="00675CE1">
            <w:pPr>
              <w:jc w:val="center"/>
              <w:rPr>
                <w:color w:val="000000"/>
                <w:sz w:val="22"/>
                <w:szCs w:val="22"/>
              </w:rPr>
            </w:pPr>
          </w:p>
        </w:tc>
        <w:tc>
          <w:tcPr>
            <w:tcW w:w="567" w:type="dxa"/>
            <w:shd w:val="clear" w:color="auto" w:fill="auto"/>
            <w:vAlign w:val="center"/>
          </w:tcPr>
          <w:p w14:paraId="3329F5DE" w14:textId="77777777" w:rsidR="00D5534B" w:rsidRPr="007001F1" w:rsidRDefault="00D5534B" w:rsidP="00675CE1">
            <w:pPr>
              <w:jc w:val="center"/>
              <w:rPr>
                <w:color w:val="000000"/>
                <w:sz w:val="22"/>
                <w:szCs w:val="22"/>
              </w:rPr>
            </w:pPr>
          </w:p>
        </w:tc>
        <w:tc>
          <w:tcPr>
            <w:tcW w:w="776" w:type="dxa"/>
            <w:shd w:val="clear" w:color="auto" w:fill="auto"/>
            <w:vAlign w:val="center"/>
          </w:tcPr>
          <w:p w14:paraId="6BCA1B97" w14:textId="77777777" w:rsidR="00D5534B" w:rsidRPr="007001F1" w:rsidRDefault="00D5534B" w:rsidP="00675CE1">
            <w:pPr>
              <w:jc w:val="center"/>
              <w:rPr>
                <w:color w:val="000000"/>
                <w:sz w:val="22"/>
                <w:szCs w:val="22"/>
              </w:rPr>
            </w:pPr>
          </w:p>
        </w:tc>
        <w:tc>
          <w:tcPr>
            <w:tcW w:w="1775" w:type="dxa"/>
            <w:shd w:val="clear" w:color="auto" w:fill="auto"/>
            <w:vAlign w:val="center"/>
          </w:tcPr>
          <w:p w14:paraId="439156CF" w14:textId="77777777" w:rsidR="00D5534B" w:rsidRPr="007001F1" w:rsidRDefault="00D5534B" w:rsidP="00675CE1">
            <w:pPr>
              <w:jc w:val="center"/>
              <w:rPr>
                <w:color w:val="000000"/>
                <w:sz w:val="22"/>
                <w:szCs w:val="22"/>
              </w:rPr>
            </w:pPr>
          </w:p>
        </w:tc>
      </w:tr>
      <w:tr w:rsidR="00D5534B" w:rsidRPr="007001F1" w14:paraId="73BE7513" w14:textId="77777777" w:rsidTr="00A96394">
        <w:trPr>
          <w:trHeight w:val="632"/>
        </w:trPr>
        <w:tc>
          <w:tcPr>
            <w:tcW w:w="582" w:type="dxa"/>
            <w:vMerge/>
            <w:shd w:val="clear" w:color="auto" w:fill="auto"/>
            <w:noWrap/>
            <w:vAlign w:val="center"/>
          </w:tcPr>
          <w:p w14:paraId="7E45F63C"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5D046357" w14:textId="0DB5DE54" w:rsidR="00D5534B" w:rsidRPr="007001F1" w:rsidRDefault="00D5534B" w:rsidP="00D5534B">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C63F114" w14:textId="77777777" w:rsidR="00D5534B" w:rsidRPr="007001F1" w:rsidRDefault="00D5534B" w:rsidP="00675CE1">
            <w:pPr>
              <w:jc w:val="center"/>
              <w:rPr>
                <w:color w:val="000000"/>
                <w:sz w:val="22"/>
                <w:szCs w:val="22"/>
              </w:rPr>
            </w:pPr>
          </w:p>
        </w:tc>
        <w:tc>
          <w:tcPr>
            <w:tcW w:w="567" w:type="dxa"/>
            <w:shd w:val="clear" w:color="auto" w:fill="auto"/>
            <w:vAlign w:val="center"/>
          </w:tcPr>
          <w:p w14:paraId="71243207" w14:textId="77777777" w:rsidR="00D5534B" w:rsidRPr="007001F1" w:rsidRDefault="00D5534B" w:rsidP="00675CE1">
            <w:pPr>
              <w:jc w:val="center"/>
              <w:rPr>
                <w:color w:val="000000"/>
                <w:sz w:val="22"/>
                <w:szCs w:val="22"/>
              </w:rPr>
            </w:pPr>
          </w:p>
        </w:tc>
        <w:tc>
          <w:tcPr>
            <w:tcW w:w="776" w:type="dxa"/>
            <w:shd w:val="clear" w:color="auto" w:fill="auto"/>
            <w:vAlign w:val="center"/>
          </w:tcPr>
          <w:p w14:paraId="14A0255D" w14:textId="77777777" w:rsidR="00D5534B" w:rsidRPr="007001F1" w:rsidRDefault="00D5534B" w:rsidP="00675CE1">
            <w:pPr>
              <w:jc w:val="center"/>
              <w:rPr>
                <w:color w:val="000000"/>
                <w:sz w:val="22"/>
                <w:szCs w:val="22"/>
              </w:rPr>
            </w:pPr>
          </w:p>
        </w:tc>
        <w:tc>
          <w:tcPr>
            <w:tcW w:w="1775" w:type="dxa"/>
            <w:shd w:val="clear" w:color="auto" w:fill="auto"/>
            <w:vAlign w:val="center"/>
          </w:tcPr>
          <w:p w14:paraId="5EC62D23" w14:textId="77777777" w:rsidR="00D5534B" w:rsidRPr="007001F1" w:rsidRDefault="00D5534B" w:rsidP="00675CE1">
            <w:pPr>
              <w:jc w:val="center"/>
              <w:rPr>
                <w:color w:val="000000"/>
                <w:sz w:val="22"/>
                <w:szCs w:val="22"/>
              </w:rPr>
            </w:pPr>
          </w:p>
        </w:tc>
      </w:tr>
      <w:tr w:rsidR="00D5534B" w:rsidRPr="007001F1" w14:paraId="398229B7" w14:textId="77777777" w:rsidTr="007261E4">
        <w:trPr>
          <w:trHeight w:val="938"/>
        </w:trPr>
        <w:tc>
          <w:tcPr>
            <w:tcW w:w="582" w:type="dxa"/>
            <w:vMerge/>
            <w:shd w:val="clear" w:color="auto" w:fill="auto"/>
            <w:noWrap/>
            <w:vAlign w:val="center"/>
          </w:tcPr>
          <w:p w14:paraId="6C9E402D"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0E10FC4E" w14:textId="3357C18E" w:rsidR="00D5534B" w:rsidRPr="007001F1" w:rsidRDefault="00D5534B" w:rsidP="00D5534B">
            <w:pPr>
              <w:jc w:val="both"/>
              <w:rPr>
                <w:color w:val="000000"/>
                <w:sz w:val="22"/>
                <w:szCs w:val="22"/>
              </w:rPr>
            </w:pPr>
            <w:r w:rsidRPr="007001F1">
              <w:rPr>
                <w:color w:val="000000"/>
                <w:sz w:val="22"/>
                <w:szCs w:val="22"/>
              </w:rPr>
              <w:t>d) V 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3CABFCDA" w14:textId="77777777" w:rsidR="00D5534B" w:rsidRPr="007001F1" w:rsidRDefault="00D5534B" w:rsidP="00675CE1">
            <w:pPr>
              <w:jc w:val="center"/>
              <w:rPr>
                <w:color w:val="000000"/>
                <w:sz w:val="22"/>
                <w:szCs w:val="22"/>
              </w:rPr>
            </w:pPr>
          </w:p>
        </w:tc>
        <w:tc>
          <w:tcPr>
            <w:tcW w:w="567" w:type="dxa"/>
            <w:shd w:val="clear" w:color="auto" w:fill="auto"/>
            <w:vAlign w:val="center"/>
          </w:tcPr>
          <w:p w14:paraId="2D0FF9BC" w14:textId="77777777" w:rsidR="00D5534B" w:rsidRPr="007001F1" w:rsidRDefault="00D5534B" w:rsidP="00675CE1">
            <w:pPr>
              <w:jc w:val="center"/>
              <w:rPr>
                <w:color w:val="000000"/>
                <w:sz w:val="22"/>
                <w:szCs w:val="22"/>
              </w:rPr>
            </w:pPr>
          </w:p>
        </w:tc>
        <w:tc>
          <w:tcPr>
            <w:tcW w:w="776" w:type="dxa"/>
            <w:shd w:val="clear" w:color="auto" w:fill="auto"/>
            <w:vAlign w:val="center"/>
          </w:tcPr>
          <w:p w14:paraId="58EC6029" w14:textId="77777777" w:rsidR="00D5534B" w:rsidRPr="007001F1" w:rsidRDefault="00D5534B" w:rsidP="00675CE1">
            <w:pPr>
              <w:jc w:val="center"/>
              <w:rPr>
                <w:color w:val="000000"/>
                <w:sz w:val="22"/>
                <w:szCs w:val="22"/>
              </w:rPr>
            </w:pPr>
          </w:p>
        </w:tc>
        <w:tc>
          <w:tcPr>
            <w:tcW w:w="1775" w:type="dxa"/>
            <w:shd w:val="clear" w:color="auto" w:fill="auto"/>
            <w:vAlign w:val="center"/>
          </w:tcPr>
          <w:p w14:paraId="7F31EDF1" w14:textId="77777777" w:rsidR="00D5534B" w:rsidRPr="007001F1" w:rsidRDefault="00D5534B" w:rsidP="00675CE1">
            <w:pPr>
              <w:jc w:val="center"/>
              <w:rPr>
                <w:color w:val="000000"/>
                <w:sz w:val="22"/>
                <w:szCs w:val="22"/>
              </w:rPr>
            </w:pPr>
          </w:p>
        </w:tc>
      </w:tr>
      <w:tr w:rsidR="00D5534B" w:rsidRPr="007001F1" w14:paraId="007171C7" w14:textId="77777777" w:rsidTr="007261E4">
        <w:trPr>
          <w:trHeight w:val="938"/>
        </w:trPr>
        <w:tc>
          <w:tcPr>
            <w:tcW w:w="582" w:type="dxa"/>
            <w:vMerge/>
            <w:shd w:val="clear" w:color="auto" w:fill="auto"/>
            <w:noWrap/>
            <w:vAlign w:val="center"/>
          </w:tcPr>
          <w:p w14:paraId="5187325D"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4AA3EE4E" w14:textId="68954B75" w:rsidR="00D5534B" w:rsidRPr="007001F1" w:rsidRDefault="00D5534B" w:rsidP="00D5534B">
            <w:pPr>
              <w:jc w:val="both"/>
              <w:rPr>
                <w:color w:val="000000"/>
                <w:sz w:val="22"/>
                <w:szCs w:val="22"/>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DF9FBFB" w14:textId="77777777" w:rsidR="00D5534B" w:rsidRPr="007001F1" w:rsidRDefault="00D5534B" w:rsidP="00675CE1">
            <w:pPr>
              <w:jc w:val="center"/>
              <w:rPr>
                <w:color w:val="000000"/>
                <w:sz w:val="22"/>
                <w:szCs w:val="22"/>
              </w:rPr>
            </w:pPr>
          </w:p>
        </w:tc>
        <w:tc>
          <w:tcPr>
            <w:tcW w:w="567" w:type="dxa"/>
            <w:shd w:val="clear" w:color="auto" w:fill="auto"/>
            <w:vAlign w:val="center"/>
          </w:tcPr>
          <w:p w14:paraId="4A449743" w14:textId="77777777" w:rsidR="00D5534B" w:rsidRPr="007001F1" w:rsidRDefault="00D5534B" w:rsidP="00675CE1">
            <w:pPr>
              <w:jc w:val="center"/>
              <w:rPr>
                <w:color w:val="000000"/>
                <w:sz w:val="22"/>
                <w:szCs w:val="22"/>
              </w:rPr>
            </w:pPr>
          </w:p>
        </w:tc>
        <w:tc>
          <w:tcPr>
            <w:tcW w:w="776" w:type="dxa"/>
            <w:shd w:val="clear" w:color="auto" w:fill="auto"/>
            <w:vAlign w:val="center"/>
          </w:tcPr>
          <w:p w14:paraId="446BBF54" w14:textId="77777777" w:rsidR="00D5534B" w:rsidRPr="007001F1" w:rsidRDefault="00D5534B" w:rsidP="00675CE1">
            <w:pPr>
              <w:jc w:val="center"/>
              <w:rPr>
                <w:color w:val="000000"/>
                <w:sz w:val="22"/>
                <w:szCs w:val="22"/>
              </w:rPr>
            </w:pPr>
          </w:p>
        </w:tc>
        <w:tc>
          <w:tcPr>
            <w:tcW w:w="1775" w:type="dxa"/>
            <w:shd w:val="clear" w:color="auto" w:fill="auto"/>
            <w:vAlign w:val="center"/>
          </w:tcPr>
          <w:p w14:paraId="7497D91F" w14:textId="77777777" w:rsidR="00D5534B" w:rsidRPr="007001F1" w:rsidRDefault="00D5534B" w:rsidP="00675CE1">
            <w:pPr>
              <w:jc w:val="center"/>
              <w:rPr>
                <w:color w:val="000000"/>
                <w:sz w:val="22"/>
                <w:szCs w:val="22"/>
              </w:rPr>
            </w:pPr>
          </w:p>
        </w:tc>
      </w:tr>
      <w:tr w:rsidR="00D5534B" w:rsidRPr="007001F1" w14:paraId="5B18AF54" w14:textId="77777777" w:rsidTr="007261E4">
        <w:trPr>
          <w:trHeight w:val="938"/>
        </w:trPr>
        <w:tc>
          <w:tcPr>
            <w:tcW w:w="582" w:type="dxa"/>
            <w:vMerge/>
            <w:shd w:val="clear" w:color="auto" w:fill="auto"/>
            <w:noWrap/>
            <w:vAlign w:val="center"/>
          </w:tcPr>
          <w:p w14:paraId="1B2687FB"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303B73DD" w14:textId="7F75E313" w:rsidR="00D5534B" w:rsidRPr="007001F1" w:rsidRDefault="00D5534B" w:rsidP="00D5534B">
            <w:pPr>
              <w:jc w:val="both"/>
              <w:rPr>
                <w:color w:val="000000"/>
                <w:sz w:val="22"/>
                <w:szCs w:val="22"/>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3D8B5CB" w14:textId="77777777" w:rsidR="00D5534B" w:rsidRPr="007001F1" w:rsidRDefault="00D5534B" w:rsidP="00675CE1">
            <w:pPr>
              <w:jc w:val="center"/>
              <w:rPr>
                <w:color w:val="000000"/>
                <w:sz w:val="22"/>
                <w:szCs w:val="22"/>
              </w:rPr>
            </w:pPr>
          </w:p>
        </w:tc>
        <w:tc>
          <w:tcPr>
            <w:tcW w:w="567" w:type="dxa"/>
            <w:shd w:val="clear" w:color="auto" w:fill="auto"/>
            <w:vAlign w:val="center"/>
          </w:tcPr>
          <w:p w14:paraId="5BC32066" w14:textId="77777777" w:rsidR="00D5534B" w:rsidRPr="007001F1" w:rsidRDefault="00D5534B" w:rsidP="00675CE1">
            <w:pPr>
              <w:jc w:val="center"/>
              <w:rPr>
                <w:color w:val="000000"/>
                <w:sz w:val="22"/>
                <w:szCs w:val="22"/>
              </w:rPr>
            </w:pPr>
          </w:p>
        </w:tc>
        <w:tc>
          <w:tcPr>
            <w:tcW w:w="776" w:type="dxa"/>
            <w:shd w:val="clear" w:color="auto" w:fill="auto"/>
            <w:vAlign w:val="center"/>
          </w:tcPr>
          <w:p w14:paraId="67BEBDA6" w14:textId="77777777" w:rsidR="00D5534B" w:rsidRPr="007001F1" w:rsidRDefault="00D5534B" w:rsidP="00675CE1">
            <w:pPr>
              <w:jc w:val="center"/>
              <w:rPr>
                <w:color w:val="000000"/>
                <w:sz w:val="22"/>
                <w:szCs w:val="22"/>
              </w:rPr>
            </w:pPr>
          </w:p>
        </w:tc>
        <w:tc>
          <w:tcPr>
            <w:tcW w:w="1775" w:type="dxa"/>
            <w:shd w:val="clear" w:color="auto" w:fill="auto"/>
            <w:vAlign w:val="center"/>
          </w:tcPr>
          <w:p w14:paraId="1B7E65EB" w14:textId="77777777" w:rsidR="00D5534B" w:rsidRPr="007001F1" w:rsidRDefault="00D5534B" w:rsidP="00675CE1">
            <w:pPr>
              <w:jc w:val="center"/>
              <w:rPr>
                <w:color w:val="000000"/>
                <w:sz w:val="22"/>
                <w:szCs w:val="22"/>
              </w:rPr>
            </w:pPr>
          </w:p>
        </w:tc>
      </w:tr>
      <w:tr w:rsidR="00D5534B" w:rsidRPr="007001F1" w14:paraId="54788D36" w14:textId="77777777" w:rsidTr="00A96394">
        <w:trPr>
          <w:trHeight w:val="364"/>
        </w:trPr>
        <w:tc>
          <w:tcPr>
            <w:tcW w:w="582" w:type="dxa"/>
            <w:vMerge/>
            <w:shd w:val="clear" w:color="auto" w:fill="auto"/>
            <w:noWrap/>
            <w:vAlign w:val="center"/>
          </w:tcPr>
          <w:p w14:paraId="5D0B03E1"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0AA0AAD4" w14:textId="320AFB2E" w:rsidR="00D5534B" w:rsidRPr="007001F1" w:rsidRDefault="00D5534B" w:rsidP="00D5534B">
            <w:pPr>
              <w:jc w:val="both"/>
              <w:rPr>
                <w:color w:val="000000"/>
                <w:sz w:val="22"/>
                <w:szCs w:val="22"/>
              </w:rPr>
            </w:pPr>
            <w:r w:rsidRPr="007001F1">
              <w:rPr>
                <w:color w:val="000000"/>
                <w:sz w:val="22"/>
                <w:szCs w:val="22"/>
              </w:rPr>
              <w:t>g) Bola PHZ určená v súlade s ostatnými ustanoveniami §</w:t>
            </w:r>
            <w:r w:rsidR="00CD1E59" w:rsidRPr="007001F1">
              <w:rPr>
                <w:color w:val="000000"/>
                <w:sz w:val="22"/>
                <w:szCs w:val="22"/>
              </w:rPr>
              <w:t xml:space="preserve"> </w:t>
            </w:r>
            <w:r w:rsidRPr="007001F1">
              <w:rPr>
                <w:color w:val="000000"/>
                <w:sz w:val="22"/>
                <w:szCs w:val="22"/>
              </w:rPr>
              <w:t>6 ZVO?</w:t>
            </w:r>
          </w:p>
        </w:tc>
        <w:tc>
          <w:tcPr>
            <w:tcW w:w="567" w:type="dxa"/>
            <w:shd w:val="clear" w:color="auto" w:fill="auto"/>
            <w:vAlign w:val="center"/>
          </w:tcPr>
          <w:p w14:paraId="50C6438F" w14:textId="77777777" w:rsidR="00D5534B" w:rsidRPr="007001F1" w:rsidRDefault="00D5534B" w:rsidP="00675CE1">
            <w:pPr>
              <w:jc w:val="center"/>
              <w:rPr>
                <w:color w:val="000000"/>
                <w:sz w:val="22"/>
                <w:szCs w:val="22"/>
              </w:rPr>
            </w:pPr>
          </w:p>
        </w:tc>
        <w:tc>
          <w:tcPr>
            <w:tcW w:w="567" w:type="dxa"/>
            <w:shd w:val="clear" w:color="auto" w:fill="auto"/>
            <w:vAlign w:val="center"/>
          </w:tcPr>
          <w:p w14:paraId="611A95CC" w14:textId="77777777" w:rsidR="00D5534B" w:rsidRPr="007001F1" w:rsidRDefault="00D5534B" w:rsidP="00675CE1">
            <w:pPr>
              <w:jc w:val="center"/>
              <w:rPr>
                <w:color w:val="000000"/>
                <w:sz w:val="22"/>
                <w:szCs w:val="22"/>
              </w:rPr>
            </w:pPr>
          </w:p>
        </w:tc>
        <w:tc>
          <w:tcPr>
            <w:tcW w:w="776" w:type="dxa"/>
            <w:shd w:val="clear" w:color="auto" w:fill="auto"/>
            <w:vAlign w:val="center"/>
          </w:tcPr>
          <w:p w14:paraId="53F18C93" w14:textId="77777777" w:rsidR="00D5534B" w:rsidRPr="007001F1" w:rsidRDefault="00D5534B" w:rsidP="00675CE1">
            <w:pPr>
              <w:jc w:val="center"/>
              <w:rPr>
                <w:color w:val="000000"/>
                <w:sz w:val="22"/>
                <w:szCs w:val="22"/>
              </w:rPr>
            </w:pPr>
          </w:p>
        </w:tc>
        <w:tc>
          <w:tcPr>
            <w:tcW w:w="1775" w:type="dxa"/>
            <w:shd w:val="clear" w:color="auto" w:fill="auto"/>
            <w:vAlign w:val="center"/>
          </w:tcPr>
          <w:p w14:paraId="74AAB898" w14:textId="77777777" w:rsidR="00D5534B" w:rsidRPr="007001F1" w:rsidRDefault="00D5534B" w:rsidP="00675CE1">
            <w:pPr>
              <w:jc w:val="center"/>
              <w:rPr>
                <w:color w:val="000000"/>
                <w:sz w:val="22"/>
                <w:szCs w:val="22"/>
              </w:rPr>
            </w:pPr>
          </w:p>
        </w:tc>
      </w:tr>
      <w:tr w:rsidR="00990B09" w:rsidRPr="007001F1" w14:paraId="6046E88E" w14:textId="77777777" w:rsidTr="007261E4">
        <w:trPr>
          <w:trHeight w:val="20"/>
        </w:trPr>
        <w:tc>
          <w:tcPr>
            <w:tcW w:w="582" w:type="dxa"/>
            <w:shd w:val="clear" w:color="auto" w:fill="auto"/>
            <w:noWrap/>
            <w:vAlign w:val="center"/>
            <w:hideMark/>
          </w:tcPr>
          <w:p w14:paraId="1D72067C" w14:textId="77777777" w:rsidR="00990B09" w:rsidRPr="007001F1" w:rsidRDefault="00990B09" w:rsidP="00675CE1">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A6F7553" w14:textId="3C56444B" w:rsidR="00990B09" w:rsidRPr="007001F1" w:rsidRDefault="006B40A4" w:rsidP="00D5534B">
            <w:pPr>
              <w:jc w:val="both"/>
              <w:rPr>
                <w:color w:val="000000"/>
                <w:sz w:val="22"/>
                <w:szCs w:val="22"/>
              </w:rPr>
            </w:pPr>
            <w:del w:id="1832" w:author="Kramár Róbert" w:date="2017-05-15T13:14:00Z">
              <w:r w:rsidRPr="007001F1" w:rsidDel="0088057F">
                <w:rPr>
                  <w:color w:val="000000"/>
                  <w:sz w:val="22"/>
                  <w:szCs w:val="22"/>
                </w:rPr>
                <w:delText xml:space="preserve">Boli pri zadávaní zákazky </w:delText>
              </w:r>
              <w:r w:rsidR="00DD2F0F"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833" w:author="Kramár Róbert" w:date="2017-05-15T13:14:00Z">
              <w:r w:rsidR="0088057F" w:rsidRPr="007001F1">
                <w:rPr>
                  <w:color w:val="000000"/>
                  <w:sz w:val="22"/>
                  <w:szCs w:val="22"/>
                </w:rPr>
                <w:t xml:space="preserve">Boli pri zadávaní zákazky dodržané princípy v zmysle § 10 ods. 2 ZVO? </w:t>
              </w:r>
            </w:ins>
            <w:ins w:id="1834"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60F4C66B"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6CEBD6"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A038F9"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B68631" w14:textId="77777777" w:rsidR="00990B09" w:rsidRPr="007001F1" w:rsidRDefault="00990B09" w:rsidP="00675CE1">
            <w:pPr>
              <w:jc w:val="center"/>
              <w:rPr>
                <w:color w:val="000000"/>
                <w:sz w:val="22"/>
                <w:szCs w:val="22"/>
              </w:rPr>
            </w:pPr>
            <w:r w:rsidRPr="007001F1">
              <w:rPr>
                <w:color w:val="000000"/>
                <w:sz w:val="22"/>
                <w:szCs w:val="22"/>
              </w:rPr>
              <w:t> </w:t>
            </w:r>
          </w:p>
        </w:tc>
      </w:tr>
      <w:tr w:rsidR="00223393" w:rsidRPr="007001F1" w14:paraId="4A83DB65" w14:textId="77777777" w:rsidTr="007261E4">
        <w:trPr>
          <w:trHeight w:val="758"/>
        </w:trPr>
        <w:tc>
          <w:tcPr>
            <w:tcW w:w="582" w:type="dxa"/>
            <w:vMerge w:val="restart"/>
            <w:shd w:val="clear" w:color="auto" w:fill="auto"/>
            <w:noWrap/>
            <w:vAlign w:val="center"/>
          </w:tcPr>
          <w:p w14:paraId="6EA73AF1" w14:textId="27C8B5E3" w:rsidR="00223393" w:rsidRPr="007001F1" w:rsidRDefault="00223393" w:rsidP="00675CE1">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208D29D6" w14:textId="205C1BD1" w:rsidR="00223393" w:rsidRPr="007001F1" w:rsidRDefault="00223393" w:rsidP="00D5534B">
            <w:pPr>
              <w:jc w:val="both"/>
              <w:rPr>
                <w:color w:val="000000"/>
                <w:sz w:val="22"/>
                <w:szCs w:val="22"/>
              </w:rPr>
            </w:pPr>
            <w:r w:rsidRPr="007001F1">
              <w:rPr>
                <w:color w:val="000000"/>
                <w:sz w:val="22"/>
                <w:szCs w:val="22"/>
              </w:rPr>
              <w:t>a) V prípade, ak rozdelil verejný obstarávateľ zákazku na samostatné časti, dodržal všetky ustanovenia §</w:t>
            </w:r>
            <w:ins w:id="1835" w:author="Hudec Branislav" w:date="2018-02-20T18:18:00Z">
              <w:r w:rsidR="00A85A8A">
                <w:rPr>
                  <w:color w:val="000000"/>
                  <w:sz w:val="22"/>
                  <w:szCs w:val="22"/>
                </w:rPr>
                <w:t xml:space="preserve"> </w:t>
              </w:r>
            </w:ins>
            <w:r w:rsidRPr="007001F1">
              <w:rPr>
                <w:color w:val="000000"/>
                <w:sz w:val="22"/>
                <w:szCs w:val="22"/>
              </w:rPr>
              <w:t>28</w:t>
            </w:r>
            <w:r w:rsidR="00CD1E59"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628AC68A" w14:textId="77777777" w:rsidR="00223393" w:rsidRPr="007001F1" w:rsidRDefault="00223393" w:rsidP="00675CE1">
            <w:pPr>
              <w:jc w:val="center"/>
              <w:rPr>
                <w:color w:val="000000"/>
                <w:sz w:val="22"/>
                <w:szCs w:val="22"/>
              </w:rPr>
            </w:pPr>
          </w:p>
        </w:tc>
        <w:tc>
          <w:tcPr>
            <w:tcW w:w="567" w:type="dxa"/>
            <w:shd w:val="clear" w:color="auto" w:fill="auto"/>
            <w:vAlign w:val="center"/>
          </w:tcPr>
          <w:p w14:paraId="00EF8722" w14:textId="77777777" w:rsidR="00223393" w:rsidRPr="007001F1" w:rsidRDefault="00223393" w:rsidP="00675CE1">
            <w:pPr>
              <w:jc w:val="center"/>
              <w:rPr>
                <w:color w:val="000000"/>
                <w:sz w:val="22"/>
                <w:szCs w:val="22"/>
              </w:rPr>
            </w:pPr>
          </w:p>
        </w:tc>
        <w:tc>
          <w:tcPr>
            <w:tcW w:w="776" w:type="dxa"/>
            <w:shd w:val="clear" w:color="auto" w:fill="auto"/>
            <w:vAlign w:val="center"/>
          </w:tcPr>
          <w:p w14:paraId="001FE584" w14:textId="77777777" w:rsidR="00223393" w:rsidRPr="007001F1" w:rsidRDefault="00223393" w:rsidP="00675CE1">
            <w:pPr>
              <w:jc w:val="center"/>
              <w:rPr>
                <w:color w:val="000000"/>
                <w:sz w:val="22"/>
                <w:szCs w:val="22"/>
              </w:rPr>
            </w:pPr>
          </w:p>
        </w:tc>
        <w:tc>
          <w:tcPr>
            <w:tcW w:w="1775" w:type="dxa"/>
            <w:shd w:val="clear" w:color="auto" w:fill="auto"/>
            <w:vAlign w:val="center"/>
          </w:tcPr>
          <w:p w14:paraId="62B4BB57" w14:textId="77777777" w:rsidR="00223393" w:rsidRPr="007001F1" w:rsidRDefault="00223393" w:rsidP="00675CE1">
            <w:pPr>
              <w:jc w:val="center"/>
              <w:rPr>
                <w:color w:val="000000"/>
                <w:sz w:val="22"/>
                <w:szCs w:val="22"/>
              </w:rPr>
            </w:pPr>
          </w:p>
        </w:tc>
      </w:tr>
      <w:tr w:rsidR="00223393" w:rsidRPr="007001F1" w14:paraId="16C57557" w14:textId="77777777" w:rsidTr="007261E4">
        <w:trPr>
          <w:trHeight w:val="757"/>
        </w:trPr>
        <w:tc>
          <w:tcPr>
            <w:tcW w:w="582" w:type="dxa"/>
            <w:vMerge/>
            <w:shd w:val="clear" w:color="auto" w:fill="auto"/>
            <w:noWrap/>
            <w:vAlign w:val="center"/>
          </w:tcPr>
          <w:p w14:paraId="2D8CB9C8"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0AC00626" w14:textId="200952E2" w:rsidR="00223393" w:rsidRPr="007001F1" w:rsidRDefault="00223393" w:rsidP="00D5534B">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ins w:id="1836" w:author="Kramár Róbert" w:date="2018-04-27T17:27:00Z">
              <w:r w:rsidR="007F62A7">
                <w:rPr>
                  <w:color w:val="000000"/>
                  <w:sz w:val="22"/>
                  <w:szCs w:val="22"/>
                </w:rPr>
                <w:t xml:space="preserve">alebo v správe o zákazke </w:t>
              </w:r>
            </w:ins>
            <w:r w:rsidRPr="007001F1">
              <w:rPr>
                <w:color w:val="000000"/>
                <w:sz w:val="22"/>
                <w:szCs w:val="22"/>
              </w:rPr>
              <w:t>odôvodnenie?</w:t>
            </w:r>
          </w:p>
        </w:tc>
        <w:tc>
          <w:tcPr>
            <w:tcW w:w="567" w:type="dxa"/>
            <w:shd w:val="clear" w:color="auto" w:fill="auto"/>
            <w:vAlign w:val="center"/>
          </w:tcPr>
          <w:p w14:paraId="03B8A724" w14:textId="77777777" w:rsidR="00223393" w:rsidRPr="007001F1" w:rsidRDefault="00223393" w:rsidP="00675CE1">
            <w:pPr>
              <w:jc w:val="center"/>
              <w:rPr>
                <w:color w:val="000000"/>
                <w:sz w:val="22"/>
                <w:szCs w:val="22"/>
              </w:rPr>
            </w:pPr>
          </w:p>
        </w:tc>
        <w:tc>
          <w:tcPr>
            <w:tcW w:w="567" w:type="dxa"/>
            <w:shd w:val="clear" w:color="auto" w:fill="auto"/>
            <w:vAlign w:val="center"/>
          </w:tcPr>
          <w:p w14:paraId="5DF0C08E" w14:textId="77777777" w:rsidR="00223393" w:rsidRPr="007001F1" w:rsidRDefault="00223393" w:rsidP="00675CE1">
            <w:pPr>
              <w:jc w:val="center"/>
              <w:rPr>
                <w:color w:val="000000"/>
                <w:sz w:val="22"/>
                <w:szCs w:val="22"/>
              </w:rPr>
            </w:pPr>
          </w:p>
        </w:tc>
        <w:tc>
          <w:tcPr>
            <w:tcW w:w="776" w:type="dxa"/>
            <w:shd w:val="clear" w:color="auto" w:fill="auto"/>
            <w:vAlign w:val="center"/>
          </w:tcPr>
          <w:p w14:paraId="7817F56D" w14:textId="77777777" w:rsidR="00223393" w:rsidRPr="007001F1" w:rsidRDefault="00223393" w:rsidP="00675CE1">
            <w:pPr>
              <w:jc w:val="center"/>
              <w:rPr>
                <w:color w:val="000000"/>
                <w:sz w:val="22"/>
                <w:szCs w:val="22"/>
              </w:rPr>
            </w:pPr>
          </w:p>
        </w:tc>
        <w:tc>
          <w:tcPr>
            <w:tcW w:w="1775" w:type="dxa"/>
            <w:shd w:val="clear" w:color="auto" w:fill="auto"/>
            <w:vAlign w:val="center"/>
          </w:tcPr>
          <w:p w14:paraId="4A2F61BD" w14:textId="77777777" w:rsidR="00223393" w:rsidRPr="007001F1" w:rsidRDefault="00223393" w:rsidP="00675CE1">
            <w:pPr>
              <w:jc w:val="center"/>
              <w:rPr>
                <w:color w:val="000000"/>
                <w:sz w:val="22"/>
                <w:szCs w:val="22"/>
              </w:rPr>
            </w:pPr>
          </w:p>
        </w:tc>
      </w:tr>
      <w:tr w:rsidR="00990B09" w:rsidRPr="007001F1" w14:paraId="19106395" w14:textId="77777777" w:rsidTr="007261E4">
        <w:trPr>
          <w:trHeight w:val="20"/>
        </w:trPr>
        <w:tc>
          <w:tcPr>
            <w:tcW w:w="582" w:type="dxa"/>
            <w:shd w:val="clear" w:color="auto" w:fill="auto"/>
            <w:noWrap/>
            <w:vAlign w:val="center"/>
            <w:hideMark/>
          </w:tcPr>
          <w:p w14:paraId="1B5478DD" w14:textId="5BDD04D8" w:rsidR="00990B09" w:rsidRPr="007001F1" w:rsidRDefault="006F6B0D" w:rsidP="00675CE1">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2AD71A2" w14:textId="5611C747" w:rsidR="00990B09" w:rsidRPr="007001F1" w:rsidRDefault="00990B09" w:rsidP="00D5534B">
            <w:pPr>
              <w:jc w:val="both"/>
              <w:rPr>
                <w:color w:val="000000"/>
                <w:sz w:val="22"/>
                <w:szCs w:val="22"/>
              </w:rPr>
            </w:pPr>
            <w:r w:rsidRPr="007001F1">
              <w:rPr>
                <w:color w:val="000000"/>
                <w:sz w:val="22"/>
                <w:szCs w:val="22"/>
              </w:rPr>
              <w:t>Bol zamestnanec vykonávajúci kontrolu oboznámený s rizikovými indikátormi</w:t>
            </w:r>
            <w:del w:id="1837" w:author="Kramár Róbert" w:date="2017-05-15T13:33:00Z">
              <w:r w:rsidRPr="007001F1" w:rsidDel="00A128DC">
                <w:rPr>
                  <w:color w:val="000000"/>
                  <w:sz w:val="22"/>
                  <w:szCs w:val="22"/>
                </w:rPr>
                <w:delText>, ktoré sú uvedené v Systéme riadenia EŠIF</w:delText>
              </w:r>
            </w:del>
            <w:ins w:id="1838" w:author="Kramár Róbert" w:date="2017-07-26T17:47:00Z">
              <w:r w:rsidR="00A04031">
                <w:rPr>
                  <w:color w:val="000000"/>
                  <w:sz w:val="22"/>
                  <w:szCs w:val="22"/>
                </w:rPr>
                <w:t xml:space="preserve"> </w:t>
              </w:r>
            </w:ins>
            <w:ins w:id="1839"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EB74BA" w:rsidRPr="007001F1">
              <w:t xml:space="preserve"> </w:t>
            </w:r>
            <w:r w:rsidR="00EB74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2ED01EF"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96FFC7F"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3689B3"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F4D71B8" w14:textId="77777777" w:rsidR="00990B09" w:rsidRPr="007001F1" w:rsidRDefault="00990B09" w:rsidP="00675CE1">
            <w:pPr>
              <w:jc w:val="center"/>
              <w:rPr>
                <w:color w:val="000000"/>
                <w:sz w:val="22"/>
                <w:szCs w:val="22"/>
              </w:rPr>
            </w:pPr>
            <w:r w:rsidRPr="007001F1">
              <w:rPr>
                <w:color w:val="000000"/>
                <w:sz w:val="22"/>
                <w:szCs w:val="22"/>
              </w:rPr>
              <w:t> </w:t>
            </w:r>
          </w:p>
        </w:tc>
      </w:tr>
      <w:tr w:rsidR="00990B09" w:rsidRPr="007001F1" w14:paraId="5D46E572" w14:textId="77777777" w:rsidTr="007261E4">
        <w:trPr>
          <w:trHeight w:val="20"/>
        </w:trPr>
        <w:tc>
          <w:tcPr>
            <w:tcW w:w="582" w:type="dxa"/>
            <w:shd w:val="clear" w:color="auto" w:fill="auto"/>
            <w:noWrap/>
            <w:vAlign w:val="center"/>
            <w:hideMark/>
          </w:tcPr>
          <w:p w14:paraId="24C90666" w14:textId="490FB9DF" w:rsidR="00990B09" w:rsidRPr="007001F1" w:rsidRDefault="006F6B0D" w:rsidP="00675CE1">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F074488" w14:textId="167BB613" w:rsidR="00990B09" w:rsidRPr="007001F1" w:rsidRDefault="00990B09"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6B40A4"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64DCE833"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9C4E1B8"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114069D"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84EACC5" w14:textId="77777777" w:rsidR="00990B09" w:rsidRPr="007001F1" w:rsidRDefault="00990B09" w:rsidP="00675CE1">
            <w:pPr>
              <w:jc w:val="center"/>
              <w:rPr>
                <w:color w:val="000000"/>
                <w:sz w:val="22"/>
                <w:szCs w:val="22"/>
              </w:rPr>
            </w:pPr>
            <w:r w:rsidRPr="007001F1">
              <w:rPr>
                <w:color w:val="000000"/>
                <w:sz w:val="22"/>
                <w:szCs w:val="22"/>
              </w:rPr>
              <w:t> </w:t>
            </w:r>
          </w:p>
        </w:tc>
      </w:tr>
      <w:tr w:rsidR="006B40A4" w:rsidRPr="007001F1" w14:paraId="72F03285" w14:textId="77777777" w:rsidTr="007261E4">
        <w:trPr>
          <w:trHeight w:val="20"/>
        </w:trPr>
        <w:tc>
          <w:tcPr>
            <w:tcW w:w="582" w:type="dxa"/>
            <w:shd w:val="clear" w:color="auto" w:fill="auto"/>
            <w:noWrap/>
            <w:vAlign w:val="center"/>
            <w:hideMark/>
          </w:tcPr>
          <w:p w14:paraId="03DD2521" w14:textId="7B5A6CF6" w:rsidR="006B40A4" w:rsidRPr="007001F1" w:rsidRDefault="006F6B0D" w:rsidP="006B40A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5E606E1" w14:textId="2304C07C" w:rsidR="006B40A4" w:rsidRPr="007001F1" w:rsidRDefault="006B40A4" w:rsidP="00D5534B">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74A2BFCD" w14:textId="77777777" w:rsidR="006B40A4" w:rsidRPr="007001F1" w:rsidRDefault="006B40A4" w:rsidP="006B40A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A5020D" w14:textId="77777777" w:rsidR="006B40A4" w:rsidRPr="007001F1" w:rsidRDefault="006B40A4" w:rsidP="006B40A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F4C79D3" w14:textId="77777777" w:rsidR="006B40A4" w:rsidRPr="007001F1" w:rsidRDefault="006B40A4" w:rsidP="006B40A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EA69F9" w14:textId="77777777" w:rsidR="006B40A4" w:rsidRPr="007001F1" w:rsidRDefault="006B40A4" w:rsidP="006B40A4">
            <w:pPr>
              <w:jc w:val="center"/>
              <w:rPr>
                <w:color w:val="000000"/>
                <w:sz w:val="22"/>
                <w:szCs w:val="22"/>
              </w:rPr>
            </w:pPr>
            <w:r w:rsidRPr="007001F1">
              <w:rPr>
                <w:color w:val="000000"/>
                <w:sz w:val="22"/>
                <w:szCs w:val="22"/>
              </w:rPr>
              <w:t> </w:t>
            </w:r>
          </w:p>
        </w:tc>
      </w:tr>
      <w:tr w:rsidR="006B40A4" w:rsidRPr="007001F1" w14:paraId="3B6845FB" w14:textId="77777777" w:rsidTr="007261E4">
        <w:trPr>
          <w:trHeight w:val="20"/>
        </w:trPr>
        <w:tc>
          <w:tcPr>
            <w:tcW w:w="582" w:type="dxa"/>
            <w:shd w:val="clear" w:color="auto" w:fill="auto"/>
            <w:noWrap/>
            <w:vAlign w:val="center"/>
            <w:hideMark/>
          </w:tcPr>
          <w:p w14:paraId="03CF19F2" w14:textId="5713081C" w:rsidR="006B40A4" w:rsidRPr="007001F1" w:rsidRDefault="006F6B0D" w:rsidP="006B40A4">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B2315AE" w14:textId="0479E393" w:rsidR="006B40A4" w:rsidRPr="007001F1" w:rsidRDefault="006B40A4" w:rsidP="00D5534B">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4C0399F7" w14:textId="77777777" w:rsidR="006B40A4" w:rsidRPr="007001F1" w:rsidRDefault="006B40A4" w:rsidP="006B40A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3665D5" w14:textId="77777777" w:rsidR="006B40A4" w:rsidRPr="007001F1" w:rsidRDefault="006B40A4" w:rsidP="006B40A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ED72B2" w14:textId="77777777" w:rsidR="006B40A4" w:rsidRPr="007001F1" w:rsidRDefault="006B40A4" w:rsidP="006B40A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55FA18" w14:textId="77777777" w:rsidR="006B40A4" w:rsidRPr="007001F1" w:rsidRDefault="006B40A4" w:rsidP="006B40A4">
            <w:pPr>
              <w:jc w:val="center"/>
              <w:rPr>
                <w:color w:val="000000"/>
                <w:sz w:val="22"/>
                <w:szCs w:val="22"/>
              </w:rPr>
            </w:pPr>
            <w:r w:rsidRPr="007001F1">
              <w:rPr>
                <w:color w:val="000000"/>
                <w:sz w:val="22"/>
                <w:szCs w:val="22"/>
              </w:rPr>
              <w:t> </w:t>
            </w:r>
          </w:p>
        </w:tc>
      </w:tr>
      <w:tr w:rsidR="00223393" w:rsidRPr="007001F1" w14:paraId="274FC3AD" w14:textId="77777777" w:rsidTr="007261E4">
        <w:trPr>
          <w:trHeight w:val="1268"/>
        </w:trPr>
        <w:tc>
          <w:tcPr>
            <w:tcW w:w="582" w:type="dxa"/>
            <w:vMerge w:val="restart"/>
            <w:shd w:val="clear" w:color="auto" w:fill="auto"/>
            <w:noWrap/>
            <w:vAlign w:val="center"/>
            <w:hideMark/>
          </w:tcPr>
          <w:p w14:paraId="2A51912A" w14:textId="102B05FF" w:rsidR="00223393" w:rsidRPr="007001F1" w:rsidRDefault="00223393" w:rsidP="00675CE1">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63AD014" w14:textId="73B8E172" w:rsidR="00223393" w:rsidRPr="007001F1" w:rsidRDefault="00223393"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14:paraId="694D3E3E" w14:textId="77777777" w:rsidR="00223393" w:rsidRPr="007001F1" w:rsidRDefault="00223393"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59CC74"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05689D"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8B2D25"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711B3D28" w14:textId="77777777" w:rsidTr="007261E4">
        <w:trPr>
          <w:trHeight w:val="1267"/>
        </w:trPr>
        <w:tc>
          <w:tcPr>
            <w:tcW w:w="582" w:type="dxa"/>
            <w:vMerge/>
            <w:shd w:val="clear" w:color="auto" w:fill="auto"/>
            <w:noWrap/>
            <w:vAlign w:val="center"/>
          </w:tcPr>
          <w:p w14:paraId="188A14DA"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044EC12C" w14:textId="609C028D" w:rsidR="00223393" w:rsidRPr="007001F1" w:rsidRDefault="00223393"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555D85" w14:textId="77777777" w:rsidR="00223393" w:rsidRPr="007001F1" w:rsidRDefault="00223393" w:rsidP="00675CE1">
            <w:pPr>
              <w:jc w:val="center"/>
              <w:rPr>
                <w:color w:val="000000"/>
                <w:sz w:val="22"/>
                <w:szCs w:val="22"/>
              </w:rPr>
            </w:pPr>
          </w:p>
        </w:tc>
        <w:tc>
          <w:tcPr>
            <w:tcW w:w="567" w:type="dxa"/>
            <w:shd w:val="clear" w:color="auto" w:fill="auto"/>
            <w:vAlign w:val="center"/>
          </w:tcPr>
          <w:p w14:paraId="51F19B6B" w14:textId="77777777" w:rsidR="00223393" w:rsidRPr="007001F1" w:rsidRDefault="00223393" w:rsidP="00675CE1">
            <w:pPr>
              <w:jc w:val="center"/>
              <w:rPr>
                <w:color w:val="000000"/>
                <w:sz w:val="22"/>
                <w:szCs w:val="22"/>
              </w:rPr>
            </w:pPr>
          </w:p>
        </w:tc>
        <w:tc>
          <w:tcPr>
            <w:tcW w:w="776" w:type="dxa"/>
            <w:shd w:val="clear" w:color="auto" w:fill="auto"/>
            <w:vAlign w:val="center"/>
          </w:tcPr>
          <w:p w14:paraId="3CE44B7C" w14:textId="77777777" w:rsidR="00223393" w:rsidRPr="007001F1" w:rsidRDefault="00223393" w:rsidP="00675CE1">
            <w:pPr>
              <w:jc w:val="center"/>
              <w:rPr>
                <w:color w:val="000000"/>
                <w:sz w:val="22"/>
                <w:szCs w:val="22"/>
              </w:rPr>
            </w:pPr>
          </w:p>
        </w:tc>
        <w:tc>
          <w:tcPr>
            <w:tcW w:w="1775" w:type="dxa"/>
            <w:shd w:val="clear" w:color="auto" w:fill="auto"/>
            <w:vAlign w:val="center"/>
          </w:tcPr>
          <w:p w14:paraId="1D30B84E" w14:textId="77777777" w:rsidR="00223393" w:rsidRPr="007001F1" w:rsidRDefault="00223393" w:rsidP="00675CE1">
            <w:pPr>
              <w:jc w:val="center"/>
              <w:rPr>
                <w:color w:val="000000"/>
                <w:sz w:val="22"/>
                <w:szCs w:val="22"/>
              </w:rPr>
            </w:pPr>
          </w:p>
        </w:tc>
      </w:tr>
      <w:tr w:rsidR="00223393" w:rsidRPr="007001F1" w14:paraId="779BA3C6" w14:textId="77777777" w:rsidTr="00A96394">
        <w:trPr>
          <w:trHeight w:val="444"/>
        </w:trPr>
        <w:tc>
          <w:tcPr>
            <w:tcW w:w="582" w:type="dxa"/>
            <w:vMerge w:val="restart"/>
            <w:shd w:val="clear" w:color="auto" w:fill="auto"/>
            <w:noWrap/>
            <w:vAlign w:val="center"/>
            <w:hideMark/>
          </w:tcPr>
          <w:p w14:paraId="3A129884" w14:textId="5D91C9B9" w:rsidR="00223393" w:rsidRPr="007001F1" w:rsidRDefault="00223393" w:rsidP="00675CE1">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671E388" w14:textId="21A19553" w:rsidR="00223393" w:rsidRPr="007001F1" w:rsidRDefault="00223393" w:rsidP="00D5534B">
            <w:pPr>
              <w:jc w:val="both"/>
              <w:rPr>
                <w:color w:val="000000"/>
                <w:sz w:val="22"/>
                <w:szCs w:val="22"/>
              </w:rPr>
            </w:pPr>
            <w:r w:rsidRPr="007001F1">
              <w:rPr>
                <w:color w:val="000000"/>
                <w:sz w:val="22"/>
                <w:szCs w:val="22"/>
              </w:rPr>
              <w:t>a) Je lehota na predkladanie návrhov</w:t>
            </w:r>
            <w:r w:rsidR="00D5534B" w:rsidRPr="007001F1">
              <w:rPr>
                <w:color w:val="000000"/>
                <w:sz w:val="22"/>
                <w:szCs w:val="22"/>
              </w:rPr>
              <w:t xml:space="preserve"> určená v súlade </w:t>
            </w:r>
            <w:r w:rsidR="00D5534B" w:rsidRPr="007001F1">
              <w:rPr>
                <w:color w:val="000000"/>
                <w:sz w:val="22"/>
                <w:szCs w:val="22"/>
              </w:rPr>
              <w:lastRenderedPageBreak/>
              <w:t>so ZVO?</w:t>
            </w:r>
          </w:p>
        </w:tc>
        <w:tc>
          <w:tcPr>
            <w:tcW w:w="567" w:type="dxa"/>
            <w:shd w:val="clear" w:color="auto" w:fill="auto"/>
            <w:vAlign w:val="center"/>
            <w:hideMark/>
          </w:tcPr>
          <w:p w14:paraId="0A32C19C" w14:textId="77777777" w:rsidR="00223393" w:rsidRPr="007001F1" w:rsidRDefault="00223393" w:rsidP="00675CE1">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83A320C"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9ECEED"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752866"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3361FA1F" w14:textId="77777777" w:rsidTr="007261E4">
        <w:trPr>
          <w:trHeight w:val="885"/>
        </w:trPr>
        <w:tc>
          <w:tcPr>
            <w:tcW w:w="582" w:type="dxa"/>
            <w:vMerge/>
            <w:shd w:val="clear" w:color="auto" w:fill="auto"/>
            <w:noWrap/>
            <w:vAlign w:val="center"/>
          </w:tcPr>
          <w:p w14:paraId="4C963DEA"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3AD20A2F" w14:textId="60BC269F" w:rsidR="00223393" w:rsidRPr="007001F1" w:rsidRDefault="00223393" w:rsidP="00D5534B">
            <w:pPr>
              <w:jc w:val="both"/>
              <w:rPr>
                <w:color w:val="000000"/>
                <w:sz w:val="22"/>
                <w:szCs w:val="22"/>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26DD6E30" w14:textId="77777777" w:rsidR="00223393" w:rsidRPr="007001F1" w:rsidRDefault="00223393" w:rsidP="00675CE1">
            <w:pPr>
              <w:jc w:val="center"/>
              <w:rPr>
                <w:color w:val="000000"/>
                <w:sz w:val="22"/>
                <w:szCs w:val="22"/>
              </w:rPr>
            </w:pPr>
          </w:p>
        </w:tc>
        <w:tc>
          <w:tcPr>
            <w:tcW w:w="567" w:type="dxa"/>
            <w:shd w:val="clear" w:color="auto" w:fill="auto"/>
            <w:vAlign w:val="center"/>
          </w:tcPr>
          <w:p w14:paraId="17D8FB5C" w14:textId="77777777" w:rsidR="00223393" w:rsidRPr="007001F1" w:rsidRDefault="00223393" w:rsidP="00675CE1">
            <w:pPr>
              <w:jc w:val="center"/>
              <w:rPr>
                <w:color w:val="000000"/>
                <w:sz w:val="22"/>
                <w:szCs w:val="22"/>
              </w:rPr>
            </w:pPr>
          </w:p>
        </w:tc>
        <w:tc>
          <w:tcPr>
            <w:tcW w:w="776" w:type="dxa"/>
            <w:shd w:val="clear" w:color="auto" w:fill="auto"/>
            <w:vAlign w:val="center"/>
          </w:tcPr>
          <w:p w14:paraId="7A2FBCAE" w14:textId="77777777" w:rsidR="00223393" w:rsidRPr="007001F1" w:rsidRDefault="00223393" w:rsidP="00675CE1">
            <w:pPr>
              <w:jc w:val="center"/>
              <w:rPr>
                <w:color w:val="000000"/>
                <w:sz w:val="22"/>
                <w:szCs w:val="22"/>
              </w:rPr>
            </w:pPr>
          </w:p>
        </w:tc>
        <w:tc>
          <w:tcPr>
            <w:tcW w:w="1775" w:type="dxa"/>
            <w:shd w:val="clear" w:color="auto" w:fill="auto"/>
            <w:vAlign w:val="center"/>
          </w:tcPr>
          <w:p w14:paraId="14664B43" w14:textId="77777777" w:rsidR="00223393" w:rsidRPr="007001F1" w:rsidRDefault="00223393" w:rsidP="00675CE1">
            <w:pPr>
              <w:jc w:val="center"/>
              <w:rPr>
                <w:color w:val="000000"/>
                <w:sz w:val="22"/>
                <w:szCs w:val="22"/>
              </w:rPr>
            </w:pPr>
          </w:p>
        </w:tc>
      </w:tr>
      <w:tr w:rsidR="00223393" w:rsidRPr="007001F1" w14:paraId="4086F467" w14:textId="77777777" w:rsidTr="00A96394">
        <w:trPr>
          <w:trHeight w:val="342"/>
        </w:trPr>
        <w:tc>
          <w:tcPr>
            <w:tcW w:w="582" w:type="dxa"/>
            <w:vMerge w:val="restart"/>
            <w:shd w:val="clear" w:color="auto" w:fill="auto"/>
            <w:noWrap/>
            <w:vAlign w:val="center"/>
            <w:hideMark/>
          </w:tcPr>
          <w:p w14:paraId="28E6D127" w14:textId="3CF49FFD" w:rsidR="00223393" w:rsidRPr="007001F1" w:rsidRDefault="00223393" w:rsidP="00675CE1">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9F28023" w14:textId="0C3DC754" w:rsidR="00223393" w:rsidRPr="007001F1" w:rsidRDefault="00223393" w:rsidP="00D5534B">
            <w:pPr>
              <w:jc w:val="both"/>
              <w:rPr>
                <w:color w:val="000000"/>
                <w:sz w:val="22"/>
                <w:szCs w:val="22"/>
              </w:rPr>
            </w:pPr>
            <w:r w:rsidRPr="007001F1">
              <w:rPr>
                <w:color w:val="000000"/>
                <w:sz w:val="22"/>
                <w:szCs w:val="22"/>
              </w:rPr>
              <w:t xml:space="preserve">a) Je predmet zákazky opísaný </w:t>
            </w:r>
            <w:r w:rsidR="00D5534B" w:rsidRPr="007001F1">
              <w:rPr>
                <w:color w:val="000000"/>
                <w:sz w:val="22"/>
                <w:szCs w:val="22"/>
              </w:rPr>
              <w:t>jednoznačne, úplne a nestranne?</w:t>
            </w:r>
          </w:p>
        </w:tc>
        <w:tc>
          <w:tcPr>
            <w:tcW w:w="567" w:type="dxa"/>
            <w:shd w:val="clear" w:color="auto" w:fill="auto"/>
            <w:vAlign w:val="center"/>
            <w:hideMark/>
          </w:tcPr>
          <w:p w14:paraId="272A96AF" w14:textId="77777777" w:rsidR="00223393" w:rsidRPr="007001F1" w:rsidRDefault="00223393"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E3747E"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F8D319"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C7514D"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69AAF5E4" w14:textId="77777777" w:rsidTr="007261E4">
        <w:trPr>
          <w:trHeight w:val="757"/>
        </w:trPr>
        <w:tc>
          <w:tcPr>
            <w:tcW w:w="582" w:type="dxa"/>
            <w:vMerge/>
            <w:shd w:val="clear" w:color="auto" w:fill="auto"/>
            <w:noWrap/>
            <w:vAlign w:val="center"/>
          </w:tcPr>
          <w:p w14:paraId="1D3C81F5"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3552435C" w14:textId="2C285E46" w:rsidR="00223393" w:rsidRPr="007001F1" w:rsidRDefault="00223393"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FEEF278" w14:textId="77777777" w:rsidR="00223393" w:rsidRPr="007001F1" w:rsidRDefault="00223393" w:rsidP="00675CE1">
            <w:pPr>
              <w:jc w:val="center"/>
              <w:rPr>
                <w:color w:val="000000"/>
                <w:sz w:val="22"/>
                <w:szCs w:val="22"/>
              </w:rPr>
            </w:pPr>
          </w:p>
        </w:tc>
        <w:tc>
          <w:tcPr>
            <w:tcW w:w="567" w:type="dxa"/>
            <w:shd w:val="clear" w:color="auto" w:fill="auto"/>
            <w:vAlign w:val="center"/>
          </w:tcPr>
          <w:p w14:paraId="7CD8BB75" w14:textId="77777777" w:rsidR="00223393" w:rsidRPr="007001F1" w:rsidRDefault="00223393" w:rsidP="00675CE1">
            <w:pPr>
              <w:jc w:val="center"/>
              <w:rPr>
                <w:color w:val="000000"/>
                <w:sz w:val="22"/>
                <w:szCs w:val="22"/>
              </w:rPr>
            </w:pPr>
          </w:p>
        </w:tc>
        <w:tc>
          <w:tcPr>
            <w:tcW w:w="776" w:type="dxa"/>
            <w:shd w:val="clear" w:color="auto" w:fill="auto"/>
            <w:vAlign w:val="center"/>
          </w:tcPr>
          <w:p w14:paraId="219C7DDA" w14:textId="77777777" w:rsidR="00223393" w:rsidRPr="007001F1" w:rsidRDefault="00223393" w:rsidP="00675CE1">
            <w:pPr>
              <w:jc w:val="center"/>
              <w:rPr>
                <w:color w:val="000000"/>
                <w:sz w:val="22"/>
                <w:szCs w:val="22"/>
              </w:rPr>
            </w:pPr>
          </w:p>
        </w:tc>
        <w:tc>
          <w:tcPr>
            <w:tcW w:w="1775" w:type="dxa"/>
            <w:shd w:val="clear" w:color="auto" w:fill="auto"/>
            <w:vAlign w:val="center"/>
          </w:tcPr>
          <w:p w14:paraId="0B94E1E6" w14:textId="77777777" w:rsidR="00223393" w:rsidRPr="007001F1" w:rsidRDefault="00223393" w:rsidP="00675CE1">
            <w:pPr>
              <w:jc w:val="center"/>
              <w:rPr>
                <w:color w:val="000000"/>
                <w:sz w:val="22"/>
                <w:szCs w:val="22"/>
              </w:rPr>
            </w:pPr>
          </w:p>
        </w:tc>
      </w:tr>
      <w:tr w:rsidR="00223393" w:rsidRPr="007001F1" w14:paraId="36FB2974" w14:textId="77777777" w:rsidTr="007261E4">
        <w:trPr>
          <w:trHeight w:val="930"/>
        </w:trPr>
        <w:tc>
          <w:tcPr>
            <w:tcW w:w="582" w:type="dxa"/>
            <w:vMerge w:val="restart"/>
            <w:shd w:val="clear" w:color="auto" w:fill="auto"/>
            <w:noWrap/>
            <w:vAlign w:val="center"/>
            <w:hideMark/>
          </w:tcPr>
          <w:p w14:paraId="145AEFF5" w14:textId="0FAA8853" w:rsidR="00223393" w:rsidRPr="007001F1" w:rsidRDefault="00223393" w:rsidP="00811CC5">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7FB449FD" w14:textId="39149345" w:rsidR="00223393" w:rsidRPr="007001F1" w:rsidRDefault="00223393" w:rsidP="00D5534B">
            <w:pPr>
              <w:jc w:val="both"/>
              <w:rPr>
                <w:color w:val="000000"/>
                <w:sz w:val="22"/>
                <w:szCs w:val="22"/>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14:paraId="428773C2" w14:textId="77777777" w:rsidR="00223393" w:rsidRPr="007001F1" w:rsidRDefault="00223393"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70B543" w14:textId="77777777" w:rsidR="00223393" w:rsidRPr="007001F1" w:rsidRDefault="00223393"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E6B8BC" w14:textId="77777777" w:rsidR="00223393" w:rsidRPr="007001F1" w:rsidRDefault="00223393"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49E5A2" w14:textId="77777777" w:rsidR="00223393" w:rsidRPr="007001F1" w:rsidRDefault="00223393" w:rsidP="00811CC5">
            <w:pPr>
              <w:jc w:val="center"/>
              <w:rPr>
                <w:color w:val="000000"/>
                <w:sz w:val="22"/>
                <w:szCs w:val="22"/>
              </w:rPr>
            </w:pPr>
            <w:r w:rsidRPr="007001F1">
              <w:rPr>
                <w:color w:val="000000"/>
                <w:sz w:val="22"/>
                <w:szCs w:val="22"/>
              </w:rPr>
              <w:t> </w:t>
            </w:r>
          </w:p>
        </w:tc>
      </w:tr>
      <w:tr w:rsidR="00223393" w:rsidRPr="007001F1" w14:paraId="5025F351" w14:textId="77777777" w:rsidTr="00A96394">
        <w:trPr>
          <w:trHeight w:val="491"/>
        </w:trPr>
        <w:tc>
          <w:tcPr>
            <w:tcW w:w="582" w:type="dxa"/>
            <w:vMerge/>
            <w:shd w:val="clear" w:color="auto" w:fill="auto"/>
            <w:noWrap/>
            <w:vAlign w:val="center"/>
          </w:tcPr>
          <w:p w14:paraId="6E676644" w14:textId="77777777" w:rsidR="00223393" w:rsidRPr="007001F1" w:rsidRDefault="00223393" w:rsidP="00811CC5">
            <w:pPr>
              <w:jc w:val="center"/>
              <w:rPr>
                <w:color w:val="000000"/>
                <w:sz w:val="22"/>
                <w:szCs w:val="22"/>
              </w:rPr>
            </w:pPr>
          </w:p>
        </w:tc>
        <w:tc>
          <w:tcPr>
            <w:tcW w:w="4820" w:type="dxa"/>
            <w:gridSpan w:val="2"/>
            <w:shd w:val="clear" w:color="auto" w:fill="auto"/>
            <w:vAlign w:val="center"/>
          </w:tcPr>
          <w:p w14:paraId="0FCB3578" w14:textId="656288EB" w:rsidR="00223393" w:rsidRPr="007001F1" w:rsidRDefault="00223393" w:rsidP="00D5534B">
            <w:pPr>
              <w:jc w:val="both"/>
              <w:rPr>
                <w:color w:val="000000"/>
                <w:sz w:val="22"/>
                <w:szCs w:val="22"/>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01CEEC54" w14:textId="77777777" w:rsidR="00223393" w:rsidRPr="007001F1" w:rsidRDefault="00223393" w:rsidP="00811CC5">
            <w:pPr>
              <w:jc w:val="center"/>
              <w:rPr>
                <w:color w:val="000000"/>
                <w:sz w:val="22"/>
                <w:szCs w:val="22"/>
              </w:rPr>
            </w:pPr>
          </w:p>
        </w:tc>
        <w:tc>
          <w:tcPr>
            <w:tcW w:w="567" w:type="dxa"/>
            <w:shd w:val="clear" w:color="auto" w:fill="auto"/>
            <w:vAlign w:val="center"/>
          </w:tcPr>
          <w:p w14:paraId="7A4CFAAD" w14:textId="77777777" w:rsidR="00223393" w:rsidRPr="007001F1" w:rsidRDefault="00223393" w:rsidP="00811CC5">
            <w:pPr>
              <w:jc w:val="center"/>
              <w:rPr>
                <w:color w:val="000000"/>
                <w:sz w:val="22"/>
                <w:szCs w:val="22"/>
              </w:rPr>
            </w:pPr>
          </w:p>
        </w:tc>
        <w:tc>
          <w:tcPr>
            <w:tcW w:w="776" w:type="dxa"/>
            <w:shd w:val="clear" w:color="auto" w:fill="auto"/>
            <w:vAlign w:val="center"/>
          </w:tcPr>
          <w:p w14:paraId="7639A679" w14:textId="77777777" w:rsidR="00223393" w:rsidRPr="007001F1" w:rsidRDefault="00223393" w:rsidP="00811CC5">
            <w:pPr>
              <w:jc w:val="center"/>
              <w:rPr>
                <w:color w:val="000000"/>
                <w:sz w:val="22"/>
                <w:szCs w:val="22"/>
              </w:rPr>
            </w:pPr>
          </w:p>
        </w:tc>
        <w:tc>
          <w:tcPr>
            <w:tcW w:w="1775" w:type="dxa"/>
            <w:shd w:val="clear" w:color="auto" w:fill="auto"/>
            <w:vAlign w:val="center"/>
          </w:tcPr>
          <w:p w14:paraId="1CB468D2" w14:textId="77777777" w:rsidR="00223393" w:rsidRPr="007001F1" w:rsidRDefault="00223393" w:rsidP="00811CC5">
            <w:pPr>
              <w:jc w:val="center"/>
              <w:rPr>
                <w:color w:val="000000"/>
                <w:sz w:val="22"/>
                <w:szCs w:val="22"/>
              </w:rPr>
            </w:pPr>
          </w:p>
        </w:tc>
      </w:tr>
      <w:tr w:rsidR="00223393" w:rsidRPr="007001F1" w14:paraId="26E89AF2" w14:textId="77777777" w:rsidTr="007261E4">
        <w:trPr>
          <w:trHeight w:val="930"/>
        </w:trPr>
        <w:tc>
          <w:tcPr>
            <w:tcW w:w="582" w:type="dxa"/>
            <w:vMerge/>
            <w:shd w:val="clear" w:color="auto" w:fill="auto"/>
            <w:noWrap/>
            <w:vAlign w:val="center"/>
          </w:tcPr>
          <w:p w14:paraId="5AF438A6" w14:textId="77777777" w:rsidR="00223393" w:rsidRPr="007001F1" w:rsidRDefault="00223393" w:rsidP="00811CC5">
            <w:pPr>
              <w:jc w:val="center"/>
              <w:rPr>
                <w:color w:val="000000"/>
                <w:sz w:val="22"/>
                <w:szCs w:val="22"/>
              </w:rPr>
            </w:pPr>
          </w:p>
        </w:tc>
        <w:tc>
          <w:tcPr>
            <w:tcW w:w="4820" w:type="dxa"/>
            <w:gridSpan w:val="2"/>
            <w:shd w:val="clear" w:color="auto" w:fill="auto"/>
            <w:vAlign w:val="center"/>
          </w:tcPr>
          <w:p w14:paraId="662E2A6B" w14:textId="776A4483" w:rsidR="00223393" w:rsidRPr="007001F1" w:rsidRDefault="00223393" w:rsidP="00D5534B">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41E3D37" w14:textId="77777777" w:rsidR="00223393" w:rsidRPr="007001F1" w:rsidRDefault="00223393" w:rsidP="00811CC5">
            <w:pPr>
              <w:jc w:val="center"/>
              <w:rPr>
                <w:color w:val="000000"/>
                <w:sz w:val="22"/>
                <w:szCs w:val="22"/>
              </w:rPr>
            </w:pPr>
          </w:p>
        </w:tc>
        <w:tc>
          <w:tcPr>
            <w:tcW w:w="567" w:type="dxa"/>
            <w:shd w:val="clear" w:color="auto" w:fill="auto"/>
            <w:vAlign w:val="center"/>
          </w:tcPr>
          <w:p w14:paraId="671F217F" w14:textId="77777777" w:rsidR="00223393" w:rsidRPr="007001F1" w:rsidRDefault="00223393" w:rsidP="00811CC5">
            <w:pPr>
              <w:jc w:val="center"/>
              <w:rPr>
                <w:color w:val="000000"/>
                <w:sz w:val="22"/>
                <w:szCs w:val="22"/>
              </w:rPr>
            </w:pPr>
          </w:p>
        </w:tc>
        <w:tc>
          <w:tcPr>
            <w:tcW w:w="776" w:type="dxa"/>
            <w:shd w:val="clear" w:color="auto" w:fill="auto"/>
            <w:vAlign w:val="center"/>
          </w:tcPr>
          <w:p w14:paraId="30550005" w14:textId="77777777" w:rsidR="00223393" w:rsidRPr="007001F1" w:rsidRDefault="00223393" w:rsidP="00811CC5">
            <w:pPr>
              <w:jc w:val="center"/>
              <w:rPr>
                <w:color w:val="000000"/>
                <w:sz w:val="22"/>
                <w:szCs w:val="22"/>
              </w:rPr>
            </w:pPr>
          </w:p>
        </w:tc>
        <w:tc>
          <w:tcPr>
            <w:tcW w:w="1775" w:type="dxa"/>
            <w:shd w:val="clear" w:color="auto" w:fill="auto"/>
            <w:vAlign w:val="center"/>
          </w:tcPr>
          <w:p w14:paraId="47EE9576" w14:textId="77777777" w:rsidR="00223393" w:rsidRPr="007001F1" w:rsidRDefault="00223393" w:rsidP="00811CC5">
            <w:pPr>
              <w:jc w:val="center"/>
              <w:rPr>
                <w:color w:val="000000"/>
                <w:sz w:val="22"/>
                <w:szCs w:val="22"/>
              </w:rPr>
            </w:pPr>
          </w:p>
        </w:tc>
      </w:tr>
      <w:tr w:rsidR="00811CC5" w:rsidRPr="007001F1" w14:paraId="04EE9827" w14:textId="77777777" w:rsidTr="007261E4">
        <w:trPr>
          <w:trHeight w:val="20"/>
        </w:trPr>
        <w:tc>
          <w:tcPr>
            <w:tcW w:w="582" w:type="dxa"/>
            <w:shd w:val="clear" w:color="auto" w:fill="auto"/>
            <w:noWrap/>
            <w:vAlign w:val="center"/>
            <w:hideMark/>
          </w:tcPr>
          <w:p w14:paraId="5C722A6B" w14:textId="1C3CA2B5" w:rsidR="00811CC5" w:rsidRPr="007001F1" w:rsidRDefault="006F6B0D" w:rsidP="00811CC5">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22D23E90" w14:textId="761DAD80" w:rsidR="00811CC5" w:rsidRPr="007001F1" w:rsidRDefault="00811CC5" w:rsidP="00D5534B">
            <w:pPr>
              <w:jc w:val="both"/>
              <w:rPr>
                <w:color w:val="000000"/>
                <w:sz w:val="22"/>
                <w:szCs w:val="22"/>
              </w:rPr>
            </w:pPr>
            <w:r w:rsidRPr="007001F1">
              <w:rPr>
                <w:color w:val="000000"/>
                <w:sz w:val="22"/>
                <w:szCs w:val="22"/>
              </w:rPr>
              <w:t>Požaduje verejný obstarávateľ zábezpeku za účasť v súťaži návrhov?</w:t>
            </w:r>
          </w:p>
        </w:tc>
        <w:tc>
          <w:tcPr>
            <w:tcW w:w="567" w:type="dxa"/>
            <w:shd w:val="clear" w:color="auto" w:fill="auto"/>
            <w:vAlign w:val="center"/>
            <w:hideMark/>
          </w:tcPr>
          <w:p w14:paraId="76B6DF2B"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9C720D"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CD03942"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317F55"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656C53C3" w14:textId="77777777" w:rsidTr="007261E4">
        <w:trPr>
          <w:trHeight w:val="20"/>
        </w:trPr>
        <w:tc>
          <w:tcPr>
            <w:tcW w:w="582" w:type="dxa"/>
            <w:shd w:val="clear" w:color="auto" w:fill="auto"/>
            <w:noWrap/>
            <w:vAlign w:val="center"/>
            <w:hideMark/>
          </w:tcPr>
          <w:p w14:paraId="504FD374" w14:textId="5D3AC954" w:rsidR="00811CC5" w:rsidRPr="007001F1" w:rsidRDefault="006F6B0D" w:rsidP="00811CC5">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216FE754" w14:textId="7495C2DD" w:rsidR="00811CC5" w:rsidRPr="007001F1" w:rsidRDefault="00811CC5" w:rsidP="00D5534B">
            <w:pPr>
              <w:jc w:val="both"/>
              <w:rPr>
                <w:color w:val="000000"/>
                <w:sz w:val="22"/>
                <w:szCs w:val="22"/>
              </w:rPr>
            </w:pPr>
            <w:r w:rsidRPr="007001F1">
              <w:rPr>
                <w:color w:val="000000"/>
                <w:sz w:val="22"/>
                <w:szCs w:val="22"/>
              </w:rPr>
              <w:t>Boli pri zadávaní súťaže návrhov dodržané ustanovenia ZVO upravené v štvrtej časti, t.j. § 119 až § 125</w:t>
            </w:r>
            <w:r w:rsidR="00EB74BA"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5D0A415A"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D7A109B"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DBEE42"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50662B"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3C797ED" w14:textId="77777777" w:rsidTr="007261E4">
        <w:trPr>
          <w:trHeight w:val="20"/>
        </w:trPr>
        <w:tc>
          <w:tcPr>
            <w:tcW w:w="582" w:type="dxa"/>
            <w:shd w:val="clear" w:color="auto" w:fill="auto"/>
            <w:noWrap/>
            <w:vAlign w:val="center"/>
            <w:hideMark/>
          </w:tcPr>
          <w:p w14:paraId="07D65F5F" w14:textId="334A719C" w:rsidR="00811CC5" w:rsidRPr="007001F1" w:rsidRDefault="006F6B0D" w:rsidP="00811CC5">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461578D5" w14:textId="77777777" w:rsidR="00811CC5" w:rsidRPr="007001F1" w:rsidRDefault="00811CC5" w:rsidP="00D5534B">
            <w:pPr>
              <w:jc w:val="both"/>
              <w:rPr>
                <w:color w:val="000000"/>
                <w:sz w:val="22"/>
                <w:szCs w:val="22"/>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40C95B7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C7E1FE"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35925C"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3C9909"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4A1B400E" w14:textId="77777777" w:rsidTr="007261E4">
        <w:trPr>
          <w:trHeight w:val="20"/>
        </w:trPr>
        <w:tc>
          <w:tcPr>
            <w:tcW w:w="582" w:type="dxa"/>
            <w:shd w:val="clear" w:color="auto" w:fill="auto"/>
            <w:noWrap/>
            <w:vAlign w:val="center"/>
            <w:hideMark/>
          </w:tcPr>
          <w:p w14:paraId="4B1C5F00" w14:textId="49F53C32" w:rsidR="00811CC5" w:rsidRPr="007001F1" w:rsidRDefault="006F6B0D" w:rsidP="00811CC5">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1A755F3D" w14:textId="77777777" w:rsidR="00811CC5" w:rsidRPr="007001F1" w:rsidRDefault="00811CC5" w:rsidP="00D5534B">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23D371A4"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BB6930"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BF0A4B"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4FA8708"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B0339DB" w14:textId="77777777" w:rsidTr="007261E4">
        <w:trPr>
          <w:trHeight w:val="20"/>
        </w:trPr>
        <w:tc>
          <w:tcPr>
            <w:tcW w:w="582" w:type="dxa"/>
            <w:shd w:val="clear" w:color="auto" w:fill="auto"/>
            <w:noWrap/>
            <w:vAlign w:val="center"/>
            <w:hideMark/>
          </w:tcPr>
          <w:p w14:paraId="1275468F" w14:textId="601331CA" w:rsidR="00811CC5" w:rsidRPr="007001F1" w:rsidRDefault="006F6B0D" w:rsidP="00811CC5">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38209DE3" w14:textId="77777777" w:rsidR="00811CC5" w:rsidRPr="007001F1" w:rsidRDefault="00811CC5" w:rsidP="00D5534B">
            <w:pPr>
              <w:jc w:val="both"/>
              <w:rPr>
                <w:color w:val="000000"/>
                <w:sz w:val="22"/>
                <w:szCs w:val="22"/>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5655E14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7B1775B"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E3CA7DD"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009FE6"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92CFD1D" w14:textId="77777777" w:rsidTr="007261E4">
        <w:trPr>
          <w:trHeight w:val="20"/>
        </w:trPr>
        <w:tc>
          <w:tcPr>
            <w:tcW w:w="582" w:type="dxa"/>
            <w:shd w:val="clear" w:color="auto" w:fill="auto"/>
            <w:noWrap/>
            <w:vAlign w:val="center"/>
            <w:hideMark/>
          </w:tcPr>
          <w:p w14:paraId="41EA030A" w14:textId="0ACBAA8B" w:rsidR="00811CC5" w:rsidRPr="007001F1" w:rsidRDefault="006F6B0D" w:rsidP="00E607BE">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49836395" w14:textId="61DB93B8" w:rsidR="00811CC5" w:rsidRPr="007001F1" w:rsidRDefault="00E607BE" w:rsidP="00D5534B">
            <w:pPr>
              <w:jc w:val="both"/>
              <w:rPr>
                <w:color w:val="000000"/>
                <w:sz w:val="22"/>
                <w:szCs w:val="22"/>
              </w:rPr>
            </w:pPr>
            <w:r w:rsidRPr="007001F1">
              <w:rPr>
                <w:color w:val="000000"/>
                <w:sz w:val="22"/>
                <w:szCs w:val="22"/>
              </w:rPr>
              <w:t>Bola súťaž návrhov vyhlásená uverejnením oznámenia o vyhlásení súťaže návrhov</w:t>
            </w:r>
            <w:r w:rsidR="004A1D2E" w:rsidRPr="007001F1">
              <w:rPr>
                <w:color w:val="000000"/>
                <w:sz w:val="22"/>
                <w:szCs w:val="22"/>
              </w:rPr>
              <w:t>?</w:t>
            </w:r>
          </w:p>
        </w:tc>
        <w:tc>
          <w:tcPr>
            <w:tcW w:w="567" w:type="dxa"/>
            <w:shd w:val="clear" w:color="auto" w:fill="auto"/>
            <w:vAlign w:val="center"/>
            <w:hideMark/>
          </w:tcPr>
          <w:p w14:paraId="509039D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090BAF"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121317"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6731D04" w14:textId="77777777" w:rsidR="00811CC5" w:rsidRPr="007001F1" w:rsidRDefault="00811CC5" w:rsidP="00811CC5">
            <w:pPr>
              <w:jc w:val="center"/>
              <w:rPr>
                <w:color w:val="000000"/>
                <w:sz w:val="22"/>
                <w:szCs w:val="22"/>
              </w:rPr>
            </w:pPr>
            <w:r w:rsidRPr="007001F1">
              <w:rPr>
                <w:color w:val="000000"/>
                <w:sz w:val="22"/>
                <w:szCs w:val="22"/>
              </w:rPr>
              <w:t> </w:t>
            </w:r>
          </w:p>
        </w:tc>
      </w:tr>
      <w:tr w:rsidR="00223393" w:rsidRPr="007001F1" w14:paraId="45551F82" w14:textId="77777777" w:rsidTr="00A96394">
        <w:trPr>
          <w:trHeight w:val="519"/>
        </w:trPr>
        <w:tc>
          <w:tcPr>
            <w:tcW w:w="582" w:type="dxa"/>
            <w:vMerge w:val="restart"/>
            <w:shd w:val="clear" w:color="auto" w:fill="auto"/>
            <w:noWrap/>
            <w:vAlign w:val="center"/>
            <w:hideMark/>
          </w:tcPr>
          <w:p w14:paraId="4DF7397F" w14:textId="1FABE669" w:rsidR="00223393" w:rsidRPr="007001F1" w:rsidRDefault="00223393" w:rsidP="00E607BE">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20658FA3" w14:textId="71795FE5" w:rsidR="00223393" w:rsidRPr="007001F1" w:rsidRDefault="00223393" w:rsidP="00D5534B">
            <w:pPr>
              <w:jc w:val="both"/>
              <w:rPr>
                <w:sz w:val="22"/>
                <w:szCs w:val="22"/>
              </w:rPr>
            </w:pPr>
            <w:r w:rsidRPr="007001F1">
              <w:rPr>
                <w:sz w:val="22"/>
                <w:szCs w:val="22"/>
              </w:rPr>
              <w:t>a) Nebol pri súťaži návrhov identifikovaný konflikt záujmov podľa § 23 ZVO?</w:t>
            </w:r>
          </w:p>
        </w:tc>
        <w:tc>
          <w:tcPr>
            <w:tcW w:w="567" w:type="dxa"/>
            <w:shd w:val="clear" w:color="auto" w:fill="auto"/>
            <w:vAlign w:val="center"/>
            <w:hideMark/>
          </w:tcPr>
          <w:p w14:paraId="7344132A" w14:textId="77777777" w:rsidR="00223393" w:rsidRPr="007001F1" w:rsidRDefault="00223393"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A01FE1" w14:textId="77777777" w:rsidR="00223393" w:rsidRPr="007001F1" w:rsidRDefault="00223393"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F3CAB0" w14:textId="77777777" w:rsidR="00223393" w:rsidRPr="007001F1" w:rsidRDefault="00223393"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B39482" w14:textId="77777777" w:rsidR="00223393" w:rsidRPr="007001F1" w:rsidRDefault="00223393" w:rsidP="00811CC5">
            <w:pPr>
              <w:jc w:val="center"/>
              <w:rPr>
                <w:color w:val="000000"/>
                <w:sz w:val="22"/>
                <w:szCs w:val="22"/>
              </w:rPr>
            </w:pPr>
            <w:r w:rsidRPr="007001F1">
              <w:rPr>
                <w:color w:val="000000"/>
                <w:sz w:val="22"/>
                <w:szCs w:val="22"/>
              </w:rPr>
              <w:t> </w:t>
            </w:r>
          </w:p>
        </w:tc>
      </w:tr>
      <w:tr w:rsidR="00223393" w:rsidRPr="007001F1" w14:paraId="142FDDB4" w14:textId="77777777" w:rsidTr="00A96394">
        <w:trPr>
          <w:trHeight w:val="157"/>
        </w:trPr>
        <w:tc>
          <w:tcPr>
            <w:tcW w:w="582" w:type="dxa"/>
            <w:vMerge/>
            <w:shd w:val="clear" w:color="auto" w:fill="auto"/>
            <w:noWrap/>
            <w:vAlign w:val="center"/>
          </w:tcPr>
          <w:p w14:paraId="30973B53" w14:textId="77777777" w:rsidR="00223393" w:rsidRPr="007001F1" w:rsidRDefault="00223393" w:rsidP="00E607BE">
            <w:pPr>
              <w:jc w:val="center"/>
              <w:rPr>
                <w:color w:val="000000"/>
                <w:sz w:val="22"/>
                <w:szCs w:val="22"/>
              </w:rPr>
            </w:pPr>
          </w:p>
        </w:tc>
        <w:tc>
          <w:tcPr>
            <w:tcW w:w="4820" w:type="dxa"/>
            <w:gridSpan w:val="2"/>
            <w:shd w:val="clear" w:color="auto" w:fill="auto"/>
            <w:vAlign w:val="center"/>
          </w:tcPr>
          <w:p w14:paraId="34CBA86F" w14:textId="102B8AD2" w:rsidR="00223393" w:rsidRPr="007001F1" w:rsidRDefault="00DC7054" w:rsidP="00D5534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4097688" w14:textId="77777777" w:rsidR="00223393" w:rsidRPr="007001F1" w:rsidRDefault="00223393" w:rsidP="00811CC5">
            <w:pPr>
              <w:jc w:val="center"/>
              <w:rPr>
                <w:color w:val="000000"/>
                <w:sz w:val="22"/>
                <w:szCs w:val="22"/>
              </w:rPr>
            </w:pPr>
          </w:p>
        </w:tc>
        <w:tc>
          <w:tcPr>
            <w:tcW w:w="567" w:type="dxa"/>
            <w:shd w:val="clear" w:color="auto" w:fill="auto"/>
            <w:vAlign w:val="center"/>
          </w:tcPr>
          <w:p w14:paraId="7A14E877" w14:textId="77777777" w:rsidR="00223393" w:rsidRPr="007001F1" w:rsidRDefault="00223393" w:rsidP="00811CC5">
            <w:pPr>
              <w:jc w:val="center"/>
              <w:rPr>
                <w:color w:val="000000"/>
                <w:sz w:val="22"/>
                <w:szCs w:val="22"/>
              </w:rPr>
            </w:pPr>
          </w:p>
        </w:tc>
        <w:tc>
          <w:tcPr>
            <w:tcW w:w="776" w:type="dxa"/>
            <w:shd w:val="clear" w:color="auto" w:fill="auto"/>
            <w:vAlign w:val="center"/>
          </w:tcPr>
          <w:p w14:paraId="0F270BC1" w14:textId="77777777" w:rsidR="00223393" w:rsidRPr="007001F1" w:rsidRDefault="00223393" w:rsidP="00811CC5">
            <w:pPr>
              <w:jc w:val="center"/>
              <w:rPr>
                <w:color w:val="000000"/>
                <w:sz w:val="22"/>
                <w:szCs w:val="22"/>
              </w:rPr>
            </w:pPr>
          </w:p>
        </w:tc>
        <w:tc>
          <w:tcPr>
            <w:tcW w:w="1775" w:type="dxa"/>
            <w:shd w:val="clear" w:color="auto" w:fill="auto"/>
            <w:vAlign w:val="center"/>
          </w:tcPr>
          <w:p w14:paraId="67FA9B97" w14:textId="77777777" w:rsidR="00223393" w:rsidRPr="007001F1" w:rsidRDefault="00223393" w:rsidP="00811CC5">
            <w:pPr>
              <w:jc w:val="center"/>
              <w:rPr>
                <w:color w:val="000000"/>
                <w:sz w:val="22"/>
                <w:szCs w:val="22"/>
              </w:rPr>
            </w:pPr>
          </w:p>
        </w:tc>
      </w:tr>
      <w:tr w:rsidR="00223393" w:rsidRPr="007001F1" w14:paraId="68C5117E" w14:textId="77777777" w:rsidTr="007261E4">
        <w:trPr>
          <w:trHeight w:val="675"/>
        </w:trPr>
        <w:tc>
          <w:tcPr>
            <w:tcW w:w="582" w:type="dxa"/>
            <w:vMerge/>
            <w:shd w:val="clear" w:color="auto" w:fill="auto"/>
            <w:noWrap/>
            <w:vAlign w:val="center"/>
          </w:tcPr>
          <w:p w14:paraId="0B5900CF" w14:textId="77777777" w:rsidR="00223393" w:rsidRPr="007001F1" w:rsidRDefault="00223393" w:rsidP="00E607BE">
            <w:pPr>
              <w:jc w:val="center"/>
              <w:rPr>
                <w:color w:val="000000"/>
                <w:sz w:val="22"/>
                <w:szCs w:val="22"/>
              </w:rPr>
            </w:pPr>
          </w:p>
        </w:tc>
        <w:tc>
          <w:tcPr>
            <w:tcW w:w="4820" w:type="dxa"/>
            <w:gridSpan w:val="2"/>
            <w:shd w:val="clear" w:color="auto" w:fill="auto"/>
            <w:vAlign w:val="center"/>
          </w:tcPr>
          <w:p w14:paraId="7080C470" w14:textId="06DDF506" w:rsidR="00223393" w:rsidRPr="007001F1" w:rsidRDefault="00DC7054" w:rsidP="00D5534B">
            <w:pPr>
              <w:jc w:val="both"/>
              <w:rPr>
                <w:sz w:val="22"/>
                <w:szCs w:val="22"/>
              </w:rPr>
            </w:pPr>
            <w:r w:rsidRPr="007001F1">
              <w:rPr>
                <w:sz w:val="22"/>
                <w:szCs w:val="22"/>
              </w:rPr>
              <w:t xml:space="preserve">c) Bol uchádzač alebo záujemca vylúčený podľa </w:t>
            </w:r>
            <w:r w:rsidR="00CD1E59"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16FCE238" w14:textId="77777777" w:rsidR="00223393" w:rsidRPr="007001F1" w:rsidRDefault="00223393" w:rsidP="00811CC5">
            <w:pPr>
              <w:jc w:val="center"/>
              <w:rPr>
                <w:color w:val="000000"/>
                <w:sz w:val="22"/>
                <w:szCs w:val="22"/>
              </w:rPr>
            </w:pPr>
          </w:p>
        </w:tc>
        <w:tc>
          <w:tcPr>
            <w:tcW w:w="567" w:type="dxa"/>
            <w:shd w:val="clear" w:color="auto" w:fill="auto"/>
            <w:vAlign w:val="center"/>
          </w:tcPr>
          <w:p w14:paraId="7E7F369D" w14:textId="77777777" w:rsidR="00223393" w:rsidRPr="007001F1" w:rsidRDefault="00223393" w:rsidP="00811CC5">
            <w:pPr>
              <w:jc w:val="center"/>
              <w:rPr>
                <w:color w:val="000000"/>
                <w:sz w:val="22"/>
                <w:szCs w:val="22"/>
              </w:rPr>
            </w:pPr>
          </w:p>
        </w:tc>
        <w:tc>
          <w:tcPr>
            <w:tcW w:w="776" w:type="dxa"/>
            <w:shd w:val="clear" w:color="auto" w:fill="auto"/>
            <w:vAlign w:val="center"/>
          </w:tcPr>
          <w:p w14:paraId="715F0EAE" w14:textId="77777777" w:rsidR="00223393" w:rsidRPr="007001F1" w:rsidRDefault="00223393" w:rsidP="00811CC5">
            <w:pPr>
              <w:jc w:val="center"/>
              <w:rPr>
                <w:color w:val="000000"/>
                <w:sz w:val="22"/>
                <w:szCs w:val="22"/>
              </w:rPr>
            </w:pPr>
          </w:p>
        </w:tc>
        <w:tc>
          <w:tcPr>
            <w:tcW w:w="1775" w:type="dxa"/>
            <w:shd w:val="clear" w:color="auto" w:fill="auto"/>
            <w:vAlign w:val="center"/>
          </w:tcPr>
          <w:p w14:paraId="66C32DE8" w14:textId="77777777" w:rsidR="00223393" w:rsidRPr="007001F1" w:rsidRDefault="00223393" w:rsidP="00811CC5">
            <w:pPr>
              <w:jc w:val="center"/>
              <w:rPr>
                <w:color w:val="000000"/>
                <w:sz w:val="22"/>
                <w:szCs w:val="22"/>
              </w:rPr>
            </w:pPr>
          </w:p>
        </w:tc>
      </w:tr>
      <w:tr w:rsidR="00DC7054" w:rsidRPr="007001F1" w14:paraId="4C0F496D" w14:textId="77777777" w:rsidTr="007261E4">
        <w:trPr>
          <w:trHeight w:val="1140"/>
        </w:trPr>
        <w:tc>
          <w:tcPr>
            <w:tcW w:w="582" w:type="dxa"/>
            <w:vMerge w:val="restart"/>
            <w:shd w:val="clear" w:color="auto" w:fill="auto"/>
            <w:noWrap/>
            <w:vAlign w:val="center"/>
            <w:hideMark/>
          </w:tcPr>
          <w:p w14:paraId="6DA6A7B9" w14:textId="126178C4" w:rsidR="00DC7054" w:rsidRPr="007001F1" w:rsidRDefault="00DC7054" w:rsidP="00E607BE">
            <w:pPr>
              <w:jc w:val="center"/>
              <w:rPr>
                <w:color w:val="000000"/>
                <w:sz w:val="22"/>
                <w:szCs w:val="22"/>
              </w:rPr>
            </w:pPr>
            <w:r w:rsidRPr="007001F1">
              <w:rPr>
                <w:color w:val="000000"/>
                <w:sz w:val="22"/>
                <w:szCs w:val="22"/>
              </w:rPr>
              <w:lastRenderedPageBreak/>
              <w:t>19</w:t>
            </w:r>
          </w:p>
        </w:tc>
        <w:tc>
          <w:tcPr>
            <w:tcW w:w="4820" w:type="dxa"/>
            <w:gridSpan w:val="2"/>
            <w:shd w:val="clear" w:color="auto" w:fill="auto"/>
            <w:vAlign w:val="center"/>
            <w:hideMark/>
          </w:tcPr>
          <w:p w14:paraId="2D7D5AD2" w14:textId="1448694F" w:rsidR="00DC7054" w:rsidRPr="007001F1" w:rsidRDefault="00DC7054"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NFP a úči</w:t>
            </w:r>
            <w:r w:rsidR="00D5534B" w:rsidRPr="007001F1">
              <w:rPr>
                <w:sz w:val="22"/>
                <w:szCs w:val="22"/>
              </w:rPr>
              <w:t xml:space="preserve">nnou Zmluvou o poskytnutí NFP? </w:t>
            </w:r>
          </w:p>
        </w:tc>
        <w:tc>
          <w:tcPr>
            <w:tcW w:w="567" w:type="dxa"/>
            <w:shd w:val="clear" w:color="auto" w:fill="auto"/>
            <w:vAlign w:val="center"/>
            <w:hideMark/>
          </w:tcPr>
          <w:p w14:paraId="3D11F272"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8ED62E"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B8997"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9A2879"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32730C5E" w14:textId="77777777" w:rsidTr="00A96394">
        <w:trPr>
          <w:trHeight w:val="685"/>
        </w:trPr>
        <w:tc>
          <w:tcPr>
            <w:tcW w:w="582" w:type="dxa"/>
            <w:vMerge/>
            <w:shd w:val="clear" w:color="auto" w:fill="auto"/>
            <w:noWrap/>
            <w:vAlign w:val="center"/>
          </w:tcPr>
          <w:p w14:paraId="2EFCF302"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39035FDB" w14:textId="04DE991B" w:rsidR="00DC7054" w:rsidRPr="007001F1" w:rsidRDefault="00DC7054" w:rsidP="00D5534B">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1811D03" w14:textId="77777777" w:rsidR="00DC7054" w:rsidRPr="007001F1" w:rsidRDefault="00DC7054" w:rsidP="00811CC5">
            <w:pPr>
              <w:jc w:val="center"/>
              <w:rPr>
                <w:color w:val="000000"/>
                <w:sz w:val="22"/>
                <w:szCs w:val="22"/>
              </w:rPr>
            </w:pPr>
          </w:p>
        </w:tc>
        <w:tc>
          <w:tcPr>
            <w:tcW w:w="567" w:type="dxa"/>
            <w:shd w:val="clear" w:color="auto" w:fill="auto"/>
            <w:vAlign w:val="center"/>
          </w:tcPr>
          <w:p w14:paraId="6142EEBA" w14:textId="77777777" w:rsidR="00DC7054" w:rsidRPr="007001F1" w:rsidRDefault="00DC7054" w:rsidP="00811CC5">
            <w:pPr>
              <w:jc w:val="center"/>
              <w:rPr>
                <w:color w:val="000000"/>
                <w:sz w:val="22"/>
                <w:szCs w:val="22"/>
              </w:rPr>
            </w:pPr>
          </w:p>
        </w:tc>
        <w:tc>
          <w:tcPr>
            <w:tcW w:w="776" w:type="dxa"/>
            <w:shd w:val="clear" w:color="auto" w:fill="auto"/>
            <w:vAlign w:val="center"/>
          </w:tcPr>
          <w:p w14:paraId="5FCD5253" w14:textId="77777777" w:rsidR="00DC7054" w:rsidRPr="007001F1" w:rsidRDefault="00DC7054" w:rsidP="00811CC5">
            <w:pPr>
              <w:jc w:val="center"/>
              <w:rPr>
                <w:color w:val="000000"/>
                <w:sz w:val="22"/>
                <w:szCs w:val="22"/>
              </w:rPr>
            </w:pPr>
          </w:p>
        </w:tc>
        <w:tc>
          <w:tcPr>
            <w:tcW w:w="1775" w:type="dxa"/>
            <w:shd w:val="clear" w:color="auto" w:fill="auto"/>
            <w:vAlign w:val="center"/>
          </w:tcPr>
          <w:p w14:paraId="62DC248C" w14:textId="77777777" w:rsidR="00DC7054" w:rsidRPr="007001F1" w:rsidRDefault="00DC7054" w:rsidP="00811CC5">
            <w:pPr>
              <w:jc w:val="center"/>
              <w:rPr>
                <w:color w:val="000000"/>
                <w:sz w:val="22"/>
                <w:szCs w:val="22"/>
              </w:rPr>
            </w:pPr>
          </w:p>
        </w:tc>
      </w:tr>
      <w:tr w:rsidR="00DC7054" w:rsidRPr="007001F1" w14:paraId="3046FD93" w14:textId="77777777" w:rsidTr="007261E4">
        <w:trPr>
          <w:trHeight w:val="503"/>
        </w:trPr>
        <w:tc>
          <w:tcPr>
            <w:tcW w:w="582" w:type="dxa"/>
            <w:vMerge w:val="restart"/>
            <w:shd w:val="clear" w:color="auto" w:fill="auto"/>
            <w:noWrap/>
            <w:vAlign w:val="center"/>
            <w:hideMark/>
          </w:tcPr>
          <w:p w14:paraId="267025A5" w14:textId="612372E3" w:rsidR="00DC7054" w:rsidRPr="007001F1" w:rsidRDefault="00DC7054" w:rsidP="00E607BE">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3760E204" w14:textId="51323F02" w:rsidR="00DC7054" w:rsidRPr="007001F1" w:rsidRDefault="00DC7054" w:rsidP="00D5534B">
            <w:pPr>
              <w:jc w:val="both"/>
              <w:rPr>
                <w:color w:val="000000"/>
                <w:sz w:val="22"/>
                <w:szCs w:val="22"/>
              </w:rPr>
            </w:pPr>
            <w:r w:rsidRPr="007001F1">
              <w:rPr>
                <w:color w:val="000000"/>
                <w:sz w:val="22"/>
                <w:szCs w:val="22"/>
              </w:rPr>
              <w:t>a) Bola súťaž návrhov uskutoč</w:t>
            </w:r>
            <w:r w:rsidR="00D5534B" w:rsidRPr="007001F1">
              <w:rPr>
                <w:color w:val="000000"/>
                <w:sz w:val="22"/>
                <w:szCs w:val="22"/>
              </w:rPr>
              <w:t>nená podľa súťažných podmienok?</w:t>
            </w:r>
          </w:p>
        </w:tc>
        <w:tc>
          <w:tcPr>
            <w:tcW w:w="567" w:type="dxa"/>
            <w:shd w:val="clear" w:color="auto" w:fill="auto"/>
            <w:vAlign w:val="center"/>
            <w:hideMark/>
          </w:tcPr>
          <w:p w14:paraId="1ACB7A56"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B2108A4"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55356D"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EF52C5"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254B0395" w14:textId="77777777" w:rsidTr="007261E4">
        <w:trPr>
          <w:trHeight w:val="502"/>
        </w:trPr>
        <w:tc>
          <w:tcPr>
            <w:tcW w:w="582" w:type="dxa"/>
            <w:vMerge/>
            <w:shd w:val="clear" w:color="auto" w:fill="auto"/>
            <w:noWrap/>
            <w:vAlign w:val="center"/>
          </w:tcPr>
          <w:p w14:paraId="3DA41B21"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BB1A697" w14:textId="32BF9AA8" w:rsidR="00DC7054" w:rsidRPr="007001F1" w:rsidRDefault="00DC7054" w:rsidP="00D5534B">
            <w:pPr>
              <w:jc w:val="both"/>
              <w:rPr>
                <w:color w:val="000000"/>
                <w:sz w:val="22"/>
                <w:szCs w:val="22"/>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4950D462" w14:textId="77777777" w:rsidR="00DC7054" w:rsidRPr="007001F1" w:rsidRDefault="00DC7054" w:rsidP="00811CC5">
            <w:pPr>
              <w:jc w:val="center"/>
              <w:rPr>
                <w:color w:val="000000"/>
                <w:sz w:val="22"/>
                <w:szCs w:val="22"/>
              </w:rPr>
            </w:pPr>
          </w:p>
        </w:tc>
        <w:tc>
          <w:tcPr>
            <w:tcW w:w="567" w:type="dxa"/>
            <w:shd w:val="clear" w:color="auto" w:fill="auto"/>
            <w:vAlign w:val="center"/>
          </w:tcPr>
          <w:p w14:paraId="3CF09229" w14:textId="77777777" w:rsidR="00DC7054" w:rsidRPr="007001F1" w:rsidRDefault="00DC7054" w:rsidP="00811CC5">
            <w:pPr>
              <w:jc w:val="center"/>
              <w:rPr>
                <w:color w:val="000000"/>
                <w:sz w:val="22"/>
                <w:szCs w:val="22"/>
              </w:rPr>
            </w:pPr>
          </w:p>
        </w:tc>
        <w:tc>
          <w:tcPr>
            <w:tcW w:w="776" w:type="dxa"/>
            <w:shd w:val="clear" w:color="auto" w:fill="auto"/>
            <w:vAlign w:val="center"/>
          </w:tcPr>
          <w:p w14:paraId="74241192" w14:textId="77777777" w:rsidR="00DC7054" w:rsidRPr="007001F1" w:rsidRDefault="00DC7054" w:rsidP="00811CC5">
            <w:pPr>
              <w:jc w:val="center"/>
              <w:rPr>
                <w:color w:val="000000"/>
                <w:sz w:val="22"/>
                <w:szCs w:val="22"/>
              </w:rPr>
            </w:pPr>
          </w:p>
        </w:tc>
        <w:tc>
          <w:tcPr>
            <w:tcW w:w="1775" w:type="dxa"/>
            <w:shd w:val="clear" w:color="auto" w:fill="auto"/>
            <w:vAlign w:val="center"/>
          </w:tcPr>
          <w:p w14:paraId="26C316B6" w14:textId="77777777" w:rsidR="00DC7054" w:rsidRPr="007001F1" w:rsidRDefault="00DC7054" w:rsidP="00811CC5">
            <w:pPr>
              <w:jc w:val="center"/>
              <w:rPr>
                <w:color w:val="000000"/>
                <w:sz w:val="22"/>
                <w:szCs w:val="22"/>
              </w:rPr>
            </w:pPr>
          </w:p>
        </w:tc>
      </w:tr>
      <w:tr w:rsidR="00DC7054" w:rsidRPr="007001F1" w14:paraId="1ABB82ED" w14:textId="77777777" w:rsidTr="007261E4">
        <w:trPr>
          <w:trHeight w:val="675"/>
        </w:trPr>
        <w:tc>
          <w:tcPr>
            <w:tcW w:w="582" w:type="dxa"/>
            <w:vMerge w:val="restart"/>
            <w:shd w:val="clear" w:color="auto" w:fill="auto"/>
            <w:noWrap/>
            <w:vAlign w:val="center"/>
            <w:hideMark/>
          </w:tcPr>
          <w:p w14:paraId="2E7AB81C" w14:textId="27FB48E8" w:rsidR="00DC7054" w:rsidRPr="007001F1" w:rsidRDefault="00DC7054" w:rsidP="00E607BE">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34F5DD7E" w14:textId="71E747C3" w:rsidR="00DC7054" w:rsidRPr="007001F1" w:rsidRDefault="00DC7054" w:rsidP="00D5534B">
            <w:pPr>
              <w:jc w:val="both"/>
              <w:rPr>
                <w:color w:val="000000"/>
                <w:sz w:val="22"/>
                <w:szCs w:val="22"/>
              </w:rPr>
            </w:pPr>
            <w:r w:rsidRPr="007001F1">
              <w:rPr>
                <w:color w:val="000000"/>
                <w:sz w:val="22"/>
                <w:szCs w:val="22"/>
              </w:rPr>
              <w:t>a) Zostavil vyhlasovateľ najmenej päťčlennú porotu zloženú z osôb, ktoré boli schopné odborne posúdiť súťažné p</w:t>
            </w:r>
            <w:r w:rsidR="00D5534B" w:rsidRPr="007001F1">
              <w:rPr>
                <w:color w:val="000000"/>
                <w:sz w:val="22"/>
                <w:szCs w:val="22"/>
              </w:rPr>
              <w:t xml:space="preserve">odmienky a predložené návrhy? </w:t>
            </w:r>
          </w:p>
        </w:tc>
        <w:tc>
          <w:tcPr>
            <w:tcW w:w="567" w:type="dxa"/>
            <w:shd w:val="clear" w:color="auto" w:fill="auto"/>
            <w:vAlign w:val="center"/>
            <w:hideMark/>
          </w:tcPr>
          <w:p w14:paraId="573F0403"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89CDBE"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CA6C604"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07790B"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0952E11D" w14:textId="77777777" w:rsidTr="007261E4">
        <w:trPr>
          <w:trHeight w:val="675"/>
        </w:trPr>
        <w:tc>
          <w:tcPr>
            <w:tcW w:w="582" w:type="dxa"/>
            <w:vMerge/>
            <w:shd w:val="clear" w:color="auto" w:fill="auto"/>
            <w:noWrap/>
            <w:vAlign w:val="center"/>
          </w:tcPr>
          <w:p w14:paraId="54D6FC9C"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6A5D845" w14:textId="74D81606" w:rsidR="00DC7054" w:rsidRPr="007001F1" w:rsidRDefault="00DC7054" w:rsidP="00D5534B">
            <w:pPr>
              <w:jc w:val="both"/>
              <w:rPr>
                <w:color w:val="000000"/>
                <w:sz w:val="22"/>
                <w:szCs w:val="22"/>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3366A29D" w14:textId="77777777" w:rsidR="00DC7054" w:rsidRPr="007001F1" w:rsidRDefault="00DC7054" w:rsidP="00811CC5">
            <w:pPr>
              <w:jc w:val="center"/>
              <w:rPr>
                <w:color w:val="000000"/>
                <w:sz w:val="22"/>
                <w:szCs w:val="22"/>
              </w:rPr>
            </w:pPr>
          </w:p>
        </w:tc>
        <w:tc>
          <w:tcPr>
            <w:tcW w:w="567" w:type="dxa"/>
            <w:shd w:val="clear" w:color="auto" w:fill="auto"/>
            <w:vAlign w:val="center"/>
          </w:tcPr>
          <w:p w14:paraId="037928D2" w14:textId="77777777" w:rsidR="00DC7054" w:rsidRPr="007001F1" w:rsidRDefault="00DC7054" w:rsidP="00811CC5">
            <w:pPr>
              <w:jc w:val="center"/>
              <w:rPr>
                <w:color w:val="000000"/>
                <w:sz w:val="22"/>
                <w:szCs w:val="22"/>
              </w:rPr>
            </w:pPr>
          </w:p>
        </w:tc>
        <w:tc>
          <w:tcPr>
            <w:tcW w:w="776" w:type="dxa"/>
            <w:shd w:val="clear" w:color="auto" w:fill="auto"/>
            <w:vAlign w:val="center"/>
          </w:tcPr>
          <w:p w14:paraId="5A1FB437" w14:textId="77777777" w:rsidR="00DC7054" w:rsidRPr="007001F1" w:rsidRDefault="00DC7054" w:rsidP="00811CC5">
            <w:pPr>
              <w:jc w:val="center"/>
              <w:rPr>
                <w:color w:val="000000"/>
                <w:sz w:val="22"/>
                <w:szCs w:val="22"/>
              </w:rPr>
            </w:pPr>
          </w:p>
        </w:tc>
        <w:tc>
          <w:tcPr>
            <w:tcW w:w="1775" w:type="dxa"/>
            <w:shd w:val="clear" w:color="auto" w:fill="auto"/>
            <w:vAlign w:val="center"/>
          </w:tcPr>
          <w:p w14:paraId="0D51771A" w14:textId="77777777" w:rsidR="00DC7054" w:rsidRPr="007001F1" w:rsidRDefault="00DC7054" w:rsidP="00811CC5">
            <w:pPr>
              <w:jc w:val="center"/>
              <w:rPr>
                <w:color w:val="000000"/>
                <w:sz w:val="22"/>
                <w:szCs w:val="22"/>
              </w:rPr>
            </w:pPr>
          </w:p>
        </w:tc>
      </w:tr>
      <w:tr w:rsidR="00DC7054" w:rsidRPr="007001F1" w14:paraId="09E8463C" w14:textId="77777777" w:rsidTr="00A96394">
        <w:trPr>
          <w:trHeight w:val="354"/>
        </w:trPr>
        <w:tc>
          <w:tcPr>
            <w:tcW w:w="582" w:type="dxa"/>
            <w:vMerge/>
            <w:shd w:val="clear" w:color="auto" w:fill="auto"/>
            <w:noWrap/>
            <w:vAlign w:val="center"/>
          </w:tcPr>
          <w:p w14:paraId="4B92BFA5"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7CEF9ED" w14:textId="71B682A4" w:rsidR="00DC7054" w:rsidRPr="007001F1" w:rsidRDefault="00DC7054" w:rsidP="00D5534B">
            <w:pPr>
              <w:jc w:val="both"/>
              <w:rPr>
                <w:color w:val="000000"/>
                <w:sz w:val="22"/>
                <w:szCs w:val="22"/>
              </w:rPr>
            </w:pPr>
            <w:r w:rsidRPr="007001F1">
              <w:rPr>
                <w:color w:val="000000"/>
                <w:sz w:val="22"/>
                <w:szCs w:val="22"/>
              </w:rPr>
              <w:t>c) Splnila si porota svoje úlohy v zmysle § 124 ZVO?</w:t>
            </w:r>
          </w:p>
        </w:tc>
        <w:tc>
          <w:tcPr>
            <w:tcW w:w="567" w:type="dxa"/>
            <w:shd w:val="clear" w:color="auto" w:fill="auto"/>
            <w:vAlign w:val="center"/>
          </w:tcPr>
          <w:p w14:paraId="3A56E2E6" w14:textId="77777777" w:rsidR="00DC7054" w:rsidRPr="007001F1" w:rsidRDefault="00DC7054" w:rsidP="00811CC5">
            <w:pPr>
              <w:jc w:val="center"/>
              <w:rPr>
                <w:color w:val="000000"/>
                <w:sz w:val="22"/>
                <w:szCs w:val="22"/>
              </w:rPr>
            </w:pPr>
          </w:p>
        </w:tc>
        <w:tc>
          <w:tcPr>
            <w:tcW w:w="567" w:type="dxa"/>
            <w:shd w:val="clear" w:color="auto" w:fill="auto"/>
            <w:vAlign w:val="center"/>
          </w:tcPr>
          <w:p w14:paraId="324B5750" w14:textId="77777777" w:rsidR="00DC7054" w:rsidRPr="007001F1" w:rsidRDefault="00DC7054" w:rsidP="00811CC5">
            <w:pPr>
              <w:jc w:val="center"/>
              <w:rPr>
                <w:color w:val="000000"/>
                <w:sz w:val="22"/>
                <w:szCs w:val="22"/>
              </w:rPr>
            </w:pPr>
          </w:p>
        </w:tc>
        <w:tc>
          <w:tcPr>
            <w:tcW w:w="776" w:type="dxa"/>
            <w:shd w:val="clear" w:color="auto" w:fill="auto"/>
            <w:vAlign w:val="center"/>
          </w:tcPr>
          <w:p w14:paraId="0F617607" w14:textId="77777777" w:rsidR="00DC7054" w:rsidRPr="007001F1" w:rsidRDefault="00DC7054" w:rsidP="00811CC5">
            <w:pPr>
              <w:jc w:val="center"/>
              <w:rPr>
                <w:color w:val="000000"/>
                <w:sz w:val="22"/>
                <w:szCs w:val="22"/>
              </w:rPr>
            </w:pPr>
          </w:p>
        </w:tc>
        <w:tc>
          <w:tcPr>
            <w:tcW w:w="1775" w:type="dxa"/>
            <w:shd w:val="clear" w:color="auto" w:fill="auto"/>
            <w:vAlign w:val="center"/>
          </w:tcPr>
          <w:p w14:paraId="28F9957B" w14:textId="77777777" w:rsidR="00DC7054" w:rsidRPr="007001F1" w:rsidRDefault="00DC7054" w:rsidP="00811CC5">
            <w:pPr>
              <w:jc w:val="center"/>
              <w:rPr>
                <w:color w:val="000000"/>
                <w:sz w:val="22"/>
                <w:szCs w:val="22"/>
              </w:rPr>
            </w:pPr>
          </w:p>
        </w:tc>
      </w:tr>
      <w:tr w:rsidR="00DC7054" w:rsidRPr="007001F1" w14:paraId="34E1CA81" w14:textId="77777777" w:rsidTr="007261E4">
        <w:trPr>
          <w:trHeight w:val="630"/>
        </w:trPr>
        <w:tc>
          <w:tcPr>
            <w:tcW w:w="582" w:type="dxa"/>
            <w:vMerge w:val="restart"/>
            <w:shd w:val="clear" w:color="auto" w:fill="auto"/>
            <w:noWrap/>
            <w:vAlign w:val="center"/>
            <w:hideMark/>
          </w:tcPr>
          <w:p w14:paraId="269A6F1A" w14:textId="28E7373E" w:rsidR="00DC7054" w:rsidRPr="007001F1" w:rsidRDefault="00DC7054" w:rsidP="00811CC5">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0DA50A58" w14:textId="631F5FB6" w:rsidR="00DC7054" w:rsidRPr="007001F1" w:rsidRDefault="00DC7054" w:rsidP="00D5534B">
            <w:pPr>
              <w:jc w:val="both"/>
              <w:rPr>
                <w:color w:val="000000"/>
                <w:sz w:val="22"/>
                <w:szCs w:val="22"/>
              </w:rPr>
            </w:pPr>
            <w:r w:rsidRPr="007001F1">
              <w:rPr>
                <w:color w:val="000000"/>
                <w:sz w:val="22"/>
                <w:szCs w:val="22"/>
              </w:rPr>
              <w:t xml:space="preserve">a) Bol výsledok súťaže návrhov zverejnený rovnakým spôsobom </w:t>
            </w:r>
            <w:r w:rsidR="00D5534B" w:rsidRPr="007001F1">
              <w:rPr>
                <w:color w:val="000000"/>
                <w:sz w:val="22"/>
                <w:szCs w:val="22"/>
              </w:rPr>
              <w:t xml:space="preserve">ako vyhlásenie súťaže návrhov? </w:t>
            </w:r>
          </w:p>
        </w:tc>
        <w:tc>
          <w:tcPr>
            <w:tcW w:w="567" w:type="dxa"/>
            <w:shd w:val="clear" w:color="auto" w:fill="auto"/>
            <w:vAlign w:val="center"/>
            <w:hideMark/>
          </w:tcPr>
          <w:p w14:paraId="0F8A99E7"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3EF4C7"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416989"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7A6E2F"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6FBC1952" w14:textId="77777777" w:rsidTr="00A96394">
        <w:trPr>
          <w:trHeight w:val="344"/>
        </w:trPr>
        <w:tc>
          <w:tcPr>
            <w:tcW w:w="582" w:type="dxa"/>
            <w:vMerge/>
            <w:shd w:val="clear" w:color="auto" w:fill="auto"/>
            <w:noWrap/>
            <w:vAlign w:val="center"/>
          </w:tcPr>
          <w:p w14:paraId="40A39902"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5F31B6B2" w14:textId="200D634F" w:rsidR="00DC7054" w:rsidRPr="007001F1" w:rsidRDefault="00DC7054" w:rsidP="00D5534B">
            <w:pPr>
              <w:jc w:val="both"/>
              <w:rPr>
                <w:color w:val="000000"/>
                <w:sz w:val="22"/>
                <w:szCs w:val="22"/>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113AA3C2" w14:textId="77777777" w:rsidR="00DC7054" w:rsidRPr="007001F1" w:rsidRDefault="00DC7054" w:rsidP="00811CC5">
            <w:pPr>
              <w:jc w:val="center"/>
              <w:rPr>
                <w:color w:val="000000"/>
                <w:sz w:val="22"/>
                <w:szCs w:val="22"/>
              </w:rPr>
            </w:pPr>
          </w:p>
        </w:tc>
        <w:tc>
          <w:tcPr>
            <w:tcW w:w="567" w:type="dxa"/>
            <w:shd w:val="clear" w:color="auto" w:fill="auto"/>
            <w:vAlign w:val="center"/>
          </w:tcPr>
          <w:p w14:paraId="11A8FBD5" w14:textId="77777777" w:rsidR="00DC7054" w:rsidRPr="007001F1" w:rsidRDefault="00DC7054" w:rsidP="00811CC5">
            <w:pPr>
              <w:jc w:val="center"/>
              <w:rPr>
                <w:color w:val="000000"/>
                <w:sz w:val="22"/>
                <w:szCs w:val="22"/>
              </w:rPr>
            </w:pPr>
          </w:p>
        </w:tc>
        <w:tc>
          <w:tcPr>
            <w:tcW w:w="776" w:type="dxa"/>
            <w:shd w:val="clear" w:color="auto" w:fill="auto"/>
            <w:vAlign w:val="center"/>
          </w:tcPr>
          <w:p w14:paraId="1AD1D041" w14:textId="77777777" w:rsidR="00DC7054" w:rsidRPr="007001F1" w:rsidRDefault="00DC7054" w:rsidP="00811CC5">
            <w:pPr>
              <w:jc w:val="center"/>
              <w:rPr>
                <w:color w:val="000000"/>
                <w:sz w:val="22"/>
                <w:szCs w:val="22"/>
              </w:rPr>
            </w:pPr>
          </w:p>
        </w:tc>
        <w:tc>
          <w:tcPr>
            <w:tcW w:w="1775" w:type="dxa"/>
            <w:shd w:val="clear" w:color="auto" w:fill="auto"/>
            <w:vAlign w:val="center"/>
          </w:tcPr>
          <w:p w14:paraId="7E2F1817" w14:textId="77777777" w:rsidR="00DC7054" w:rsidRPr="007001F1" w:rsidRDefault="00DC7054" w:rsidP="00811CC5">
            <w:pPr>
              <w:jc w:val="center"/>
              <w:rPr>
                <w:color w:val="000000"/>
                <w:sz w:val="22"/>
                <w:szCs w:val="22"/>
              </w:rPr>
            </w:pPr>
          </w:p>
        </w:tc>
      </w:tr>
      <w:tr w:rsidR="00811CC5" w:rsidRPr="007001F1" w14:paraId="1B9C6A98" w14:textId="77777777" w:rsidTr="007261E4">
        <w:trPr>
          <w:trHeight w:val="20"/>
        </w:trPr>
        <w:tc>
          <w:tcPr>
            <w:tcW w:w="582" w:type="dxa"/>
            <w:shd w:val="clear" w:color="auto" w:fill="auto"/>
            <w:noWrap/>
            <w:vAlign w:val="center"/>
            <w:hideMark/>
          </w:tcPr>
          <w:p w14:paraId="55229100" w14:textId="493F16D2" w:rsidR="00811CC5" w:rsidRPr="007001F1" w:rsidRDefault="00921670" w:rsidP="00811CC5">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2A219A8C" w14:textId="77777777" w:rsidR="00811CC5" w:rsidRPr="007001F1" w:rsidRDefault="00811CC5"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632B5C3"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73EFED"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4C83B20"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912745" w14:textId="77777777" w:rsidR="00811CC5" w:rsidRPr="007001F1" w:rsidRDefault="00811CC5" w:rsidP="00811CC5">
            <w:pPr>
              <w:jc w:val="center"/>
              <w:rPr>
                <w:color w:val="000000"/>
                <w:sz w:val="22"/>
                <w:szCs w:val="22"/>
              </w:rPr>
            </w:pPr>
            <w:r w:rsidRPr="007001F1">
              <w:rPr>
                <w:color w:val="000000"/>
                <w:sz w:val="22"/>
                <w:szCs w:val="22"/>
              </w:rPr>
              <w:t> </w:t>
            </w:r>
          </w:p>
        </w:tc>
      </w:tr>
      <w:tr w:rsidR="00DC7054" w:rsidRPr="007001F1" w14:paraId="070B4656" w14:textId="77777777" w:rsidTr="00A96394">
        <w:trPr>
          <w:trHeight w:val="476"/>
        </w:trPr>
        <w:tc>
          <w:tcPr>
            <w:tcW w:w="582" w:type="dxa"/>
            <w:vMerge w:val="restart"/>
            <w:shd w:val="clear" w:color="auto" w:fill="auto"/>
            <w:noWrap/>
            <w:vAlign w:val="center"/>
          </w:tcPr>
          <w:p w14:paraId="2C04F53A" w14:textId="746A93D9" w:rsidR="00DC7054" w:rsidRPr="007001F1" w:rsidRDefault="00DC7054" w:rsidP="00811CC5">
            <w:pPr>
              <w:jc w:val="center"/>
              <w:rPr>
                <w:color w:val="000000"/>
                <w:sz w:val="22"/>
                <w:szCs w:val="22"/>
              </w:rPr>
            </w:pPr>
            <w:r w:rsidRPr="007001F1">
              <w:rPr>
                <w:color w:val="000000"/>
                <w:sz w:val="22"/>
                <w:szCs w:val="22"/>
              </w:rPr>
              <w:t>24</w:t>
            </w:r>
          </w:p>
        </w:tc>
        <w:tc>
          <w:tcPr>
            <w:tcW w:w="4820" w:type="dxa"/>
            <w:gridSpan w:val="2"/>
            <w:shd w:val="clear" w:color="auto" w:fill="auto"/>
            <w:vAlign w:val="center"/>
          </w:tcPr>
          <w:p w14:paraId="554089CF" w14:textId="45A7BB75" w:rsidR="00DC7054" w:rsidRPr="007001F1" w:rsidRDefault="00DC7054"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7F3BEF0" w14:textId="77777777" w:rsidR="00DC7054" w:rsidRPr="007001F1" w:rsidRDefault="00DC7054" w:rsidP="00811CC5">
            <w:pPr>
              <w:jc w:val="center"/>
              <w:rPr>
                <w:color w:val="000000"/>
                <w:sz w:val="22"/>
                <w:szCs w:val="22"/>
              </w:rPr>
            </w:pPr>
          </w:p>
        </w:tc>
        <w:tc>
          <w:tcPr>
            <w:tcW w:w="567" w:type="dxa"/>
            <w:shd w:val="clear" w:color="auto" w:fill="auto"/>
            <w:vAlign w:val="center"/>
          </w:tcPr>
          <w:p w14:paraId="4CF0D6E0" w14:textId="77777777" w:rsidR="00DC7054" w:rsidRPr="007001F1" w:rsidRDefault="00DC7054" w:rsidP="00811CC5">
            <w:pPr>
              <w:jc w:val="center"/>
              <w:rPr>
                <w:color w:val="000000"/>
                <w:sz w:val="22"/>
                <w:szCs w:val="22"/>
              </w:rPr>
            </w:pPr>
          </w:p>
        </w:tc>
        <w:tc>
          <w:tcPr>
            <w:tcW w:w="776" w:type="dxa"/>
            <w:shd w:val="clear" w:color="auto" w:fill="auto"/>
            <w:vAlign w:val="center"/>
          </w:tcPr>
          <w:p w14:paraId="4E703979" w14:textId="77777777" w:rsidR="00DC7054" w:rsidRPr="007001F1" w:rsidRDefault="00DC7054" w:rsidP="00811CC5">
            <w:pPr>
              <w:jc w:val="center"/>
              <w:rPr>
                <w:color w:val="000000"/>
                <w:sz w:val="22"/>
                <w:szCs w:val="22"/>
              </w:rPr>
            </w:pPr>
          </w:p>
        </w:tc>
        <w:tc>
          <w:tcPr>
            <w:tcW w:w="1775" w:type="dxa"/>
            <w:shd w:val="clear" w:color="auto" w:fill="auto"/>
            <w:vAlign w:val="center"/>
          </w:tcPr>
          <w:p w14:paraId="4259B897" w14:textId="77777777" w:rsidR="00DC7054" w:rsidRPr="007001F1" w:rsidRDefault="00DC7054" w:rsidP="00811CC5">
            <w:pPr>
              <w:jc w:val="center"/>
              <w:rPr>
                <w:color w:val="000000"/>
                <w:sz w:val="22"/>
                <w:szCs w:val="22"/>
              </w:rPr>
            </w:pPr>
          </w:p>
        </w:tc>
      </w:tr>
      <w:tr w:rsidR="00DC7054" w:rsidRPr="007001F1" w14:paraId="09F08A69" w14:textId="77777777" w:rsidTr="007261E4">
        <w:trPr>
          <w:trHeight w:val="845"/>
        </w:trPr>
        <w:tc>
          <w:tcPr>
            <w:tcW w:w="582" w:type="dxa"/>
            <w:vMerge/>
            <w:shd w:val="clear" w:color="auto" w:fill="auto"/>
            <w:noWrap/>
            <w:vAlign w:val="center"/>
          </w:tcPr>
          <w:p w14:paraId="7EAA6B0D"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6AD9C110" w14:textId="4ECF5863" w:rsidR="00DC7054" w:rsidRPr="007001F1" w:rsidRDefault="00DC7054" w:rsidP="00D5534B">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ED08005" w14:textId="77777777" w:rsidR="00DC7054" w:rsidRPr="007001F1" w:rsidRDefault="00DC7054" w:rsidP="00811CC5">
            <w:pPr>
              <w:jc w:val="center"/>
              <w:rPr>
                <w:color w:val="000000"/>
                <w:sz w:val="22"/>
                <w:szCs w:val="22"/>
              </w:rPr>
            </w:pPr>
          </w:p>
        </w:tc>
        <w:tc>
          <w:tcPr>
            <w:tcW w:w="567" w:type="dxa"/>
            <w:shd w:val="clear" w:color="auto" w:fill="auto"/>
            <w:vAlign w:val="center"/>
          </w:tcPr>
          <w:p w14:paraId="5FCC075F" w14:textId="77777777" w:rsidR="00DC7054" w:rsidRPr="007001F1" w:rsidRDefault="00DC7054" w:rsidP="00811CC5">
            <w:pPr>
              <w:jc w:val="center"/>
              <w:rPr>
                <w:color w:val="000000"/>
                <w:sz w:val="22"/>
                <w:szCs w:val="22"/>
              </w:rPr>
            </w:pPr>
          </w:p>
        </w:tc>
        <w:tc>
          <w:tcPr>
            <w:tcW w:w="776" w:type="dxa"/>
            <w:shd w:val="clear" w:color="auto" w:fill="auto"/>
            <w:vAlign w:val="center"/>
          </w:tcPr>
          <w:p w14:paraId="3143B343" w14:textId="77777777" w:rsidR="00DC7054" w:rsidRPr="007001F1" w:rsidRDefault="00DC7054" w:rsidP="00811CC5">
            <w:pPr>
              <w:jc w:val="center"/>
              <w:rPr>
                <w:color w:val="000000"/>
                <w:sz w:val="22"/>
                <w:szCs w:val="22"/>
              </w:rPr>
            </w:pPr>
          </w:p>
        </w:tc>
        <w:tc>
          <w:tcPr>
            <w:tcW w:w="1775" w:type="dxa"/>
            <w:shd w:val="clear" w:color="auto" w:fill="auto"/>
            <w:vAlign w:val="center"/>
          </w:tcPr>
          <w:p w14:paraId="0D40CC76" w14:textId="77777777" w:rsidR="00DC7054" w:rsidRPr="007001F1" w:rsidRDefault="00DC7054" w:rsidP="00811CC5">
            <w:pPr>
              <w:jc w:val="center"/>
              <w:rPr>
                <w:color w:val="000000"/>
                <w:sz w:val="22"/>
                <w:szCs w:val="22"/>
              </w:rPr>
            </w:pPr>
          </w:p>
        </w:tc>
      </w:tr>
      <w:tr w:rsidR="00DC7054" w:rsidRPr="007001F1" w14:paraId="67C521FB" w14:textId="77777777" w:rsidTr="007261E4">
        <w:trPr>
          <w:trHeight w:val="845"/>
        </w:trPr>
        <w:tc>
          <w:tcPr>
            <w:tcW w:w="582" w:type="dxa"/>
            <w:vMerge/>
            <w:shd w:val="clear" w:color="auto" w:fill="auto"/>
            <w:noWrap/>
            <w:vAlign w:val="center"/>
          </w:tcPr>
          <w:p w14:paraId="6BFA92D1"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06DF505E" w14:textId="51DA8987" w:rsidR="00DC7054" w:rsidRPr="007001F1" w:rsidRDefault="00DC7054" w:rsidP="00D5534B">
            <w:pPr>
              <w:jc w:val="both"/>
              <w:rPr>
                <w:color w:val="000000"/>
                <w:sz w:val="22"/>
                <w:szCs w:val="22"/>
              </w:rPr>
            </w:pPr>
            <w:del w:id="1840" w:author="Kramár Róbert" w:date="2018-04-27T17:38:00Z">
              <w:r w:rsidRPr="007001F1" w:rsidDel="00F45CE7">
                <w:rPr>
                  <w:color w:val="000000"/>
                  <w:sz w:val="22"/>
                  <w:szCs w:val="22"/>
                </w:rPr>
                <w:delText xml:space="preserve">c) Má úspešný uchádzač a subdodávateľ úspešného uchádzača (ak relevantné) zapísaných v registri partnerov verejného sektora konečných užívateľov výhod?    </w:delText>
              </w:r>
            </w:del>
            <w:r w:rsidR="00F45CE7">
              <w:rPr>
                <w:rStyle w:val="Odkaznakomentr"/>
              </w:rPr>
              <w:commentReference w:id="1841"/>
            </w:r>
          </w:p>
        </w:tc>
        <w:tc>
          <w:tcPr>
            <w:tcW w:w="567" w:type="dxa"/>
            <w:shd w:val="clear" w:color="auto" w:fill="auto"/>
            <w:vAlign w:val="center"/>
          </w:tcPr>
          <w:p w14:paraId="401AE41D" w14:textId="77777777" w:rsidR="00DC7054" w:rsidRPr="007001F1" w:rsidRDefault="00DC7054" w:rsidP="00811CC5">
            <w:pPr>
              <w:jc w:val="center"/>
              <w:rPr>
                <w:color w:val="000000"/>
                <w:sz w:val="22"/>
                <w:szCs w:val="22"/>
              </w:rPr>
            </w:pPr>
          </w:p>
        </w:tc>
        <w:tc>
          <w:tcPr>
            <w:tcW w:w="567" w:type="dxa"/>
            <w:shd w:val="clear" w:color="auto" w:fill="auto"/>
            <w:vAlign w:val="center"/>
          </w:tcPr>
          <w:p w14:paraId="62AE0EB0" w14:textId="77777777" w:rsidR="00DC7054" w:rsidRPr="007001F1" w:rsidRDefault="00DC7054" w:rsidP="00811CC5">
            <w:pPr>
              <w:jc w:val="center"/>
              <w:rPr>
                <w:color w:val="000000"/>
                <w:sz w:val="22"/>
                <w:szCs w:val="22"/>
              </w:rPr>
            </w:pPr>
          </w:p>
        </w:tc>
        <w:tc>
          <w:tcPr>
            <w:tcW w:w="776" w:type="dxa"/>
            <w:shd w:val="clear" w:color="auto" w:fill="auto"/>
            <w:vAlign w:val="center"/>
          </w:tcPr>
          <w:p w14:paraId="4A767431" w14:textId="77777777" w:rsidR="00DC7054" w:rsidRPr="007001F1" w:rsidRDefault="00DC7054" w:rsidP="00811CC5">
            <w:pPr>
              <w:jc w:val="center"/>
              <w:rPr>
                <w:color w:val="000000"/>
                <w:sz w:val="22"/>
                <w:szCs w:val="22"/>
              </w:rPr>
            </w:pPr>
          </w:p>
        </w:tc>
        <w:tc>
          <w:tcPr>
            <w:tcW w:w="1775" w:type="dxa"/>
            <w:shd w:val="clear" w:color="auto" w:fill="auto"/>
            <w:vAlign w:val="center"/>
          </w:tcPr>
          <w:p w14:paraId="3D54581D" w14:textId="77777777" w:rsidR="00DC7054" w:rsidRPr="007001F1" w:rsidRDefault="00DC7054" w:rsidP="00811CC5">
            <w:pPr>
              <w:jc w:val="center"/>
              <w:rPr>
                <w:color w:val="000000"/>
                <w:sz w:val="22"/>
                <w:szCs w:val="22"/>
              </w:rPr>
            </w:pPr>
          </w:p>
        </w:tc>
      </w:tr>
      <w:tr w:rsidR="00DC7054" w:rsidRPr="007001F1" w14:paraId="7220B45D" w14:textId="77777777" w:rsidTr="007261E4">
        <w:trPr>
          <w:trHeight w:val="590"/>
        </w:trPr>
        <w:tc>
          <w:tcPr>
            <w:tcW w:w="582" w:type="dxa"/>
            <w:vMerge w:val="restart"/>
            <w:shd w:val="clear" w:color="auto" w:fill="auto"/>
            <w:noWrap/>
            <w:vAlign w:val="center"/>
            <w:hideMark/>
          </w:tcPr>
          <w:p w14:paraId="5AB20B9B" w14:textId="4062BA57" w:rsidR="00DC7054" w:rsidRPr="007001F1" w:rsidRDefault="00DC7054" w:rsidP="00811CC5">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7B741099" w14:textId="675F343A" w:rsidR="00DC7054" w:rsidRPr="007001F1" w:rsidRDefault="00DC7054" w:rsidP="00D5534B">
            <w:pPr>
              <w:jc w:val="both"/>
              <w:rPr>
                <w:color w:val="000000"/>
                <w:sz w:val="22"/>
                <w:szCs w:val="22"/>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14:paraId="2EADAEE0"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1A936D"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96A474"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2FA02D"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7AF707AA" w14:textId="77777777" w:rsidTr="007261E4">
        <w:trPr>
          <w:trHeight w:val="590"/>
        </w:trPr>
        <w:tc>
          <w:tcPr>
            <w:tcW w:w="582" w:type="dxa"/>
            <w:vMerge/>
            <w:shd w:val="clear" w:color="auto" w:fill="auto"/>
            <w:noWrap/>
            <w:vAlign w:val="center"/>
          </w:tcPr>
          <w:p w14:paraId="65EBD698"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239474DD" w14:textId="353371CE" w:rsidR="00DC7054" w:rsidRPr="007001F1" w:rsidRDefault="00DC7054" w:rsidP="00D5534B">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1540E7E" w14:textId="77777777" w:rsidR="00DC7054" w:rsidRPr="007001F1" w:rsidRDefault="00DC7054" w:rsidP="00811CC5">
            <w:pPr>
              <w:jc w:val="center"/>
              <w:rPr>
                <w:color w:val="000000"/>
                <w:sz w:val="22"/>
                <w:szCs w:val="22"/>
              </w:rPr>
            </w:pPr>
          </w:p>
        </w:tc>
        <w:tc>
          <w:tcPr>
            <w:tcW w:w="567" w:type="dxa"/>
            <w:shd w:val="clear" w:color="auto" w:fill="auto"/>
            <w:vAlign w:val="center"/>
          </w:tcPr>
          <w:p w14:paraId="60BCA0D5" w14:textId="77777777" w:rsidR="00DC7054" w:rsidRPr="007001F1" w:rsidRDefault="00DC7054" w:rsidP="00811CC5">
            <w:pPr>
              <w:jc w:val="center"/>
              <w:rPr>
                <w:color w:val="000000"/>
                <w:sz w:val="22"/>
                <w:szCs w:val="22"/>
              </w:rPr>
            </w:pPr>
          </w:p>
        </w:tc>
        <w:tc>
          <w:tcPr>
            <w:tcW w:w="776" w:type="dxa"/>
            <w:shd w:val="clear" w:color="auto" w:fill="auto"/>
            <w:vAlign w:val="center"/>
          </w:tcPr>
          <w:p w14:paraId="3F72F9E6" w14:textId="77777777" w:rsidR="00DC7054" w:rsidRPr="007001F1" w:rsidRDefault="00DC7054" w:rsidP="00811CC5">
            <w:pPr>
              <w:jc w:val="center"/>
              <w:rPr>
                <w:color w:val="000000"/>
                <w:sz w:val="22"/>
                <w:szCs w:val="22"/>
              </w:rPr>
            </w:pPr>
          </w:p>
        </w:tc>
        <w:tc>
          <w:tcPr>
            <w:tcW w:w="1775" w:type="dxa"/>
            <w:shd w:val="clear" w:color="auto" w:fill="auto"/>
            <w:vAlign w:val="center"/>
          </w:tcPr>
          <w:p w14:paraId="38E9C353" w14:textId="77777777" w:rsidR="00DC7054" w:rsidRPr="007001F1" w:rsidRDefault="00DC7054" w:rsidP="00811CC5">
            <w:pPr>
              <w:jc w:val="center"/>
              <w:rPr>
                <w:color w:val="000000"/>
                <w:sz w:val="22"/>
                <w:szCs w:val="22"/>
              </w:rPr>
            </w:pPr>
          </w:p>
        </w:tc>
      </w:tr>
      <w:tr w:rsidR="00DC7054" w:rsidRPr="007001F1" w14:paraId="4C52CB9A" w14:textId="77777777" w:rsidTr="00A96394">
        <w:trPr>
          <w:trHeight w:val="267"/>
        </w:trPr>
        <w:tc>
          <w:tcPr>
            <w:tcW w:w="582" w:type="dxa"/>
            <w:vMerge/>
            <w:shd w:val="clear" w:color="auto" w:fill="auto"/>
            <w:noWrap/>
            <w:vAlign w:val="center"/>
          </w:tcPr>
          <w:p w14:paraId="71EDEDA8"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4FC32B42" w14:textId="6A8415C0" w:rsidR="00DC7054" w:rsidRPr="007001F1" w:rsidRDefault="00DC7054" w:rsidP="00D5534B">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0D5F6C1B" w14:textId="77777777" w:rsidR="00DC7054" w:rsidRPr="007001F1" w:rsidRDefault="00DC7054" w:rsidP="00811CC5">
            <w:pPr>
              <w:jc w:val="center"/>
              <w:rPr>
                <w:color w:val="000000"/>
                <w:sz w:val="22"/>
                <w:szCs w:val="22"/>
              </w:rPr>
            </w:pPr>
          </w:p>
        </w:tc>
        <w:tc>
          <w:tcPr>
            <w:tcW w:w="567" w:type="dxa"/>
            <w:shd w:val="clear" w:color="auto" w:fill="auto"/>
            <w:vAlign w:val="center"/>
          </w:tcPr>
          <w:p w14:paraId="20C2F538" w14:textId="77777777" w:rsidR="00DC7054" w:rsidRPr="007001F1" w:rsidRDefault="00DC7054" w:rsidP="00811CC5">
            <w:pPr>
              <w:jc w:val="center"/>
              <w:rPr>
                <w:color w:val="000000"/>
                <w:sz w:val="22"/>
                <w:szCs w:val="22"/>
              </w:rPr>
            </w:pPr>
          </w:p>
        </w:tc>
        <w:tc>
          <w:tcPr>
            <w:tcW w:w="776" w:type="dxa"/>
            <w:shd w:val="clear" w:color="auto" w:fill="auto"/>
            <w:vAlign w:val="center"/>
          </w:tcPr>
          <w:p w14:paraId="72461BAA" w14:textId="77777777" w:rsidR="00DC7054" w:rsidRPr="007001F1" w:rsidRDefault="00DC7054" w:rsidP="00811CC5">
            <w:pPr>
              <w:jc w:val="center"/>
              <w:rPr>
                <w:color w:val="000000"/>
                <w:sz w:val="22"/>
                <w:szCs w:val="22"/>
              </w:rPr>
            </w:pPr>
          </w:p>
        </w:tc>
        <w:tc>
          <w:tcPr>
            <w:tcW w:w="1775" w:type="dxa"/>
            <w:shd w:val="clear" w:color="auto" w:fill="auto"/>
            <w:vAlign w:val="center"/>
          </w:tcPr>
          <w:p w14:paraId="06A03D0D" w14:textId="77777777" w:rsidR="00DC7054" w:rsidRPr="007001F1" w:rsidRDefault="00DC7054" w:rsidP="00811CC5">
            <w:pPr>
              <w:jc w:val="center"/>
              <w:rPr>
                <w:color w:val="000000"/>
                <w:sz w:val="22"/>
                <w:szCs w:val="22"/>
              </w:rPr>
            </w:pPr>
          </w:p>
        </w:tc>
      </w:tr>
      <w:tr w:rsidR="00811CC5" w:rsidRPr="007001F1" w14:paraId="75AA10D1" w14:textId="77777777" w:rsidTr="007261E4">
        <w:trPr>
          <w:trHeight w:val="20"/>
        </w:trPr>
        <w:tc>
          <w:tcPr>
            <w:tcW w:w="582" w:type="dxa"/>
            <w:shd w:val="clear" w:color="auto" w:fill="auto"/>
            <w:noWrap/>
            <w:vAlign w:val="center"/>
            <w:hideMark/>
          </w:tcPr>
          <w:p w14:paraId="6BB441B4" w14:textId="26936BDB" w:rsidR="00811CC5" w:rsidRPr="007001F1" w:rsidRDefault="006F6B0D" w:rsidP="00811CC5">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7D498236" w14:textId="77777777" w:rsidR="00811CC5" w:rsidRPr="007001F1" w:rsidRDefault="00811CC5"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8153A25"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645FE7"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BFFF2D"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AD4E85"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0A1A7A82" w14:textId="77777777" w:rsidTr="007261E4">
        <w:trPr>
          <w:trHeight w:val="300"/>
        </w:trPr>
        <w:tc>
          <w:tcPr>
            <w:tcW w:w="9087" w:type="dxa"/>
            <w:gridSpan w:val="7"/>
            <w:shd w:val="clear" w:color="auto" w:fill="auto"/>
            <w:noWrap/>
            <w:vAlign w:val="center"/>
          </w:tcPr>
          <w:p w14:paraId="18540D3A" w14:textId="77777777" w:rsidR="00811CC5" w:rsidRPr="007001F1" w:rsidRDefault="00811CC5" w:rsidP="00811CC5">
            <w:pPr>
              <w:jc w:val="both"/>
              <w:rPr>
                <w:b/>
                <w:sz w:val="20"/>
                <w:szCs w:val="20"/>
              </w:rPr>
            </w:pPr>
            <w:r w:rsidRPr="007001F1">
              <w:rPr>
                <w:b/>
                <w:sz w:val="20"/>
                <w:szCs w:val="20"/>
              </w:rPr>
              <w:t>VYJADRENIE</w:t>
            </w:r>
          </w:p>
          <w:p w14:paraId="6B8C21BD" w14:textId="77777777" w:rsidR="00811CC5" w:rsidRPr="007001F1" w:rsidRDefault="00811CC5" w:rsidP="00811CC5">
            <w:pPr>
              <w:jc w:val="both"/>
              <w:rPr>
                <w:sz w:val="20"/>
                <w:szCs w:val="20"/>
              </w:rPr>
            </w:pPr>
          </w:p>
          <w:p w14:paraId="79F74E49" w14:textId="77777777" w:rsidR="00811CC5" w:rsidRPr="007001F1" w:rsidRDefault="00811CC5" w:rsidP="00811CC5">
            <w:r w:rsidRPr="007001F1">
              <w:rPr>
                <w:sz w:val="20"/>
                <w:szCs w:val="20"/>
              </w:rPr>
              <w:t xml:space="preserve">Na základe overených skutočností potvrdzujem, že  </w:t>
            </w:r>
            <w:sdt>
              <w:sdtPr>
                <w:rPr>
                  <w:sz w:val="20"/>
                  <w:szCs w:val="20"/>
                </w:rPr>
                <w:id w:val="451216372"/>
                <w:placeholder>
                  <w:docPart w:val="0F12E36D4D97474BB474A4737478AB6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1F8345D3" w14:textId="77777777" w:rsidR="00811CC5" w:rsidRPr="007001F1" w:rsidRDefault="00811CC5" w:rsidP="00811CC5">
            <w:pPr>
              <w:rPr>
                <w:b/>
                <w:bCs/>
                <w:color w:val="000000"/>
                <w:sz w:val="22"/>
                <w:szCs w:val="22"/>
              </w:rPr>
            </w:pPr>
          </w:p>
        </w:tc>
      </w:tr>
      <w:tr w:rsidR="00811CC5" w:rsidRPr="007001F1" w14:paraId="6B57B281" w14:textId="77777777" w:rsidTr="007261E4">
        <w:trPr>
          <w:trHeight w:val="300"/>
        </w:trPr>
        <w:tc>
          <w:tcPr>
            <w:tcW w:w="3559" w:type="dxa"/>
            <w:gridSpan w:val="2"/>
            <w:shd w:val="clear" w:color="auto" w:fill="auto"/>
            <w:vAlign w:val="center"/>
            <w:hideMark/>
          </w:tcPr>
          <w:p w14:paraId="34DA9250" w14:textId="77777777" w:rsidR="00811CC5" w:rsidRPr="007001F1" w:rsidRDefault="00811CC5" w:rsidP="00811CC5">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64"/>
            </w:r>
            <w:r w:rsidRPr="007001F1">
              <w:rPr>
                <w:b/>
                <w:bCs/>
                <w:sz w:val="22"/>
                <w:szCs w:val="22"/>
              </w:rPr>
              <w:t>:</w:t>
            </w:r>
          </w:p>
        </w:tc>
        <w:tc>
          <w:tcPr>
            <w:tcW w:w="5528" w:type="dxa"/>
            <w:gridSpan w:val="5"/>
            <w:shd w:val="clear" w:color="auto" w:fill="auto"/>
            <w:vAlign w:val="center"/>
            <w:hideMark/>
          </w:tcPr>
          <w:p w14:paraId="402BCCAC"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66639687" w14:textId="77777777" w:rsidTr="007261E4">
        <w:trPr>
          <w:trHeight w:val="300"/>
        </w:trPr>
        <w:tc>
          <w:tcPr>
            <w:tcW w:w="3559" w:type="dxa"/>
            <w:gridSpan w:val="2"/>
            <w:shd w:val="clear" w:color="auto" w:fill="auto"/>
            <w:vAlign w:val="center"/>
            <w:hideMark/>
          </w:tcPr>
          <w:p w14:paraId="1E67FEC5" w14:textId="77777777" w:rsidR="00811CC5" w:rsidRPr="007001F1" w:rsidRDefault="00811CC5" w:rsidP="00811CC5">
            <w:pPr>
              <w:rPr>
                <w:b/>
                <w:bCs/>
                <w:sz w:val="22"/>
                <w:szCs w:val="22"/>
              </w:rPr>
            </w:pPr>
            <w:r w:rsidRPr="007001F1">
              <w:rPr>
                <w:b/>
                <w:bCs/>
                <w:sz w:val="22"/>
                <w:szCs w:val="22"/>
              </w:rPr>
              <w:t>Dátum:</w:t>
            </w:r>
          </w:p>
        </w:tc>
        <w:tc>
          <w:tcPr>
            <w:tcW w:w="5528" w:type="dxa"/>
            <w:gridSpan w:val="5"/>
            <w:shd w:val="clear" w:color="auto" w:fill="auto"/>
            <w:vAlign w:val="center"/>
            <w:hideMark/>
          </w:tcPr>
          <w:p w14:paraId="16A58171"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76895F7C" w14:textId="77777777" w:rsidTr="007261E4">
        <w:trPr>
          <w:trHeight w:val="300"/>
        </w:trPr>
        <w:tc>
          <w:tcPr>
            <w:tcW w:w="3559" w:type="dxa"/>
            <w:gridSpan w:val="2"/>
            <w:shd w:val="clear" w:color="000000" w:fill="FFFFFF"/>
            <w:vAlign w:val="center"/>
            <w:hideMark/>
          </w:tcPr>
          <w:p w14:paraId="1592A804" w14:textId="77777777" w:rsidR="00811CC5" w:rsidRPr="007001F1" w:rsidRDefault="00811CC5" w:rsidP="00811CC5">
            <w:pPr>
              <w:rPr>
                <w:b/>
                <w:bCs/>
                <w:sz w:val="22"/>
                <w:szCs w:val="22"/>
              </w:rPr>
            </w:pPr>
            <w:r w:rsidRPr="007001F1">
              <w:rPr>
                <w:b/>
                <w:bCs/>
                <w:sz w:val="22"/>
                <w:szCs w:val="22"/>
              </w:rPr>
              <w:t>Podpis:</w:t>
            </w:r>
          </w:p>
        </w:tc>
        <w:tc>
          <w:tcPr>
            <w:tcW w:w="5528" w:type="dxa"/>
            <w:gridSpan w:val="5"/>
            <w:shd w:val="clear" w:color="auto" w:fill="auto"/>
            <w:vAlign w:val="center"/>
            <w:hideMark/>
          </w:tcPr>
          <w:p w14:paraId="3644554E"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0084656B" w14:textId="77777777" w:rsidTr="007261E4">
        <w:trPr>
          <w:trHeight w:val="300"/>
        </w:trPr>
        <w:tc>
          <w:tcPr>
            <w:tcW w:w="9087" w:type="dxa"/>
            <w:gridSpan w:val="7"/>
            <w:shd w:val="clear" w:color="auto" w:fill="auto"/>
            <w:noWrap/>
            <w:vAlign w:val="bottom"/>
            <w:hideMark/>
          </w:tcPr>
          <w:p w14:paraId="0F210333"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33272048" w14:textId="77777777" w:rsidTr="007261E4">
        <w:trPr>
          <w:trHeight w:val="300"/>
        </w:trPr>
        <w:tc>
          <w:tcPr>
            <w:tcW w:w="3559" w:type="dxa"/>
            <w:gridSpan w:val="2"/>
            <w:shd w:val="clear" w:color="000000" w:fill="FFFFFF"/>
            <w:vAlign w:val="center"/>
            <w:hideMark/>
          </w:tcPr>
          <w:p w14:paraId="72335B96" w14:textId="77777777" w:rsidR="00811CC5" w:rsidRPr="007001F1" w:rsidRDefault="00811CC5" w:rsidP="00811CC5">
            <w:pPr>
              <w:rPr>
                <w:b/>
                <w:bCs/>
                <w:sz w:val="22"/>
                <w:szCs w:val="22"/>
              </w:rPr>
            </w:pPr>
            <w:r w:rsidRPr="007001F1">
              <w:rPr>
                <w:b/>
                <w:bCs/>
                <w:sz w:val="22"/>
                <w:szCs w:val="22"/>
              </w:rPr>
              <w:t>Kontrolu vykonal</w:t>
            </w:r>
            <w:r w:rsidRPr="007001F1">
              <w:rPr>
                <w:rStyle w:val="Odkaznapoznmkupodiarou"/>
                <w:b/>
                <w:bCs/>
                <w:sz w:val="20"/>
                <w:szCs w:val="20"/>
              </w:rPr>
              <w:footnoteReference w:id="65"/>
            </w:r>
            <w:r w:rsidRPr="007001F1">
              <w:rPr>
                <w:b/>
                <w:bCs/>
                <w:sz w:val="22"/>
                <w:szCs w:val="22"/>
              </w:rPr>
              <w:t>:</w:t>
            </w:r>
          </w:p>
        </w:tc>
        <w:tc>
          <w:tcPr>
            <w:tcW w:w="5528" w:type="dxa"/>
            <w:gridSpan w:val="5"/>
            <w:shd w:val="clear" w:color="auto" w:fill="auto"/>
            <w:vAlign w:val="center"/>
            <w:hideMark/>
          </w:tcPr>
          <w:p w14:paraId="374D7FA8"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3F4C2B14" w14:textId="77777777" w:rsidTr="007261E4">
        <w:trPr>
          <w:trHeight w:val="300"/>
        </w:trPr>
        <w:tc>
          <w:tcPr>
            <w:tcW w:w="3559" w:type="dxa"/>
            <w:gridSpan w:val="2"/>
            <w:shd w:val="clear" w:color="000000" w:fill="FFFFFF"/>
            <w:vAlign w:val="center"/>
            <w:hideMark/>
          </w:tcPr>
          <w:p w14:paraId="7F0E323C" w14:textId="77777777" w:rsidR="00811CC5" w:rsidRPr="007001F1" w:rsidRDefault="00811CC5" w:rsidP="00811CC5">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5EAA1DF5"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6A728B74" w14:textId="77777777" w:rsidTr="007261E4">
        <w:trPr>
          <w:trHeight w:val="300"/>
        </w:trPr>
        <w:tc>
          <w:tcPr>
            <w:tcW w:w="3559" w:type="dxa"/>
            <w:gridSpan w:val="2"/>
            <w:shd w:val="clear" w:color="000000" w:fill="FFFFFF"/>
            <w:vAlign w:val="center"/>
            <w:hideMark/>
          </w:tcPr>
          <w:p w14:paraId="681D6765" w14:textId="77777777" w:rsidR="00811CC5" w:rsidRPr="007001F1" w:rsidRDefault="00811CC5" w:rsidP="00811CC5">
            <w:pPr>
              <w:rPr>
                <w:b/>
                <w:bCs/>
                <w:sz w:val="22"/>
                <w:szCs w:val="22"/>
              </w:rPr>
            </w:pPr>
            <w:r w:rsidRPr="007001F1">
              <w:rPr>
                <w:b/>
                <w:bCs/>
                <w:sz w:val="22"/>
                <w:szCs w:val="22"/>
              </w:rPr>
              <w:t>Podpis:</w:t>
            </w:r>
          </w:p>
        </w:tc>
        <w:tc>
          <w:tcPr>
            <w:tcW w:w="5528" w:type="dxa"/>
            <w:gridSpan w:val="5"/>
            <w:shd w:val="clear" w:color="auto" w:fill="auto"/>
            <w:vAlign w:val="center"/>
            <w:hideMark/>
          </w:tcPr>
          <w:p w14:paraId="4B147252" w14:textId="77777777" w:rsidR="00811CC5" w:rsidRPr="007001F1" w:rsidRDefault="00811CC5" w:rsidP="00811CC5">
            <w:pPr>
              <w:rPr>
                <w:color w:val="000000"/>
                <w:sz w:val="22"/>
                <w:szCs w:val="22"/>
              </w:rPr>
            </w:pPr>
            <w:r w:rsidRPr="007001F1">
              <w:rPr>
                <w:color w:val="000000"/>
                <w:sz w:val="22"/>
                <w:szCs w:val="22"/>
              </w:rPr>
              <w:t> </w:t>
            </w:r>
          </w:p>
        </w:tc>
      </w:tr>
    </w:tbl>
    <w:p w14:paraId="368F70E9" w14:textId="18619A4E" w:rsidR="00B10106" w:rsidRPr="007001F1" w:rsidRDefault="00B10106"/>
    <w:p w14:paraId="73696DB6" w14:textId="77777777"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14:paraId="5DACB8C9" w14:textId="77777777" w:rsidTr="007261E4">
        <w:trPr>
          <w:trHeight w:val="645"/>
        </w:trPr>
        <w:tc>
          <w:tcPr>
            <w:tcW w:w="9087" w:type="dxa"/>
            <w:gridSpan w:val="7"/>
            <w:shd w:val="clear" w:color="000000" w:fill="60497A"/>
            <w:vAlign w:val="center"/>
            <w:hideMark/>
          </w:tcPr>
          <w:p w14:paraId="3CCE9EBE" w14:textId="373B1833"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1842"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proofErr w:type="spellStart"/>
            <w:r w:rsidRPr="007001F1">
              <w:rPr>
                <w:b/>
                <w:bCs/>
                <w:color w:val="FFFFFF"/>
              </w:rPr>
              <w:t>ante</w:t>
            </w:r>
            <w:proofErr w:type="spellEnd"/>
            <w:r w:rsidRPr="007001F1">
              <w:rPr>
                <w:b/>
                <w:bCs/>
                <w:color w:val="FFFFFF"/>
              </w:rPr>
              <w:t xml:space="preserve"> kontrola</w:t>
            </w:r>
            <w:bookmarkEnd w:id="1842"/>
          </w:p>
        </w:tc>
      </w:tr>
      <w:tr w:rsidR="00675CE1" w:rsidRPr="007001F1" w14:paraId="36897181" w14:textId="77777777" w:rsidTr="007261E4">
        <w:trPr>
          <w:trHeight w:val="330"/>
        </w:trPr>
        <w:tc>
          <w:tcPr>
            <w:tcW w:w="9087" w:type="dxa"/>
            <w:gridSpan w:val="7"/>
            <w:shd w:val="clear" w:color="auto" w:fill="auto"/>
            <w:vAlign w:val="center"/>
            <w:hideMark/>
          </w:tcPr>
          <w:p w14:paraId="4639E816" w14:textId="77777777" w:rsidR="00675CE1" w:rsidRPr="007001F1" w:rsidRDefault="00675CE1" w:rsidP="00675CE1">
            <w:pPr>
              <w:jc w:val="center"/>
              <w:rPr>
                <w:b/>
                <w:bCs/>
                <w:color w:val="000000"/>
                <w:sz w:val="22"/>
                <w:szCs w:val="22"/>
              </w:rPr>
            </w:pPr>
            <w:r w:rsidRPr="007001F1">
              <w:rPr>
                <w:b/>
                <w:bCs/>
                <w:color w:val="000000"/>
                <w:sz w:val="22"/>
                <w:szCs w:val="22"/>
              </w:rPr>
              <w:t>Identifikácia programu</w:t>
            </w:r>
          </w:p>
        </w:tc>
      </w:tr>
      <w:tr w:rsidR="00675CE1" w:rsidRPr="007001F1" w14:paraId="68D522B2" w14:textId="77777777" w:rsidTr="007261E4">
        <w:trPr>
          <w:trHeight w:val="300"/>
        </w:trPr>
        <w:tc>
          <w:tcPr>
            <w:tcW w:w="3559" w:type="dxa"/>
            <w:gridSpan w:val="2"/>
            <w:shd w:val="clear" w:color="auto" w:fill="auto"/>
            <w:vAlign w:val="center"/>
            <w:hideMark/>
          </w:tcPr>
          <w:p w14:paraId="51D42FB7" w14:textId="77777777" w:rsidR="00675CE1" w:rsidRPr="007001F1" w:rsidRDefault="00675CE1" w:rsidP="00675CE1">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54374EC1"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31D999E" w14:textId="77777777" w:rsidTr="007261E4">
        <w:trPr>
          <w:trHeight w:val="660"/>
        </w:trPr>
        <w:tc>
          <w:tcPr>
            <w:tcW w:w="3559" w:type="dxa"/>
            <w:gridSpan w:val="2"/>
            <w:shd w:val="clear" w:color="auto" w:fill="auto"/>
            <w:vAlign w:val="center"/>
            <w:hideMark/>
          </w:tcPr>
          <w:p w14:paraId="53A0E5AC" w14:textId="71F0D744" w:rsidR="00675CE1" w:rsidRPr="007001F1" w:rsidRDefault="00675CE1" w:rsidP="00675CE1">
            <w:pPr>
              <w:rPr>
                <w:color w:val="000000"/>
                <w:sz w:val="22"/>
                <w:szCs w:val="22"/>
              </w:rPr>
            </w:pPr>
            <w:r w:rsidRPr="007001F1">
              <w:rPr>
                <w:color w:val="000000"/>
                <w:sz w:val="22"/>
                <w:szCs w:val="22"/>
              </w:rPr>
              <w:t xml:space="preserve">Názov </w:t>
            </w:r>
            <w:ins w:id="1843" w:author="Kramár Róbert" w:date="2018-04-27T15:13: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5E97DD9C"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2F98B7A" w14:textId="77777777" w:rsidTr="007261E4">
        <w:trPr>
          <w:trHeight w:val="330"/>
        </w:trPr>
        <w:tc>
          <w:tcPr>
            <w:tcW w:w="9087" w:type="dxa"/>
            <w:gridSpan w:val="7"/>
            <w:shd w:val="clear" w:color="auto" w:fill="auto"/>
            <w:vAlign w:val="center"/>
            <w:hideMark/>
          </w:tcPr>
          <w:p w14:paraId="219B041D" w14:textId="77777777" w:rsidR="00675CE1" w:rsidRPr="007001F1" w:rsidRDefault="00675CE1" w:rsidP="00675CE1">
            <w:pPr>
              <w:jc w:val="center"/>
              <w:rPr>
                <w:b/>
                <w:bCs/>
                <w:color w:val="000000"/>
                <w:sz w:val="22"/>
                <w:szCs w:val="22"/>
              </w:rPr>
            </w:pPr>
            <w:r w:rsidRPr="007001F1">
              <w:rPr>
                <w:b/>
                <w:bCs/>
                <w:color w:val="000000"/>
                <w:sz w:val="22"/>
                <w:szCs w:val="22"/>
              </w:rPr>
              <w:t>Identifikácia projektu a prijímateľa</w:t>
            </w:r>
          </w:p>
        </w:tc>
      </w:tr>
      <w:tr w:rsidR="00675CE1" w:rsidRPr="007001F1" w14:paraId="3E94FF1E" w14:textId="77777777" w:rsidTr="007261E4">
        <w:trPr>
          <w:trHeight w:val="330"/>
        </w:trPr>
        <w:tc>
          <w:tcPr>
            <w:tcW w:w="3559" w:type="dxa"/>
            <w:gridSpan w:val="2"/>
            <w:shd w:val="clear" w:color="auto" w:fill="auto"/>
            <w:vAlign w:val="center"/>
            <w:hideMark/>
          </w:tcPr>
          <w:p w14:paraId="4A68A7FA" w14:textId="009D78A5" w:rsidR="00675CE1" w:rsidRPr="007001F1" w:rsidRDefault="00675CE1" w:rsidP="00675CE1">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0107C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45CB0C99" w14:textId="77777777" w:rsidTr="007261E4">
        <w:trPr>
          <w:trHeight w:val="300"/>
        </w:trPr>
        <w:tc>
          <w:tcPr>
            <w:tcW w:w="3559" w:type="dxa"/>
            <w:gridSpan w:val="2"/>
            <w:shd w:val="clear" w:color="auto" w:fill="auto"/>
            <w:vAlign w:val="center"/>
            <w:hideMark/>
          </w:tcPr>
          <w:p w14:paraId="750BEBDA" w14:textId="77777777" w:rsidR="00675CE1" w:rsidRPr="007001F1" w:rsidRDefault="00675CE1" w:rsidP="00675CE1">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563EEBF"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2FB20738" w14:textId="77777777" w:rsidTr="007261E4">
        <w:trPr>
          <w:trHeight w:val="300"/>
        </w:trPr>
        <w:tc>
          <w:tcPr>
            <w:tcW w:w="3559" w:type="dxa"/>
            <w:gridSpan w:val="2"/>
            <w:shd w:val="clear" w:color="auto" w:fill="auto"/>
            <w:vAlign w:val="center"/>
            <w:hideMark/>
          </w:tcPr>
          <w:p w14:paraId="19AF230D" w14:textId="77777777" w:rsidR="00675CE1" w:rsidRPr="007001F1" w:rsidRDefault="00675CE1" w:rsidP="00675CE1">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EE0588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7EBC175" w14:textId="77777777" w:rsidTr="007261E4">
        <w:trPr>
          <w:trHeight w:val="300"/>
        </w:trPr>
        <w:tc>
          <w:tcPr>
            <w:tcW w:w="3559" w:type="dxa"/>
            <w:gridSpan w:val="2"/>
            <w:shd w:val="clear" w:color="auto" w:fill="auto"/>
            <w:vAlign w:val="center"/>
            <w:hideMark/>
          </w:tcPr>
          <w:p w14:paraId="5BCBBBB2" w14:textId="77777777" w:rsidR="00675CE1" w:rsidRPr="007001F1" w:rsidRDefault="00675CE1" w:rsidP="00675CE1">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1EC7907"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BEE08A7" w14:textId="77777777" w:rsidTr="007261E4">
        <w:trPr>
          <w:trHeight w:val="330"/>
        </w:trPr>
        <w:tc>
          <w:tcPr>
            <w:tcW w:w="9087" w:type="dxa"/>
            <w:gridSpan w:val="7"/>
            <w:shd w:val="clear" w:color="auto" w:fill="auto"/>
            <w:vAlign w:val="center"/>
            <w:hideMark/>
          </w:tcPr>
          <w:p w14:paraId="0A697D06" w14:textId="77777777" w:rsidR="00675CE1" w:rsidRPr="007001F1" w:rsidRDefault="00675CE1" w:rsidP="00675CE1">
            <w:pPr>
              <w:jc w:val="center"/>
              <w:rPr>
                <w:b/>
                <w:bCs/>
                <w:color w:val="000000"/>
                <w:sz w:val="22"/>
                <w:szCs w:val="22"/>
              </w:rPr>
            </w:pPr>
            <w:r w:rsidRPr="007001F1">
              <w:rPr>
                <w:b/>
                <w:bCs/>
                <w:color w:val="000000"/>
                <w:sz w:val="22"/>
                <w:szCs w:val="22"/>
              </w:rPr>
              <w:t>Identifikácia zákazky</w:t>
            </w:r>
          </w:p>
        </w:tc>
      </w:tr>
      <w:tr w:rsidR="00675CE1" w:rsidRPr="007001F1" w14:paraId="1C37991B" w14:textId="77777777" w:rsidTr="007261E4">
        <w:trPr>
          <w:trHeight w:val="300"/>
        </w:trPr>
        <w:tc>
          <w:tcPr>
            <w:tcW w:w="3559" w:type="dxa"/>
            <w:gridSpan w:val="2"/>
            <w:shd w:val="clear" w:color="auto" w:fill="auto"/>
            <w:vAlign w:val="center"/>
            <w:hideMark/>
          </w:tcPr>
          <w:p w14:paraId="45CEAE5B" w14:textId="77777777" w:rsidR="00675CE1" w:rsidRPr="007001F1" w:rsidRDefault="00675CE1" w:rsidP="00675CE1">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503C209" w14:textId="75BC6F0A" w:rsidR="00675CE1" w:rsidRPr="007001F1" w:rsidRDefault="00675CE1" w:rsidP="00675CE1">
            <w:pPr>
              <w:rPr>
                <w:color w:val="000000"/>
                <w:sz w:val="22"/>
                <w:szCs w:val="22"/>
              </w:rPr>
            </w:pPr>
            <w:r w:rsidRPr="007001F1">
              <w:rPr>
                <w:color w:val="000000"/>
                <w:sz w:val="22"/>
                <w:szCs w:val="22"/>
              </w:rPr>
              <w:t xml:space="preserve">Nadlimitná </w:t>
            </w:r>
            <w:r w:rsidR="005F12F0" w:rsidRPr="007001F1">
              <w:rPr>
                <w:color w:val="000000"/>
                <w:sz w:val="22"/>
                <w:szCs w:val="22"/>
              </w:rPr>
              <w:t>koncesia</w:t>
            </w:r>
          </w:p>
        </w:tc>
      </w:tr>
      <w:tr w:rsidR="00675CE1" w:rsidRPr="007001F1" w14:paraId="6FFDD701" w14:textId="77777777" w:rsidTr="007261E4">
        <w:trPr>
          <w:trHeight w:val="300"/>
        </w:trPr>
        <w:tc>
          <w:tcPr>
            <w:tcW w:w="3559" w:type="dxa"/>
            <w:gridSpan w:val="2"/>
            <w:shd w:val="clear" w:color="auto" w:fill="auto"/>
            <w:vAlign w:val="center"/>
            <w:hideMark/>
          </w:tcPr>
          <w:p w14:paraId="1BF95F60" w14:textId="77777777" w:rsidR="00675CE1" w:rsidRPr="007001F1" w:rsidRDefault="00675CE1" w:rsidP="00675CE1">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8CCB30D" w14:textId="7EF807F4" w:rsidR="00675CE1" w:rsidRPr="007001F1" w:rsidRDefault="00675CE1" w:rsidP="00675CE1">
            <w:pPr>
              <w:rPr>
                <w:color w:val="000000"/>
                <w:sz w:val="22"/>
                <w:szCs w:val="22"/>
              </w:rPr>
            </w:pPr>
            <w:r w:rsidRPr="007001F1">
              <w:rPr>
                <w:color w:val="000000"/>
                <w:sz w:val="22"/>
                <w:szCs w:val="22"/>
              </w:rPr>
              <w:t>Koncesia</w:t>
            </w:r>
            <w:r w:rsidR="00A94CA8" w:rsidRPr="007001F1">
              <w:rPr>
                <w:color w:val="000000"/>
                <w:sz w:val="22"/>
                <w:szCs w:val="22"/>
              </w:rPr>
              <w:t xml:space="preserve"> (§ 100 a </w:t>
            </w:r>
            <w:proofErr w:type="spellStart"/>
            <w:r w:rsidR="00A94CA8" w:rsidRPr="007001F1">
              <w:rPr>
                <w:color w:val="000000"/>
                <w:sz w:val="22"/>
                <w:szCs w:val="22"/>
              </w:rPr>
              <w:t>nasl</w:t>
            </w:r>
            <w:proofErr w:type="spellEnd"/>
            <w:r w:rsidR="00A94CA8" w:rsidRPr="007001F1">
              <w:rPr>
                <w:color w:val="000000"/>
                <w:sz w:val="22"/>
                <w:szCs w:val="22"/>
              </w:rPr>
              <w:t>. ZVO)</w:t>
            </w:r>
          </w:p>
        </w:tc>
      </w:tr>
      <w:tr w:rsidR="00675CE1" w:rsidRPr="007001F1" w14:paraId="0AD146D2" w14:textId="77777777" w:rsidTr="007261E4">
        <w:trPr>
          <w:trHeight w:val="300"/>
        </w:trPr>
        <w:tc>
          <w:tcPr>
            <w:tcW w:w="3559" w:type="dxa"/>
            <w:gridSpan w:val="2"/>
            <w:shd w:val="clear" w:color="auto" w:fill="auto"/>
            <w:vAlign w:val="center"/>
            <w:hideMark/>
          </w:tcPr>
          <w:p w14:paraId="782E4708" w14:textId="77777777" w:rsidR="00675CE1" w:rsidRPr="007001F1" w:rsidRDefault="00675CE1" w:rsidP="00675CE1">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267FFE9" w14:textId="77777777" w:rsidR="00675CE1" w:rsidRPr="007001F1" w:rsidRDefault="00675CE1" w:rsidP="00675CE1">
            <w:pPr>
              <w:rPr>
                <w:color w:val="000000"/>
                <w:sz w:val="22"/>
                <w:szCs w:val="22"/>
              </w:rPr>
            </w:pPr>
            <w:r w:rsidRPr="007001F1">
              <w:rPr>
                <w:color w:val="000000"/>
                <w:sz w:val="22"/>
                <w:szCs w:val="22"/>
              </w:rPr>
              <w:t xml:space="preserve"> </w:t>
            </w:r>
          </w:p>
        </w:tc>
      </w:tr>
      <w:tr w:rsidR="004D0B9F" w:rsidRPr="007001F1" w14:paraId="26898AD4" w14:textId="77777777" w:rsidTr="007261E4">
        <w:trPr>
          <w:trHeight w:val="300"/>
        </w:trPr>
        <w:tc>
          <w:tcPr>
            <w:tcW w:w="3559" w:type="dxa"/>
            <w:gridSpan w:val="2"/>
            <w:shd w:val="clear" w:color="auto" w:fill="auto"/>
            <w:vAlign w:val="center"/>
          </w:tcPr>
          <w:p w14:paraId="4CE254FD" w14:textId="059FBFBC" w:rsidR="004D0B9F" w:rsidRPr="007001F1" w:rsidRDefault="004D0B9F" w:rsidP="00675CE1">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1E342E2" w14:textId="77777777" w:rsidR="004D0B9F" w:rsidRPr="007001F1" w:rsidRDefault="004D0B9F" w:rsidP="00675CE1">
            <w:pPr>
              <w:rPr>
                <w:color w:val="000000"/>
                <w:sz w:val="22"/>
                <w:szCs w:val="22"/>
              </w:rPr>
            </w:pPr>
          </w:p>
        </w:tc>
      </w:tr>
      <w:tr w:rsidR="00675CE1" w:rsidRPr="007001F1" w14:paraId="2258889E" w14:textId="77777777" w:rsidTr="007261E4">
        <w:trPr>
          <w:trHeight w:val="300"/>
        </w:trPr>
        <w:tc>
          <w:tcPr>
            <w:tcW w:w="3559" w:type="dxa"/>
            <w:gridSpan w:val="2"/>
            <w:shd w:val="clear" w:color="auto" w:fill="auto"/>
            <w:vAlign w:val="center"/>
            <w:hideMark/>
          </w:tcPr>
          <w:p w14:paraId="19968A1C" w14:textId="77777777" w:rsidR="00675CE1" w:rsidRPr="007001F1" w:rsidRDefault="00675CE1" w:rsidP="00675CE1">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3F3D00E8" w14:textId="58FCD528" w:rsidR="00675CE1" w:rsidRPr="007001F1" w:rsidRDefault="005F12F0" w:rsidP="00675CE1">
            <w:pPr>
              <w:rPr>
                <w:color w:val="000000"/>
                <w:sz w:val="22"/>
                <w:szCs w:val="22"/>
              </w:rPr>
            </w:pPr>
            <w:r w:rsidRPr="007001F1">
              <w:rPr>
                <w:color w:val="000000"/>
                <w:sz w:val="22"/>
                <w:szCs w:val="22"/>
              </w:rPr>
              <w:t>prvá</w:t>
            </w:r>
            <w:r w:rsidR="00675CE1" w:rsidRPr="007001F1">
              <w:rPr>
                <w:color w:val="000000"/>
                <w:sz w:val="22"/>
                <w:szCs w:val="22"/>
              </w:rPr>
              <w:t xml:space="preserve"> ex-</w:t>
            </w:r>
            <w:proofErr w:type="spellStart"/>
            <w:r w:rsidR="00675CE1" w:rsidRPr="007001F1">
              <w:rPr>
                <w:color w:val="000000"/>
                <w:sz w:val="22"/>
                <w:szCs w:val="22"/>
              </w:rPr>
              <w:t>ante</w:t>
            </w:r>
            <w:proofErr w:type="spellEnd"/>
            <w:r w:rsidR="00675CE1" w:rsidRPr="007001F1">
              <w:rPr>
                <w:color w:val="000000"/>
                <w:sz w:val="22"/>
                <w:szCs w:val="22"/>
              </w:rPr>
              <w:t xml:space="preserve"> kontrola</w:t>
            </w:r>
          </w:p>
        </w:tc>
      </w:tr>
      <w:tr w:rsidR="00675CE1" w:rsidRPr="007001F1" w14:paraId="526FA003" w14:textId="77777777" w:rsidTr="007261E4">
        <w:trPr>
          <w:trHeight w:val="300"/>
        </w:trPr>
        <w:tc>
          <w:tcPr>
            <w:tcW w:w="3559" w:type="dxa"/>
            <w:gridSpan w:val="2"/>
            <w:shd w:val="clear" w:color="auto" w:fill="auto"/>
            <w:vAlign w:val="center"/>
            <w:hideMark/>
          </w:tcPr>
          <w:p w14:paraId="397DE20D" w14:textId="77777777" w:rsidR="00675CE1" w:rsidRPr="007001F1" w:rsidRDefault="00675CE1" w:rsidP="00675CE1">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D55DF98"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4C6CD54" w14:textId="77777777" w:rsidTr="007261E4">
        <w:trPr>
          <w:trHeight w:val="300"/>
        </w:trPr>
        <w:tc>
          <w:tcPr>
            <w:tcW w:w="3559" w:type="dxa"/>
            <w:gridSpan w:val="2"/>
            <w:shd w:val="clear" w:color="auto" w:fill="auto"/>
            <w:vAlign w:val="center"/>
            <w:hideMark/>
          </w:tcPr>
          <w:p w14:paraId="6E88ED07" w14:textId="77777777" w:rsidR="00675CE1" w:rsidRPr="007001F1" w:rsidRDefault="00675CE1" w:rsidP="00675CE1">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5FA0CB9" w14:textId="77777777" w:rsidR="00675CE1" w:rsidRPr="007001F1" w:rsidRDefault="00675CE1" w:rsidP="00675CE1">
            <w:pPr>
              <w:rPr>
                <w:color w:val="000000"/>
                <w:sz w:val="22"/>
                <w:szCs w:val="22"/>
              </w:rPr>
            </w:pPr>
            <w:r w:rsidRPr="007001F1">
              <w:rPr>
                <w:color w:val="000000"/>
                <w:sz w:val="22"/>
                <w:szCs w:val="22"/>
              </w:rPr>
              <w:t> </w:t>
            </w:r>
          </w:p>
        </w:tc>
      </w:tr>
      <w:tr w:rsidR="00675CE1" w:rsidRPr="007001F1" w:rsidDel="002D4145" w14:paraId="7CDCCF95" w14:textId="79BA7372" w:rsidTr="007261E4">
        <w:trPr>
          <w:trHeight w:val="810"/>
          <w:del w:id="1844" w:author="Kramár Róbert" w:date="2018-04-27T16:55:00Z"/>
        </w:trPr>
        <w:tc>
          <w:tcPr>
            <w:tcW w:w="3559" w:type="dxa"/>
            <w:gridSpan w:val="2"/>
            <w:shd w:val="clear" w:color="auto" w:fill="auto"/>
            <w:vAlign w:val="center"/>
            <w:hideMark/>
          </w:tcPr>
          <w:p w14:paraId="720145FE" w14:textId="777DDF59" w:rsidR="00675CE1" w:rsidRPr="007001F1" w:rsidDel="002D4145" w:rsidRDefault="00675CE1" w:rsidP="00675CE1">
            <w:pPr>
              <w:rPr>
                <w:del w:id="1845" w:author="Kramár Róbert" w:date="2018-04-27T16:55:00Z"/>
                <w:color w:val="000000"/>
                <w:sz w:val="22"/>
                <w:szCs w:val="22"/>
              </w:rPr>
            </w:pPr>
            <w:del w:id="1846" w:author="Kramár Róbert" w:date="2018-04-27T16:55: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35E71351" w14:textId="32EE442E" w:rsidR="00675CE1" w:rsidRPr="007001F1" w:rsidDel="002D4145" w:rsidRDefault="00675CE1" w:rsidP="00675CE1">
            <w:pPr>
              <w:rPr>
                <w:del w:id="1847" w:author="Kramár Róbert" w:date="2018-04-27T16:55:00Z"/>
                <w:color w:val="000000"/>
                <w:sz w:val="22"/>
                <w:szCs w:val="22"/>
              </w:rPr>
            </w:pPr>
            <w:del w:id="1848" w:author="Kramár Róbert" w:date="2018-04-27T16:55:00Z">
              <w:r w:rsidRPr="007001F1" w:rsidDel="002D4145">
                <w:rPr>
                  <w:color w:val="000000"/>
                  <w:sz w:val="22"/>
                  <w:szCs w:val="22"/>
                </w:rPr>
                <w:delText> </w:delText>
              </w:r>
            </w:del>
          </w:p>
        </w:tc>
      </w:tr>
      <w:tr w:rsidR="00675CE1" w:rsidRPr="007001F1" w14:paraId="6C65FA05" w14:textId="77777777" w:rsidTr="007261E4">
        <w:trPr>
          <w:trHeight w:val="315"/>
        </w:trPr>
        <w:tc>
          <w:tcPr>
            <w:tcW w:w="582" w:type="dxa"/>
            <w:shd w:val="clear" w:color="000000" w:fill="60497A"/>
            <w:vAlign w:val="center"/>
            <w:hideMark/>
          </w:tcPr>
          <w:p w14:paraId="3E147A12" w14:textId="77777777" w:rsidR="00675CE1" w:rsidRPr="007001F1" w:rsidRDefault="00675CE1" w:rsidP="00675CE1">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29BD098" w14:textId="77777777" w:rsidR="00675CE1" w:rsidRPr="007001F1" w:rsidRDefault="00675CE1" w:rsidP="00675CE1">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E9E18B5" w14:textId="77777777" w:rsidR="00675CE1" w:rsidRPr="007001F1" w:rsidRDefault="00675CE1" w:rsidP="00675CE1">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26A827" w14:textId="77777777" w:rsidR="00675CE1" w:rsidRPr="007001F1" w:rsidRDefault="00675CE1" w:rsidP="00675CE1">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00DB630" w14:textId="77777777" w:rsidR="00675CE1" w:rsidRPr="007001F1" w:rsidRDefault="00675CE1" w:rsidP="00675CE1">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91316FE" w14:textId="77777777" w:rsidR="00675CE1" w:rsidRPr="007001F1" w:rsidRDefault="00675CE1" w:rsidP="00675CE1">
            <w:pPr>
              <w:jc w:val="center"/>
              <w:rPr>
                <w:b/>
                <w:bCs/>
                <w:color w:val="FFFFFF"/>
                <w:sz w:val="22"/>
                <w:szCs w:val="22"/>
              </w:rPr>
            </w:pPr>
            <w:r w:rsidRPr="007001F1">
              <w:rPr>
                <w:b/>
                <w:bCs/>
                <w:color w:val="FFFFFF"/>
                <w:sz w:val="22"/>
                <w:szCs w:val="22"/>
              </w:rPr>
              <w:t>Poznámka</w:t>
            </w:r>
          </w:p>
        </w:tc>
      </w:tr>
      <w:tr w:rsidR="00675CE1" w:rsidRPr="007001F1" w14:paraId="369F5E9F" w14:textId="77777777" w:rsidTr="007261E4">
        <w:trPr>
          <w:trHeight w:val="20"/>
        </w:trPr>
        <w:tc>
          <w:tcPr>
            <w:tcW w:w="582" w:type="dxa"/>
            <w:shd w:val="clear" w:color="auto" w:fill="auto"/>
            <w:noWrap/>
            <w:vAlign w:val="center"/>
            <w:hideMark/>
          </w:tcPr>
          <w:p w14:paraId="1F357373" w14:textId="77777777" w:rsidR="00675CE1" w:rsidRPr="007001F1" w:rsidRDefault="00675CE1" w:rsidP="00675CE1">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09AD054" w14:textId="2968FDFF" w:rsidR="00675CE1" w:rsidRPr="007001F1" w:rsidRDefault="00675CE1" w:rsidP="00D5534B">
            <w:pPr>
              <w:jc w:val="both"/>
              <w:rPr>
                <w:color w:val="000000"/>
                <w:sz w:val="22"/>
                <w:szCs w:val="22"/>
              </w:rPr>
            </w:pPr>
            <w:r w:rsidRPr="007001F1">
              <w:rPr>
                <w:color w:val="000000"/>
                <w:sz w:val="22"/>
                <w:szCs w:val="22"/>
              </w:rPr>
              <w:t xml:space="preserve">Je použitý postup na zadanie </w:t>
            </w:r>
            <w:r w:rsidR="005F12F0" w:rsidRPr="007001F1">
              <w:rPr>
                <w:color w:val="000000"/>
                <w:sz w:val="22"/>
                <w:szCs w:val="22"/>
              </w:rPr>
              <w:t>koncesia</w:t>
            </w:r>
            <w:r w:rsidRPr="007001F1">
              <w:rPr>
                <w:color w:val="000000"/>
                <w:sz w:val="22"/>
                <w:szCs w:val="22"/>
              </w:rPr>
              <w:t xml:space="preserve"> na stavebn</w:t>
            </w:r>
            <w:r w:rsidR="005F12F0" w:rsidRPr="007001F1">
              <w:rPr>
                <w:color w:val="000000"/>
                <w:sz w:val="22"/>
                <w:szCs w:val="22"/>
              </w:rPr>
              <w:t>é</w:t>
            </w:r>
            <w:r w:rsidRPr="007001F1">
              <w:rPr>
                <w:color w:val="000000"/>
                <w:sz w:val="22"/>
                <w:szCs w:val="22"/>
              </w:rPr>
              <w:t xml:space="preserve"> prác</w:t>
            </w:r>
            <w:r w:rsidR="005F12F0" w:rsidRPr="007001F1">
              <w:rPr>
                <w:color w:val="000000"/>
                <w:sz w:val="22"/>
                <w:szCs w:val="22"/>
              </w:rPr>
              <w:t>e</w:t>
            </w:r>
            <w:r w:rsidRPr="007001F1">
              <w:rPr>
                <w:color w:val="000000"/>
                <w:sz w:val="22"/>
                <w:szCs w:val="22"/>
              </w:rPr>
              <w:t>/ služ</w:t>
            </w:r>
            <w:r w:rsidR="005F12F0" w:rsidRPr="007001F1">
              <w:rPr>
                <w:color w:val="000000"/>
                <w:sz w:val="22"/>
                <w:szCs w:val="22"/>
              </w:rPr>
              <w:t>by</w:t>
            </w:r>
            <w:r w:rsidRPr="007001F1">
              <w:rPr>
                <w:color w:val="000000"/>
                <w:sz w:val="22"/>
                <w:szCs w:val="22"/>
              </w:rPr>
              <w:t xml:space="preserve"> v súlade so ZVO?</w:t>
            </w:r>
          </w:p>
        </w:tc>
        <w:tc>
          <w:tcPr>
            <w:tcW w:w="567" w:type="dxa"/>
            <w:shd w:val="clear" w:color="auto" w:fill="auto"/>
            <w:vAlign w:val="center"/>
            <w:hideMark/>
          </w:tcPr>
          <w:p w14:paraId="2E370048"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1294DD"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6E5996E"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3C052D" w14:textId="77777777" w:rsidR="00675CE1" w:rsidRPr="007001F1" w:rsidRDefault="00675CE1" w:rsidP="00675CE1">
            <w:pPr>
              <w:jc w:val="center"/>
              <w:rPr>
                <w:color w:val="000000"/>
                <w:sz w:val="22"/>
                <w:szCs w:val="22"/>
              </w:rPr>
            </w:pPr>
            <w:r w:rsidRPr="007001F1">
              <w:rPr>
                <w:color w:val="000000"/>
                <w:sz w:val="22"/>
                <w:szCs w:val="22"/>
              </w:rPr>
              <w:t> </w:t>
            </w:r>
          </w:p>
        </w:tc>
      </w:tr>
      <w:tr w:rsidR="00D5534B" w:rsidRPr="007001F1" w14:paraId="76DA400E" w14:textId="77777777" w:rsidTr="00A96394">
        <w:trPr>
          <w:trHeight w:val="452"/>
        </w:trPr>
        <w:tc>
          <w:tcPr>
            <w:tcW w:w="582" w:type="dxa"/>
            <w:vMerge w:val="restart"/>
            <w:shd w:val="clear" w:color="auto" w:fill="auto"/>
            <w:noWrap/>
            <w:vAlign w:val="center"/>
            <w:hideMark/>
          </w:tcPr>
          <w:p w14:paraId="1AFDDA59" w14:textId="77777777" w:rsidR="00D5534B" w:rsidRPr="007001F1" w:rsidRDefault="00D5534B" w:rsidP="00675CE1">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7AE40FB" w14:textId="64054DC3" w:rsidR="00D5534B" w:rsidRPr="007001F1" w:rsidRDefault="00D5534B" w:rsidP="00D5534B">
            <w:pPr>
              <w:jc w:val="both"/>
              <w:rPr>
                <w:color w:val="000000"/>
                <w:sz w:val="22"/>
                <w:szCs w:val="22"/>
              </w:rPr>
            </w:pPr>
            <w:r w:rsidRPr="007001F1">
              <w:rPr>
                <w:color w:val="000000"/>
                <w:sz w:val="22"/>
                <w:szCs w:val="22"/>
              </w:rPr>
              <w:t>a)Bola predpokladaná hodnota koncesie určená súladne so ZVO?</w:t>
            </w:r>
          </w:p>
        </w:tc>
        <w:tc>
          <w:tcPr>
            <w:tcW w:w="567" w:type="dxa"/>
            <w:shd w:val="clear" w:color="auto" w:fill="auto"/>
            <w:vAlign w:val="center"/>
            <w:hideMark/>
          </w:tcPr>
          <w:p w14:paraId="12FF9CF3" w14:textId="77777777" w:rsidR="00D5534B" w:rsidRPr="007001F1" w:rsidRDefault="00D5534B"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34DFDB" w14:textId="77777777" w:rsidR="00D5534B" w:rsidRPr="007001F1" w:rsidRDefault="00D5534B"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7CBCA2" w14:textId="77777777" w:rsidR="00D5534B" w:rsidRPr="007001F1" w:rsidRDefault="00D5534B"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5D783B" w14:textId="77777777" w:rsidR="00D5534B" w:rsidRPr="007001F1" w:rsidRDefault="00D5534B" w:rsidP="00675CE1">
            <w:pPr>
              <w:jc w:val="center"/>
              <w:rPr>
                <w:color w:val="000000"/>
                <w:sz w:val="22"/>
                <w:szCs w:val="22"/>
              </w:rPr>
            </w:pPr>
            <w:r w:rsidRPr="007001F1">
              <w:rPr>
                <w:color w:val="000000"/>
                <w:sz w:val="22"/>
                <w:szCs w:val="22"/>
              </w:rPr>
              <w:t> </w:t>
            </w:r>
          </w:p>
        </w:tc>
      </w:tr>
      <w:tr w:rsidR="00D5534B" w:rsidRPr="007001F1" w14:paraId="2B17C2AB" w14:textId="77777777" w:rsidTr="007261E4">
        <w:trPr>
          <w:trHeight w:val="885"/>
        </w:trPr>
        <w:tc>
          <w:tcPr>
            <w:tcW w:w="582" w:type="dxa"/>
            <w:vMerge/>
            <w:shd w:val="clear" w:color="auto" w:fill="auto"/>
            <w:noWrap/>
            <w:vAlign w:val="center"/>
          </w:tcPr>
          <w:p w14:paraId="12C2EF77"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5B6962C0" w14:textId="562FBFB8" w:rsidR="00D5534B" w:rsidRPr="007001F1" w:rsidRDefault="00D5534B" w:rsidP="00D5534B">
            <w:pPr>
              <w:jc w:val="both"/>
              <w:rPr>
                <w:color w:val="000000"/>
                <w:sz w:val="22"/>
                <w:szCs w:val="22"/>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14:paraId="74FE3444" w14:textId="77777777" w:rsidR="00D5534B" w:rsidRPr="007001F1" w:rsidRDefault="00D5534B" w:rsidP="00675CE1">
            <w:pPr>
              <w:jc w:val="center"/>
              <w:rPr>
                <w:color w:val="000000"/>
                <w:sz w:val="22"/>
                <w:szCs w:val="22"/>
              </w:rPr>
            </w:pPr>
          </w:p>
        </w:tc>
        <w:tc>
          <w:tcPr>
            <w:tcW w:w="567" w:type="dxa"/>
            <w:shd w:val="clear" w:color="auto" w:fill="auto"/>
            <w:vAlign w:val="center"/>
          </w:tcPr>
          <w:p w14:paraId="572810B5" w14:textId="77777777" w:rsidR="00D5534B" w:rsidRPr="007001F1" w:rsidRDefault="00D5534B" w:rsidP="00675CE1">
            <w:pPr>
              <w:jc w:val="center"/>
              <w:rPr>
                <w:color w:val="000000"/>
                <w:sz w:val="22"/>
                <w:szCs w:val="22"/>
              </w:rPr>
            </w:pPr>
          </w:p>
        </w:tc>
        <w:tc>
          <w:tcPr>
            <w:tcW w:w="776" w:type="dxa"/>
            <w:shd w:val="clear" w:color="auto" w:fill="auto"/>
            <w:vAlign w:val="center"/>
          </w:tcPr>
          <w:p w14:paraId="3715E145" w14:textId="77777777" w:rsidR="00D5534B" w:rsidRPr="007001F1" w:rsidRDefault="00D5534B" w:rsidP="00675CE1">
            <w:pPr>
              <w:jc w:val="center"/>
              <w:rPr>
                <w:color w:val="000000"/>
                <w:sz w:val="22"/>
                <w:szCs w:val="22"/>
              </w:rPr>
            </w:pPr>
          </w:p>
        </w:tc>
        <w:tc>
          <w:tcPr>
            <w:tcW w:w="1775" w:type="dxa"/>
            <w:shd w:val="clear" w:color="auto" w:fill="auto"/>
            <w:vAlign w:val="center"/>
          </w:tcPr>
          <w:p w14:paraId="5D6FF506" w14:textId="77777777" w:rsidR="00D5534B" w:rsidRPr="007001F1" w:rsidRDefault="00D5534B" w:rsidP="00675CE1">
            <w:pPr>
              <w:jc w:val="center"/>
              <w:rPr>
                <w:color w:val="000000"/>
                <w:sz w:val="22"/>
                <w:szCs w:val="22"/>
              </w:rPr>
            </w:pPr>
          </w:p>
        </w:tc>
      </w:tr>
      <w:tr w:rsidR="00675CE1" w:rsidRPr="007001F1" w14:paraId="0752F785" w14:textId="77777777" w:rsidTr="007261E4">
        <w:trPr>
          <w:trHeight w:val="20"/>
        </w:trPr>
        <w:tc>
          <w:tcPr>
            <w:tcW w:w="582" w:type="dxa"/>
            <w:shd w:val="clear" w:color="auto" w:fill="auto"/>
            <w:noWrap/>
            <w:vAlign w:val="center"/>
            <w:hideMark/>
          </w:tcPr>
          <w:p w14:paraId="2DD84403" w14:textId="77777777" w:rsidR="00675CE1" w:rsidRPr="007001F1" w:rsidRDefault="00675CE1" w:rsidP="00675CE1">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CB5E25B" w14:textId="3186D72B" w:rsidR="00675CE1" w:rsidRPr="007001F1" w:rsidRDefault="00C679F8" w:rsidP="00D5534B">
            <w:pPr>
              <w:jc w:val="both"/>
              <w:rPr>
                <w:color w:val="000000"/>
                <w:sz w:val="22"/>
                <w:szCs w:val="22"/>
              </w:rPr>
            </w:pPr>
            <w:del w:id="1849" w:author="Kramár Róbert" w:date="2017-05-15T13:14:00Z">
              <w:r w:rsidRPr="007001F1" w:rsidDel="0088057F">
                <w:rPr>
                  <w:color w:val="000000"/>
                  <w:sz w:val="22"/>
                  <w:szCs w:val="22"/>
                </w:rPr>
                <w:delText xml:space="preserve">Boli pri zadávaní zákazky </w:delText>
              </w:r>
              <w:r w:rsidR="005F12F0"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850" w:author="Kramár Róbert" w:date="2017-05-15T13:14:00Z">
              <w:r w:rsidR="0088057F" w:rsidRPr="007001F1">
                <w:rPr>
                  <w:color w:val="000000"/>
                  <w:sz w:val="22"/>
                  <w:szCs w:val="22"/>
                </w:rPr>
                <w:t xml:space="preserve">Boli pri zadávaní </w:t>
              </w:r>
            </w:ins>
            <w:ins w:id="1851" w:author="Hudec Branislav" w:date="2018-02-20T18:19:00Z">
              <w:r w:rsidR="00A85A8A">
                <w:rPr>
                  <w:color w:val="000000"/>
                  <w:sz w:val="22"/>
                  <w:szCs w:val="22"/>
                </w:rPr>
                <w:t>koncesie</w:t>
              </w:r>
            </w:ins>
            <w:ins w:id="1852" w:author="Kramár Róbert" w:date="2017-05-15T13:14:00Z">
              <w:r w:rsidR="0088057F" w:rsidRPr="007001F1">
                <w:rPr>
                  <w:color w:val="000000"/>
                  <w:sz w:val="22"/>
                  <w:szCs w:val="22"/>
                </w:rPr>
                <w:t xml:space="preserve"> dodržané princípy v zmysle § 10 ods. 2 ZVO? </w:t>
              </w:r>
            </w:ins>
            <w:ins w:id="1853"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48B9B0E6"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C43A5A"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FF5D86"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B39473" w14:textId="77777777" w:rsidR="00675CE1" w:rsidRPr="007001F1" w:rsidRDefault="00675CE1" w:rsidP="00675CE1">
            <w:pPr>
              <w:jc w:val="center"/>
              <w:rPr>
                <w:color w:val="000000"/>
                <w:sz w:val="22"/>
                <w:szCs w:val="22"/>
              </w:rPr>
            </w:pPr>
            <w:r w:rsidRPr="007001F1">
              <w:rPr>
                <w:color w:val="000000"/>
                <w:sz w:val="22"/>
                <w:szCs w:val="22"/>
              </w:rPr>
              <w:t> </w:t>
            </w:r>
          </w:p>
        </w:tc>
      </w:tr>
      <w:tr w:rsidR="00DC7054" w:rsidRPr="007001F1" w14:paraId="549B6E32" w14:textId="77777777" w:rsidTr="007261E4">
        <w:trPr>
          <w:trHeight w:val="758"/>
        </w:trPr>
        <w:tc>
          <w:tcPr>
            <w:tcW w:w="582" w:type="dxa"/>
            <w:vMerge w:val="restart"/>
            <w:shd w:val="clear" w:color="auto" w:fill="auto"/>
            <w:noWrap/>
            <w:vAlign w:val="center"/>
          </w:tcPr>
          <w:p w14:paraId="105A580B" w14:textId="620C9CA2" w:rsidR="00DC7054" w:rsidRPr="007001F1" w:rsidRDefault="00DC7054" w:rsidP="00675CE1">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74F0524B" w14:textId="63CFE142" w:rsidR="00DC7054" w:rsidRPr="007001F1" w:rsidRDefault="00DC7054" w:rsidP="00D5534B">
            <w:pPr>
              <w:jc w:val="both"/>
              <w:rPr>
                <w:color w:val="000000"/>
                <w:sz w:val="22"/>
                <w:szCs w:val="22"/>
              </w:rPr>
            </w:pPr>
            <w:r w:rsidRPr="007001F1">
              <w:rPr>
                <w:color w:val="000000"/>
                <w:sz w:val="22"/>
                <w:szCs w:val="22"/>
              </w:rPr>
              <w:t>a) V prípade, ak rozdelil verejný obstarávateľ zákazku na samostatné časti, dodržal všetky ustanovenia §</w:t>
            </w:r>
            <w:ins w:id="1854" w:author="Kramár Róbert" w:date="2017-07-26T17:47:00Z">
              <w:r w:rsidR="00A04031">
                <w:rPr>
                  <w:color w:val="000000"/>
                  <w:sz w:val="22"/>
                  <w:szCs w:val="22"/>
                </w:rPr>
                <w:t xml:space="preserve"> </w:t>
              </w:r>
            </w:ins>
            <w:r w:rsidRPr="007001F1">
              <w:rPr>
                <w:color w:val="000000"/>
                <w:sz w:val="22"/>
                <w:szCs w:val="22"/>
              </w:rPr>
              <w:t>28</w:t>
            </w:r>
            <w:ins w:id="1855" w:author="Kramár Róbert" w:date="2017-07-26T17:47:00Z">
              <w:r w:rsidR="00A04031">
                <w:rPr>
                  <w:color w:val="000000"/>
                  <w:sz w:val="22"/>
                  <w:szCs w:val="22"/>
                </w:rPr>
                <w:t xml:space="preserve"> </w:t>
              </w:r>
            </w:ins>
            <w:r w:rsidRPr="007001F1">
              <w:rPr>
                <w:color w:val="000000"/>
                <w:sz w:val="22"/>
                <w:szCs w:val="22"/>
              </w:rPr>
              <w:t xml:space="preserve">ZVO? </w:t>
            </w:r>
          </w:p>
        </w:tc>
        <w:tc>
          <w:tcPr>
            <w:tcW w:w="567" w:type="dxa"/>
            <w:shd w:val="clear" w:color="auto" w:fill="auto"/>
            <w:vAlign w:val="center"/>
          </w:tcPr>
          <w:p w14:paraId="4291FF35" w14:textId="77777777" w:rsidR="00DC7054" w:rsidRPr="007001F1" w:rsidRDefault="00DC7054" w:rsidP="00675CE1">
            <w:pPr>
              <w:jc w:val="center"/>
              <w:rPr>
                <w:color w:val="000000"/>
                <w:sz w:val="22"/>
                <w:szCs w:val="22"/>
              </w:rPr>
            </w:pPr>
          </w:p>
        </w:tc>
        <w:tc>
          <w:tcPr>
            <w:tcW w:w="567" w:type="dxa"/>
            <w:shd w:val="clear" w:color="auto" w:fill="auto"/>
            <w:vAlign w:val="center"/>
          </w:tcPr>
          <w:p w14:paraId="75F866BF" w14:textId="77777777" w:rsidR="00DC7054" w:rsidRPr="007001F1" w:rsidRDefault="00DC7054" w:rsidP="00675CE1">
            <w:pPr>
              <w:jc w:val="center"/>
              <w:rPr>
                <w:color w:val="000000"/>
                <w:sz w:val="22"/>
                <w:szCs w:val="22"/>
              </w:rPr>
            </w:pPr>
          </w:p>
        </w:tc>
        <w:tc>
          <w:tcPr>
            <w:tcW w:w="776" w:type="dxa"/>
            <w:shd w:val="clear" w:color="auto" w:fill="auto"/>
            <w:vAlign w:val="center"/>
          </w:tcPr>
          <w:p w14:paraId="558AAD10" w14:textId="77777777" w:rsidR="00DC7054" w:rsidRPr="007001F1" w:rsidRDefault="00DC7054" w:rsidP="00675CE1">
            <w:pPr>
              <w:jc w:val="center"/>
              <w:rPr>
                <w:color w:val="000000"/>
                <w:sz w:val="22"/>
                <w:szCs w:val="22"/>
              </w:rPr>
            </w:pPr>
          </w:p>
        </w:tc>
        <w:tc>
          <w:tcPr>
            <w:tcW w:w="1775" w:type="dxa"/>
            <w:shd w:val="clear" w:color="auto" w:fill="auto"/>
            <w:vAlign w:val="center"/>
          </w:tcPr>
          <w:p w14:paraId="441E2C6F" w14:textId="77777777" w:rsidR="00DC7054" w:rsidRPr="007001F1" w:rsidRDefault="00DC7054" w:rsidP="00675CE1">
            <w:pPr>
              <w:jc w:val="center"/>
              <w:rPr>
                <w:color w:val="000000"/>
                <w:sz w:val="22"/>
                <w:szCs w:val="22"/>
              </w:rPr>
            </w:pPr>
          </w:p>
        </w:tc>
      </w:tr>
      <w:tr w:rsidR="00DC7054" w:rsidRPr="007001F1" w14:paraId="7916067B" w14:textId="77777777" w:rsidTr="007261E4">
        <w:trPr>
          <w:trHeight w:val="757"/>
        </w:trPr>
        <w:tc>
          <w:tcPr>
            <w:tcW w:w="582" w:type="dxa"/>
            <w:vMerge/>
            <w:shd w:val="clear" w:color="auto" w:fill="auto"/>
            <w:noWrap/>
            <w:vAlign w:val="center"/>
          </w:tcPr>
          <w:p w14:paraId="2E382FE0"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3C916141" w14:textId="373CF26F" w:rsidR="00DC7054" w:rsidRPr="007001F1" w:rsidRDefault="00DC7054" w:rsidP="00D5534B">
            <w:pPr>
              <w:jc w:val="both"/>
              <w:rPr>
                <w:color w:val="000000"/>
                <w:sz w:val="22"/>
                <w:szCs w:val="22"/>
              </w:rPr>
            </w:pPr>
            <w:del w:id="1856" w:author="Kramár Róbert" w:date="2018-04-27T16:36:00Z">
              <w:r w:rsidRPr="007001F1" w:rsidDel="00555AC0">
                <w:rPr>
                  <w:color w:val="000000"/>
                  <w:sz w:val="22"/>
                  <w:szCs w:val="22"/>
                </w:rPr>
                <w:delText xml:space="preserve">b) V prípade, ak verejný obstarávateľ nerozdelil zákazku na časti, uviedol v oznámení o </w:delText>
              </w:r>
              <w:commentRangeStart w:id="1857"/>
              <w:r w:rsidRPr="007001F1" w:rsidDel="00555AC0">
                <w:rPr>
                  <w:color w:val="000000"/>
                  <w:sz w:val="22"/>
                  <w:szCs w:val="22"/>
                </w:rPr>
                <w:delText>vyhlásení</w:delText>
              </w:r>
            </w:del>
            <w:commentRangeEnd w:id="1857"/>
            <w:r w:rsidR="00555AC0">
              <w:rPr>
                <w:rStyle w:val="Odkaznakomentr"/>
              </w:rPr>
              <w:commentReference w:id="1857"/>
            </w:r>
            <w:del w:id="1858" w:author="Kramár Róbert" w:date="2018-04-27T16:36:00Z">
              <w:r w:rsidRPr="007001F1" w:rsidDel="00555AC0">
                <w:rPr>
                  <w:color w:val="000000"/>
                  <w:sz w:val="22"/>
                  <w:szCs w:val="22"/>
                </w:rPr>
                <w:delText xml:space="preserve"> verejného obstarávania odôvodnenie?</w:delText>
              </w:r>
            </w:del>
          </w:p>
        </w:tc>
        <w:tc>
          <w:tcPr>
            <w:tcW w:w="567" w:type="dxa"/>
            <w:shd w:val="clear" w:color="auto" w:fill="auto"/>
            <w:vAlign w:val="center"/>
          </w:tcPr>
          <w:p w14:paraId="304CD7A3" w14:textId="77777777" w:rsidR="00DC7054" w:rsidRPr="007001F1" w:rsidRDefault="00DC7054">
            <w:pPr>
              <w:rPr>
                <w:color w:val="000000"/>
                <w:sz w:val="22"/>
                <w:szCs w:val="22"/>
              </w:rPr>
              <w:pPrChange w:id="1859" w:author="Kramár Róbert" w:date="2018-04-27T16:36:00Z">
                <w:pPr>
                  <w:jc w:val="center"/>
                </w:pPr>
              </w:pPrChange>
            </w:pPr>
          </w:p>
        </w:tc>
        <w:tc>
          <w:tcPr>
            <w:tcW w:w="567" w:type="dxa"/>
            <w:shd w:val="clear" w:color="auto" w:fill="auto"/>
            <w:vAlign w:val="center"/>
          </w:tcPr>
          <w:p w14:paraId="0EF96248" w14:textId="77777777" w:rsidR="00DC7054" w:rsidRPr="007001F1" w:rsidRDefault="00DC7054" w:rsidP="00675CE1">
            <w:pPr>
              <w:jc w:val="center"/>
              <w:rPr>
                <w:color w:val="000000"/>
                <w:sz w:val="22"/>
                <w:szCs w:val="22"/>
              </w:rPr>
            </w:pPr>
          </w:p>
        </w:tc>
        <w:tc>
          <w:tcPr>
            <w:tcW w:w="776" w:type="dxa"/>
            <w:shd w:val="clear" w:color="auto" w:fill="auto"/>
            <w:vAlign w:val="center"/>
          </w:tcPr>
          <w:p w14:paraId="103C245F" w14:textId="77777777" w:rsidR="00DC7054" w:rsidRPr="007001F1" w:rsidRDefault="00DC7054" w:rsidP="00675CE1">
            <w:pPr>
              <w:jc w:val="center"/>
              <w:rPr>
                <w:color w:val="000000"/>
                <w:sz w:val="22"/>
                <w:szCs w:val="22"/>
              </w:rPr>
            </w:pPr>
          </w:p>
        </w:tc>
        <w:tc>
          <w:tcPr>
            <w:tcW w:w="1775" w:type="dxa"/>
            <w:shd w:val="clear" w:color="auto" w:fill="auto"/>
            <w:vAlign w:val="center"/>
          </w:tcPr>
          <w:p w14:paraId="6E4C1D89" w14:textId="77777777" w:rsidR="00DC7054" w:rsidRPr="007001F1" w:rsidRDefault="00DC7054" w:rsidP="00675CE1">
            <w:pPr>
              <w:jc w:val="center"/>
              <w:rPr>
                <w:color w:val="000000"/>
                <w:sz w:val="22"/>
                <w:szCs w:val="22"/>
              </w:rPr>
            </w:pPr>
          </w:p>
        </w:tc>
      </w:tr>
      <w:tr w:rsidR="00675CE1" w:rsidRPr="007001F1" w14:paraId="2EB92551" w14:textId="77777777" w:rsidTr="007261E4">
        <w:trPr>
          <w:trHeight w:val="20"/>
        </w:trPr>
        <w:tc>
          <w:tcPr>
            <w:tcW w:w="582" w:type="dxa"/>
            <w:shd w:val="clear" w:color="auto" w:fill="auto"/>
            <w:noWrap/>
            <w:vAlign w:val="center"/>
            <w:hideMark/>
          </w:tcPr>
          <w:p w14:paraId="14EE4BF0" w14:textId="3429FB61" w:rsidR="00675CE1" w:rsidRPr="007001F1" w:rsidRDefault="006F6B0D" w:rsidP="00675CE1">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4E3E685" w14:textId="0316CBEF" w:rsidR="00675CE1" w:rsidRPr="007001F1" w:rsidRDefault="00675CE1" w:rsidP="00D5534B">
            <w:pPr>
              <w:jc w:val="both"/>
              <w:rPr>
                <w:color w:val="000000"/>
                <w:sz w:val="22"/>
                <w:szCs w:val="22"/>
              </w:rPr>
            </w:pPr>
            <w:r w:rsidRPr="007001F1">
              <w:rPr>
                <w:color w:val="000000"/>
                <w:sz w:val="22"/>
                <w:szCs w:val="22"/>
              </w:rPr>
              <w:t>Bol zamestnanec vykonávajúci kontrolu oboznámený s rizikovými indikátormi</w:t>
            </w:r>
            <w:del w:id="1860" w:author="Kramár Róbert" w:date="2017-05-15T13:33:00Z">
              <w:r w:rsidRPr="007001F1" w:rsidDel="00A128DC">
                <w:rPr>
                  <w:color w:val="000000"/>
                  <w:sz w:val="22"/>
                  <w:szCs w:val="22"/>
                </w:rPr>
                <w:delText>, ktoré sú uvedené v Systéme riadenia EŠIF</w:delText>
              </w:r>
            </w:del>
            <w:ins w:id="1861" w:author="Kramár Róbert" w:date="2017-07-26T17:47:00Z">
              <w:r w:rsidR="00A04031">
                <w:rPr>
                  <w:color w:val="000000"/>
                  <w:sz w:val="22"/>
                  <w:szCs w:val="22"/>
                </w:rPr>
                <w:t xml:space="preserve"> </w:t>
              </w:r>
            </w:ins>
            <w:ins w:id="1862"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5F12F0" w:rsidRPr="007001F1">
              <w:t xml:space="preserve"> </w:t>
            </w:r>
            <w:r w:rsidR="005F12F0" w:rsidRPr="007001F1">
              <w:rPr>
                <w:color w:val="000000"/>
                <w:sz w:val="22"/>
                <w:szCs w:val="22"/>
              </w:rPr>
              <w:t xml:space="preserve">Neboli identifikované rizikové indikátory, </w:t>
            </w:r>
            <w:r w:rsidR="005F12F0" w:rsidRPr="007001F1">
              <w:rPr>
                <w:color w:val="000000"/>
                <w:sz w:val="22"/>
                <w:szCs w:val="22"/>
              </w:rPr>
              <w:lastRenderedPageBreak/>
              <w:t>ktoré môžu iniciovať spoluprácu s PMÚ alebo OČTK?</w:t>
            </w:r>
          </w:p>
        </w:tc>
        <w:tc>
          <w:tcPr>
            <w:tcW w:w="567" w:type="dxa"/>
            <w:shd w:val="clear" w:color="auto" w:fill="auto"/>
            <w:vAlign w:val="center"/>
            <w:hideMark/>
          </w:tcPr>
          <w:p w14:paraId="060F35DD" w14:textId="77777777" w:rsidR="00675CE1" w:rsidRPr="007001F1" w:rsidRDefault="00675CE1" w:rsidP="00675CE1">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09225F2"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1C67367"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4622FD"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0C7FF743" w14:textId="77777777" w:rsidTr="007261E4">
        <w:trPr>
          <w:trHeight w:val="20"/>
        </w:trPr>
        <w:tc>
          <w:tcPr>
            <w:tcW w:w="582" w:type="dxa"/>
            <w:shd w:val="clear" w:color="auto" w:fill="auto"/>
            <w:noWrap/>
            <w:vAlign w:val="center"/>
            <w:hideMark/>
          </w:tcPr>
          <w:p w14:paraId="0FD9735D" w14:textId="499D7CE0" w:rsidR="00675CE1" w:rsidRPr="007001F1" w:rsidRDefault="006F6B0D" w:rsidP="00675CE1">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42B6F95" w14:textId="77777777" w:rsidR="00675CE1" w:rsidRPr="007001F1" w:rsidRDefault="00675CE1" w:rsidP="00D5534B">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16474D5"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E2D0B7"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6DE54F"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802BFAC"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211B4F99" w14:textId="77777777" w:rsidTr="007261E4">
        <w:trPr>
          <w:trHeight w:val="20"/>
        </w:trPr>
        <w:tc>
          <w:tcPr>
            <w:tcW w:w="582" w:type="dxa"/>
            <w:shd w:val="clear" w:color="auto" w:fill="auto"/>
            <w:noWrap/>
            <w:vAlign w:val="center"/>
            <w:hideMark/>
          </w:tcPr>
          <w:p w14:paraId="243D8DA6" w14:textId="39CC6B0A" w:rsidR="00675CE1" w:rsidRPr="007001F1" w:rsidRDefault="006F6B0D" w:rsidP="00675CE1">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86FD7A5" w14:textId="3F41E673" w:rsidR="00675CE1" w:rsidRPr="007001F1" w:rsidRDefault="00675CE1"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25B0B394"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E5F80E"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69E8E8"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18F27B" w14:textId="77777777" w:rsidR="00675CE1" w:rsidRPr="007001F1" w:rsidRDefault="00675CE1" w:rsidP="00675CE1">
            <w:pPr>
              <w:jc w:val="center"/>
              <w:rPr>
                <w:color w:val="000000"/>
                <w:sz w:val="22"/>
                <w:szCs w:val="22"/>
              </w:rPr>
            </w:pPr>
            <w:r w:rsidRPr="007001F1">
              <w:rPr>
                <w:color w:val="000000"/>
                <w:sz w:val="22"/>
                <w:szCs w:val="22"/>
              </w:rPr>
              <w:t> </w:t>
            </w:r>
          </w:p>
        </w:tc>
      </w:tr>
      <w:tr w:rsidR="00C679F8" w:rsidRPr="007001F1" w14:paraId="7284C28F" w14:textId="77777777" w:rsidTr="007261E4">
        <w:trPr>
          <w:trHeight w:val="20"/>
        </w:trPr>
        <w:tc>
          <w:tcPr>
            <w:tcW w:w="582" w:type="dxa"/>
            <w:shd w:val="clear" w:color="auto" w:fill="auto"/>
            <w:noWrap/>
            <w:vAlign w:val="center"/>
            <w:hideMark/>
          </w:tcPr>
          <w:p w14:paraId="2FC95E2D" w14:textId="72332FB4" w:rsidR="00C679F8" w:rsidRPr="007001F1" w:rsidRDefault="006F6B0D" w:rsidP="00C679F8">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B2EA3A9" w14:textId="5E32AEA1" w:rsidR="00C679F8" w:rsidRPr="007001F1" w:rsidRDefault="00C679F8" w:rsidP="00D5534B">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274976E4" w14:textId="77777777" w:rsidR="00C679F8" w:rsidRPr="007001F1" w:rsidRDefault="00C679F8" w:rsidP="00C679F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62E344" w14:textId="77777777" w:rsidR="00C679F8" w:rsidRPr="007001F1" w:rsidRDefault="00C679F8" w:rsidP="00C679F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B58AC3" w14:textId="77777777" w:rsidR="00C679F8" w:rsidRPr="007001F1" w:rsidRDefault="00C679F8" w:rsidP="00C679F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991344" w14:textId="77777777" w:rsidR="00C679F8" w:rsidRPr="007001F1" w:rsidRDefault="00C679F8" w:rsidP="00C679F8">
            <w:pPr>
              <w:jc w:val="center"/>
              <w:rPr>
                <w:color w:val="000000"/>
                <w:sz w:val="22"/>
                <w:szCs w:val="22"/>
              </w:rPr>
            </w:pPr>
            <w:r w:rsidRPr="007001F1">
              <w:rPr>
                <w:color w:val="000000"/>
                <w:sz w:val="22"/>
                <w:szCs w:val="22"/>
              </w:rPr>
              <w:t> </w:t>
            </w:r>
          </w:p>
        </w:tc>
      </w:tr>
      <w:tr w:rsidR="00C679F8" w:rsidRPr="007001F1" w14:paraId="2D2A08D2" w14:textId="77777777" w:rsidTr="007261E4">
        <w:trPr>
          <w:trHeight w:val="20"/>
        </w:trPr>
        <w:tc>
          <w:tcPr>
            <w:tcW w:w="582" w:type="dxa"/>
            <w:shd w:val="clear" w:color="auto" w:fill="auto"/>
            <w:noWrap/>
            <w:vAlign w:val="center"/>
            <w:hideMark/>
          </w:tcPr>
          <w:p w14:paraId="6A28E441" w14:textId="30B9FAC3" w:rsidR="00C679F8" w:rsidRPr="007001F1" w:rsidRDefault="006F6B0D" w:rsidP="00C679F8">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3DC978A4" w14:textId="531C27FD" w:rsidR="00C679F8" w:rsidRPr="007001F1" w:rsidRDefault="00C679F8" w:rsidP="00D5534B">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7525FC0C" w14:textId="77777777" w:rsidR="00C679F8" w:rsidRPr="007001F1" w:rsidRDefault="00C679F8" w:rsidP="00C679F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435BB5" w14:textId="77777777" w:rsidR="00C679F8" w:rsidRPr="007001F1" w:rsidRDefault="00C679F8" w:rsidP="00C679F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C2218A1" w14:textId="77777777" w:rsidR="00C679F8" w:rsidRPr="007001F1" w:rsidRDefault="00C679F8" w:rsidP="00C679F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17A537" w14:textId="77777777" w:rsidR="00C679F8" w:rsidRPr="007001F1" w:rsidRDefault="00C679F8" w:rsidP="00C679F8">
            <w:pPr>
              <w:jc w:val="center"/>
              <w:rPr>
                <w:color w:val="000000"/>
                <w:sz w:val="22"/>
                <w:szCs w:val="22"/>
              </w:rPr>
            </w:pPr>
            <w:r w:rsidRPr="007001F1">
              <w:rPr>
                <w:color w:val="000000"/>
                <w:sz w:val="22"/>
                <w:szCs w:val="22"/>
              </w:rPr>
              <w:t> </w:t>
            </w:r>
          </w:p>
        </w:tc>
      </w:tr>
      <w:tr w:rsidR="00DC7054" w:rsidRPr="007001F1" w14:paraId="508CB111" w14:textId="77777777" w:rsidTr="007261E4">
        <w:trPr>
          <w:trHeight w:val="1268"/>
        </w:trPr>
        <w:tc>
          <w:tcPr>
            <w:tcW w:w="582" w:type="dxa"/>
            <w:vMerge w:val="restart"/>
            <w:shd w:val="clear" w:color="auto" w:fill="auto"/>
            <w:noWrap/>
            <w:vAlign w:val="center"/>
            <w:hideMark/>
          </w:tcPr>
          <w:p w14:paraId="40A131F6" w14:textId="69D5D3BE" w:rsidR="00DC7054" w:rsidRPr="007001F1" w:rsidRDefault="00DC7054" w:rsidP="00675CE1">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30683C3" w14:textId="555B0E7B" w:rsidR="00DC7054" w:rsidRPr="007001F1" w:rsidRDefault="00DC7054"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14:paraId="2BF977B4"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720026"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C7C6E6C"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A4FD0D"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230BEE67" w14:textId="77777777" w:rsidTr="007261E4">
        <w:trPr>
          <w:trHeight w:val="1267"/>
        </w:trPr>
        <w:tc>
          <w:tcPr>
            <w:tcW w:w="582" w:type="dxa"/>
            <w:vMerge/>
            <w:shd w:val="clear" w:color="auto" w:fill="auto"/>
            <w:noWrap/>
            <w:vAlign w:val="center"/>
          </w:tcPr>
          <w:p w14:paraId="2DB17607"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0C09A657" w14:textId="4F2E31F7" w:rsidR="00DC7054" w:rsidRPr="007001F1" w:rsidRDefault="00DC7054"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93F0922" w14:textId="77777777" w:rsidR="00DC7054" w:rsidRPr="007001F1" w:rsidRDefault="00DC7054" w:rsidP="00675CE1">
            <w:pPr>
              <w:jc w:val="center"/>
              <w:rPr>
                <w:color w:val="000000"/>
                <w:sz w:val="22"/>
                <w:szCs w:val="22"/>
              </w:rPr>
            </w:pPr>
          </w:p>
        </w:tc>
        <w:tc>
          <w:tcPr>
            <w:tcW w:w="567" w:type="dxa"/>
            <w:shd w:val="clear" w:color="auto" w:fill="auto"/>
            <w:vAlign w:val="center"/>
          </w:tcPr>
          <w:p w14:paraId="324E39AA" w14:textId="77777777" w:rsidR="00DC7054" w:rsidRPr="007001F1" w:rsidRDefault="00DC7054" w:rsidP="00675CE1">
            <w:pPr>
              <w:jc w:val="center"/>
              <w:rPr>
                <w:color w:val="000000"/>
                <w:sz w:val="22"/>
                <w:szCs w:val="22"/>
              </w:rPr>
            </w:pPr>
          </w:p>
        </w:tc>
        <w:tc>
          <w:tcPr>
            <w:tcW w:w="776" w:type="dxa"/>
            <w:shd w:val="clear" w:color="auto" w:fill="auto"/>
            <w:vAlign w:val="center"/>
          </w:tcPr>
          <w:p w14:paraId="7E070034" w14:textId="77777777" w:rsidR="00DC7054" w:rsidRPr="007001F1" w:rsidRDefault="00DC7054" w:rsidP="00675CE1">
            <w:pPr>
              <w:jc w:val="center"/>
              <w:rPr>
                <w:color w:val="000000"/>
                <w:sz w:val="22"/>
                <w:szCs w:val="22"/>
              </w:rPr>
            </w:pPr>
          </w:p>
        </w:tc>
        <w:tc>
          <w:tcPr>
            <w:tcW w:w="1775" w:type="dxa"/>
            <w:shd w:val="clear" w:color="auto" w:fill="auto"/>
            <w:vAlign w:val="center"/>
          </w:tcPr>
          <w:p w14:paraId="6D9FB5BC" w14:textId="77777777" w:rsidR="00DC7054" w:rsidRPr="007001F1" w:rsidRDefault="00DC7054" w:rsidP="00675CE1">
            <w:pPr>
              <w:jc w:val="center"/>
              <w:rPr>
                <w:color w:val="000000"/>
                <w:sz w:val="22"/>
                <w:szCs w:val="22"/>
              </w:rPr>
            </w:pPr>
          </w:p>
        </w:tc>
      </w:tr>
      <w:tr w:rsidR="00675CE1" w:rsidRPr="007001F1" w:rsidDel="00BB0E35" w14:paraId="101F4499" w14:textId="5B2BB648" w:rsidTr="007261E4">
        <w:trPr>
          <w:trHeight w:val="20"/>
          <w:del w:id="1863" w:author="Kramár Róbert" w:date="2018-04-27T15:29:00Z"/>
        </w:trPr>
        <w:tc>
          <w:tcPr>
            <w:tcW w:w="582" w:type="dxa"/>
            <w:shd w:val="clear" w:color="auto" w:fill="auto"/>
            <w:noWrap/>
            <w:vAlign w:val="center"/>
            <w:hideMark/>
          </w:tcPr>
          <w:p w14:paraId="4071AEBF" w14:textId="03CFFE26" w:rsidR="00675CE1" w:rsidRPr="007001F1" w:rsidDel="00BB0E35" w:rsidRDefault="006F6B0D" w:rsidP="00675CE1">
            <w:pPr>
              <w:jc w:val="center"/>
              <w:rPr>
                <w:del w:id="1864" w:author="Kramár Róbert" w:date="2018-04-27T15:29:00Z"/>
                <w:color w:val="000000"/>
                <w:sz w:val="22"/>
                <w:szCs w:val="22"/>
              </w:rPr>
            </w:pPr>
            <w:del w:id="1865" w:author="Kramár Róbert" w:date="2018-04-27T15:29:00Z">
              <w:r w:rsidRPr="007001F1" w:rsidDel="00BB0E35">
                <w:rPr>
                  <w:color w:val="000000"/>
                  <w:sz w:val="22"/>
                  <w:szCs w:val="22"/>
                </w:rPr>
                <w:delText>11</w:delText>
              </w:r>
            </w:del>
          </w:p>
        </w:tc>
        <w:tc>
          <w:tcPr>
            <w:tcW w:w="4820" w:type="dxa"/>
            <w:gridSpan w:val="2"/>
            <w:shd w:val="clear" w:color="auto" w:fill="auto"/>
            <w:vAlign w:val="center"/>
            <w:hideMark/>
          </w:tcPr>
          <w:p w14:paraId="6449997F" w14:textId="53AF167A" w:rsidR="00675CE1" w:rsidRPr="007001F1" w:rsidDel="00BB0E35" w:rsidRDefault="00675CE1" w:rsidP="00D5534B">
            <w:pPr>
              <w:jc w:val="both"/>
              <w:rPr>
                <w:del w:id="1866" w:author="Kramár Róbert" w:date="2018-04-27T15:29:00Z"/>
                <w:color w:val="000000"/>
                <w:sz w:val="22"/>
                <w:szCs w:val="22"/>
              </w:rPr>
            </w:pPr>
            <w:del w:id="1867" w:author="Kramár Róbert" w:date="2018-04-27T15:29:00Z">
              <w:r w:rsidRPr="007001F1" w:rsidDel="00BB0E35">
                <w:rPr>
                  <w:color w:val="000000"/>
                  <w:sz w:val="22"/>
                  <w:szCs w:val="22"/>
                </w:rPr>
                <w:delText>Je lehota na predkladanie ponúk</w:delText>
              </w:r>
              <w:r w:rsidR="00C31198" w:rsidRPr="007001F1" w:rsidDel="00BB0E35">
                <w:rPr>
                  <w:color w:val="000000"/>
                  <w:sz w:val="22"/>
                  <w:szCs w:val="22"/>
                </w:rPr>
                <w:delText>/ žiadostí o účasť</w:delText>
              </w:r>
              <w:r w:rsidR="00F2042D" w:rsidRPr="007001F1" w:rsidDel="00BB0E35">
                <w:rPr>
                  <w:color w:val="000000"/>
                  <w:sz w:val="22"/>
                  <w:szCs w:val="22"/>
                </w:rPr>
                <w:delText xml:space="preserve"> určená v súlade so ZVO?</w:delText>
              </w:r>
            </w:del>
          </w:p>
        </w:tc>
        <w:tc>
          <w:tcPr>
            <w:tcW w:w="567" w:type="dxa"/>
            <w:shd w:val="clear" w:color="auto" w:fill="auto"/>
            <w:vAlign w:val="center"/>
            <w:hideMark/>
          </w:tcPr>
          <w:p w14:paraId="76927B3E" w14:textId="7EFE2134" w:rsidR="00675CE1" w:rsidRPr="007001F1" w:rsidDel="00BB0E35" w:rsidRDefault="00675CE1" w:rsidP="00675CE1">
            <w:pPr>
              <w:jc w:val="center"/>
              <w:rPr>
                <w:del w:id="1868" w:author="Kramár Róbert" w:date="2018-04-27T15:29:00Z"/>
                <w:color w:val="000000"/>
                <w:sz w:val="22"/>
                <w:szCs w:val="22"/>
              </w:rPr>
            </w:pPr>
            <w:del w:id="1869" w:author="Kramár Róbert" w:date="2018-04-27T15:29:00Z">
              <w:r w:rsidRPr="007001F1" w:rsidDel="00BB0E35">
                <w:rPr>
                  <w:color w:val="000000"/>
                  <w:sz w:val="22"/>
                  <w:szCs w:val="22"/>
                </w:rPr>
                <w:delText> </w:delText>
              </w:r>
            </w:del>
          </w:p>
        </w:tc>
        <w:tc>
          <w:tcPr>
            <w:tcW w:w="567" w:type="dxa"/>
            <w:shd w:val="clear" w:color="auto" w:fill="auto"/>
            <w:vAlign w:val="center"/>
            <w:hideMark/>
          </w:tcPr>
          <w:p w14:paraId="6C8EFF1E" w14:textId="764CD4C1" w:rsidR="00675CE1" w:rsidRPr="007001F1" w:rsidDel="00BB0E35" w:rsidRDefault="00675CE1" w:rsidP="00675CE1">
            <w:pPr>
              <w:jc w:val="center"/>
              <w:rPr>
                <w:del w:id="1870" w:author="Kramár Róbert" w:date="2018-04-27T15:29:00Z"/>
                <w:color w:val="000000"/>
                <w:sz w:val="22"/>
                <w:szCs w:val="22"/>
              </w:rPr>
            </w:pPr>
            <w:del w:id="1871" w:author="Kramár Róbert" w:date="2018-04-27T15:29:00Z">
              <w:r w:rsidRPr="007001F1" w:rsidDel="00BB0E35">
                <w:rPr>
                  <w:color w:val="000000"/>
                  <w:sz w:val="22"/>
                  <w:szCs w:val="22"/>
                </w:rPr>
                <w:delText> </w:delText>
              </w:r>
            </w:del>
          </w:p>
        </w:tc>
        <w:tc>
          <w:tcPr>
            <w:tcW w:w="776" w:type="dxa"/>
            <w:shd w:val="clear" w:color="auto" w:fill="auto"/>
            <w:vAlign w:val="center"/>
            <w:hideMark/>
          </w:tcPr>
          <w:p w14:paraId="44DE1D01" w14:textId="7C8ADC88" w:rsidR="00675CE1" w:rsidRPr="007001F1" w:rsidDel="00BB0E35" w:rsidRDefault="00675CE1" w:rsidP="00675CE1">
            <w:pPr>
              <w:jc w:val="center"/>
              <w:rPr>
                <w:del w:id="1872" w:author="Kramár Róbert" w:date="2018-04-27T15:29:00Z"/>
                <w:color w:val="000000"/>
                <w:sz w:val="22"/>
                <w:szCs w:val="22"/>
              </w:rPr>
            </w:pPr>
            <w:del w:id="1873" w:author="Kramár Róbert" w:date="2018-04-27T15:29:00Z">
              <w:r w:rsidRPr="007001F1" w:rsidDel="00BB0E35">
                <w:rPr>
                  <w:color w:val="000000"/>
                  <w:sz w:val="22"/>
                  <w:szCs w:val="22"/>
                </w:rPr>
                <w:delText> </w:delText>
              </w:r>
            </w:del>
          </w:p>
        </w:tc>
        <w:tc>
          <w:tcPr>
            <w:tcW w:w="1775" w:type="dxa"/>
            <w:shd w:val="clear" w:color="auto" w:fill="auto"/>
            <w:vAlign w:val="center"/>
            <w:hideMark/>
          </w:tcPr>
          <w:p w14:paraId="180B99FD" w14:textId="763B4750" w:rsidR="00675CE1" w:rsidRPr="007001F1" w:rsidDel="00BB0E35" w:rsidRDefault="00675CE1" w:rsidP="00675CE1">
            <w:pPr>
              <w:jc w:val="center"/>
              <w:rPr>
                <w:del w:id="1874" w:author="Kramár Róbert" w:date="2018-04-27T15:29:00Z"/>
                <w:color w:val="000000"/>
                <w:sz w:val="22"/>
                <w:szCs w:val="22"/>
              </w:rPr>
            </w:pPr>
            <w:del w:id="1875" w:author="Kramár Róbert" w:date="2018-04-27T15:29:00Z">
              <w:r w:rsidRPr="007001F1" w:rsidDel="00BB0E35">
                <w:rPr>
                  <w:color w:val="000000"/>
                  <w:sz w:val="22"/>
                  <w:szCs w:val="22"/>
                </w:rPr>
                <w:delText> </w:delText>
              </w:r>
            </w:del>
          </w:p>
        </w:tc>
      </w:tr>
      <w:tr w:rsidR="00DC7054" w:rsidRPr="007001F1" w14:paraId="196D00D8" w14:textId="77777777" w:rsidTr="00A96394">
        <w:trPr>
          <w:trHeight w:val="248"/>
        </w:trPr>
        <w:tc>
          <w:tcPr>
            <w:tcW w:w="582" w:type="dxa"/>
            <w:vMerge w:val="restart"/>
            <w:shd w:val="clear" w:color="auto" w:fill="auto"/>
            <w:noWrap/>
            <w:vAlign w:val="center"/>
            <w:hideMark/>
          </w:tcPr>
          <w:p w14:paraId="1A975237" w14:textId="36FCC97D" w:rsidR="00DC7054" w:rsidRPr="007001F1" w:rsidRDefault="00DC7054" w:rsidP="00675CE1">
            <w:pPr>
              <w:jc w:val="center"/>
              <w:rPr>
                <w:color w:val="000000"/>
                <w:sz w:val="22"/>
                <w:szCs w:val="22"/>
              </w:rPr>
            </w:pPr>
            <w:r w:rsidRPr="007001F1">
              <w:rPr>
                <w:color w:val="000000"/>
                <w:sz w:val="22"/>
                <w:szCs w:val="22"/>
              </w:rPr>
              <w:t>1</w:t>
            </w:r>
            <w:ins w:id="1876" w:author="Kramár Róbert" w:date="2018-04-27T15:30:00Z">
              <w:r w:rsidR="00BB0E35">
                <w:rPr>
                  <w:color w:val="000000"/>
                  <w:sz w:val="22"/>
                  <w:szCs w:val="22"/>
                </w:rPr>
                <w:t>1</w:t>
              </w:r>
            </w:ins>
            <w:del w:id="1877" w:author="Kramár Róbert" w:date="2018-04-27T15:30:00Z">
              <w:r w:rsidRPr="007001F1" w:rsidDel="00BB0E35">
                <w:rPr>
                  <w:color w:val="000000"/>
                  <w:sz w:val="22"/>
                  <w:szCs w:val="22"/>
                </w:rPr>
                <w:delText>2</w:delText>
              </w:r>
            </w:del>
          </w:p>
        </w:tc>
        <w:tc>
          <w:tcPr>
            <w:tcW w:w="4820" w:type="dxa"/>
            <w:gridSpan w:val="2"/>
            <w:shd w:val="clear" w:color="auto" w:fill="auto"/>
            <w:vAlign w:val="center"/>
            <w:hideMark/>
          </w:tcPr>
          <w:p w14:paraId="3A39B709" w14:textId="4392B852" w:rsidR="00DC7054" w:rsidRPr="007001F1" w:rsidRDefault="00DC7054" w:rsidP="00D5534B">
            <w:pPr>
              <w:jc w:val="both"/>
              <w:rPr>
                <w:color w:val="000000"/>
                <w:sz w:val="22"/>
                <w:szCs w:val="22"/>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14:paraId="532FB0CE"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9EB530"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99D0EC"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F0C971"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58CDAFE9" w14:textId="77777777" w:rsidTr="007261E4">
        <w:trPr>
          <w:trHeight w:val="757"/>
        </w:trPr>
        <w:tc>
          <w:tcPr>
            <w:tcW w:w="582" w:type="dxa"/>
            <w:vMerge/>
            <w:shd w:val="clear" w:color="auto" w:fill="auto"/>
            <w:noWrap/>
            <w:vAlign w:val="center"/>
          </w:tcPr>
          <w:p w14:paraId="73C78D42"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498309FF" w14:textId="4E900061" w:rsidR="00DC7054" w:rsidRPr="007001F1" w:rsidRDefault="00DC7054"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3236091" w14:textId="77777777" w:rsidR="00DC7054" w:rsidRPr="007001F1" w:rsidRDefault="00DC7054" w:rsidP="00675CE1">
            <w:pPr>
              <w:jc w:val="center"/>
              <w:rPr>
                <w:color w:val="000000"/>
                <w:sz w:val="22"/>
                <w:szCs w:val="22"/>
              </w:rPr>
            </w:pPr>
          </w:p>
        </w:tc>
        <w:tc>
          <w:tcPr>
            <w:tcW w:w="567" w:type="dxa"/>
            <w:shd w:val="clear" w:color="auto" w:fill="auto"/>
            <w:vAlign w:val="center"/>
          </w:tcPr>
          <w:p w14:paraId="3F3C67DA" w14:textId="77777777" w:rsidR="00DC7054" w:rsidRPr="007001F1" w:rsidRDefault="00DC7054" w:rsidP="00675CE1">
            <w:pPr>
              <w:jc w:val="center"/>
              <w:rPr>
                <w:color w:val="000000"/>
                <w:sz w:val="22"/>
                <w:szCs w:val="22"/>
              </w:rPr>
            </w:pPr>
          </w:p>
        </w:tc>
        <w:tc>
          <w:tcPr>
            <w:tcW w:w="776" w:type="dxa"/>
            <w:shd w:val="clear" w:color="auto" w:fill="auto"/>
            <w:vAlign w:val="center"/>
          </w:tcPr>
          <w:p w14:paraId="0B68F37C" w14:textId="77777777" w:rsidR="00DC7054" w:rsidRPr="007001F1" w:rsidRDefault="00DC7054" w:rsidP="00675CE1">
            <w:pPr>
              <w:jc w:val="center"/>
              <w:rPr>
                <w:color w:val="000000"/>
                <w:sz w:val="22"/>
                <w:szCs w:val="22"/>
              </w:rPr>
            </w:pPr>
          </w:p>
        </w:tc>
        <w:tc>
          <w:tcPr>
            <w:tcW w:w="1775" w:type="dxa"/>
            <w:shd w:val="clear" w:color="auto" w:fill="auto"/>
            <w:vAlign w:val="center"/>
          </w:tcPr>
          <w:p w14:paraId="545194FE" w14:textId="77777777" w:rsidR="00DC7054" w:rsidRPr="007001F1" w:rsidRDefault="00DC7054" w:rsidP="00675CE1">
            <w:pPr>
              <w:jc w:val="center"/>
              <w:rPr>
                <w:color w:val="000000"/>
                <w:sz w:val="22"/>
                <w:szCs w:val="22"/>
              </w:rPr>
            </w:pPr>
          </w:p>
        </w:tc>
      </w:tr>
      <w:tr w:rsidR="00DC7054" w:rsidRPr="007001F1" w14:paraId="561E811F" w14:textId="77777777" w:rsidTr="00A96394">
        <w:trPr>
          <w:trHeight w:val="540"/>
        </w:trPr>
        <w:tc>
          <w:tcPr>
            <w:tcW w:w="582" w:type="dxa"/>
            <w:vMerge w:val="restart"/>
            <w:shd w:val="clear" w:color="auto" w:fill="auto"/>
            <w:noWrap/>
            <w:vAlign w:val="center"/>
            <w:hideMark/>
          </w:tcPr>
          <w:p w14:paraId="05C61DA3" w14:textId="1ACA9861" w:rsidR="00DC7054" w:rsidRPr="007001F1" w:rsidRDefault="00DC7054" w:rsidP="00675CE1">
            <w:pPr>
              <w:jc w:val="center"/>
              <w:rPr>
                <w:color w:val="000000"/>
                <w:sz w:val="22"/>
                <w:szCs w:val="22"/>
              </w:rPr>
            </w:pPr>
            <w:r w:rsidRPr="007001F1">
              <w:rPr>
                <w:color w:val="000000"/>
                <w:sz w:val="22"/>
                <w:szCs w:val="22"/>
              </w:rPr>
              <w:t>1</w:t>
            </w:r>
            <w:ins w:id="1878" w:author="Kramár Róbert" w:date="2018-04-27T15:30:00Z">
              <w:r w:rsidR="00BB0E35">
                <w:rPr>
                  <w:color w:val="000000"/>
                  <w:sz w:val="22"/>
                  <w:szCs w:val="22"/>
                </w:rPr>
                <w:t>2</w:t>
              </w:r>
            </w:ins>
            <w:del w:id="1879" w:author="Kramár Róbert" w:date="2018-04-27T15:30:00Z">
              <w:r w:rsidRPr="007001F1" w:rsidDel="00BB0E35">
                <w:rPr>
                  <w:color w:val="000000"/>
                  <w:sz w:val="22"/>
                  <w:szCs w:val="22"/>
                </w:rPr>
                <w:delText>3</w:delText>
              </w:r>
            </w:del>
          </w:p>
        </w:tc>
        <w:tc>
          <w:tcPr>
            <w:tcW w:w="4820" w:type="dxa"/>
            <w:gridSpan w:val="2"/>
            <w:shd w:val="clear" w:color="auto" w:fill="auto"/>
            <w:vAlign w:val="center"/>
            <w:hideMark/>
          </w:tcPr>
          <w:p w14:paraId="1C6BAE6A" w14:textId="2ABC5CE6" w:rsidR="00DC7054" w:rsidRPr="007001F1" w:rsidRDefault="00DC7054" w:rsidP="00D5534B">
            <w:pPr>
              <w:jc w:val="both"/>
              <w:rPr>
                <w:color w:val="000000"/>
                <w:sz w:val="22"/>
                <w:szCs w:val="22"/>
              </w:rPr>
            </w:pPr>
            <w:r w:rsidRPr="007001F1">
              <w:rPr>
                <w:color w:val="000000"/>
                <w:sz w:val="22"/>
                <w:szCs w:val="22"/>
              </w:rPr>
              <w:br w:type="page"/>
              <w:t>a) Uvádza verejný obstarávateľ v oznámení o koncesii</w:t>
            </w:r>
            <w:del w:id="1880" w:author="Kramár Róbert" w:date="2017-07-26T17:47:00Z">
              <w:r w:rsidRPr="007001F1" w:rsidDel="00A04031">
                <w:rPr>
                  <w:color w:val="000000"/>
                  <w:sz w:val="22"/>
                  <w:szCs w:val="22"/>
                </w:rPr>
                <w:delText xml:space="preserve"> </w:delText>
              </w:r>
            </w:del>
            <w:r w:rsidRPr="007001F1">
              <w:rPr>
                <w:color w:val="000000"/>
                <w:sz w:val="22"/>
                <w:szCs w:val="22"/>
              </w:rPr>
              <w:t xml:space="preserve"> kritériá na vyhodnotenie ponúk v zostupnom poradí?</w:t>
            </w:r>
            <w:r w:rsidRPr="007001F1">
              <w:rPr>
                <w:color w:val="000000"/>
                <w:sz w:val="22"/>
                <w:szCs w:val="22"/>
              </w:rPr>
              <w:br w:type="page"/>
            </w:r>
          </w:p>
        </w:tc>
        <w:tc>
          <w:tcPr>
            <w:tcW w:w="567" w:type="dxa"/>
            <w:shd w:val="clear" w:color="auto" w:fill="auto"/>
            <w:vAlign w:val="center"/>
            <w:hideMark/>
          </w:tcPr>
          <w:p w14:paraId="6A0ED4D3"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60784F5"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98490D4"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DB50F72"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2650CE78" w14:textId="77777777" w:rsidTr="007261E4">
        <w:trPr>
          <w:trHeight w:val="845"/>
        </w:trPr>
        <w:tc>
          <w:tcPr>
            <w:tcW w:w="582" w:type="dxa"/>
            <w:vMerge/>
            <w:shd w:val="clear" w:color="auto" w:fill="auto"/>
            <w:noWrap/>
            <w:vAlign w:val="center"/>
          </w:tcPr>
          <w:p w14:paraId="14B567B6"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0E585BE8" w14:textId="783A1D80" w:rsidR="00DC7054" w:rsidRPr="007001F1" w:rsidRDefault="00DC7054" w:rsidP="00D5534B">
            <w:pPr>
              <w:jc w:val="both"/>
              <w:rPr>
                <w:color w:val="000000"/>
                <w:sz w:val="22"/>
                <w:szCs w:val="22"/>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6ECA7BE4" w14:textId="77777777" w:rsidR="00DC7054" w:rsidRPr="007001F1" w:rsidRDefault="00DC7054" w:rsidP="00675CE1">
            <w:pPr>
              <w:jc w:val="center"/>
              <w:rPr>
                <w:color w:val="000000"/>
                <w:sz w:val="22"/>
                <w:szCs w:val="22"/>
              </w:rPr>
            </w:pPr>
          </w:p>
        </w:tc>
        <w:tc>
          <w:tcPr>
            <w:tcW w:w="567" w:type="dxa"/>
            <w:shd w:val="clear" w:color="auto" w:fill="auto"/>
            <w:vAlign w:val="center"/>
          </w:tcPr>
          <w:p w14:paraId="68FFC4E6" w14:textId="77777777" w:rsidR="00DC7054" w:rsidRPr="007001F1" w:rsidRDefault="00DC7054" w:rsidP="00675CE1">
            <w:pPr>
              <w:jc w:val="center"/>
              <w:rPr>
                <w:color w:val="000000"/>
                <w:sz w:val="22"/>
                <w:szCs w:val="22"/>
              </w:rPr>
            </w:pPr>
          </w:p>
        </w:tc>
        <w:tc>
          <w:tcPr>
            <w:tcW w:w="776" w:type="dxa"/>
            <w:shd w:val="clear" w:color="auto" w:fill="auto"/>
            <w:vAlign w:val="center"/>
          </w:tcPr>
          <w:p w14:paraId="37319B20" w14:textId="77777777" w:rsidR="00DC7054" w:rsidRPr="007001F1" w:rsidRDefault="00DC7054" w:rsidP="00675CE1">
            <w:pPr>
              <w:jc w:val="center"/>
              <w:rPr>
                <w:color w:val="000000"/>
                <w:sz w:val="22"/>
                <w:szCs w:val="22"/>
              </w:rPr>
            </w:pPr>
          </w:p>
        </w:tc>
        <w:tc>
          <w:tcPr>
            <w:tcW w:w="1775" w:type="dxa"/>
            <w:shd w:val="clear" w:color="auto" w:fill="auto"/>
            <w:vAlign w:val="center"/>
          </w:tcPr>
          <w:p w14:paraId="0518DFDD" w14:textId="77777777" w:rsidR="00DC7054" w:rsidRPr="007001F1" w:rsidRDefault="00DC7054" w:rsidP="00675CE1">
            <w:pPr>
              <w:jc w:val="center"/>
              <w:rPr>
                <w:color w:val="000000"/>
                <w:sz w:val="22"/>
                <w:szCs w:val="22"/>
              </w:rPr>
            </w:pPr>
          </w:p>
        </w:tc>
      </w:tr>
      <w:tr w:rsidR="00DC7054" w:rsidRPr="007001F1" w14:paraId="6B9527DD" w14:textId="77777777" w:rsidTr="00A96394">
        <w:trPr>
          <w:trHeight w:val="466"/>
        </w:trPr>
        <w:tc>
          <w:tcPr>
            <w:tcW w:w="582" w:type="dxa"/>
            <w:vMerge/>
            <w:shd w:val="clear" w:color="auto" w:fill="auto"/>
            <w:noWrap/>
            <w:vAlign w:val="center"/>
          </w:tcPr>
          <w:p w14:paraId="050D9961"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75C1D229" w14:textId="30570C32" w:rsidR="00DC7054" w:rsidRPr="007001F1" w:rsidRDefault="00DC7054" w:rsidP="00D5534B">
            <w:pPr>
              <w:jc w:val="both"/>
              <w:rPr>
                <w:color w:val="000000"/>
                <w:sz w:val="22"/>
                <w:szCs w:val="22"/>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14:paraId="27A86A61" w14:textId="77777777" w:rsidR="00DC7054" w:rsidRPr="007001F1" w:rsidRDefault="00DC7054" w:rsidP="00675CE1">
            <w:pPr>
              <w:jc w:val="center"/>
              <w:rPr>
                <w:color w:val="000000"/>
                <w:sz w:val="22"/>
                <w:szCs w:val="22"/>
              </w:rPr>
            </w:pPr>
          </w:p>
        </w:tc>
        <w:tc>
          <w:tcPr>
            <w:tcW w:w="567" w:type="dxa"/>
            <w:shd w:val="clear" w:color="auto" w:fill="auto"/>
            <w:vAlign w:val="center"/>
          </w:tcPr>
          <w:p w14:paraId="0305CBE8" w14:textId="77777777" w:rsidR="00DC7054" w:rsidRPr="007001F1" w:rsidRDefault="00DC7054" w:rsidP="00675CE1">
            <w:pPr>
              <w:jc w:val="center"/>
              <w:rPr>
                <w:color w:val="000000"/>
                <w:sz w:val="22"/>
                <w:szCs w:val="22"/>
              </w:rPr>
            </w:pPr>
          </w:p>
        </w:tc>
        <w:tc>
          <w:tcPr>
            <w:tcW w:w="776" w:type="dxa"/>
            <w:shd w:val="clear" w:color="auto" w:fill="auto"/>
            <w:vAlign w:val="center"/>
          </w:tcPr>
          <w:p w14:paraId="106C2D65" w14:textId="77777777" w:rsidR="00DC7054" w:rsidRPr="007001F1" w:rsidRDefault="00DC7054" w:rsidP="00675CE1">
            <w:pPr>
              <w:jc w:val="center"/>
              <w:rPr>
                <w:color w:val="000000"/>
                <w:sz w:val="22"/>
                <w:szCs w:val="22"/>
              </w:rPr>
            </w:pPr>
          </w:p>
        </w:tc>
        <w:tc>
          <w:tcPr>
            <w:tcW w:w="1775" w:type="dxa"/>
            <w:shd w:val="clear" w:color="auto" w:fill="auto"/>
            <w:vAlign w:val="center"/>
          </w:tcPr>
          <w:p w14:paraId="21163252" w14:textId="77777777" w:rsidR="00DC7054" w:rsidRPr="007001F1" w:rsidRDefault="00DC7054" w:rsidP="00675CE1">
            <w:pPr>
              <w:jc w:val="center"/>
              <w:rPr>
                <w:color w:val="000000"/>
                <w:sz w:val="22"/>
                <w:szCs w:val="22"/>
              </w:rPr>
            </w:pPr>
          </w:p>
        </w:tc>
      </w:tr>
      <w:tr w:rsidR="00B0251E" w:rsidRPr="007001F1" w14:paraId="634BB16F" w14:textId="77777777" w:rsidTr="007261E4">
        <w:trPr>
          <w:trHeight w:val="20"/>
        </w:trPr>
        <w:tc>
          <w:tcPr>
            <w:tcW w:w="582" w:type="dxa"/>
            <w:shd w:val="clear" w:color="auto" w:fill="auto"/>
            <w:noWrap/>
            <w:vAlign w:val="center"/>
          </w:tcPr>
          <w:p w14:paraId="341AE117" w14:textId="69447E27" w:rsidR="00B0251E" w:rsidRPr="007001F1" w:rsidRDefault="006F6B0D" w:rsidP="00675CE1">
            <w:pPr>
              <w:jc w:val="center"/>
              <w:rPr>
                <w:color w:val="000000"/>
                <w:sz w:val="22"/>
                <w:szCs w:val="22"/>
              </w:rPr>
            </w:pPr>
            <w:r w:rsidRPr="007001F1">
              <w:rPr>
                <w:color w:val="000000"/>
                <w:sz w:val="22"/>
                <w:szCs w:val="22"/>
              </w:rPr>
              <w:t>1</w:t>
            </w:r>
            <w:ins w:id="1881" w:author="Kramár Róbert" w:date="2018-04-27T15:30:00Z">
              <w:r w:rsidR="00BB0E35">
                <w:rPr>
                  <w:color w:val="000000"/>
                  <w:sz w:val="22"/>
                  <w:szCs w:val="22"/>
                </w:rPr>
                <w:t>3</w:t>
              </w:r>
            </w:ins>
            <w:del w:id="1882" w:author="Kramár Róbert" w:date="2018-04-27T15:30:00Z">
              <w:r w:rsidRPr="007001F1" w:rsidDel="00BB0E35">
                <w:rPr>
                  <w:color w:val="000000"/>
                  <w:sz w:val="22"/>
                  <w:szCs w:val="22"/>
                </w:rPr>
                <w:delText>4</w:delText>
              </w:r>
            </w:del>
          </w:p>
        </w:tc>
        <w:tc>
          <w:tcPr>
            <w:tcW w:w="4820" w:type="dxa"/>
            <w:gridSpan w:val="2"/>
            <w:shd w:val="clear" w:color="auto" w:fill="auto"/>
            <w:vAlign w:val="center"/>
          </w:tcPr>
          <w:p w14:paraId="063A09CC" w14:textId="3E44AA2B" w:rsidR="00B0251E" w:rsidRPr="007001F1" w:rsidDel="00C31198" w:rsidRDefault="00B0251E" w:rsidP="00D5534B">
            <w:pPr>
              <w:jc w:val="both"/>
              <w:rPr>
                <w:color w:val="000000"/>
                <w:sz w:val="22"/>
                <w:szCs w:val="22"/>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w:t>
            </w:r>
            <w:r w:rsidR="005F12F0" w:rsidRPr="007001F1">
              <w:rPr>
                <w:color w:val="000000"/>
                <w:sz w:val="22"/>
                <w:szCs w:val="22"/>
              </w:rPr>
              <w:t xml:space="preserve"> </w:t>
            </w:r>
            <w:r w:rsidRPr="007001F1">
              <w:rPr>
                <w:color w:val="000000"/>
                <w:sz w:val="22"/>
                <w:szCs w:val="22"/>
              </w:rPr>
              <w:t>2 a 3?</w:t>
            </w:r>
          </w:p>
        </w:tc>
        <w:tc>
          <w:tcPr>
            <w:tcW w:w="567" w:type="dxa"/>
            <w:shd w:val="clear" w:color="auto" w:fill="auto"/>
            <w:vAlign w:val="center"/>
          </w:tcPr>
          <w:p w14:paraId="7B9693CC" w14:textId="77777777" w:rsidR="00B0251E" w:rsidRPr="007001F1" w:rsidRDefault="00B0251E" w:rsidP="00675CE1">
            <w:pPr>
              <w:jc w:val="center"/>
              <w:rPr>
                <w:color w:val="000000"/>
                <w:sz w:val="22"/>
                <w:szCs w:val="22"/>
              </w:rPr>
            </w:pPr>
          </w:p>
        </w:tc>
        <w:tc>
          <w:tcPr>
            <w:tcW w:w="567" w:type="dxa"/>
            <w:shd w:val="clear" w:color="auto" w:fill="auto"/>
            <w:vAlign w:val="center"/>
          </w:tcPr>
          <w:p w14:paraId="5AB0FE41" w14:textId="77777777" w:rsidR="00B0251E" w:rsidRPr="007001F1" w:rsidRDefault="00B0251E" w:rsidP="00675CE1">
            <w:pPr>
              <w:jc w:val="center"/>
              <w:rPr>
                <w:color w:val="000000"/>
                <w:sz w:val="22"/>
                <w:szCs w:val="22"/>
              </w:rPr>
            </w:pPr>
          </w:p>
        </w:tc>
        <w:tc>
          <w:tcPr>
            <w:tcW w:w="776" w:type="dxa"/>
            <w:shd w:val="clear" w:color="auto" w:fill="auto"/>
            <w:vAlign w:val="center"/>
          </w:tcPr>
          <w:p w14:paraId="5316FB46" w14:textId="77777777" w:rsidR="00B0251E" w:rsidRPr="007001F1" w:rsidRDefault="00B0251E" w:rsidP="00675CE1">
            <w:pPr>
              <w:jc w:val="center"/>
              <w:rPr>
                <w:color w:val="000000"/>
                <w:sz w:val="22"/>
                <w:szCs w:val="22"/>
              </w:rPr>
            </w:pPr>
          </w:p>
        </w:tc>
        <w:tc>
          <w:tcPr>
            <w:tcW w:w="1775" w:type="dxa"/>
            <w:shd w:val="clear" w:color="auto" w:fill="auto"/>
            <w:vAlign w:val="center"/>
          </w:tcPr>
          <w:p w14:paraId="33B28958" w14:textId="77777777" w:rsidR="00B0251E" w:rsidRPr="007001F1" w:rsidRDefault="00B0251E" w:rsidP="00675CE1">
            <w:pPr>
              <w:jc w:val="center"/>
              <w:rPr>
                <w:color w:val="000000"/>
                <w:sz w:val="22"/>
                <w:szCs w:val="22"/>
              </w:rPr>
            </w:pPr>
          </w:p>
        </w:tc>
      </w:tr>
      <w:tr w:rsidR="00675CE1" w:rsidRPr="007001F1" w14:paraId="1A1E1F3C" w14:textId="77777777" w:rsidTr="007261E4">
        <w:trPr>
          <w:trHeight w:val="20"/>
        </w:trPr>
        <w:tc>
          <w:tcPr>
            <w:tcW w:w="582" w:type="dxa"/>
            <w:shd w:val="clear" w:color="auto" w:fill="auto"/>
            <w:noWrap/>
            <w:vAlign w:val="center"/>
            <w:hideMark/>
          </w:tcPr>
          <w:p w14:paraId="59A5461D" w14:textId="03A891DC" w:rsidR="00675CE1" w:rsidRPr="007001F1" w:rsidRDefault="006F6B0D" w:rsidP="00675CE1">
            <w:pPr>
              <w:jc w:val="center"/>
              <w:rPr>
                <w:color w:val="000000"/>
                <w:sz w:val="22"/>
                <w:szCs w:val="22"/>
              </w:rPr>
            </w:pPr>
            <w:r w:rsidRPr="007001F1">
              <w:rPr>
                <w:color w:val="000000"/>
                <w:sz w:val="22"/>
                <w:szCs w:val="22"/>
              </w:rPr>
              <w:t>1</w:t>
            </w:r>
            <w:ins w:id="1883" w:author="Kramár Róbert" w:date="2018-04-27T15:30:00Z">
              <w:r w:rsidR="00BB0E35">
                <w:rPr>
                  <w:color w:val="000000"/>
                  <w:sz w:val="22"/>
                  <w:szCs w:val="22"/>
                </w:rPr>
                <w:t>4</w:t>
              </w:r>
            </w:ins>
            <w:del w:id="1884" w:author="Kramár Róbert" w:date="2018-04-27T15:30:00Z">
              <w:r w:rsidRPr="007001F1" w:rsidDel="00BB0E35">
                <w:rPr>
                  <w:color w:val="000000"/>
                  <w:sz w:val="22"/>
                  <w:szCs w:val="22"/>
                </w:rPr>
                <w:delText>5</w:delText>
              </w:r>
            </w:del>
          </w:p>
        </w:tc>
        <w:tc>
          <w:tcPr>
            <w:tcW w:w="4820" w:type="dxa"/>
            <w:gridSpan w:val="2"/>
            <w:shd w:val="clear" w:color="auto" w:fill="auto"/>
            <w:vAlign w:val="center"/>
            <w:hideMark/>
          </w:tcPr>
          <w:p w14:paraId="347FA34C" w14:textId="363321A2" w:rsidR="00675CE1" w:rsidRPr="007001F1" w:rsidRDefault="00675CE1" w:rsidP="00D5534B">
            <w:pPr>
              <w:jc w:val="both"/>
              <w:rPr>
                <w:color w:val="000000"/>
                <w:sz w:val="22"/>
                <w:szCs w:val="22"/>
              </w:rPr>
            </w:pPr>
            <w:r w:rsidRPr="007001F1">
              <w:rPr>
                <w:color w:val="000000"/>
                <w:sz w:val="22"/>
                <w:szCs w:val="22"/>
              </w:rPr>
              <w:t xml:space="preserve">Postupoval prijímateľ pri zadávaní koncesie podľa </w:t>
            </w:r>
            <w:r w:rsidR="005F12F0" w:rsidRPr="007001F1">
              <w:rPr>
                <w:color w:val="000000"/>
                <w:sz w:val="22"/>
                <w:szCs w:val="22"/>
              </w:rPr>
              <w:t xml:space="preserve">        </w:t>
            </w:r>
            <w:r w:rsidRPr="007001F1">
              <w:rPr>
                <w:color w:val="000000"/>
                <w:sz w:val="22"/>
                <w:szCs w:val="22"/>
              </w:rPr>
              <w:t xml:space="preserve">§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14:paraId="1FA86F81"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CA79FD"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B69562"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8DAC77" w14:textId="77777777" w:rsidR="00675CE1" w:rsidRPr="007001F1" w:rsidRDefault="00675CE1" w:rsidP="00675CE1">
            <w:pPr>
              <w:jc w:val="center"/>
              <w:rPr>
                <w:color w:val="000000"/>
                <w:sz w:val="22"/>
                <w:szCs w:val="22"/>
              </w:rPr>
            </w:pPr>
            <w:r w:rsidRPr="007001F1">
              <w:rPr>
                <w:color w:val="000000"/>
                <w:sz w:val="22"/>
                <w:szCs w:val="22"/>
              </w:rPr>
              <w:t> </w:t>
            </w:r>
          </w:p>
        </w:tc>
      </w:tr>
      <w:tr w:rsidR="00DC7054" w:rsidRPr="007001F1" w14:paraId="7C2EFE9C" w14:textId="77777777" w:rsidTr="007261E4">
        <w:trPr>
          <w:trHeight w:val="630"/>
        </w:trPr>
        <w:tc>
          <w:tcPr>
            <w:tcW w:w="582" w:type="dxa"/>
            <w:vMerge w:val="restart"/>
            <w:shd w:val="clear" w:color="auto" w:fill="auto"/>
            <w:noWrap/>
            <w:vAlign w:val="center"/>
          </w:tcPr>
          <w:p w14:paraId="2FB89C38" w14:textId="74F069C7" w:rsidR="00DC7054" w:rsidRPr="007001F1" w:rsidRDefault="00DC7054" w:rsidP="00675CE1">
            <w:pPr>
              <w:jc w:val="center"/>
              <w:rPr>
                <w:color w:val="000000"/>
                <w:sz w:val="22"/>
                <w:szCs w:val="22"/>
              </w:rPr>
            </w:pPr>
            <w:r w:rsidRPr="007001F1">
              <w:rPr>
                <w:color w:val="000000"/>
                <w:sz w:val="22"/>
                <w:szCs w:val="22"/>
              </w:rPr>
              <w:t>1</w:t>
            </w:r>
            <w:ins w:id="1885" w:author="Kramár Róbert" w:date="2018-04-27T15:30:00Z">
              <w:r w:rsidR="00BB0E35">
                <w:rPr>
                  <w:color w:val="000000"/>
                  <w:sz w:val="22"/>
                  <w:szCs w:val="22"/>
                </w:rPr>
                <w:t>5</w:t>
              </w:r>
            </w:ins>
            <w:del w:id="1886" w:author="Kramár Róbert" w:date="2018-04-27T15:30:00Z">
              <w:r w:rsidRPr="007001F1" w:rsidDel="00BB0E35">
                <w:rPr>
                  <w:color w:val="000000"/>
                  <w:sz w:val="22"/>
                  <w:szCs w:val="22"/>
                </w:rPr>
                <w:delText>6</w:delText>
              </w:r>
            </w:del>
          </w:p>
        </w:tc>
        <w:tc>
          <w:tcPr>
            <w:tcW w:w="4820" w:type="dxa"/>
            <w:gridSpan w:val="2"/>
            <w:shd w:val="clear" w:color="auto" w:fill="auto"/>
            <w:vAlign w:val="center"/>
          </w:tcPr>
          <w:p w14:paraId="584DD2E1" w14:textId="222B7527" w:rsidR="00DC7054" w:rsidRPr="007001F1" w:rsidRDefault="00DC7054" w:rsidP="00D5534B">
            <w:pPr>
              <w:jc w:val="both"/>
              <w:rPr>
                <w:color w:val="000000"/>
                <w:sz w:val="22"/>
                <w:szCs w:val="22"/>
              </w:rPr>
            </w:pPr>
            <w:r w:rsidRPr="007001F1">
              <w:rPr>
                <w:color w:val="000000"/>
                <w:sz w:val="22"/>
                <w:szCs w:val="22"/>
              </w:rPr>
              <w:t>a) Nebol pred vyhlásením koncesie identifikovaný konflikt záujmov podľa § 23 ZVO?</w:t>
            </w:r>
          </w:p>
        </w:tc>
        <w:tc>
          <w:tcPr>
            <w:tcW w:w="567" w:type="dxa"/>
            <w:shd w:val="clear" w:color="auto" w:fill="auto"/>
            <w:vAlign w:val="center"/>
          </w:tcPr>
          <w:p w14:paraId="3C9FE6F8" w14:textId="77777777" w:rsidR="00DC7054" w:rsidRPr="007001F1" w:rsidRDefault="00DC7054" w:rsidP="00675CE1">
            <w:pPr>
              <w:jc w:val="center"/>
              <w:rPr>
                <w:color w:val="000000"/>
                <w:sz w:val="22"/>
                <w:szCs w:val="22"/>
              </w:rPr>
            </w:pPr>
          </w:p>
        </w:tc>
        <w:tc>
          <w:tcPr>
            <w:tcW w:w="567" w:type="dxa"/>
            <w:shd w:val="clear" w:color="auto" w:fill="auto"/>
            <w:vAlign w:val="center"/>
          </w:tcPr>
          <w:p w14:paraId="5D6C7AC7" w14:textId="77777777" w:rsidR="00DC7054" w:rsidRPr="007001F1" w:rsidRDefault="00DC7054" w:rsidP="00675CE1">
            <w:pPr>
              <w:jc w:val="center"/>
              <w:rPr>
                <w:color w:val="000000"/>
                <w:sz w:val="22"/>
                <w:szCs w:val="22"/>
              </w:rPr>
            </w:pPr>
          </w:p>
        </w:tc>
        <w:tc>
          <w:tcPr>
            <w:tcW w:w="776" w:type="dxa"/>
            <w:shd w:val="clear" w:color="auto" w:fill="auto"/>
            <w:vAlign w:val="center"/>
          </w:tcPr>
          <w:p w14:paraId="25AF1776" w14:textId="77777777" w:rsidR="00DC7054" w:rsidRPr="007001F1" w:rsidRDefault="00DC7054" w:rsidP="00675CE1">
            <w:pPr>
              <w:jc w:val="center"/>
              <w:rPr>
                <w:color w:val="000000"/>
                <w:sz w:val="22"/>
                <w:szCs w:val="22"/>
              </w:rPr>
            </w:pPr>
          </w:p>
        </w:tc>
        <w:tc>
          <w:tcPr>
            <w:tcW w:w="1775" w:type="dxa"/>
            <w:shd w:val="clear" w:color="auto" w:fill="auto"/>
            <w:vAlign w:val="center"/>
          </w:tcPr>
          <w:p w14:paraId="4923C450" w14:textId="77777777" w:rsidR="00DC7054" w:rsidRPr="007001F1" w:rsidRDefault="00DC7054" w:rsidP="00675CE1">
            <w:pPr>
              <w:jc w:val="center"/>
              <w:rPr>
                <w:color w:val="000000"/>
                <w:sz w:val="22"/>
                <w:szCs w:val="22"/>
              </w:rPr>
            </w:pPr>
          </w:p>
        </w:tc>
      </w:tr>
      <w:tr w:rsidR="00DC7054" w:rsidRPr="007001F1" w14:paraId="42FC98E5" w14:textId="77777777" w:rsidTr="007261E4">
        <w:trPr>
          <w:trHeight w:val="630"/>
        </w:trPr>
        <w:tc>
          <w:tcPr>
            <w:tcW w:w="582" w:type="dxa"/>
            <w:vMerge/>
            <w:shd w:val="clear" w:color="auto" w:fill="auto"/>
            <w:noWrap/>
            <w:vAlign w:val="center"/>
          </w:tcPr>
          <w:p w14:paraId="406FB95F"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192737CC" w14:textId="5B8E0F65" w:rsidR="00DC7054" w:rsidRPr="007001F1" w:rsidRDefault="00DC7054" w:rsidP="00D5534B">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10944F20" w14:textId="77777777" w:rsidR="00DC7054" w:rsidRPr="007001F1" w:rsidRDefault="00DC7054" w:rsidP="00675CE1">
            <w:pPr>
              <w:jc w:val="center"/>
              <w:rPr>
                <w:color w:val="000000"/>
                <w:sz w:val="22"/>
                <w:szCs w:val="22"/>
              </w:rPr>
            </w:pPr>
          </w:p>
        </w:tc>
        <w:tc>
          <w:tcPr>
            <w:tcW w:w="567" w:type="dxa"/>
            <w:shd w:val="clear" w:color="auto" w:fill="auto"/>
            <w:vAlign w:val="center"/>
          </w:tcPr>
          <w:p w14:paraId="24AC3314" w14:textId="77777777" w:rsidR="00DC7054" w:rsidRPr="007001F1" w:rsidRDefault="00DC7054" w:rsidP="00675CE1">
            <w:pPr>
              <w:jc w:val="center"/>
              <w:rPr>
                <w:color w:val="000000"/>
                <w:sz w:val="22"/>
                <w:szCs w:val="22"/>
              </w:rPr>
            </w:pPr>
          </w:p>
        </w:tc>
        <w:tc>
          <w:tcPr>
            <w:tcW w:w="776" w:type="dxa"/>
            <w:shd w:val="clear" w:color="auto" w:fill="auto"/>
            <w:vAlign w:val="center"/>
          </w:tcPr>
          <w:p w14:paraId="7D303F6F" w14:textId="77777777" w:rsidR="00DC7054" w:rsidRPr="007001F1" w:rsidRDefault="00DC7054" w:rsidP="00675CE1">
            <w:pPr>
              <w:jc w:val="center"/>
              <w:rPr>
                <w:color w:val="000000"/>
                <w:sz w:val="22"/>
                <w:szCs w:val="22"/>
              </w:rPr>
            </w:pPr>
          </w:p>
        </w:tc>
        <w:tc>
          <w:tcPr>
            <w:tcW w:w="1775" w:type="dxa"/>
            <w:shd w:val="clear" w:color="auto" w:fill="auto"/>
            <w:vAlign w:val="center"/>
          </w:tcPr>
          <w:p w14:paraId="3EFE75DE" w14:textId="77777777" w:rsidR="00DC7054" w:rsidRPr="007001F1" w:rsidRDefault="00DC7054" w:rsidP="00675CE1">
            <w:pPr>
              <w:jc w:val="center"/>
              <w:rPr>
                <w:color w:val="000000"/>
                <w:sz w:val="22"/>
                <w:szCs w:val="22"/>
              </w:rPr>
            </w:pPr>
          </w:p>
        </w:tc>
      </w:tr>
      <w:tr w:rsidR="00675CE1" w:rsidRPr="007001F1" w14:paraId="65078A08" w14:textId="77777777" w:rsidTr="007261E4">
        <w:trPr>
          <w:trHeight w:val="20"/>
        </w:trPr>
        <w:tc>
          <w:tcPr>
            <w:tcW w:w="582" w:type="dxa"/>
            <w:shd w:val="clear" w:color="auto" w:fill="auto"/>
            <w:noWrap/>
            <w:vAlign w:val="center"/>
            <w:hideMark/>
          </w:tcPr>
          <w:p w14:paraId="10A0F7A6" w14:textId="4616F4B9" w:rsidR="00675CE1" w:rsidRPr="007001F1" w:rsidRDefault="006F6B0D" w:rsidP="00675CE1">
            <w:pPr>
              <w:jc w:val="center"/>
              <w:rPr>
                <w:color w:val="000000"/>
                <w:sz w:val="22"/>
                <w:szCs w:val="22"/>
              </w:rPr>
            </w:pPr>
            <w:r w:rsidRPr="007001F1">
              <w:rPr>
                <w:color w:val="000000"/>
                <w:sz w:val="22"/>
                <w:szCs w:val="22"/>
              </w:rPr>
              <w:t>1</w:t>
            </w:r>
            <w:ins w:id="1887" w:author="Kramár Róbert" w:date="2018-04-27T15:30:00Z">
              <w:r w:rsidR="00BB0E35">
                <w:rPr>
                  <w:color w:val="000000"/>
                  <w:sz w:val="22"/>
                  <w:szCs w:val="22"/>
                </w:rPr>
                <w:t>6</w:t>
              </w:r>
            </w:ins>
            <w:del w:id="1888" w:author="Kramár Róbert" w:date="2018-04-27T15:30:00Z">
              <w:r w:rsidRPr="007001F1" w:rsidDel="00BB0E35">
                <w:rPr>
                  <w:color w:val="000000"/>
                  <w:sz w:val="22"/>
                  <w:szCs w:val="22"/>
                </w:rPr>
                <w:delText>7</w:delText>
              </w:r>
            </w:del>
          </w:p>
        </w:tc>
        <w:tc>
          <w:tcPr>
            <w:tcW w:w="4820" w:type="dxa"/>
            <w:gridSpan w:val="2"/>
            <w:shd w:val="clear" w:color="auto" w:fill="auto"/>
            <w:vAlign w:val="center"/>
            <w:hideMark/>
          </w:tcPr>
          <w:p w14:paraId="0A494D49" w14:textId="77777777" w:rsidR="00675CE1" w:rsidRPr="007001F1" w:rsidRDefault="00675CE1" w:rsidP="00D5534B">
            <w:pPr>
              <w:jc w:val="both"/>
              <w:rPr>
                <w:sz w:val="22"/>
                <w:szCs w:val="22"/>
              </w:rPr>
            </w:pPr>
            <w:r w:rsidRPr="007001F1">
              <w:rPr>
                <w:sz w:val="22"/>
                <w:szCs w:val="22"/>
              </w:rPr>
              <w:t xml:space="preserve">Neboli identifikované iné porušenia pravidiel a </w:t>
            </w:r>
            <w:r w:rsidRPr="007001F1">
              <w:rPr>
                <w:sz w:val="22"/>
                <w:szCs w:val="22"/>
              </w:rPr>
              <w:lastRenderedPageBreak/>
              <w:t>postupov verejného obstarávania?</w:t>
            </w:r>
          </w:p>
        </w:tc>
        <w:tc>
          <w:tcPr>
            <w:tcW w:w="567" w:type="dxa"/>
            <w:shd w:val="clear" w:color="auto" w:fill="auto"/>
            <w:vAlign w:val="center"/>
            <w:hideMark/>
          </w:tcPr>
          <w:p w14:paraId="3926A2EA" w14:textId="77777777" w:rsidR="00675CE1" w:rsidRPr="007001F1" w:rsidRDefault="00675CE1" w:rsidP="00675CE1">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A44CA18"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C09C173"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4F4499"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43080144" w14:textId="77777777" w:rsidTr="007261E4">
        <w:trPr>
          <w:trHeight w:val="300"/>
        </w:trPr>
        <w:tc>
          <w:tcPr>
            <w:tcW w:w="9087" w:type="dxa"/>
            <w:gridSpan w:val="7"/>
            <w:shd w:val="clear" w:color="auto" w:fill="auto"/>
            <w:noWrap/>
            <w:vAlign w:val="center"/>
          </w:tcPr>
          <w:p w14:paraId="6D4736D6" w14:textId="77777777" w:rsidR="00675CE1" w:rsidRPr="007001F1" w:rsidRDefault="00675CE1" w:rsidP="00675CE1">
            <w:pPr>
              <w:jc w:val="both"/>
              <w:rPr>
                <w:b/>
                <w:sz w:val="20"/>
                <w:szCs w:val="20"/>
              </w:rPr>
            </w:pPr>
            <w:r w:rsidRPr="007001F1">
              <w:rPr>
                <w:b/>
                <w:sz w:val="20"/>
                <w:szCs w:val="20"/>
              </w:rPr>
              <w:t>VYJADRENIE</w:t>
            </w:r>
          </w:p>
          <w:p w14:paraId="600F9917" w14:textId="77777777" w:rsidR="00675CE1" w:rsidRPr="007001F1" w:rsidRDefault="00675CE1" w:rsidP="00675CE1">
            <w:pPr>
              <w:jc w:val="both"/>
              <w:rPr>
                <w:sz w:val="20"/>
                <w:szCs w:val="20"/>
              </w:rPr>
            </w:pPr>
          </w:p>
          <w:p w14:paraId="5170F02E" w14:textId="77777777" w:rsidR="00675CE1" w:rsidRPr="007001F1" w:rsidRDefault="00675CE1" w:rsidP="00675CE1">
            <w:r w:rsidRPr="007001F1">
              <w:rPr>
                <w:sz w:val="20"/>
                <w:szCs w:val="20"/>
              </w:rPr>
              <w:t xml:space="preserve">Na základe overených skutočností potvrdzujem, že  </w:t>
            </w:r>
            <w:sdt>
              <w:sdtPr>
                <w:rPr>
                  <w:sz w:val="20"/>
                  <w:szCs w:val="20"/>
                </w:rPr>
                <w:id w:val="-860663611"/>
                <w:placeholder>
                  <w:docPart w:val="8D9A4512E68F4BCF905F14730D7D0D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74BAF2F8" w14:textId="77777777" w:rsidR="00675CE1" w:rsidRPr="007001F1" w:rsidRDefault="00675CE1" w:rsidP="00675CE1">
            <w:pPr>
              <w:rPr>
                <w:b/>
                <w:bCs/>
                <w:color w:val="000000"/>
                <w:sz w:val="22"/>
                <w:szCs w:val="22"/>
              </w:rPr>
            </w:pPr>
          </w:p>
        </w:tc>
      </w:tr>
      <w:tr w:rsidR="00675CE1" w:rsidRPr="007001F1" w14:paraId="6863D778" w14:textId="77777777" w:rsidTr="007261E4">
        <w:trPr>
          <w:trHeight w:val="300"/>
        </w:trPr>
        <w:tc>
          <w:tcPr>
            <w:tcW w:w="3559" w:type="dxa"/>
            <w:gridSpan w:val="2"/>
            <w:shd w:val="clear" w:color="auto" w:fill="auto"/>
            <w:vAlign w:val="center"/>
            <w:hideMark/>
          </w:tcPr>
          <w:p w14:paraId="25255A35" w14:textId="77777777" w:rsidR="00675CE1" w:rsidRPr="007001F1" w:rsidRDefault="00675CE1" w:rsidP="00675CE1">
            <w:pPr>
              <w:rPr>
                <w:b/>
                <w:bCs/>
                <w:sz w:val="22"/>
                <w:szCs w:val="22"/>
              </w:rPr>
            </w:pPr>
            <w:r w:rsidRPr="007001F1">
              <w:rPr>
                <w:b/>
                <w:bCs/>
                <w:sz w:val="22"/>
                <w:szCs w:val="22"/>
              </w:rPr>
              <w:t>Kontrolu vykonal</w:t>
            </w:r>
            <w:r w:rsidRPr="007001F1">
              <w:rPr>
                <w:rStyle w:val="Odkaznapoznmkupodiarou"/>
                <w:b/>
                <w:bCs/>
                <w:sz w:val="20"/>
                <w:szCs w:val="20"/>
              </w:rPr>
              <w:footnoteReference w:id="66"/>
            </w:r>
            <w:r w:rsidRPr="007001F1">
              <w:rPr>
                <w:b/>
                <w:bCs/>
                <w:sz w:val="22"/>
                <w:szCs w:val="22"/>
              </w:rPr>
              <w:t>:</w:t>
            </w:r>
          </w:p>
        </w:tc>
        <w:tc>
          <w:tcPr>
            <w:tcW w:w="5528" w:type="dxa"/>
            <w:gridSpan w:val="5"/>
            <w:shd w:val="clear" w:color="auto" w:fill="auto"/>
            <w:vAlign w:val="center"/>
            <w:hideMark/>
          </w:tcPr>
          <w:p w14:paraId="25026831"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D665F58" w14:textId="77777777" w:rsidTr="007261E4">
        <w:trPr>
          <w:trHeight w:val="300"/>
        </w:trPr>
        <w:tc>
          <w:tcPr>
            <w:tcW w:w="3559" w:type="dxa"/>
            <w:gridSpan w:val="2"/>
            <w:shd w:val="clear" w:color="auto" w:fill="auto"/>
            <w:vAlign w:val="center"/>
            <w:hideMark/>
          </w:tcPr>
          <w:p w14:paraId="594E1539" w14:textId="77777777" w:rsidR="00675CE1" w:rsidRPr="007001F1" w:rsidRDefault="00675CE1" w:rsidP="00675CE1">
            <w:pPr>
              <w:rPr>
                <w:b/>
                <w:bCs/>
                <w:sz w:val="22"/>
                <w:szCs w:val="22"/>
              </w:rPr>
            </w:pPr>
            <w:r w:rsidRPr="007001F1">
              <w:rPr>
                <w:b/>
                <w:bCs/>
                <w:sz w:val="22"/>
                <w:szCs w:val="22"/>
              </w:rPr>
              <w:t>Dátum:</w:t>
            </w:r>
          </w:p>
        </w:tc>
        <w:tc>
          <w:tcPr>
            <w:tcW w:w="5528" w:type="dxa"/>
            <w:gridSpan w:val="5"/>
            <w:shd w:val="clear" w:color="auto" w:fill="auto"/>
            <w:vAlign w:val="center"/>
            <w:hideMark/>
          </w:tcPr>
          <w:p w14:paraId="23910480"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DA962D4" w14:textId="77777777" w:rsidTr="007261E4">
        <w:trPr>
          <w:trHeight w:val="300"/>
        </w:trPr>
        <w:tc>
          <w:tcPr>
            <w:tcW w:w="3559" w:type="dxa"/>
            <w:gridSpan w:val="2"/>
            <w:shd w:val="clear" w:color="000000" w:fill="FFFFFF"/>
            <w:vAlign w:val="center"/>
            <w:hideMark/>
          </w:tcPr>
          <w:p w14:paraId="2B647954" w14:textId="77777777" w:rsidR="00675CE1" w:rsidRPr="007001F1" w:rsidRDefault="00675CE1" w:rsidP="00675CE1">
            <w:pPr>
              <w:rPr>
                <w:b/>
                <w:bCs/>
                <w:sz w:val="22"/>
                <w:szCs w:val="22"/>
              </w:rPr>
            </w:pPr>
            <w:r w:rsidRPr="007001F1">
              <w:rPr>
                <w:b/>
                <w:bCs/>
                <w:sz w:val="22"/>
                <w:szCs w:val="22"/>
              </w:rPr>
              <w:t>Podpis:</w:t>
            </w:r>
          </w:p>
        </w:tc>
        <w:tc>
          <w:tcPr>
            <w:tcW w:w="5528" w:type="dxa"/>
            <w:gridSpan w:val="5"/>
            <w:shd w:val="clear" w:color="auto" w:fill="auto"/>
            <w:vAlign w:val="center"/>
            <w:hideMark/>
          </w:tcPr>
          <w:p w14:paraId="488F547F"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017D0C2" w14:textId="77777777" w:rsidTr="007261E4">
        <w:trPr>
          <w:trHeight w:val="300"/>
        </w:trPr>
        <w:tc>
          <w:tcPr>
            <w:tcW w:w="9087" w:type="dxa"/>
            <w:gridSpan w:val="7"/>
            <w:shd w:val="clear" w:color="auto" w:fill="auto"/>
            <w:noWrap/>
            <w:vAlign w:val="bottom"/>
            <w:hideMark/>
          </w:tcPr>
          <w:p w14:paraId="26413EED"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4337FB61" w14:textId="77777777" w:rsidTr="007261E4">
        <w:trPr>
          <w:trHeight w:val="300"/>
        </w:trPr>
        <w:tc>
          <w:tcPr>
            <w:tcW w:w="3559" w:type="dxa"/>
            <w:gridSpan w:val="2"/>
            <w:shd w:val="clear" w:color="000000" w:fill="FFFFFF"/>
            <w:vAlign w:val="center"/>
            <w:hideMark/>
          </w:tcPr>
          <w:p w14:paraId="1CB060F8" w14:textId="77777777" w:rsidR="00675CE1" w:rsidRPr="007001F1" w:rsidRDefault="00675CE1" w:rsidP="00675CE1">
            <w:pPr>
              <w:rPr>
                <w:b/>
                <w:bCs/>
                <w:sz w:val="22"/>
                <w:szCs w:val="22"/>
              </w:rPr>
            </w:pPr>
            <w:r w:rsidRPr="007001F1">
              <w:rPr>
                <w:b/>
                <w:bCs/>
                <w:sz w:val="22"/>
                <w:szCs w:val="22"/>
              </w:rPr>
              <w:t>Kontrolu vykonal</w:t>
            </w:r>
            <w:r w:rsidRPr="007001F1">
              <w:rPr>
                <w:rStyle w:val="Odkaznapoznmkupodiarou"/>
                <w:b/>
                <w:bCs/>
                <w:sz w:val="20"/>
                <w:szCs w:val="20"/>
              </w:rPr>
              <w:footnoteReference w:id="67"/>
            </w:r>
            <w:r w:rsidRPr="007001F1">
              <w:rPr>
                <w:b/>
                <w:bCs/>
                <w:sz w:val="22"/>
                <w:szCs w:val="22"/>
              </w:rPr>
              <w:t>:</w:t>
            </w:r>
          </w:p>
        </w:tc>
        <w:tc>
          <w:tcPr>
            <w:tcW w:w="5528" w:type="dxa"/>
            <w:gridSpan w:val="5"/>
            <w:shd w:val="clear" w:color="auto" w:fill="auto"/>
            <w:vAlign w:val="center"/>
            <w:hideMark/>
          </w:tcPr>
          <w:p w14:paraId="3584D04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E4B2324" w14:textId="77777777" w:rsidTr="007261E4">
        <w:trPr>
          <w:trHeight w:val="300"/>
        </w:trPr>
        <w:tc>
          <w:tcPr>
            <w:tcW w:w="3559" w:type="dxa"/>
            <w:gridSpan w:val="2"/>
            <w:shd w:val="clear" w:color="000000" w:fill="FFFFFF"/>
            <w:vAlign w:val="center"/>
            <w:hideMark/>
          </w:tcPr>
          <w:p w14:paraId="55B3972C" w14:textId="77777777" w:rsidR="00675CE1" w:rsidRPr="007001F1" w:rsidRDefault="00675CE1" w:rsidP="00675CE1">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5BB5224"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2CA2A729" w14:textId="77777777" w:rsidTr="007261E4">
        <w:trPr>
          <w:trHeight w:val="300"/>
        </w:trPr>
        <w:tc>
          <w:tcPr>
            <w:tcW w:w="3559" w:type="dxa"/>
            <w:gridSpan w:val="2"/>
            <w:shd w:val="clear" w:color="000000" w:fill="FFFFFF"/>
            <w:vAlign w:val="center"/>
            <w:hideMark/>
          </w:tcPr>
          <w:p w14:paraId="039003C8" w14:textId="77777777" w:rsidR="00675CE1" w:rsidRPr="007001F1" w:rsidRDefault="00675CE1" w:rsidP="00675CE1">
            <w:pPr>
              <w:rPr>
                <w:b/>
                <w:bCs/>
                <w:sz w:val="22"/>
                <w:szCs w:val="22"/>
              </w:rPr>
            </w:pPr>
            <w:r w:rsidRPr="007001F1">
              <w:rPr>
                <w:b/>
                <w:bCs/>
                <w:sz w:val="22"/>
                <w:szCs w:val="22"/>
              </w:rPr>
              <w:t>Podpis:</w:t>
            </w:r>
          </w:p>
        </w:tc>
        <w:tc>
          <w:tcPr>
            <w:tcW w:w="5528" w:type="dxa"/>
            <w:gridSpan w:val="5"/>
            <w:shd w:val="clear" w:color="auto" w:fill="auto"/>
            <w:vAlign w:val="center"/>
            <w:hideMark/>
          </w:tcPr>
          <w:p w14:paraId="46EDD21E" w14:textId="77777777" w:rsidR="00675CE1" w:rsidRPr="007001F1" w:rsidRDefault="00675CE1" w:rsidP="00675CE1">
            <w:pPr>
              <w:rPr>
                <w:color w:val="000000"/>
                <w:sz w:val="22"/>
                <w:szCs w:val="22"/>
              </w:rPr>
            </w:pPr>
            <w:r w:rsidRPr="007001F1">
              <w:rPr>
                <w:color w:val="000000"/>
                <w:sz w:val="22"/>
                <w:szCs w:val="22"/>
              </w:rPr>
              <w:t> </w:t>
            </w:r>
          </w:p>
        </w:tc>
      </w:tr>
    </w:tbl>
    <w:p w14:paraId="5016DE79" w14:textId="0C866AED" w:rsidR="00B0251E" w:rsidRPr="007001F1" w:rsidRDefault="00B0251E"/>
    <w:p w14:paraId="1BC0AB1D" w14:textId="77777777"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14:paraId="51D057E8" w14:textId="77777777" w:rsidTr="007261E4">
        <w:trPr>
          <w:trHeight w:val="645"/>
        </w:trPr>
        <w:tc>
          <w:tcPr>
            <w:tcW w:w="9087" w:type="dxa"/>
            <w:gridSpan w:val="7"/>
            <w:shd w:val="clear" w:color="000000" w:fill="60497A"/>
            <w:vAlign w:val="center"/>
            <w:hideMark/>
          </w:tcPr>
          <w:p w14:paraId="14BA8015" w14:textId="62D7024B"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1889"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889"/>
          </w:p>
        </w:tc>
      </w:tr>
      <w:tr w:rsidR="00B0251E" w:rsidRPr="007001F1" w14:paraId="01F1D3D4" w14:textId="77777777" w:rsidTr="007261E4">
        <w:trPr>
          <w:trHeight w:val="330"/>
        </w:trPr>
        <w:tc>
          <w:tcPr>
            <w:tcW w:w="9087" w:type="dxa"/>
            <w:gridSpan w:val="7"/>
            <w:shd w:val="clear" w:color="auto" w:fill="auto"/>
            <w:vAlign w:val="center"/>
            <w:hideMark/>
          </w:tcPr>
          <w:p w14:paraId="40C9348D" w14:textId="77777777" w:rsidR="00B0251E" w:rsidRPr="007001F1" w:rsidRDefault="00B0251E" w:rsidP="00A62FC5">
            <w:pPr>
              <w:jc w:val="center"/>
              <w:rPr>
                <w:b/>
                <w:bCs/>
                <w:color w:val="000000"/>
                <w:sz w:val="22"/>
                <w:szCs w:val="22"/>
              </w:rPr>
            </w:pPr>
            <w:r w:rsidRPr="007001F1">
              <w:rPr>
                <w:b/>
                <w:bCs/>
                <w:color w:val="000000"/>
                <w:sz w:val="22"/>
                <w:szCs w:val="22"/>
              </w:rPr>
              <w:t>Identifikácia programu</w:t>
            </w:r>
          </w:p>
        </w:tc>
      </w:tr>
      <w:tr w:rsidR="00B0251E" w:rsidRPr="007001F1" w14:paraId="01A42F81" w14:textId="77777777" w:rsidTr="007261E4">
        <w:trPr>
          <w:trHeight w:val="300"/>
        </w:trPr>
        <w:tc>
          <w:tcPr>
            <w:tcW w:w="3559" w:type="dxa"/>
            <w:gridSpan w:val="2"/>
            <w:shd w:val="clear" w:color="auto" w:fill="auto"/>
            <w:vAlign w:val="center"/>
            <w:hideMark/>
          </w:tcPr>
          <w:p w14:paraId="35580DE2" w14:textId="77777777" w:rsidR="00B0251E" w:rsidRPr="007001F1" w:rsidRDefault="00B0251E" w:rsidP="00A62FC5">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E1974D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B5A7364" w14:textId="77777777" w:rsidTr="007261E4">
        <w:trPr>
          <w:trHeight w:val="660"/>
        </w:trPr>
        <w:tc>
          <w:tcPr>
            <w:tcW w:w="3559" w:type="dxa"/>
            <w:gridSpan w:val="2"/>
            <w:shd w:val="clear" w:color="auto" w:fill="auto"/>
            <w:vAlign w:val="center"/>
            <w:hideMark/>
          </w:tcPr>
          <w:p w14:paraId="12BF21B6" w14:textId="3F7F325B" w:rsidR="00B0251E" w:rsidRPr="007001F1" w:rsidRDefault="00B0251E" w:rsidP="00A62FC5">
            <w:pPr>
              <w:rPr>
                <w:color w:val="000000"/>
                <w:sz w:val="22"/>
                <w:szCs w:val="22"/>
              </w:rPr>
            </w:pPr>
            <w:r w:rsidRPr="007001F1">
              <w:rPr>
                <w:color w:val="000000"/>
                <w:sz w:val="22"/>
                <w:szCs w:val="22"/>
              </w:rPr>
              <w:t xml:space="preserve">Názov </w:t>
            </w:r>
            <w:ins w:id="1890" w:author="Kramár Róbert" w:date="2018-04-27T15:13: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497CFF49"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6358325F" w14:textId="77777777" w:rsidTr="007261E4">
        <w:trPr>
          <w:trHeight w:val="330"/>
        </w:trPr>
        <w:tc>
          <w:tcPr>
            <w:tcW w:w="9087" w:type="dxa"/>
            <w:gridSpan w:val="7"/>
            <w:shd w:val="clear" w:color="auto" w:fill="auto"/>
            <w:vAlign w:val="center"/>
            <w:hideMark/>
          </w:tcPr>
          <w:p w14:paraId="380999A5" w14:textId="77777777" w:rsidR="00B0251E" w:rsidRPr="007001F1" w:rsidRDefault="00B0251E" w:rsidP="00A62FC5">
            <w:pPr>
              <w:jc w:val="center"/>
              <w:rPr>
                <w:b/>
                <w:bCs/>
                <w:color w:val="000000"/>
                <w:sz w:val="22"/>
                <w:szCs w:val="22"/>
              </w:rPr>
            </w:pPr>
            <w:r w:rsidRPr="007001F1">
              <w:rPr>
                <w:b/>
                <w:bCs/>
                <w:color w:val="000000"/>
                <w:sz w:val="22"/>
                <w:szCs w:val="22"/>
              </w:rPr>
              <w:t>Identifikácia projektu a prijímateľa</w:t>
            </w:r>
          </w:p>
        </w:tc>
      </w:tr>
      <w:tr w:rsidR="00B0251E" w:rsidRPr="007001F1" w14:paraId="49C26176" w14:textId="77777777" w:rsidTr="007261E4">
        <w:trPr>
          <w:trHeight w:val="330"/>
        </w:trPr>
        <w:tc>
          <w:tcPr>
            <w:tcW w:w="3559" w:type="dxa"/>
            <w:gridSpan w:val="2"/>
            <w:shd w:val="clear" w:color="auto" w:fill="auto"/>
            <w:vAlign w:val="center"/>
            <w:hideMark/>
          </w:tcPr>
          <w:p w14:paraId="499141C6" w14:textId="3D7460AE" w:rsidR="00B0251E" w:rsidRPr="007001F1" w:rsidRDefault="00B0251E" w:rsidP="00A62FC5">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4952BE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AD9978D" w14:textId="77777777" w:rsidTr="007261E4">
        <w:trPr>
          <w:trHeight w:val="300"/>
        </w:trPr>
        <w:tc>
          <w:tcPr>
            <w:tcW w:w="3559" w:type="dxa"/>
            <w:gridSpan w:val="2"/>
            <w:shd w:val="clear" w:color="auto" w:fill="auto"/>
            <w:vAlign w:val="center"/>
            <w:hideMark/>
          </w:tcPr>
          <w:p w14:paraId="4121C136" w14:textId="77777777" w:rsidR="00B0251E" w:rsidRPr="007001F1" w:rsidRDefault="00B0251E" w:rsidP="00A62FC5">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6FE0A2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4DF3B2F" w14:textId="77777777" w:rsidTr="007261E4">
        <w:trPr>
          <w:trHeight w:val="300"/>
        </w:trPr>
        <w:tc>
          <w:tcPr>
            <w:tcW w:w="3559" w:type="dxa"/>
            <w:gridSpan w:val="2"/>
            <w:shd w:val="clear" w:color="auto" w:fill="auto"/>
            <w:vAlign w:val="center"/>
            <w:hideMark/>
          </w:tcPr>
          <w:p w14:paraId="2897B3F9" w14:textId="77777777" w:rsidR="00B0251E" w:rsidRPr="007001F1" w:rsidRDefault="00B0251E" w:rsidP="00A62FC5">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5EE01053"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43FF763" w14:textId="77777777" w:rsidTr="007261E4">
        <w:trPr>
          <w:trHeight w:val="300"/>
        </w:trPr>
        <w:tc>
          <w:tcPr>
            <w:tcW w:w="3559" w:type="dxa"/>
            <w:gridSpan w:val="2"/>
            <w:shd w:val="clear" w:color="auto" w:fill="auto"/>
            <w:vAlign w:val="center"/>
            <w:hideMark/>
          </w:tcPr>
          <w:p w14:paraId="12EE5DA8" w14:textId="77777777" w:rsidR="00B0251E" w:rsidRPr="007001F1" w:rsidRDefault="00B0251E" w:rsidP="00A62FC5">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D8BB8D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89754B5" w14:textId="77777777" w:rsidTr="007261E4">
        <w:trPr>
          <w:trHeight w:val="330"/>
        </w:trPr>
        <w:tc>
          <w:tcPr>
            <w:tcW w:w="9087" w:type="dxa"/>
            <w:gridSpan w:val="7"/>
            <w:shd w:val="clear" w:color="auto" w:fill="auto"/>
            <w:vAlign w:val="center"/>
            <w:hideMark/>
          </w:tcPr>
          <w:p w14:paraId="35026988" w14:textId="77777777" w:rsidR="00B0251E" w:rsidRPr="007001F1" w:rsidRDefault="00B0251E" w:rsidP="00A62FC5">
            <w:pPr>
              <w:jc w:val="center"/>
              <w:rPr>
                <w:b/>
                <w:bCs/>
                <w:color w:val="000000"/>
                <w:sz w:val="22"/>
                <w:szCs w:val="22"/>
              </w:rPr>
            </w:pPr>
            <w:r w:rsidRPr="007001F1">
              <w:rPr>
                <w:b/>
                <w:bCs/>
                <w:color w:val="000000"/>
                <w:sz w:val="22"/>
                <w:szCs w:val="22"/>
              </w:rPr>
              <w:t>Identifikácia zákazky</w:t>
            </w:r>
          </w:p>
        </w:tc>
      </w:tr>
      <w:tr w:rsidR="00B0251E" w:rsidRPr="007001F1" w14:paraId="0058159C" w14:textId="77777777" w:rsidTr="007261E4">
        <w:trPr>
          <w:trHeight w:val="300"/>
        </w:trPr>
        <w:tc>
          <w:tcPr>
            <w:tcW w:w="3559" w:type="dxa"/>
            <w:gridSpan w:val="2"/>
            <w:shd w:val="clear" w:color="auto" w:fill="auto"/>
            <w:vAlign w:val="center"/>
            <w:hideMark/>
          </w:tcPr>
          <w:p w14:paraId="2099767A" w14:textId="77777777" w:rsidR="00B0251E" w:rsidRPr="007001F1" w:rsidRDefault="00B0251E" w:rsidP="00A62FC5">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A62EE2D" w14:textId="41AD9AF8" w:rsidR="00B0251E" w:rsidRPr="007001F1" w:rsidRDefault="00B0251E" w:rsidP="00A62FC5">
            <w:pPr>
              <w:rPr>
                <w:color w:val="000000"/>
                <w:sz w:val="22"/>
                <w:szCs w:val="22"/>
              </w:rPr>
            </w:pPr>
            <w:r w:rsidRPr="007001F1">
              <w:rPr>
                <w:color w:val="000000"/>
                <w:sz w:val="22"/>
                <w:szCs w:val="22"/>
              </w:rPr>
              <w:t xml:space="preserve">Nadlimitná </w:t>
            </w:r>
            <w:r w:rsidR="008277DD" w:rsidRPr="007001F1">
              <w:rPr>
                <w:color w:val="000000"/>
                <w:sz w:val="22"/>
                <w:szCs w:val="22"/>
              </w:rPr>
              <w:t>koncesia</w:t>
            </w:r>
          </w:p>
        </w:tc>
      </w:tr>
      <w:tr w:rsidR="00B0251E" w:rsidRPr="007001F1" w14:paraId="5B0E14FF" w14:textId="77777777" w:rsidTr="007261E4">
        <w:trPr>
          <w:trHeight w:val="300"/>
        </w:trPr>
        <w:tc>
          <w:tcPr>
            <w:tcW w:w="3559" w:type="dxa"/>
            <w:gridSpan w:val="2"/>
            <w:shd w:val="clear" w:color="auto" w:fill="auto"/>
            <w:vAlign w:val="center"/>
            <w:hideMark/>
          </w:tcPr>
          <w:p w14:paraId="4E41AC4E" w14:textId="77777777" w:rsidR="00B0251E" w:rsidRPr="007001F1" w:rsidRDefault="00B0251E" w:rsidP="00A62FC5">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87C13BD" w14:textId="6096C1AE" w:rsidR="00B0251E" w:rsidRPr="007001F1" w:rsidRDefault="00B0251E" w:rsidP="00A62FC5">
            <w:pPr>
              <w:rPr>
                <w:color w:val="000000"/>
                <w:sz w:val="22"/>
                <w:szCs w:val="22"/>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B0251E" w:rsidRPr="007001F1" w14:paraId="7125E127" w14:textId="77777777" w:rsidTr="007261E4">
        <w:trPr>
          <w:trHeight w:val="300"/>
        </w:trPr>
        <w:tc>
          <w:tcPr>
            <w:tcW w:w="3559" w:type="dxa"/>
            <w:gridSpan w:val="2"/>
            <w:shd w:val="clear" w:color="auto" w:fill="auto"/>
            <w:vAlign w:val="center"/>
            <w:hideMark/>
          </w:tcPr>
          <w:p w14:paraId="46486496" w14:textId="77777777" w:rsidR="00B0251E" w:rsidRPr="007001F1" w:rsidRDefault="00B0251E" w:rsidP="00A62FC5">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247A22F" w14:textId="77777777" w:rsidR="00B0251E" w:rsidRPr="007001F1" w:rsidRDefault="00B0251E" w:rsidP="00A62FC5">
            <w:pPr>
              <w:rPr>
                <w:color w:val="000000"/>
                <w:sz w:val="22"/>
                <w:szCs w:val="22"/>
              </w:rPr>
            </w:pPr>
            <w:r w:rsidRPr="007001F1">
              <w:rPr>
                <w:color w:val="000000"/>
                <w:sz w:val="22"/>
                <w:szCs w:val="22"/>
              </w:rPr>
              <w:t xml:space="preserve"> </w:t>
            </w:r>
          </w:p>
        </w:tc>
      </w:tr>
      <w:tr w:rsidR="004D0B9F" w:rsidRPr="007001F1" w14:paraId="55BE6827" w14:textId="77777777" w:rsidTr="007261E4">
        <w:trPr>
          <w:trHeight w:val="300"/>
        </w:trPr>
        <w:tc>
          <w:tcPr>
            <w:tcW w:w="3559" w:type="dxa"/>
            <w:gridSpan w:val="2"/>
            <w:shd w:val="clear" w:color="auto" w:fill="auto"/>
            <w:vAlign w:val="center"/>
          </w:tcPr>
          <w:p w14:paraId="47FF64D6" w14:textId="04AE8B52" w:rsidR="004D0B9F" w:rsidRPr="007001F1" w:rsidRDefault="004D0B9F" w:rsidP="00A62FC5">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BCC3FF5" w14:textId="77777777" w:rsidR="004D0B9F" w:rsidRPr="007001F1" w:rsidRDefault="004D0B9F" w:rsidP="00A62FC5">
            <w:pPr>
              <w:rPr>
                <w:color w:val="000000"/>
                <w:sz w:val="22"/>
                <w:szCs w:val="22"/>
              </w:rPr>
            </w:pPr>
          </w:p>
        </w:tc>
      </w:tr>
      <w:tr w:rsidR="00B0251E" w:rsidRPr="007001F1" w14:paraId="3F2CD2B5" w14:textId="77777777" w:rsidTr="007261E4">
        <w:trPr>
          <w:trHeight w:val="300"/>
        </w:trPr>
        <w:tc>
          <w:tcPr>
            <w:tcW w:w="3559" w:type="dxa"/>
            <w:gridSpan w:val="2"/>
            <w:shd w:val="clear" w:color="auto" w:fill="auto"/>
            <w:vAlign w:val="center"/>
            <w:hideMark/>
          </w:tcPr>
          <w:p w14:paraId="553B8D94" w14:textId="77777777" w:rsidR="00B0251E" w:rsidRPr="007001F1" w:rsidRDefault="00B0251E" w:rsidP="00A62FC5">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8B33CB5" w14:textId="3C1F04B2" w:rsidR="00B0251E" w:rsidRPr="007001F1" w:rsidRDefault="008277DD" w:rsidP="00A62FC5">
            <w:pPr>
              <w:rPr>
                <w:color w:val="000000"/>
                <w:sz w:val="22"/>
                <w:szCs w:val="22"/>
              </w:rPr>
            </w:pPr>
            <w:r w:rsidRPr="007001F1">
              <w:rPr>
                <w:color w:val="000000"/>
                <w:sz w:val="22"/>
                <w:szCs w:val="22"/>
              </w:rPr>
              <w:t>druhá</w:t>
            </w:r>
            <w:r w:rsidR="00B0251E" w:rsidRPr="007001F1">
              <w:rPr>
                <w:color w:val="000000"/>
                <w:sz w:val="22"/>
                <w:szCs w:val="22"/>
              </w:rPr>
              <w:t xml:space="preserve"> ex-</w:t>
            </w:r>
            <w:proofErr w:type="spellStart"/>
            <w:r w:rsidR="00B0251E" w:rsidRPr="007001F1">
              <w:rPr>
                <w:color w:val="000000"/>
                <w:sz w:val="22"/>
                <w:szCs w:val="22"/>
              </w:rPr>
              <w:t>ante</w:t>
            </w:r>
            <w:proofErr w:type="spellEnd"/>
            <w:r w:rsidR="00B0251E" w:rsidRPr="007001F1">
              <w:rPr>
                <w:color w:val="000000"/>
                <w:sz w:val="22"/>
                <w:szCs w:val="22"/>
              </w:rPr>
              <w:t xml:space="preserve"> kontrola</w:t>
            </w:r>
          </w:p>
        </w:tc>
      </w:tr>
      <w:tr w:rsidR="00B0251E" w:rsidRPr="007001F1" w14:paraId="49DEAB0E" w14:textId="77777777" w:rsidTr="007261E4">
        <w:trPr>
          <w:trHeight w:val="300"/>
        </w:trPr>
        <w:tc>
          <w:tcPr>
            <w:tcW w:w="3559" w:type="dxa"/>
            <w:gridSpan w:val="2"/>
            <w:shd w:val="clear" w:color="auto" w:fill="auto"/>
            <w:vAlign w:val="center"/>
            <w:hideMark/>
          </w:tcPr>
          <w:p w14:paraId="359C3342" w14:textId="77777777" w:rsidR="00B0251E" w:rsidRPr="007001F1" w:rsidRDefault="00B0251E" w:rsidP="00A62FC5">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4674C15"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2E52F32" w14:textId="77777777" w:rsidTr="007261E4">
        <w:trPr>
          <w:trHeight w:val="300"/>
        </w:trPr>
        <w:tc>
          <w:tcPr>
            <w:tcW w:w="3559" w:type="dxa"/>
            <w:gridSpan w:val="2"/>
            <w:shd w:val="clear" w:color="auto" w:fill="auto"/>
            <w:vAlign w:val="center"/>
            <w:hideMark/>
          </w:tcPr>
          <w:p w14:paraId="7E55015D" w14:textId="77777777" w:rsidR="00B0251E" w:rsidRPr="007001F1" w:rsidRDefault="00B0251E" w:rsidP="00A62FC5">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1E223F5A"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A62274C" w14:textId="77777777" w:rsidTr="007261E4">
        <w:trPr>
          <w:trHeight w:val="300"/>
        </w:trPr>
        <w:tc>
          <w:tcPr>
            <w:tcW w:w="3559" w:type="dxa"/>
            <w:gridSpan w:val="2"/>
            <w:shd w:val="clear" w:color="auto" w:fill="auto"/>
            <w:vAlign w:val="center"/>
            <w:hideMark/>
          </w:tcPr>
          <w:p w14:paraId="4D50604A" w14:textId="77777777" w:rsidR="00B0251E" w:rsidRPr="007001F1" w:rsidRDefault="00B0251E" w:rsidP="00A62FC5">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F8AC98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09F26150" w14:textId="77777777" w:rsidTr="007261E4">
        <w:trPr>
          <w:trHeight w:val="300"/>
        </w:trPr>
        <w:tc>
          <w:tcPr>
            <w:tcW w:w="3559" w:type="dxa"/>
            <w:gridSpan w:val="2"/>
            <w:shd w:val="clear" w:color="auto" w:fill="auto"/>
            <w:vAlign w:val="center"/>
            <w:hideMark/>
          </w:tcPr>
          <w:p w14:paraId="128A4DA1" w14:textId="77777777" w:rsidR="00B0251E" w:rsidRPr="007001F1" w:rsidRDefault="00B0251E" w:rsidP="00A62FC5">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ED0C3B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E5B8AF7" w14:textId="77777777" w:rsidTr="007261E4">
        <w:trPr>
          <w:trHeight w:val="300"/>
        </w:trPr>
        <w:tc>
          <w:tcPr>
            <w:tcW w:w="3559" w:type="dxa"/>
            <w:gridSpan w:val="2"/>
            <w:shd w:val="clear" w:color="auto" w:fill="auto"/>
            <w:vAlign w:val="center"/>
            <w:hideMark/>
          </w:tcPr>
          <w:p w14:paraId="328BF542" w14:textId="77777777" w:rsidR="00B0251E" w:rsidRPr="007001F1" w:rsidRDefault="00B0251E" w:rsidP="00A62FC5">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E4CAB7C"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0A492121" w14:textId="77777777" w:rsidTr="007261E4">
        <w:trPr>
          <w:trHeight w:val="300"/>
        </w:trPr>
        <w:tc>
          <w:tcPr>
            <w:tcW w:w="3559" w:type="dxa"/>
            <w:gridSpan w:val="2"/>
            <w:shd w:val="clear" w:color="auto" w:fill="auto"/>
            <w:vAlign w:val="center"/>
            <w:hideMark/>
          </w:tcPr>
          <w:p w14:paraId="38EEF42E" w14:textId="77777777" w:rsidR="00B0251E" w:rsidRPr="007001F1" w:rsidRDefault="00B0251E" w:rsidP="00A62FC5">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21A695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60D20D63" w14:textId="77777777" w:rsidTr="007261E4">
        <w:trPr>
          <w:trHeight w:val="300"/>
        </w:trPr>
        <w:tc>
          <w:tcPr>
            <w:tcW w:w="3559" w:type="dxa"/>
            <w:gridSpan w:val="2"/>
            <w:shd w:val="clear" w:color="auto" w:fill="auto"/>
            <w:vAlign w:val="center"/>
            <w:hideMark/>
          </w:tcPr>
          <w:p w14:paraId="3288AAA2" w14:textId="77777777" w:rsidR="00B0251E" w:rsidRPr="007001F1" w:rsidRDefault="00B0251E" w:rsidP="00A62FC5">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006D2C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74963DF9" w14:textId="77777777" w:rsidTr="007261E4">
        <w:trPr>
          <w:trHeight w:val="300"/>
        </w:trPr>
        <w:tc>
          <w:tcPr>
            <w:tcW w:w="3559" w:type="dxa"/>
            <w:gridSpan w:val="2"/>
            <w:shd w:val="clear" w:color="auto" w:fill="auto"/>
            <w:vAlign w:val="center"/>
            <w:hideMark/>
          </w:tcPr>
          <w:p w14:paraId="75588606" w14:textId="77777777" w:rsidR="00B0251E" w:rsidRPr="007001F1" w:rsidRDefault="00B0251E" w:rsidP="00A62FC5">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601A8612" w14:textId="77777777" w:rsidR="00B0251E" w:rsidRPr="007001F1" w:rsidRDefault="00B0251E" w:rsidP="00A62FC5">
            <w:pPr>
              <w:rPr>
                <w:color w:val="000000"/>
                <w:sz w:val="22"/>
                <w:szCs w:val="22"/>
              </w:rPr>
            </w:pPr>
            <w:r w:rsidRPr="007001F1">
              <w:rPr>
                <w:color w:val="000000"/>
                <w:sz w:val="22"/>
                <w:szCs w:val="22"/>
              </w:rPr>
              <w:t> </w:t>
            </w:r>
          </w:p>
        </w:tc>
      </w:tr>
      <w:tr w:rsidR="00B0251E" w:rsidRPr="007001F1" w:rsidDel="002D4145" w14:paraId="42FFF0F8" w14:textId="0E202288" w:rsidTr="007261E4">
        <w:trPr>
          <w:trHeight w:val="300"/>
          <w:del w:id="1891" w:author="Kramár Róbert" w:date="2018-04-27T16:55:00Z"/>
        </w:trPr>
        <w:tc>
          <w:tcPr>
            <w:tcW w:w="3559" w:type="dxa"/>
            <w:gridSpan w:val="2"/>
            <w:shd w:val="clear" w:color="auto" w:fill="auto"/>
            <w:vAlign w:val="center"/>
            <w:hideMark/>
          </w:tcPr>
          <w:p w14:paraId="42D466B4" w14:textId="00EBDB59" w:rsidR="00B0251E" w:rsidRPr="007001F1" w:rsidDel="002D4145" w:rsidRDefault="00B0251E" w:rsidP="00A62FC5">
            <w:pPr>
              <w:rPr>
                <w:del w:id="1892" w:author="Kramár Róbert" w:date="2018-04-27T16:55:00Z"/>
                <w:color w:val="000000"/>
                <w:sz w:val="22"/>
                <w:szCs w:val="22"/>
              </w:rPr>
            </w:pPr>
            <w:del w:id="1893" w:author="Kramár Róbert" w:date="2018-04-27T16:55: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6974DAEF" w14:textId="734A8D6A" w:rsidR="00B0251E" w:rsidRPr="007001F1" w:rsidDel="002D4145" w:rsidRDefault="00B0251E" w:rsidP="00A62FC5">
            <w:pPr>
              <w:rPr>
                <w:del w:id="1894" w:author="Kramár Róbert" w:date="2018-04-27T16:55:00Z"/>
                <w:color w:val="000000"/>
                <w:sz w:val="22"/>
                <w:szCs w:val="22"/>
              </w:rPr>
            </w:pPr>
            <w:del w:id="1895" w:author="Kramár Róbert" w:date="2018-04-27T16:55:00Z">
              <w:r w:rsidRPr="007001F1" w:rsidDel="002D4145">
                <w:rPr>
                  <w:color w:val="000000"/>
                  <w:sz w:val="22"/>
                  <w:szCs w:val="22"/>
                </w:rPr>
                <w:delText> </w:delText>
              </w:r>
            </w:del>
          </w:p>
        </w:tc>
      </w:tr>
      <w:tr w:rsidR="00B0251E" w:rsidRPr="007001F1" w:rsidDel="002D4145" w14:paraId="5F7841DE" w14:textId="13F22BC6" w:rsidTr="007261E4">
        <w:trPr>
          <w:trHeight w:val="810"/>
          <w:del w:id="1896" w:author="Kramár Róbert" w:date="2018-04-27T16:55:00Z"/>
        </w:trPr>
        <w:tc>
          <w:tcPr>
            <w:tcW w:w="3559" w:type="dxa"/>
            <w:gridSpan w:val="2"/>
            <w:shd w:val="clear" w:color="auto" w:fill="auto"/>
            <w:vAlign w:val="center"/>
            <w:hideMark/>
          </w:tcPr>
          <w:p w14:paraId="6FCC3461" w14:textId="01D98690" w:rsidR="00B0251E" w:rsidRPr="007001F1" w:rsidDel="002D4145" w:rsidRDefault="00B0251E" w:rsidP="00A62FC5">
            <w:pPr>
              <w:rPr>
                <w:del w:id="1897" w:author="Kramár Róbert" w:date="2018-04-27T16:55:00Z"/>
                <w:color w:val="000000"/>
                <w:sz w:val="22"/>
                <w:szCs w:val="22"/>
              </w:rPr>
            </w:pPr>
            <w:del w:id="1898" w:author="Kramár Róbert" w:date="2018-04-27T16:55: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080268B9" w14:textId="110BFCE9" w:rsidR="00B0251E" w:rsidRPr="007001F1" w:rsidDel="002D4145" w:rsidRDefault="00B0251E" w:rsidP="00A62FC5">
            <w:pPr>
              <w:rPr>
                <w:del w:id="1899" w:author="Kramár Róbert" w:date="2018-04-27T16:55:00Z"/>
                <w:color w:val="000000"/>
                <w:sz w:val="22"/>
                <w:szCs w:val="22"/>
              </w:rPr>
            </w:pPr>
            <w:del w:id="1900" w:author="Kramár Róbert" w:date="2018-04-27T16:55:00Z">
              <w:r w:rsidRPr="007001F1" w:rsidDel="002D4145">
                <w:rPr>
                  <w:color w:val="000000"/>
                  <w:sz w:val="22"/>
                  <w:szCs w:val="22"/>
                </w:rPr>
                <w:delText> </w:delText>
              </w:r>
            </w:del>
          </w:p>
        </w:tc>
      </w:tr>
      <w:tr w:rsidR="00B0251E" w:rsidRPr="007001F1" w14:paraId="420D2F71" w14:textId="77777777" w:rsidTr="007261E4">
        <w:trPr>
          <w:trHeight w:val="315"/>
        </w:trPr>
        <w:tc>
          <w:tcPr>
            <w:tcW w:w="582" w:type="dxa"/>
            <w:shd w:val="clear" w:color="000000" w:fill="60497A"/>
            <w:vAlign w:val="center"/>
            <w:hideMark/>
          </w:tcPr>
          <w:p w14:paraId="2383D87D" w14:textId="77777777" w:rsidR="00B0251E" w:rsidRPr="007001F1" w:rsidRDefault="00B0251E" w:rsidP="00A62FC5">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414EA09" w14:textId="77777777" w:rsidR="00B0251E" w:rsidRPr="007001F1" w:rsidRDefault="00B0251E" w:rsidP="00A62FC5">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1631EB6" w14:textId="77777777" w:rsidR="00B0251E" w:rsidRPr="007001F1" w:rsidRDefault="00B0251E" w:rsidP="00A62FC5">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529DCB83" w14:textId="77777777" w:rsidR="00B0251E" w:rsidRPr="007001F1" w:rsidRDefault="00B0251E" w:rsidP="00A62FC5">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A953E8E" w14:textId="77777777" w:rsidR="00B0251E" w:rsidRPr="007001F1" w:rsidRDefault="00B0251E" w:rsidP="00A62FC5">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A8D83FD" w14:textId="77777777" w:rsidR="00B0251E" w:rsidRPr="007001F1" w:rsidRDefault="00B0251E" w:rsidP="00A62FC5">
            <w:pPr>
              <w:jc w:val="center"/>
              <w:rPr>
                <w:b/>
                <w:bCs/>
                <w:color w:val="FFFFFF"/>
                <w:sz w:val="22"/>
                <w:szCs w:val="22"/>
              </w:rPr>
            </w:pPr>
            <w:r w:rsidRPr="007001F1">
              <w:rPr>
                <w:b/>
                <w:bCs/>
                <w:color w:val="FFFFFF"/>
                <w:sz w:val="22"/>
                <w:szCs w:val="22"/>
              </w:rPr>
              <w:t>Poznámka</w:t>
            </w:r>
          </w:p>
        </w:tc>
      </w:tr>
      <w:tr w:rsidR="00DC7054" w:rsidRPr="007001F1" w14:paraId="0AA5719B" w14:textId="77777777" w:rsidTr="00A96394">
        <w:trPr>
          <w:trHeight w:val="368"/>
        </w:trPr>
        <w:tc>
          <w:tcPr>
            <w:tcW w:w="582" w:type="dxa"/>
            <w:vMerge w:val="restart"/>
            <w:shd w:val="clear" w:color="auto" w:fill="auto"/>
            <w:noWrap/>
            <w:vAlign w:val="center"/>
            <w:hideMark/>
          </w:tcPr>
          <w:p w14:paraId="0EE1D42D" w14:textId="77777777" w:rsidR="00DC7054" w:rsidRPr="007001F1" w:rsidRDefault="00DC7054" w:rsidP="00A62FC5">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89578D3" w14:textId="4A5288BB" w:rsidR="00DC7054" w:rsidRPr="007001F1" w:rsidRDefault="00DC7054" w:rsidP="00D5534B">
            <w:pPr>
              <w:jc w:val="both"/>
              <w:rPr>
                <w:color w:val="000000"/>
                <w:sz w:val="22"/>
                <w:szCs w:val="22"/>
              </w:rPr>
            </w:pPr>
            <w:r w:rsidRPr="007001F1">
              <w:rPr>
                <w:color w:val="000000"/>
                <w:sz w:val="22"/>
                <w:szCs w:val="22"/>
              </w:rPr>
              <w:t>a) Bola koncesia zverejnená v súlade s príslušnými ustanoveniami ZVO?</w:t>
            </w:r>
          </w:p>
        </w:tc>
        <w:tc>
          <w:tcPr>
            <w:tcW w:w="567" w:type="dxa"/>
            <w:shd w:val="clear" w:color="auto" w:fill="auto"/>
            <w:vAlign w:val="center"/>
            <w:hideMark/>
          </w:tcPr>
          <w:p w14:paraId="6948EC26"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8622B"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FAE8D5"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9C30BB8"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178B027F" w14:textId="77777777" w:rsidTr="007261E4">
        <w:trPr>
          <w:trHeight w:val="821"/>
        </w:trPr>
        <w:tc>
          <w:tcPr>
            <w:tcW w:w="582" w:type="dxa"/>
            <w:vMerge/>
            <w:shd w:val="clear" w:color="auto" w:fill="auto"/>
            <w:noWrap/>
            <w:vAlign w:val="center"/>
          </w:tcPr>
          <w:p w14:paraId="09394B76"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76109161" w14:textId="4B3589E5" w:rsidR="00DC7054" w:rsidRPr="007001F1" w:rsidRDefault="00DC7054" w:rsidP="00D5534B">
            <w:pPr>
              <w:jc w:val="both"/>
              <w:rPr>
                <w:color w:val="000000"/>
                <w:sz w:val="22"/>
                <w:szCs w:val="22"/>
              </w:rPr>
            </w:pPr>
            <w:r w:rsidRPr="007001F1">
              <w:rPr>
                <w:color w:val="000000"/>
                <w:sz w:val="22"/>
                <w:szCs w:val="22"/>
              </w:rPr>
              <w:t>b) V prípade, ak išlo o koncesiu na služby uvedené v prílohe č. 1 ZVO uverejnil verejný obstarávateľ predbežné oznámenie o koncesii na sociáln</w:t>
            </w:r>
            <w:r w:rsidR="00D5534B" w:rsidRPr="007001F1">
              <w:rPr>
                <w:color w:val="000000"/>
                <w:sz w:val="22"/>
                <w:szCs w:val="22"/>
              </w:rPr>
              <w:t>e služby a iné osobitné služby?</w:t>
            </w:r>
          </w:p>
        </w:tc>
        <w:tc>
          <w:tcPr>
            <w:tcW w:w="567" w:type="dxa"/>
            <w:shd w:val="clear" w:color="auto" w:fill="auto"/>
            <w:vAlign w:val="center"/>
          </w:tcPr>
          <w:p w14:paraId="74A63A2F" w14:textId="77777777" w:rsidR="00DC7054" w:rsidRPr="007001F1" w:rsidRDefault="00DC7054" w:rsidP="00A62FC5">
            <w:pPr>
              <w:jc w:val="center"/>
              <w:rPr>
                <w:color w:val="000000"/>
                <w:sz w:val="22"/>
                <w:szCs w:val="22"/>
              </w:rPr>
            </w:pPr>
          </w:p>
        </w:tc>
        <w:tc>
          <w:tcPr>
            <w:tcW w:w="567" w:type="dxa"/>
            <w:shd w:val="clear" w:color="auto" w:fill="auto"/>
            <w:vAlign w:val="center"/>
          </w:tcPr>
          <w:p w14:paraId="28131855" w14:textId="77777777" w:rsidR="00DC7054" w:rsidRPr="007001F1" w:rsidRDefault="00DC7054" w:rsidP="00A62FC5">
            <w:pPr>
              <w:jc w:val="center"/>
              <w:rPr>
                <w:color w:val="000000"/>
                <w:sz w:val="22"/>
                <w:szCs w:val="22"/>
              </w:rPr>
            </w:pPr>
          </w:p>
        </w:tc>
        <w:tc>
          <w:tcPr>
            <w:tcW w:w="776" w:type="dxa"/>
            <w:shd w:val="clear" w:color="auto" w:fill="auto"/>
            <w:vAlign w:val="center"/>
          </w:tcPr>
          <w:p w14:paraId="7F994712" w14:textId="77777777" w:rsidR="00DC7054" w:rsidRPr="007001F1" w:rsidRDefault="00DC7054" w:rsidP="00A62FC5">
            <w:pPr>
              <w:jc w:val="center"/>
              <w:rPr>
                <w:color w:val="000000"/>
                <w:sz w:val="22"/>
                <w:szCs w:val="22"/>
              </w:rPr>
            </w:pPr>
          </w:p>
        </w:tc>
        <w:tc>
          <w:tcPr>
            <w:tcW w:w="1775" w:type="dxa"/>
            <w:shd w:val="clear" w:color="auto" w:fill="auto"/>
            <w:vAlign w:val="center"/>
          </w:tcPr>
          <w:p w14:paraId="364887B5" w14:textId="77777777" w:rsidR="00DC7054" w:rsidRPr="007001F1" w:rsidRDefault="00DC7054" w:rsidP="00A62FC5">
            <w:pPr>
              <w:jc w:val="center"/>
              <w:rPr>
                <w:color w:val="000000"/>
                <w:sz w:val="22"/>
                <w:szCs w:val="22"/>
              </w:rPr>
            </w:pPr>
          </w:p>
        </w:tc>
      </w:tr>
      <w:tr w:rsidR="00DC7054" w:rsidRPr="007001F1" w14:paraId="0B51F5EC" w14:textId="77777777" w:rsidTr="007261E4">
        <w:trPr>
          <w:trHeight w:val="821"/>
        </w:trPr>
        <w:tc>
          <w:tcPr>
            <w:tcW w:w="582" w:type="dxa"/>
            <w:vMerge/>
            <w:shd w:val="clear" w:color="auto" w:fill="auto"/>
            <w:noWrap/>
            <w:vAlign w:val="center"/>
          </w:tcPr>
          <w:p w14:paraId="4AEB9083"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A13CB47" w14:textId="0C0DA05A" w:rsidR="00DC7054" w:rsidRPr="007001F1" w:rsidRDefault="00DC7054" w:rsidP="00D5534B">
            <w:pPr>
              <w:jc w:val="both"/>
              <w:rPr>
                <w:color w:val="000000"/>
                <w:sz w:val="22"/>
                <w:szCs w:val="22"/>
              </w:rPr>
            </w:pPr>
            <w:r w:rsidRPr="007001F1">
              <w:rPr>
                <w:color w:val="000000"/>
                <w:sz w:val="22"/>
                <w:szCs w:val="22"/>
              </w:rPr>
              <w:t xml:space="preserve">c) V prípade, ak verejný obstarávateľ neuverejnil oznámenie o koncesií, postupoval v súlade </w:t>
            </w:r>
            <w:r w:rsidR="00CD1E59" w:rsidRPr="007001F1">
              <w:rPr>
                <w:color w:val="000000"/>
                <w:sz w:val="22"/>
                <w:szCs w:val="22"/>
              </w:rPr>
              <w:t xml:space="preserve">                          </w:t>
            </w:r>
            <w:r w:rsidRPr="007001F1">
              <w:rPr>
                <w:color w:val="000000"/>
                <w:sz w:val="22"/>
                <w:szCs w:val="22"/>
              </w:rPr>
              <w:t>s dôvodmi uvedenými v ustanovení §101 ods. 2 a 3?</w:t>
            </w:r>
          </w:p>
        </w:tc>
        <w:tc>
          <w:tcPr>
            <w:tcW w:w="567" w:type="dxa"/>
            <w:shd w:val="clear" w:color="auto" w:fill="auto"/>
            <w:vAlign w:val="center"/>
          </w:tcPr>
          <w:p w14:paraId="746A4CE3" w14:textId="77777777" w:rsidR="00DC7054" w:rsidRPr="007001F1" w:rsidRDefault="00DC7054" w:rsidP="00A62FC5">
            <w:pPr>
              <w:jc w:val="center"/>
              <w:rPr>
                <w:color w:val="000000"/>
                <w:sz w:val="22"/>
                <w:szCs w:val="22"/>
              </w:rPr>
            </w:pPr>
          </w:p>
        </w:tc>
        <w:tc>
          <w:tcPr>
            <w:tcW w:w="567" w:type="dxa"/>
            <w:shd w:val="clear" w:color="auto" w:fill="auto"/>
            <w:vAlign w:val="center"/>
          </w:tcPr>
          <w:p w14:paraId="2D14A876" w14:textId="77777777" w:rsidR="00DC7054" w:rsidRPr="007001F1" w:rsidRDefault="00DC7054" w:rsidP="00A62FC5">
            <w:pPr>
              <w:jc w:val="center"/>
              <w:rPr>
                <w:color w:val="000000"/>
                <w:sz w:val="22"/>
                <w:szCs w:val="22"/>
              </w:rPr>
            </w:pPr>
          </w:p>
        </w:tc>
        <w:tc>
          <w:tcPr>
            <w:tcW w:w="776" w:type="dxa"/>
            <w:shd w:val="clear" w:color="auto" w:fill="auto"/>
            <w:vAlign w:val="center"/>
          </w:tcPr>
          <w:p w14:paraId="0C8F846C" w14:textId="77777777" w:rsidR="00DC7054" w:rsidRPr="007001F1" w:rsidRDefault="00DC7054" w:rsidP="00A62FC5">
            <w:pPr>
              <w:jc w:val="center"/>
              <w:rPr>
                <w:color w:val="000000"/>
                <w:sz w:val="22"/>
                <w:szCs w:val="22"/>
              </w:rPr>
            </w:pPr>
          </w:p>
        </w:tc>
        <w:tc>
          <w:tcPr>
            <w:tcW w:w="1775" w:type="dxa"/>
            <w:shd w:val="clear" w:color="auto" w:fill="auto"/>
            <w:vAlign w:val="center"/>
          </w:tcPr>
          <w:p w14:paraId="78D7D6A2" w14:textId="77777777" w:rsidR="00DC7054" w:rsidRPr="007001F1" w:rsidRDefault="00DC7054" w:rsidP="00A62FC5">
            <w:pPr>
              <w:jc w:val="center"/>
              <w:rPr>
                <w:color w:val="000000"/>
                <w:sz w:val="22"/>
                <w:szCs w:val="22"/>
              </w:rPr>
            </w:pPr>
          </w:p>
        </w:tc>
      </w:tr>
      <w:tr w:rsidR="00DC7054" w:rsidRPr="007001F1" w14:paraId="1CF0373F" w14:textId="77777777" w:rsidTr="007261E4">
        <w:trPr>
          <w:trHeight w:val="821"/>
        </w:trPr>
        <w:tc>
          <w:tcPr>
            <w:tcW w:w="582" w:type="dxa"/>
            <w:vMerge/>
            <w:shd w:val="clear" w:color="auto" w:fill="auto"/>
            <w:noWrap/>
            <w:vAlign w:val="center"/>
          </w:tcPr>
          <w:p w14:paraId="625415F4"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EDB2CD2" w14:textId="30205CD0" w:rsidR="00DC7054" w:rsidRPr="007001F1" w:rsidRDefault="00DC7054" w:rsidP="00D5534B">
            <w:pPr>
              <w:jc w:val="both"/>
              <w:rPr>
                <w:color w:val="000000"/>
                <w:sz w:val="22"/>
                <w:szCs w:val="22"/>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495365CE" w14:textId="77777777" w:rsidR="00DC7054" w:rsidRPr="007001F1" w:rsidRDefault="00DC7054" w:rsidP="00A62FC5">
            <w:pPr>
              <w:jc w:val="center"/>
              <w:rPr>
                <w:color w:val="000000"/>
                <w:sz w:val="22"/>
                <w:szCs w:val="22"/>
              </w:rPr>
            </w:pPr>
          </w:p>
        </w:tc>
        <w:tc>
          <w:tcPr>
            <w:tcW w:w="567" w:type="dxa"/>
            <w:shd w:val="clear" w:color="auto" w:fill="auto"/>
            <w:vAlign w:val="center"/>
          </w:tcPr>
          <w:p w14:paraId="1F7570CC" w14:textId="77777777" w:rsidR="00DC7054" w:rsidRPr="007001F1" w:rsidRDefault="00DC7054" w:rsidP="00A62FC5">
            <w:pPr>
              <w:jc w:val="center"/>
              <w:rPr>
                <w:color w:val="000000"/>
                <w:sz w:val="22"/>
                <w:szCs w:val="22"/>
              </w:rPr>
            </w:pPr>
          </w:p>
        </w:tc>
        <w:tc>
          <w:tcPr>
            <w:tcW w:w="776" w:type="dxa"/>
            <w:shd w:val="clear" w:color="auto" w:fill="auto"/>
            <w:vAlign w:val="center"/>
          </w:tcPr>
          <w:p w14:paraId="7774F73B" w14:textId="77777777" w:rsidR="00DC7054" w:rsidRPr="007001F1" w:rsidRDefault="00DC7054" w:rsidP="00A62FC5">
            <w:pPr>
              <w:jc w:val="center"/>
              <w:rPr>
                <w:color w:val="000000"/>
                <w:sz w:val="22"/>
                <w:szCs w:val="22"/>
              </w:rPr>
            </w:pPr>
          </w:p>
        </w:tc>
        <w:tc>
          <w:tcPr>
            <w:tcW w:w="1775" w:type="dxa"/>
            <w:shd w:val="clear" w:color="auto" w:fill="auto"/>
            <w:vAlign w:val="center"/>
          </w:tcPr>
          <w:p w14:paraId="5D3D8A51" w14:textId="77777777" w:rsidR="00DC7054" w:rsidRPr="007001F1" w:rsidRDefault="00DC7054" w:rsidP="00A62FC5">
            <w:pPr>
              <w:jc w:val="center"/>
              <w:rPr>
                <w:color w:val="000000"/>
                <w:sz w:val="22"/>
                <w:szCs w:val="22"/>
              </w:rPr>
            </w:pPr>
          </w:p>
        </w:tc>
      </w:tr>
      <w:tr w:rsidR="00B0251E" w:rsidRPr="007001F1" w14:paraId="4E1360B0" w14:textId="77777777" w:rsidTr="007261E4">
        <w:trPr>
          <w:trHeight w:val="20"/>
        </w:trPr>
        <w:tc>
          <w:tcPr>
            <w:tcW w:w="582" w:type="dxa"/>
            <w:shd w:val="clear" w:color="auto" w:fill="auto"/>
            <w:noWrap/>
            <w:vAlign w:val="center"/>
            <w:hideMark/>
          </w:tcPr>
          <w:p w14:paraId="08040008" w14:textId="77777777" w:rsidR="00B0251E" w:rsidRPr="007001F1" w:rsidRDefault="00B0251E" w:rsidP="00A62FC5">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C81F9A4" w14:textId="1D45A135" w:rsidR="00B0251E" w:rsidRPr="007001F1" w:rsidRDefault="00FC0472" w:rsidP="00D5534B">
            <w:pPr>
              <w:jc w:val="both"/>
              <w:rPr>
                <w:color w:val="000000"/>
                <w:sz w:val="22"/>
                <w:szCs w:val="22"/>
              </w:rPr>
            </w:pPr>
            <w:del w:id="1901" w:author="Kramár Róbert" w:date="2017-05-15T13:14:00Z">
              <w:r w:rsidRPr="007001F1" w:rsidDel="0088057F">
                <w:rPr>
                  <w:color w:val="000000"/>
                  <w:sz w:val="22"/>
                  <w:szCs w:val="22"/>
                </w:rPr>
                <w:delText>Boli pri zadávaní zákazky</w:delText>
              </w:r>
              <w:r w:rsidR="009A00ED" w:rsidRPr="007001F1" w:rsidDel="0088057F">
                <w:rPr>
                  <w:color w:val="000000"/>
                  <w:sz w:val="22"/>
                  <w:szCs w:val="22"/>
                </w:rPr>
                <w:delText xml:space="preserve"> dodržané</w:delText>
              </w:r>
              <w:r w:rsidRPr="007001F1" w:rsidDel="0088057F">
                <w:rPr>
                  <w:color w:val="000000"/>
                  <w:sz w:val="22"/>
                  <w:szCs w:val="22"/>
                </w:rPr>
                <w:delText xml:space="preserve"> princípy v zmysle § 10 ods. 2 ZVO?</w:delText>
              </w:r>
            </w:del>
            <w:ins w:id="1902" w:author="Kramár Róbert" w:date="2017-05-15T13:14:00Z">
              <w:r w:rsidR="0088057F" w:rsidRPr="007001F1">
                <w:rPr>
                  <w:color w:val="000000"/>
                  <w:sz w:val="22"/>
                  <w:szCs w:val="22"/>
                </w:rPr>
                <w:t xml:space="preserve">Boli pri zadávaní </w:t>
              </w:r>
            </w:ins>
            <w:ins w:id="1903" w:author="Hudec Branislav" w:date="2018-02-20T18:19:00Z">
              <w:r w:rsidR="00A85A8A">
                <w:rPr>
                  <w:color w:val="000000"/>
                  <w:sz w:val="22"/>
                  <w:szCs w:val="22"/>
                </w:rPr>
                <w:t>koncesie</w:t>
              </w:r>
            </w:ins>
            <w:ins w:id="1904" w:author="Kramár Róbert" w:date="2017-05-15T13:14:00Z">
              <w:r w:rsidR="0088057F" w:rsidRPr="007001F1">
                <w:rPr>
                  <w:color w:val="000000"/>
                  <w:sz w:val="22"/>
                  <w:szCs w:val="22"/>
                </w:rPr>
                <w:t xml:space="preserve"> dodržané princípy v zmysle § 10 ods. 2 ZVO? </w:t>
              </w:r>
            </w:ins>
            <w:ins w:id="1905" w:author="Kramár Róbert" w:date="2017-07-26T17:24:00Z">
              <w:r w:rsidR="007001F1">
                <w:rPr>
                  <w:color w:val="000000"/>
                  <w:sz w:val="22"/>
                  <w:szCs w:val="22"/>
                </w:rPr>
                <w:t xml:space="preserve">Dodržal verejný obstarávateľ pri zadávaní zákazky princíp </w:t>
              </w:r>
              <w:r w:rsidR="007001F1">
                <w:rPr>
                  <w:color w:val="000000"/>
                  <w:sz w:val="22"/>
                  <w:szCs w:val="22"/>
                </w:rPr>
                <w:lastRenderedPageBreak/>
                <w:t>hospodárnosti?</w:t>
              </w:r>
            </w:ins>
          </w:p>
        </w:tc>
        <w:tc>
          <w:tcPr>
            <w:tcW w:w="567" w:type="dxa"/>
            <w:shd w:val="clear" w:color="auto" w:fill="auto"/>
            <w:vAlign w:val="center"/>
            <w:hideMark/>
          </w:tcPr>
          <w:p w14:paraId="4152CE09" w14:textId="77777777" w:rsidR="00B0251E" w:rsidRPr="007001F1" w:rsidRDefault="00B0251E" w:rsidP="00A62FC5">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20B717B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15CFA0"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CB0889"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492D27AC" w14:textId="77777777" w:rsidTr="007261E4">
        <w:trPr>
          <w:trHeight w:val="20"/>
        </w:trPr>
        <w:tc>
          <w:tcPr>
            <w:tcW w:w="582" w:type="dxa"/>
            <w:shd w:val="clear" w:color="auto" w:fill="auto"/>
            <w:noWrap/>
            <w:vAlign w:val="center"/>
            <w:hideMark/>
          </w:tcPr>
          <w:p w14:paraId="58710F96" w14:textId="77777777" w:rsidR="00B0251E" w:rsidRPr="007001F1" w:rsidRDefault="00B0251E" w:rsidP="00A62FC5">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046FCA8F" w14:textId="390196B1" w:rsidR="00B0251E" w:rsidRPr="007001F1" w:rsidRDefault="00B0251E" w:rsidP="00D5534B">
            <w:pPr>
              <w:jc w:val="both"/>
              <w:rPr>
                <w:color w:val="000000"/>
                <w:sz w:val="22"/>
                <w:szCs w:val="22"/>
              </w:rPr>
            </w:pPr>
            <w:r w:rsidRPr="007001F1">
              <w:rPr>
                <w:color w:val="000000"/>
                <w:sz w:val="22"/>
                <w:szCs w:val="22"/>
              </w:rPr>
              <w:t>Bol zamestnanec vykonávajúci kontrolu oboznámený s rizikovými indikátormi</w:t>
            </w:r>
            <w:del w:id="1906" w:author="Kramár Róbert" w:date="2017-05-15T13:33:00Z">
              <w:r w:rsidRPr="007001F1" w:rsidDel="00A128DC">
                <w:rPr>
                  <w:color w:val="000000"/>
                  <w:sz w:val="22"/>
                  <w:szCs w:val="22"/>
                </w:rPr>
                <w:delText>, ktoré sú uvedené v Systéme riadenia EŠIF</w:delText>
              </w:r>
            </w:del>
            <w:ins w:id="1907" w:author="Kramár Róbert" w:date="2017-07-26T17:47:00Z">
              <w:r w:rsidR="00A04031">
                <w:rPr>
                  <w:color w:val="000000"/>
                  <w:sz w:val="22"/>
                  <w:szCs w:val="22"/>
                </w:rPr>
                <w:t xml:space="preserve"> </w:t>
              </w:r>
            </w:ins>
            <w:ins w:id="1908"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4FBA73FD"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F0098E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F700FB"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ED6AF5" w14:textId="77777777" w:rsidR="00B0251E" w:rsidRPr="007001F1" w:rsidRDefault="00B0251E" w:rsidP="00A62FC5">
            <w:pPr>
              <w:jc w:val="center"/>
              <w:rPr>
                <w:color w:val="000000"/>
                <w:sz w:val="22"/>
                <w:szCs w:val="22"/>
              </w:rPr>
            </w:pPr>
            <w:r w:rsidRPr="007001F1">
              <w:rPr>
                <w:color w:val="000000"/>
                <w:sz w:val="22"/>
                <w:szCs w:val="22"/>
              </w:rPr>
              <w:t> </w:t>
            </w:r>
          </w:p>
        </w:tc>
      </w:tr>
      <w:tr w:rsidR="00DC7054" w:rsidRPr="007001F1" w14:paraId="4A7929D2" w14:textId="77777777" w:rsidTr="00A96394">
        <w:trPr>
          <w:trHeight w:val="388"/>
        </w:trPr>
        <w:tc>
          <w:tcPr>
            <w:tcW w:w="582" w:type="dxa"/>
            <w:vMerge w:val="restart"/>
            <w:shd w:val="clear" w:color="auto" w:fill="auto"/>
            <w:noWrap/>
            <w:vAlign w:val="center"/>
            <w:hideMark/>
          </w:tcPr>
          <w:p w14:paraId="6457D630" w14:textId="77777777" w:rsidR="00DC7054" w:rsidRPr="007001F1" w:rsidRDefault="00DC7054" w:rsidP="00A62FC5">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8C0CE13" w14:textId="09AD3240" w:rsidR="00DC7054" w:rsidRPr="007001F1" w:rsidRDefault="00DC7054" w:rsidP="00D5534B">
            <w:pPr>
              <w:jc w:val="both"/>
              <w:rPr>
                <w:sz w:val="22"/>
                <w:szCs w:val="22"/>
              </w:rPr>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14:paraId="37AE7230"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5F799F"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C9AEF6"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4A0A48"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59CABF07" w14:textId="77777777" w:rsidTr="007261E4">
        <w:trPr>
          <w:trHeight w:val="675"/>
        </w:trPr>
        <w:tc>
          <w:tcPr>
            <w:tcW w:w="582" w:type="dxa"/>
            <w:vMerge/>
            <w:shd w:val="clear" w:color="auto" w:fill="auto"/>
            <w:noWrap/>
            <w:vAlign w:val="center"/>
          </w:tcPr>
          <w:p w14:paraId="69DAF117"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0F5FEC74" w14:textId="461C3071" w:rsidR="00DC7054" w:rsidRPr="007001F1" w:rsidRDefault="00DC7054" w:rsidP="00D5534B">
            <w:pPr>
              <w:jc w:val="both"/>
              <w:rPr>
                <w:sz w:val="22"/>
                <w:szCs w:val="22"/>
              </w:rPr>
            </w:pPr>
            <w:r w:rsidRPr="007001F1">
              <w:rPr>
                <w:sz w:val="22"/>
                <w:szCs w:val="22"/>
              </w:rPr>
              <w:t xml:space="preserve">b) Boli v prípade konfliktu záujmov prijaté primerané opatrenia a vykonaná nápravu v zmysle        </w:t>
            </w:r>
            <w:r w:rsidR="00D5534B" w:rsidRPr="007001F1">
              <w:rPr>
                <w:sz w:val="22"/>
                <w:szCs w:val="22"/>
              </w:rPr>
              <w:t>§ 23 ods. 5 ZVO?</w:t>
            </w:r>
          </w:p>
        </w:tc>
        <w:tc>
          <w:tcPr>
            <w:tcW w:w="567" w:type="dxa"/>
            <w:shd w:val="clear" w:color="auto" w:fill="auto"/>
            <w:vAlign w:val="center"/>
          </w:tcPr>
          <w:p w14:paraId="6DFEE399" w14:textId="77777777" w:rsidR="00DC7054" w:rsidRPr="007001F1" w:rsidRDefault="00DC7054" w:rsidP="00A62FC5">
            <w:pPr>
              <w:jc w:val="center"/>
              <w:rPr>
                <w:color w:val="000000"/>
                <w:sz w:val="22"/>
                <w:szCs w:val="22"/>
              </w:rPr>
            </w:pPr>
          </w:p>
        </w:tc>
        <w:tc>
          <w:tcPr>
            <w:tcW w:w="567" w:type="dxa"/>
            <w:shd w:val="clear" w:color="auto" w:fill="auto"/>
            <w:vAlign w:val="center"/>
          </w:tcPr>
          <w:p w14:paraId="666E4D08" w14:textId="77777777" w:rsidR="00DC7054" w:rsidRPr="007001F1" w:rsidRDefault="00DC7054" w:rsidP="00A62FC5">
            <w:pPr>
              <w:jc w:val="center"/>
              <w:rPr>
                <w:color w:val="000000"/>
                <w:sz w:val="22"/>
                <w:szCs w:val="22"/>
              </w:rPr>
            </w:pPr>
          </w:p>
        </w:tc>
        <w:tc>
          <w:tcPr>
            <w:tcW w:w="776" w:type="dxa"/>
            <w:shd w:val="clear" w:color="auto" w:fill="auto"/>
            <w:vAlign w:val="center"/>
          </w:tcPr>
          <w:p w14:paraId="308E0DD7" w14:textId="77777777" w:rsidR="00DC7054" w:rsidRPr="007001F1" w:rsidRDefault="00DC7054" w:rsidP="00A62FC5">
            <w:pPr>
              <w:jc w:val="center"/>
              <w:rPr>
                <w:color w:val="000000"/>
                <w:sz w:val="22"/>
                <w:szCs w:val="22"/>
              </w:rPr>
            </w:pPr>
          </w:p>
        </w:tc>
        <w:tc>
          <w:tcPr>
            <w:tcW w:w="1775" w:type="dxa"/>
            <w:shd w:val="clear" w:color="auto" w:fill="auto"/>
            <w:vAlign w:val="center"/>
          </w:tcPr>
          <w:p w14:paraId="54B5B417" w14:textId="77777777" w:rsidR="00DC7054" w:rsidRPr="007001F1" w:rsidRDefault="00DC7054" w:rsidP="00A62FC5">
            <w:pPr>
              <w:jc w:val="center"/>
              <w:rPr>
                <w:color w:val="000000"/>
                <w:sz w:val="22"/>
                <w:szCs w:val="22"/>
              </w:rPr>
            </w:pPr>
          </w:p>
        </w:tc>
      </w:tr>
      <w:tr w:rsidR="00DC7054" w:rsidRPr="007001F1" w14:paraId="6D0FCE48" w14:textId="77777777" w:rsidTr="007261E4">
        <w:trPr>
          <w:trHeight w:val="675"/>
        </w:trPr>
        <w:tc>
          <w:tcPr>
            <w:tcW w:w="582" w:type="dxa"/>
            <w:vMerge/>
            <w:shd w:val="clear" w:color="auto" w:fill="auto"/>
            <w:noWrap/>
            <w:vAlign w:val="center"/>
          </w:tcPr>
          <w:p w14:paraId="520F663B"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33D1B47C" w14:textId="3EDC47C7" w:rsidR="00DC7054" w:rsidRPr="007001F1" w:rsidRDefault="00DC7054"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F05C4BA" w14:textId="77777777" w:rsidR="00DC7054" w:rsidRPr="007001F1" w:rsidRDefault="00DC7054" w:rsidP="00A62FC5">
            <w:pPr>
              <w:jc w:val="center"/>
              <w:rPr>
                <w:color w:val="000000"/>
                <w:sz w:val="22"/>
                <w:szCs w:val="22"/>
              </w:rPr>
            </w:pPr>
          </w:p>
        </w:tc>
        <w:tc>
          <w:tcPr>
            <w:tcW w:w="567" w:type="dxa"/>
            <w:shd w:val="clear" w:color="auto" w:fill="auto"/>
            <w:vAlign w:val="center"/>
          </w:tcPr>
          <w:p w14:paraId="6B58D894" w14:textId="77777777" w:rsidR="00DC7054" w:rsidRPr="007001F1" w:rsidRDefault="00DC7054" w:rsidP="00A62FC5">
            <w:pPr>
              <w:jc w:val="center"/>
              <w:rPr>
                <w:color w:val="000000"/>
                <w:sz w:val="22"/>
                <w:szCs w:val="22"/>
              </w:rPr>
            </w:pPr>
          </w:p>
        </w:tc>
        <w:tc>
          <w:tcPr>
            <w:tcW w:w="776" w:type="dxa"/>
            <w:shd w:val="clear" w:color="auto" w:fill="auto"/>
            <w:vAlign w:val="center"/>
          </w:tcPr>
          <w:p w14:paraId="4A798AC5" w14:textId="77777777" w:rsidR="00DC7054" w:rsidRPr="007001F1" w:rsidRDefault="00DC7054" w:rsidP="00A62FC5">
            <w:pPr>
              <w:jc w:val="center"/>
              <w:rPr>
                <w:color w:val="000000"/>
                <w:sz w:val="22"/>
                <w:szCs w:val="22"/>
              </w:rPr>
            </w:pPr>
          </w:p>
        </w:tc>
        <w:tc>
          <w:tcPr>
            <w:tcW w:w="1775" w:type="dxa"/>
            <w:shd w:val="clear" w:color="auto" w:fill="auto"/>
            <w:vAlign w:val="center"/>
          </w:tcPr>
          <w:p w14:paraId="33CD7BB6" w14:textId="77777777" w:rsidR="00DC7054" w:rsidRPr="007001F1" w:rsidRDefault="00DC7054" w:rsidP="00A62FC5">
            <w:pPr>
              <w:jc w:val="center"/>
              <w:rPr>
                <w:color w:val="000000"/>
                <w:sz w:val="22"/>
                <w:szCs w:val="22"/>
              </w:rPr>
            </w:pPr>
          </w:p>
        </w:tc>
      </w:tr>
      <w:tr w:rsidR="00DC7054" w:rsidRPr="007001F1" w14:paraId="4C98DD84" w14:textId="77777777" w:rsidTr="007261E4">
        <w:trPr>
          <w:trHeight w:val="1140"/>
        </w:trPr>
        <w:tc>
          <w:tcPr>
            <w:tcW w:w="582" w:type="dxa"/>
            <w:vMerge w:val="restart"/>
            <w:shd w:val="clear" w:color="auto" w:fill="auto"/>
            <w:noWrap/>
            <w:vAlign w:val="center"/>
            <w:hideMark/>
          </w:tcPr>
          <w:p w14:paraId="254649F0" w14:textId="77777777" w:rsidR="00DC7054" w:rsidRPr="007001F1" w:rsidRDefault="00DC7054" w:rsidP="00A62FC5">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48F5535" w14:textId="0463696C" w:rsidR="00DC7054" w:rsidRPr="007001F1" w:rsidRDefault="00DC7054"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14:paraId="59C47DA3"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14B692"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ACEF81"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86D1A5B"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533CA481" w14:textId="77777777" w:rsidTr="00A96394">
        <w:trPr>
          <w:trHeight w:val="889"/>
        </w:trPr>
        <w:tc>
          <w:tcPr>
            <w:tcW w:w="582" w:type="dxa"/>
            <w:vMerge/>
            <w:shd w:val="clear" w:color="auto" w:fill="auto"/>
            <w:noWrap/>
            <w:vAlign w:val="center"/>
          </w:tcPr>
          <w:p w14:paraId="64C067D2"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45BD841" w14:textId="2BE9F526" w:rsidR="00DC7054" w:rsidRPr="007001F1" w:rsidRDefault="00DC7054" w:rsidP="00D5534B">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283FDD9" w14:textId="77777777" w:rsidR="00DC7054" w:rsidRPr="007001F1" w:rsidRDefault="00DC7054" w:rsidP="00A62FC5">
            <w:pPr>
              <w:jc w:val="center"/>
              <w:rPr>
                <w:color w:val="000000"/>
                <w:sz w:val="22"/>
                <w:szCs w:val="22"/>
              </w:rPr>
            </w:pPr>
          </w:p>
        </w:tc>
        <w:tc>
          <w:tcPr>
            <w:tcW w:w="567" w:type="dxa"/>
            <w:shd w:val="clear" w:color="auto" w:fill="auto"/>
            <w:vAlign w:val="center"/>
          </w:tcPr>
          <w:p w14:paraId="6CAE2534" w14:textId="77777777" w:rsidR="00DC7054" w:rsidRPr="007001F1" w:rsidRDefault="00DC7054" w:rsidP="00A62FC5">
            <w:pPr>
              <w:jc w:val="center"/>
              <w:rPr>
                <w:color w:val="000000"/>
                <w:sz w:val="22"/>
                <w:szCs w:val="22"/>
              </w:rPr>
            </w:pPr>
          </w:p>
        </w:tc>
        <w:tc>
          <w:tcPr>
            <w:tcW w:w="776" w:type="dxa"/>
            <w:shd w:val="clear" w:color="auto" w:fill="auto"/>
            <w:vAlign w:val="center"/>
          </w:tcPr>
          <w:p w14:paraId="6FD61EA5" w14:textId="77777777" w:rsidR="00DC7054" w:rsidRPr="007001F1" w:rsidRDefault="00DC7054" w:rsidP="00A62FC5">
            <w:pPr>
              <w:jc w:val="center"/>
              <w:rPr>
                <w:color w:val="000000"/>
                <w:sz w:val="22"/>
                <w:szCs w:val="22"/>
              </w:rPr>
            </w:pPr>
          </w:p>
        </w:tc>
        <w:tc>
          <w:tcPr>
            <w:tcW w:w="1775" w:type="dxa"/>
            <w:shd w:val="clear" w:color="auto" w:fill="auto"/>
            <w:vAlign w:val="center"/>
          </w:tcPr>
          <w:p w14:paraId="0462895F" w14:textId="77777777" w:rsidR="00DC7054" w:rsidRPr="007001F1" w:rsidRDefault="00DC7054" w:rsidP="00A62FC5">
            <w:pPr>
              <w:jc w:val="center"/>
              <w:rPr>
                <w:color w:val="000000"/>
                <w:sz w:val="22"/>
                <w:szCs w:val="22"/>
              </w:rPr>
            </w:pPr>
          </w:p>
        </w:tc>
      </w:tr>
      <w:tr w:rsidR="00C34FC5" w:rsidRPr="007001F1" w14:paraId="1A72826A" w14:textId="77777777" w:rsidTr="00A96394">
        <w:trPr>
          <w:trHeight w:val="580"/>
        </w:trPr>
        <w:tc>
          <w:tcPr>
            <w:tcW w:w="582" w:type="dxa"/>
            <w:vMerge w:val="restart"/>
            <w:shd w:val="clear" w:color="auto" w:fill="auto"/>
            <w:noWrap/>
            <w:vAlign w:val="center"/>
            <w:hideMark/>
          </w:tcPr>
          <w:p w14:paraId="1F76DD3C" w14:textId="77777777" w:rsidR="00C34FC5" w:rsidRPr="007001F1" w:rsidRDefault="00C34FC5" w:rsidP="00A62FC5">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E11F6D4" w14:textId="35577677" w:rsidR="00C34FC5" w:rsidRPr="007001F1" w:rsidRDefault="00C34FC5" w:rsidP="00D5534B">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14:paraId="0236E70E"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4AB4DE"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00965A5"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8D2FE0"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4491B5D9" w14:textId="77777777" w:rsidTr="00A96394">
        <w:trPr>
          <w:trHeight w:val="362"/>
        </w:trPr>
        <w:tc>
          <w:tcPr>
            <w:tcW w:w="582" w:type="dxa"/>
            <w:vMerge/>
            <w:shd w:val="clear" w:color="auto" w:fill="auto"/>
            <w:noWrap/>
            <w:vAlign w:val="center"/>
          </w:tcPr>
          <w:p w14:paraId="55BC6D3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38B61CE9" w14:textId="1936D820" w:rsidR="00C34FC5" w:rsidRPr="007001F1" w:rsidRDefault="00C34FC5" w:rsidP="00D5534B">
            <w:pPr>
              <w:jc w:val="both"/>
              <w:rPr>
                <w:color w:val="000000"/>
                <w:sz w:val="22"/>
                <w:szCs w:val="22"/>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14:paraId="3D7FF940" w14:textId="77777777" w:rsidR="00C34FC5" w:rsidRPr="007001F1" w:rsidRDefault="00C34FC5" w:rsidP="00A62FC5">
            <w:pPr>
              <w:jc w:val="center"/>
              <w:rPr>
                <w:color w:val="000000"/>
                <w:sz w:val="22"/>
                <w:szCs w:val="22"/>
              </w:rPr>
            </w:pPr>
          </w:p>
        </w:tc>
        <w:tc>
          <w:tcPr>
            <w:tcW w:w="567" w:type="dxa"/>
            <w:shd w:val="clear" w:color="auto" w:fill="auto"/>
            <w:vAlign w:val="center"/>
          </w:tcPr>
          <w:p w14:paraId="7189E796" w14:textId="77777777" w:rsidR="00C34FC5" w:rsidRPr="007001F1" w:rsidRDefault="00C34FC5" w:rsidP="00A62FC5">
            <w:pPr>
              <w:jc w:val="center"/>
              <w:rPr>
                <w:color w:val="000000"/>
                <w:sz w:val="22"/>
                <w:szCs w:val="22"/>
              </w:rPr>
            </w:pPr>
          </w:p>
        </w:tc>
        <w:tc>
          <w:tcPr>
            <w:tcW w:w="776" w:type="dxa"/>
            <w:shd w:val="clear" w:color="auto" w:fill="auto"/>
            <w:vAlign w:val="center"/>
          </w:tcPr>
          <w:p w14:paraId="52864F71" w14:textId="77777777" w:rsidR="00C34FC5" w:rsidRPr="007001F1" w:rsidRDefault="00C34FC5" w:rsidP="00A62FC5">
            <w:pPr>
              <w:jc w:val="center"/>
              <w:rPr>
                <w:color w:val="000000"/>
                <w:sz w:val="22"/>
                <w:szCs w:val="22"/>
              </w:rPr>
            </w:pPr>
          </w:p>
        </w:tc>
        <w:tc>
          <w:tcPr>
            <w:tcW w:w="1775" w:type="dxa"/>
            <w:shd w:val="clear" w:color="auto" w:fill="auto"/>
            <w:vAlign w:val="center"/>
          </w:tcPr>
          <w:p w14:paraId="05A275E6" w14:textId="77777777" w:rsidR="00C34FC5" w:rsidRPr="007001F1" w:rsidRDefault="00C34FC5" w:rsidP="00A62FC5">
            <w:pPr>
              <w:jc w:val="center"/>
              <w:rPr>
                <w:color w:val="000000"/>
                <w:sz w:val="22"/>
                <w:szCs w:val="22"/>
              </w:rPr>
            </w:pPr>
          </w:p>
        </w:tc>
      </w:tr>
      <w:tr w:rsidR="00C34FC5" w:rsidRPr="007001F1" w14:paraId="22FF3EFE" w14:textId="77777777" w:rsidTr="007261E4">
        <w:trPr>
          <w:trHeight w:val="885"/>
        </w:trPr>
        <w:tc>
          <w:tcPr>
            <w:tcW w:w="582" w:type="dxa"/>
            <w:vMerge/>
            <w:shd w:val="clear" w:color="auto" w:fill="auto"/>
            <w:noWrap/>
            <w:vAlign w:val="center"/>
          </w:tcPr>
          <w:p w14:paraId="24FA0F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836B6D5" w14:textId="211C02E2" w:rsidR="00C34FC5" w:rsidRPr="007001F1" w:rsidRDefault="00C34FC5" w:rsidP="00D5534B">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5610E251" w14:textId="77777777" w:rsidR="00C34FC5" w:rsidRPr="007001F1" w:rsidRDefault="00C34FC5" w:rsidP="00A62FC5">
            <w:pPr>
              <w:jc w:val="center"/>
              <w:rPr>
                <w:color w:val="000000"/>
                <w:sz w:val="22"/>
                <w:szCs w:val="22"/>
              </w:rPr>
            </w:pPr>
          </w:p>
        </w:tc>
        <w:tc>
          <w:tcPr>
            <w:tcW w:w="567" w:type="dxa"/>
            <w:shd w:val="clear" w:color="auto" w:fill="auto"/>
            <w:vAlign w:val="center"/>
          </w:tcPr>
          <w:p w14:paraId="60C72E91" w14:textId="77777777" w:rsidR="00C34FC5" w:rsidRPr="007001F1" w:rsidRDefault="00C34FC5" w:rsidP="00A62FC5">
            <w:pPr>
              <w:jc w:val="center"/>
              <w:rPr>
                <w:color w:val="000000"/>
                <w:sz w:val="22"/>
                <w:szCs w:val="22"/>
              </w:rPr>
            </w:pPr>
          </w:p>
        </w:tc>
        <w:tc>
          <w:tcPr>
            <w:tcW w:w="776" w:type="dxa"/>
            <w:shd w:val="clear" w:color="auto" w:fill="auto"/>
            <w:vAlign w:val="center"/>
          </w:tcPr>
          <w:p w14:paraId="54525527" w14:textId="77777777" w:rsidR="00C34FC5" w:rsidRPr="007001F1" w:rsidRDefault="00C34FC5" w:rsidP="00A62FC5">
            <w:pPr>
              <w:jc w:val="center"/>
              <w:rPr>
                <w:color w:val="000000"/>
                <w:sz w:val="22"/>
                <w:szCs w:val="22"/>
              </w:rPr>
            </w:pPr>
          </w:p>
        </w:tc>
        <w:tc>
          <w:tcPr>
            <w:tcW w:w="1775" w:type="dxa"/>
            <w:shd w:val="clear" w:color="auto" w:fill="auto"/>
            <w:vAlign w:val="center"/>
          </w:tcPr>
          <w:p w14:paraId="7599A942" w14:textId="77777777" w:rsidR="00C34FC5" w:rsidRPr="007001F1" w:rsidRDefault="00C34FC5" w:rsidP="00A62FC5">
            <w:pPr>
              <w:jc w:val="center"/>
              <w:rPr>
                <w:color w:val="000000"/>
                <w:sz w:val="22"/>
                <w:szCs w:val="22"/>
              </w:rPr>
            </w:pPr>
          </w:p>
        </w:tc>
      </w:tr>
      <w:tr w:rsidR="00C34FC5" w:rsidRPr="007001F1" w14:paraId="103A22AA" w14:textId="77777777" w:rsidTr="00A96394">
        <w:trPr>
          <w:trHeight w:val="338"/>
        </w:trPr>
        <w:tc>
          <w:tcPr>
            <w:tcW w:w="582" w:type="dxa"/>
            <w:vMerge/>
            <w:shd w:val="clear" w:color="auto" w:fill="auto"/>
            <w:noWrap/>
            <w:vAlign w:val="center"/>
          </w:tcPr>
          <w:p w14:paraId="35204D0C"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333896BC" w14:textId="6812DF6B" w:rsidR="00C34FC5" w:rsidRPr="007001F1" w:rsidRDefault="00C34FC5" w:rsidP="00D5534B">
            <w:pPr>
              <w:jc w:val="both"/>
              <w:rPr>
                <w:color w:val="000000"/>
                <w:sz w:val="22"/>
                <w:szCs w:val="22"/>
              </w:rPr>
            </w:pPr>
            <w:r w:rsidRPr="007001F1">
              <w:rPr>
                <w:color w:val="000000"/>
                <w:sz w:val="22"/>
                <w:szCs w:val="22"/>
              </w:rPr>
              <w:t>d) Bol predmet koncesie opísaný jednoznačne, úplne a nestranne a v súlade s § 102 ods. 7 a  ZVO?</w:t>
            </w:r>
          </w:p>
        </w:tc>
        <w:tc>
          <w:tcPr>
            <w:tcW w:w="567" w:type="dxa"/>
            <w:shd w:val="clear" w:color="auto" w:fill="auto"/>
            <w:vAlign w:val="center"/>
          </w:tcPr>
          <w:p w14:paraId="1CFB67D1" w14:textId="77777777" w:rsidR="00C34FC5" w:rsidRPr="007001F1" w:rsidRDefault="00C34FC5" w:rsidP="00A62FC5">
            <w:pPr>
              <w:jc w:val="center"/>
              <w:rPr>
                <w:color w:val="000000"/>
                <w:sz w:val="22"/>
                <w:szCs w:val="22"/>
              </w:rPr>
            </w:pPr>
          </w:p>
        </w:tc>
        <w:tc>
          <w:tcPr>
            <w:tcW w:w="567" w:type="dxa"/>
            <w:shd w:val="clear" w:color="auto" w:fill="auto"/>
            <w:vAlign w:val="center"/>
          </w:tcPr>
          <w:p w14:paraId="73CA7545" w14:textId="77777777" w:rsidR="00C34FC5" w:rsidRPr="007001F1" w:rsidRDefault="00C34FC5" w:rsidP="00A62FC5">
            <w:pPr>
              <w:jc w:val="center"/>
              <w:rPr>
                <w:color w:val="000000"/>
                <w:sz w:val="22"/>
                <w:szCs w:val="22"/>
              </w:rPr>
            </w:pPr>
          </w:p>
        </w:tc>
        <w:tc>
          <w:tcPr>
            <w:tcW w:w="776" w:type="dxa"/>
            <w:shd w:val="clear" w:color="auto" w:fill="auto"/>
            <w:vAlign w:val="center"/>
          </w:tcPr>
          <w:p w14:paraId="3901C8AF" w14:textId="77777777" w:rsidR="00C34FC5" w:rsidRPr="007001F1" w:rsidRDefault="00C34FC5" w:rsidP="00A62FC5">
            <w:pPr>
              <w:jc w:val="center"/>
              <w:rPr>
                <w:color w:val="000000"/>
                <w:sz w:val="22"/>
                <w:szCs w:val="22"/>
              </w:rPr>
            </w:pPr>
          </w:p>
        </w:tc>
        <w:tc>
          <w:tcPr>
            <w:tcW w:w="1775" w:type="dxa"/>
            <w:shd w:val="clear" w:color="auto" w:fill="auto"/>
            <w:vAlign w:val="center"/>
          </w:tcPr>
          <w:p w14:paraId="147CBBB7" w14:textId="77777777" w:rsidR="00C34FC5" w:rsidRPr="007001F1" w:rsidRDefault="00C34FC5" w:rsidP="00A62FC5">
            <w:pPr>
              <w:jc w:val="center"/>
              <w:rPr>
                <w:color w:val="000000"/>
                <w:sz w:val="22"/>
                <w:szCs w:val="22"/>
              </w:rPr>
            </w:pPr>
          </w:p>
        </w:tc>
      </w:tr>
      <w:tr w:rsidR="00C34FC5" w:rsidRPr="007001F1" w14:paraId="3035549D" w14:textId="77777777" w:rsidTr="00A96394">
        <w:trPr>
          <w:trHeight w:val="388"/>
        </w:trPr>
        <w:tc>
          <w:tcPr>
            <w:tcW w:w="582" w:type="dxa"/>
            <w:vMerge w:val="restart"/>
            <w:shd w:val="clear" w:color="auto" w:fill="auto"/>
            <w:noWrap/>
            <w:vAlign w:val="center"/>
            <w:hideMark/>
          </w:tcPr>
          <w:p w14:paraId="3601CE69" w14:textId="77777777" w:rsidR="00C34FC5" w:rsidRPr="007001F1" w:rsidRDefault="00C34FC5" w:rsidP="00A62FC5">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E586AEE" w14:textId="7FF8E8B8" w:rsidR="00C34FC5" w:rsidRPr="007001F1" w:rsidRDefault="00C34FC5" w:rsidP="00D5534B">
            <w:pPr>
              <w:jc w:val="both"/>
              <w:rPr>
                <w:color w:val="000000"/>
                <w:sz w:val="22"/>
                <w:szCs w:val="22"/>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14:paraId="210B3608"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249744"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4CBD4B0"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AB1445"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29125C3E" w14:textId="77777777" w:rsidTr="007261E4">
        <w:trPr>
          <w:trHeight w:val="885"/>
        </w:trPr>
        <w:tc>
          <w:tcPr>
            <w:tcW w:w="582" w:type="dxa"/>
            <w:vMerge/>
            <w:shd w:val="clear" w:color="auto" w:fill="auto"/>
            <w:noWrap/>
            <w:vAlign w:val="center"/>
          </w:tcPr>
          <w:p w14:paraId="1B29AF52"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9379CDB" w14:textId="3808C29F" w:rsidR="00C34FC5" w:rsidRPr="007001F1" w:rsidRDefault="00C34FC5" w:rsidP="00D5534B">
            <w:pPr>
              <w:jc w:val="both"/>
              <w:rPr>
                <w:color w:val="000000"/>
                <w:sz w:val="22"/>
                <w:szCs w:val="22"/>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55893CA6" w14:textId="77777777" w:rsidR="00C34FC5" w:rsidRPr="007001F1" w:rsidRDefault="00C34FC5" w:rsidP="00A62FC5">
            <w:pPr>
              <w:jc w:val="center"/>
              <w:rPr>
                <w:color w:val="000000"/>
                <w:sz w:val="22"/>
                <w:szCs w:val="22"/>
              </w:rPr>
            </w:pPr>
          </w:p>
        </w:tc>
        <w:tc>
          <w:tcPr>
            <w:tcW w:w="567" w:type="dxa"/>
            <w:shd w:val="clear" w:color="auto" w:fill="auto"/>
            <w:vAlign w:val="center"/>
          </w:tcPr>
          <w:p w14:paraId="0CE883E6" w14:textId="77777777" w:rsidR="00C34FC5" w:rsidRPr="007001F1" w:rsidRDefault="00C34FC5" w:rsidP="00A62FC5">
            <w:pPr>
              <w:jc w:val="center"/>
              <w:rPr>
                <w:color w:val="000000"/>
                <w:sz w:val="22"/>
                <w:szCs w:val="22"/>
              </w:rPr>
            </w:pPr>
          </w:p>
        </w:tc>
        <w:tc>
          <w:tcPr>
            <w:tcW w:w="776" w:type="dxa"/>
            <w:shd w:val="clear" w:color="auto" w:fill="auto"/>
            <w:vAlign w:val="center"/>
          </w:tcPr>
          <w:p w14:paraId="4F18CEFE" w14:textId="77777777" w:rsidR="00C34FC5" w:rsidRPr="007001F1" w:rsidRDefault="00C34FC5" w:rsidP="00A62FC5">
            <w:pPr>
              <w:jc w:val="center"/>
              <w:rPr>
                <w:color w:val="000000"/>
                <w:sz w:val="22"/>
                <w:szCs w:val="22"/>
              </w:rPr>
            </w:pPr>
          </w:p>
        </w:tc>
        <w:tc>
          <w:tcPr>
            <w:tcW w:w="1775" w:type="dxa"/>
            <w:shd w:val="clear" w:color="auto" w:fill="auto"/>
            <w:vAlign w:val="center"/>
          </w:tcPr>
          <w:p w14:paraId="05C9C835" w14:textId="77777777" w:rsidR="00C34FC5" w:rsidRPr="007001F1" w:rsidRDefault="00C34FC5" w:rsidP="00A62FC5">
            <w:pPr>
              <w:jc w:val="center"/>
              <w:rPr>
                <w:color w:val="000000"/>
                <w:sz w:val="22"/>
                <w:szCs w:val="22"/>
              </w:rPr>
            </w:pPr>
          </w:p>
        </w:tc>
      </w:tr>
      <w:tr w:rsidR="00B0251E" w:rsidRPr="007001F1" w14:paraId="0A023A95" w14:textId="77777777" w:rsidTr="007261E4">
        <w:trPr>
          <w:trHeight w:val="20"/>
        </w:trPr>
        <w:tc>
          <w:tcPr>
            <w:tcW w:w="582" w:type="dxa"/>
            <w:shd w:val="clear" w:color="auto" w:fill="auto"/>
            <w:noWrap/>
            <w:vAlign w:val="center"/>
            <w:hideMark/>
          </w:tcPr>
          <w:p w14:paraId="08FBD1B2" w14:textId="77777777" w:rsidR="00B0251E" w:rsidRPr="007001F1" w:rsidRDefault="00B0251E" w:rsidP="00A62FC5">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3FA85828" w14:textId="2F06BB23" w:rsidR="00A718F8" w:rsidRPr="007001F1" w:rsidRDefault="008E774D" w:rsidP="00D5534B">
            <w:pPr>
              <w:jc w:val="both"/>
              <w:rPr>
                <w:color w:val="000000"/>
                <w:sz w:val="22"/>
                <w:szCs w:val="22"/>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14:paraId="384ABCBD"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6378012"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38EB1C"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4A07055"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3AA5B51B" w14:textId="77777777" w:rsidTr="007261E4">
        <w:trPr>
          <w:trHeight w:val="20"/>
        </w:trPr>
        <w:tc>
          <w:tcPr>
            <w:tcW w:w="582" w:type="dxa"/>
            <w:shd w:val="clear" w:color="auto" w:fill="auto"/>
            <w:noWrap/>
            <w:vAlign w:val="center"/>
            <w:hideMark/>
          </w:tcPr>
          <w:p w14:paraId="128E2778" w14:textId="77777777" w:rsidR="00B0251E" w:rsidRPr="007001F1" w:rsidRDefault="00B0251E" w:rsidP="00A62FC5">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28CE90D" w14:textId="5A59029A" w:rsidR="00B0251E" w:rsidRPr="007001F1" w:rsidRDefault="00B0251E" w:rsidP="00D5534B">
            <w:pPr>
              <w:jc w:val="both"/>
              <w:rPr>
                <w:color w:val="000000"/>
                <w:sz w:val="22"/>
                <w:szCs w:val="22"/>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w:t>
            </w:r>
            <w:r w:rsidRPr="007001F1">
              <w:rPr>
                <w:color w:val="000000"/>
                <w:sz w:val="22"/>
                <w:szCs w:val="22"/>
              </w:rPr>
              <w:lastRenderedPageBreak/>
              <w:t>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14:paraId="22D59C59" w14:textId="77777777" w:rsidR="00B0251E" w:rsidRPr="007001F1" w:rsidRDefault="00B0251E" w:rsidP="00A62FC5">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7DBC94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C5F63F"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84AB1F"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318CDDAD" w14:textId="77777777" w:rsidTr="00A96394">
        <w:trPr>
          <w:trHeight w:val="338"/>
        </w:trPr>
        <w:tc>
          <w:tcPr>
            <w:tcW w:w="582" w:type="dxa"/>
            <w:vMerge w:val="restart"/>
            <w:shd w:val="clear" w:color="auto" w:fill="auto"/>
            <w:noWrap/>
            <w:vAlign w:val="center"/>
            <w:hideMark/>
          </w:tcPr>
          <w:p w14:paraId="0221956B" w14:textId="77777777" w:rsidR="00C34FC5" w:rsidRPr="007001F1" w:rsidRDefault="00C34FC5" w:rsidP="00A62FC5">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2E8B1FA7" w14:textId="51BF0ADA" w:rsidR="00C34FC5" w:rsidRPr="007001F1" w:rsidRDefault="00C34FC5" w:rsidP="00D5534B">
            <w:pPr>
              <w:jc w:val="both"/>
              <w:rPr>
                <w:color w:val="000000"/>
                <w:sz w:val="22"/>
                <w:szCs w:val="22"/>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14:paraId="2A4A04A3"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A0B92E"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ECFCFD"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B269AD"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053257E0" w14:textId="77777777" w:rsidTr="00A96394">
        <w:trPr>
          <w:trHeight w:val="404"/>
        </w:trPr>
        <w:tc>
          <w:tcPr>
            <w:tcW w:w="582" w:type="dxa"/>
            <w:vMerge/>
            <w:shd w:val="clear" w:color="auto" w:fill="auto"/>
            <w:noWrap/>
            <w:vAlign w:val="center"/>
          </w:tcPr>
          <w:p w14:paraId="37C08F3E"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71442093" w14:textId="6B013E16" w:rsidR="00C34FC5" w:rsidRPr="007001F1" w:rsidRDefault="00C34FC5" w:rsidP="00D5534B">
            <w:pPr>
              <w:jc w:val="both"/>
              <w:rPr>
                <w:color w:val="000000"/>
                <w:sz w:val="22"/>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14:paraId="5DA2AC8C" w14:textId="77777777" w:rsidR="00C34FC5" w:rsidRPr="007001F1" w:rsidRDefault="00C34FC5" w:rsidP="00A62FC5">
            <w:pPr>
              <w:jc w:val="center"/>
              <w:rPr>
                <w:color w:val="000000"/>
                <w:sz w:val="22"/>
                <w:szCs w:val="22"/>
              </w:rPr>
            </w:pPr>
          </w:p>
        </w:tc>
        <w:tc>
          <w:tcPr>
            <w:tcW w:w="567" w:type="dxa"/>
            <w:shd w:val="clear" w:color="auto" w:fill="auto"/>
            <w:vAlign w:val="center"/>
          </w:tcPr>
          <w:p w14:paraId="44C26E85" w14:textId="77777777" w:rsidR="00C34FC5" w:rsidRPr="007001F1" w:rsidRDefault="00C34FC5" w:rsidP="00A62FC5">
            <w:pPr>
              <w:jc w:val="center"/>
              <w:rPr>
                <w:color w:val="000000"/>
                <w:sz w:val="22"/>
                <w:szCs w:val="22"/>
              </w:rPr>
            </w:pPr>
          </w:p>
        </w:tc>
        <w:tc>
          <w:tcPr>
            <w:tcW w:w="776" w:type="dxa"/>
            <w:shd w:val="clear" w:color="auto" w:fill="auto"/>
            <w:vAlign w:val="center"/>
          </w:tcPr>
          <w:p w14:paraId="7216C13A" w14:textId="77777777" w:rsidR="00C34FC5" w:rsidRPr="007001F1" w:rsidRDefault="00C34FC5" w:rsidP="00A62FC5">
            <w:pPr>
              <w:jc w:val="center"/>
              <w:rPr>
                <w:color w:val="000000"/>
                <w:sz w:val="22"/>
                <w:szCs w:val="22"/>
              </w:rPr>
            </w:pPr>
          </w:p>
        </w:tc>
        <w:tc>
          <w:tcPr>
            <w:tcW w:w="1775" w:type="dxa"/>
            <w:shd w:val="clear" w:color="auto" w:fill="auto"/>
            <w:vAlign w:val="center"/>
          </w:tcPr>
          <w:p w14:paraId="6DFFB0E6" w14:textId="77777777" w:rsidR="00C34FC5" w:rsidRPr="007001F1" w:rsidRDefault="00C34FC5" w:rsidP="00A62FC5">
            <w:pPr>
              <w:jc w:val="center"/>
              <w:rPr>
                <w:color w:val="000000"/>
                <w:sz w:val="22"/>
                <w:szCs w:val="22"/>
              </w:rPr>
            </w:pPr>
          </w:p>
        </w:tc>
      </w:tr>
      <w:tr w:rsidR="00C34FC5" w:rsidRPr="007001F1" w14:paraId="65E3C5F2" w14:textId="77777777" w:rsidTr="00A96394">
        <w:trPr>
          <w:trHeight w:val="296"/>
        </w:trPr>
        <w:tc>
          <w:tcPr>
            <w:tcW w:w="582" w:type="dxa"/>
            <w:vMerge/>
            <w:shd w:val="clear" w:color="auto" w:fill="auto"/>
            <w:noWrap/>
            <w:vAlign w:val="center"/>
          </w:tcPr>
          <w:p w14:paraId="7761EA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02736D40" w14:textId="0AA04A28" w:rsidR="00C34FC5" w:rsidRPr="007001F1" w:rsidRDefault="00C34FC5" w:rsidP="00D5534B">
            <w:pPr>
              <w:jc w:val="both"/>
              <w:rPr>
                <w:color w:val="000000"/>
                <w:sz w:val="22"/>
                <w:szCs w:val="22"/>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14:paraId="2132D172" w14:textId="77777777" w:rsidR="00C34FC5" w:rsidRPr="007001F1" w:rsidRDefault="00C34FC5" w:rsidP="00A62FC5">
            <w:pPr>
              <w:jc w:val="center"/>
              <w:rPr>
                <w:color w:val="000000"/>
                <w:sz w:val="22"/>
                <w:szCs w:val="22"/>
              </w:rPr>
            </w:pPr>
          </w:p>
        </w:tc>
        <w:tc>
          <w:tcPr>
            <w:tcW w:w="567" w:type="dxa"/>
            <w:shd w:val="clear" w:color="auto" w:fill="auto"/>
            <w:vAlign w:val="center"/>
          </w:tcPr>
          <w:p w14:paraId="3599C7CD" w14:textId="77777777" w:rsidR="00C34FC5" w:rsidRPr="007001F1" w:rsidRDefault="00C34FC5" w:rsidP="00A62FC5">
            <w:pPr>
              <w:jc w:val="center"/>
              <w:rPr>
                <w:color w:val="000000"/>
                <w:sz w:val="22"/>
                <w:szCs w:val="22"/>
              </w:rPr>
            </w:pPr>
          </w:p>
        </w:tc>
        <w:tc>
          <w:tcPr>
            <w:tcW w:w="776" w:type="dxa"/>
            <w:shd w:val="clear" w:color="auto" w:fill="auto"/>
            <w:vAlign w:val="center"/>
          </w:tcPr>
          <w:p w14:paraId="6792D598" w14:textId="77777777" w:rsidR="00C34FC5" w:rsidRPr="007001F1" w:rsidRDefault="00C34FC5" w:rsidP="00A62FC5">
            <w:pPr>
              <w:jc w:val="center"/>
              <w:rPr>
                <w:color w:val="000000"/>
                <w:sz w:val="22"/>
                <w:szCs w:val="22"/>
              </w:rPr>
            </w:pPr>
          </w:p>
        </w:tc>
        <w:tc>
          <w:tcPr>
            <w:tcW w:w="1775" w:type="dxa"/>
            <w:shd w:val="clear" w:color="auto" w:fill="auto"/>
            <w:vAlign w:val="center"/>
          </w:tcPr>
          <w:p w14:paraId="0719050F" w14:textId="77777777" w:rsidR="00C34FC5" w:rsidRPr="007001F1" w:rsidRDefault="00C34FC5" w:rsidP="00A62FC5">
            <w:pPr>
              <w:jc w:val="center"/>
              <w:rPr>
                <w:color w:val="000000"/>
                <w:sz w:val="22"/>
                <w:szCs w:val="22"/>
              </w:rPr>
            </w:pPr>
          </w:p>
        </w:tc>
      </w:tr>
      <w:tr w:rsidR="00C34FC5" w:rsidRPr="007001F1" w14:paraId="5888F00C" w14:textId="77777777" w:rsidTr="007261E4">
        <w:trPr>
          <w:trHeight w:val="633"/>
        </w:trPr>
        <w:tc>
          <w:tcPr>
            <w:tcW w:w="582" w:type="dxa"/>
            <w:vMerge/>
            <w:shd w:val="clear" w:color="auto" w:fill="auto"/>
            <w:noWrap/>
            <w:vAlign w:val="center"/>
          </w:tcPr>
          <w:p w14:paraId="6E2DC946"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6D8F8600" w14:textId="3A2A04F5" w:rsidR="00C34FC5" w:rsidRPr="007001F1" w:rsidRDefault="00C34FC5" w:rsidP="00D5534B">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614ACB4" w14:textId="77777777" w:rsidR="00C34FC5" w:rsidRPr="007001F1" w:rsidRDefault="00C34FC5" w:rsidP="00A62FC5">
            <w:pPr>
              <w:jc w:val="center"/>
              <w:rPr>
                <w:color w:val="000000"/>
                <w:sz w:val="22"/>
                <w:szCs w:val="22"/>
              </w:rPr>
            </w:pPr>
          </w:p>
        </w:tc>
        <w:tc>
          <w:tcPr>
            <w:tcW w:w="567" w:type="dxa"/>
            <w:shd w:val="clear" w:color="auto" w:fill="auto"/>
            <w:vAlign w:val="center"/>
          </w:tcPr>
          <w:p w14:paraId="52325539" w14:textId="77777777" w:rsidR="00C34FC5" w:rsidRPr="007001F1" w:rsidRDefault="00C34FC5" w:rsidP="00A62FC5">
            <w:pPr>
              <w:jc w:val="center"/>
              <w:rPr>
                <w:color w:val="000000"/>
                <w:sz w:val="22"/>
                <w:szCs w:val="22"/>
              </w:rPr>
            </w:pPr>
          </w:p>
        </w:tc>
        <w:tc>
          <w:tcPr>
            <w:tcW w:w="776" w:type="dxa"/>
            <w:shd w:val="clear" w:color="auto" w:fill="auto"/>
            <w:vAlign w:val="center"/>
          </w:tcPr>
          <w:p w14:paraId="6FFC51C2" w14:textId="77777777" w:rsidR="00C34FC5" w:rsidRPr="007001F1" w:rsidRDefault="00C34FC5" w:rsidP="00A62FC5">
            <w:pPr>
              <w:jc w:val="center"/>
              <w:rPr>
                <w:color w:val="000000"/>
                <w:sz w:val="22"/>
                <w:szCs w:val="22"/>
              </w:rPr>
            </w:pPr>
          </w:p>
        </w:tc>
        <w:tc>
          <w:tcPr>
            <w:tcW w:w="1775" w:type="dxa"/>
            <w:shd w:val="clear" w:color="auto" w:fill="auto"/>
            <w:vAlign w:val="center"/>
          </w:tcPr>
          <w:p w14:paraId="3DD96874" w14:textId="77777777" w:rsidR="00C34FC5" w:rsidRPr="007001F1" w:rsidRDefault="00C34FC5" w:rsidP="00A62FC5">
            <w:pPr>
              <w:jc w:val="center"/>
              <w:rPr>
                <w:color w:val="000000"/>
                <w:sz w:val="22"/>
                <w:szCs w:val="22"/>
              </w:rPr>
            </w:pPr>
          </w:p>
        </w:tc>
      </w:tr>
      <w:tr w:rsidR="00C34FC5" w:rsidRPr="007001F1" w14:paraId="477EE88C" w14:textId="77777777" w:rsidTr="007261E4">
        <w:trPr>
          <w:trHeight w:val="1140"/>
        </w:trPr>
        <w:tc>
          <w:tcPr>
            <w:tcW w:w="582" w:type="dxa"/>
            <w:vMerge w:val="restart"/>
            <w:shd w:val="clear" w:color="auto" w:fill="auto"/>
            <w:noWrap/>
            <w:vAlign w:val="center"/>
            <w:hideMark/>
          </w:tcPr>
          <w:p w14:paraId="042108CC" w14:textId="77777777" w:rsidR="00C34FC5" w:rsidRPr="007001F1" w:rsidRDefault="00C34FC5" w:rsidP="00A62FC5">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025B3083" w14:textId="1A7B1104" w:rsidR="00C34FC5" w:rsidRPr="007001F1" w:rsidRDefault="00C34FC5" w:rsidP="00D5534B">
            <w:pPr>
              <w:jc w:val="both"/>
              <w:rPr>
                <w:color w:val="000000"/>
                <w:sz w:val="22"/>
                <w:szCs w:val="22"/>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14:paraId="7F60C01E"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B73763"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D49E84"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D207B7"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78AB84D5" w14:textId="77777777" w:rsidTr="00A96394">
        <w:trPr>
          <w:trHeight w:val="495"/>
        </w:trPr>
        <w:tc>
          <w:tcPr>
            <w:tcW w:w="582" w:type="dxa"/>
            <w:vMerge/>
            <w:shd w:val="clear" w:color="auto" w:fill="auto"/>
            <w:noWrap/>
            <w:vAlign w:val="center"/>
          </w:tcPr>
          <w:p w14:paraId="42EB23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51C2EFBE" w14:textId="73AA23D1" w:rsidR="00C34FC5" w:rsidRPr="007001F1" w:rsidRDefault="00C34FC5" w:rsidP="00D5534B">
            <w:pPr>
              <w:jc w:val="both"/>
              <w:rPr>
                <w:color w:val="000000"/>
                <w:sz w:val="22"/>
                <w:szCs w:val="22"/>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14:paraId="3E742976" w14:textId="77777777" w:rsidR="00C34FC5" w:rsidRPr="007001F1" w:rsidRDefault="00C34FC5" w:rsidP="00A62FC5">
            <w:pPr>
              <w:jc w:val="center"/>
              <w:rPr>
                <w:color w:val="000000"/>
                <w:sz w:val="22"/>
                <w:szCs w:val="22"/>
              </w:rPr>
            </w:pPr>
          </w:p>
        </w:tc>
        <w:tc>
          <w:tcPr>
            <w:tcW w:w="567" w:type="dxa"/>
            <w:shd w:val="clear" w:color="auto" w:fill="auto"/>
            <w:vAlign w:val="center"/>
          </w:tcPr>
          <w:p w14:paraId="09675AC1" w14:textId="77777777" w:rsidR="00C34FC5" w:rsidRPr="007001F1" w:rsidRDefault="00C34FC5" w:rsidP="00A62FC5">
            <w:pPr>
              <w:jc w:val="center"/>
              <w:rPr>
                <w:color w:val="000000"/>
                <w:sz w:val="22"/>
                <w:szCs w:val="22"/>
              </w:rPr>
            </w:pPr>
          </w:p>
        </w:tc>
        <w:tc>
          <w:tcPr>
            <w:tcW w:w="776" w:type="dxa"/>
            <w:shd w:val="clear" w:color="auto" w:fill="auto"/>
            <w:vAlign w:val="center"/>
          </w:tcPr>
          <w:p w14:paraId="5D114B25" w14:textId="77777777" w:rsidR="00C34FC5" w:rsidRPr="007001F1" w:rsidRDefault="00C34FC5" w:rsidP="00A62FC5">
            <w:pPr>
              <w:jc w:val="center"/>
              <w:rPr>
                <w:color w:val="000000"/>
                <w:sz w:val="22"/>
                <w:szCs w:val="22"/>
              </w:rPr>
            </w:pPr>
          </w:p>
        </w:tc>
        <w:tc>
          <w:tcPr>
            <w:tcW w:w="1775" w:type="dxa"/>
            <w:shd w:val="clear" w:color="auto" w:fill="auto"/>
            <w:vAlign w:val="center"/>
          </w:tcPr>
          <w:p w14:paraId="7B7CAAA5" w14:textId="77777777" w:rsidR="00C34FC5" w:rsidRPr="007001F1" w:rsidRDefault="00C34FC5" w:rsidP="00A62FC5">
            <w:pPr>
              <w:jc w:val="center"/>
              <w:rPr>
                <w:color w:val="000000"/>
                <w:sz w:val="22"/>
                <w:szCs w:val="22"/>
              </w:rPr>
            </w:pPr>
          </w:p>
        </w:tc>
      </w:tr>
      <w:tr w:rsidR="00C34FC5" w:rsidRPr="007001F1" w14:paraId="09EB0D5F" w14:textId="77777777" w:rsidTr="007261E4">
        <w:trPr>
          <w:trHeight w:val="1013"/>
        </w:trPr>
        <w:tc>
          <w:tcPr>
            <w:tcW w:w="582" w:type="dxa"/>
            <w:vMerge w:val="restart"/>
            <w:shd w:val="clear" w:color="auto" w:fill="auto"/>
            <w:noWrap/>
            <w:vAlign w:val="center"/>
            <w:hideMark/>
          </w:tcPr>
          <w:p w14:paraId="6AAC205E" w14:textId="77777777" w:rsidR="00C34FC5" w:rsidRPr="007001F1" w:rsidRDefault="00C34FC5" w:rsidP="00A62FC5">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6862AA5C" w14:textId="3E3548BA" w:rsidR="00C34FC5" w:rsidRPr="007001F1" w:rsidRDefault="00C34FC5" w:rsidP="00D5534B">
            <w:pPr>
              <w:jc w:val="both"/>
              <w:rPr>
                <w:color w:val="000000"/>
                <w:sz w:val="22"/>
                <w:szCs w:val="22"/>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14:paraId="2C2E8110"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19FD09"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30CFAEA"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02C922"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5FF459ED" w14:textId="77777777" w:rsidTr="00A96394">
        <w:trPr>
          <w:trHeight w:val="426"/>
        </w:trPr>
        <w:tc>
          <w:tcPr>
            <w:tcW w:w="582" w:type="dxa"/>
            <w:vMerge/>
            <w:shd w:val="clear" w:color="auto" w:fill="auto"/>
            <w:noWrap/>
            <w:vAlign w:val="center"/>
          </w:tcPr>
          <w:p w14:paraId="2001DF50"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02E0C5FA" w14:textId="3E90CA4A" w:rsidR="00C34FC5" w:rsidRPr="007001F1" w:rsidRDefault="00C34FC5" w:rsidP="00D5534B">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417A6FF" w14:textId="77777777" w:rsidR="00C34FC5" w:rsidRPr="007001F1" w:rsidRDefault="00C34FC5" w:rsidP="00A62FC5">
            <w:pPr>
              <w:jc w:val="center"/>
              <w:rPr>
                <w:color w:val="000000"/>
                <w:sz w:val="22"/>
                <w:szCs w:val="22"/>
              </w:rPr>
            </w:pPr>
          </w:p>
        </w:tc>
        <w:tc>
          <w:tcPr>
            <w:tcW w:w="567" w:type="dxa"/>
            <w:shd w:val="clear" w:color="auto" w:fill="auto"/>
            <w:vAlign w:val="center"/>
          </w:tcPr>
          <w:p w14:paraId="1A6E2755" w14:textId="77777777" w:rsidR="00C34FC5" w:rsidRPr="007001F1" w:rsidRDefault="00C34FC5" w:rsidP="00A62FC5">
            <w:pPr>
              <w:jc w:val="center"/>
              <w:rPr>
                <w:color w:val="000000"/>
                <w:sz w:val="22"/>
                <w:szCs w:val="22"/>
              </w:rPr>
            </w:pPr>
          </w:p>
        </w:tc>
        <w:tc>
          <w:tcPr>
            <w:tcW w:w="776" w:type="dxa"/>
            <w:shd w:val="clear" w:color="auto" w:fill="auto"/>
            <w:vAlign w:val="center"/>
          </w:tcPr>
          <w:p w14:paraId="0EE7B62C" w14:textId="77777777" w:rsidR="00C34FC5" w:rsidRPr="007001F1" w:rsidRDefault="00C34FC5" w:rsidP="00A62FC5">
            <w:pPr>
              <w:jc w:val="center"/>
              <w:rPr>
                <w:color w:val="000000"/>
                <w:sz w:val="22"/>
                <w:szCs w:val="22"/>
              </w:rPr>
            </w:pPr>
          </w:p>
        </w:tc>
        <w:tc>
          <w:tcPr>
            <w:tcW w:w="1775" w:type="dxa"/>
            <w:shd w:val="clear" w:color="auto" w:fill="auto"/>
            <w:vAlign w:val="center"/>
          </w:tcPr>
          <w:p w14:paraId="6A447974" w14:textId="77777777" w:rsidR="00C34FC5" w:rsidRPr="007001F1" w:rsidRDefault="00C34FC5" w:rsidP="00A62FC5">
            <w:pPr>
              <w:jc w:val="center"/>
              <w:rPr>
                <w:color w:val="000000"/>
                <w:sz w:val="22"/>
                <w:szCs w:val="22"/>
              </w:rPr>
            </w:pPr>
          </w:p>
        </w:tc>
      </w:tr>
      <w:tr w:rsidR="00B0251E" w:rsidRPr="007001F1" w14:paraId="5665058E" w14:textId="77777777" w:rsidTr="007261E4">
        <w:trPr>
          <w:trHeight w:val="20"/>
        </w:trPr>
        <w:tc>
          <w:tcPr>
            <w:tcW w:w="582" w:type="dxa"/>
            <w:shd w:val="clear" w:color="auto" w:fill="auto"/>
            <w:noWrap/>
            <w:vAlign w:val="center"/>
            <w:hideMark/>
          </w:tcPr>
          <w:p w14:paraId="196CBE32" w14:textId="77777777" w:rsidR="00B0251E" w:rsidRPr="007001F1" w:rsidRDefault="00B0251E" w:rsidP="00A62FC5">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7BC93EFB" w14:textId="0DEE54B2" w:rsidR="00B0251E" w:rsidRPr="007001F1" w:rsidRDefault="00983D73" w:rsidP="00D5534B">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72821393"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335D9EE"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F625C0"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13099F"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6339AD66" w14:textId="77777777" w:rsidTr="00A96394">
        <w:trPr>
          <w:trHeight w:val="732"/>
        </w:trPr>
        <w:tc>
          <w:tcPr>
            <w:tcW w:w="582" w:type="dxa"/>
            <w:vMerge w:val="restart"/>
            <w:shd w:val="clear" w:color="auto" w:fill="auto"/>
            <w:noWrap/>
            <w:vAlign w:val="center"/>
            <w:hideMark/>
          </w:tcPr>
          <w:p w14:paraId="3B12BAED" w14:textId="098B650A" w:rsidR="00C34FC5" w:rsidRPr="007001F1" w:rsidRDefault="00C34FC5" w:rsidP="00A62FC5">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5899EE10" w14:textId="6A66CA4C" w:rsidR="00C34FC5" w:rsidRPr="007001F1" w:rsidRDefault="00C34FC5" w:rsidP="00D5534B">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14:paraId="244EBF18"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05C90B"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4FE9639"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D5B97C"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7873A23E" w14:textId="77777777" w:rsidTr="007261E4">
        <w:trPr>
          <w:trHeight w:val="1395"/>
        </w:trPr>
        <w:tc>
          <w:tcPr>
            <w:tcW w:w="582" w:type="dxa"/>
            <w:vMerge/>
            <w:shd w:val="clear" w:color="auto" w:fill="auto"/>
            <w:noWrap/>
            <w:vAlign w:val="center"/>
          </w:tcPr>
          <w:p w14:paraId="028DB03C"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10AE9450" w14:textId="7F2A2EBC" w:rsidR="00C34FC5" w:rsidRPr="007001F1" w:rsidRDefault="00C34FC5" w:rsidP="00D5534B">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14:paraId="147C827B" w14:textId="77777777" w:rsidR="00C34FC5" w:rsidRPr="007001F1" w:rsidRDefault="00C34FC5" w:rsidP="00A62FC5">
            <w:pPr>
              <w:jc w:val="center"/>
              <w:rPr>
                <w:color w:val="000000"/>
                <w:sz w:val="22"/>
                <w:szCs w:val="22"/>
              </w:rPr>
            </w:pPr>
          </w:p>
        </w:tc>
        <w:tc>
          <w:tcPr>
            <w:tcW w:w="567" w:type="dxa"/>
            <w:shd w:val="clear" w:color="auto" w:fill="auto"/>
            <w:vAlign w:val="center"/>
          </w:tcPr>
          <w:p w14:paraId="07A662C2" w14:textId="77777777" w:rsidR="00C34FC5" w:rsidRPr="007001F1" w:rsidRDefault="00C34FC5" w:rsidP="00A62FC5">
            <w:pPr>
              <w:jc w:val="center"/>
              <w:rPr>
                <w:color w:val="000000"/>
                <w:sz w:val="22"/>
                <w:szCs w:val="22"/>
              </w:rPr>
            </w:pPr>
          </w:p>
        </w:tc>
        <w:tc>
          <w:tcPr>
            <w:tcW w:w="776" w:type="dxa"/>
            <w:shd w:val="clear" w:color="auto" w:fill="auto"/>
            <w:vAlign w:val="center"/>
          </w:tcPr>
          <w:p w14:paraId="15275730" w14:textId="77777777" w:rsidR="00C34FC5" w:rsidRPr="007001F1" w:rsidRDefault="00C34FC5" w:rsidP="00A62FC5">
            <w:pPr>
              <w:jc w:val="center"/>
              <w:rPr>
                <w:color w:val="000000"/>
                <w:sz w:val="22"/>
                <w:szCs w:val="22"/>
              </w:rPr>
            </w:pPr>
          </w:p>
        </w:tc>
        <w:tc>
          <w:tcPr>
            <w:tcW w:w="1775" w:type="dxa"/>
            <w:shd w:val="clear" w:color="auto" w:fill="auto"/>
            <w:vAlign w:val="center"/>
          </w:tcPr>
          <w:p w14:paraId="21489472" w14:textId="77777777" w:rsidR="00C34FC5" w:rsidRPr="007001F1" w:rsidRDefault="00C34FC5" w:rsidP="00A62FC5">
            <w:pPr>
              <w:jc w:val="center"/>
              <w:rPr>
                <w:color w:val="000000"/>
                <w:sz w:val="22"/>
                <w:szCs w:val="22"/>
              </w:rPr>
            </w:pPr>
          </w:p>
        </w:tc>
      </w:tr>
      <w:tr w:rsidR="00B0251E" w:rsidRPr="007001F1" w14:paraId="50847543" w14:textId="77777777" w:rsidTr="007261E4">
        <w:trPr>
          <w:trHeight w:val="20"/>
        </w:trPr>
        <w:tc>
          <w:tcPr>
            <w:tcW w:w="582" w:type="dxa"/>
            <w:shd w:val="clear" w:color="auto" w:fill="auto"/>
            <w:noWrap/>
            <w:vAlign w:val="center"/>
            <w:hideMark/>
          </w:tcPr>
          <w:p w14:paraId="36BE1CB7" w14:textId="4BB27028" w:rsidR="00B0251E" w:rsidRPr="007001F1" w:rsidRDefault="00B0251E" w:rsidP="00A62FC5">
            <w:pPr>
              <w:jc w:val="center"/>
              <w:rPr>
                <w:color w:val="000000"/>
                <w:sz w:val="22"/>
                <w:szCs w:val="22"/>
              </w:rPr>
            </w:pPr>
            <w:r w:rsidRPr="007001F1">
              <w:rPr>
                <w:color w:val="000000"/>
                <w:sz w:val="22"/>
                <w:szCs w:val="22"/>
              </w:rPr>
              <w:t>1</w:t>
            </w:r>
            <w:r w:rsidR="00F2042D" w:rsidRPr="007001F1">
              <w:rPr>
                <w:color w:val="000000"/>
                <w:sz w:val="22"/>
                <w:szCs w:val="22"/>
              </w:rPr>
              <w:t>5</w:t>
            </w:r>
          </w:p>
        </w:tc>
        <w:tc>
          <w:tcPr>
            <w:tcW w:w="4820" w:type="dxa"/>
            <w:gridSpan w:val="2"/>
            <w:shd w:val="clear" w:color="auto" w:fill="auto"/>
            <w:vAlign w:val="center"/>
            <w:hideMark/>
          </w:tcPr>
          <w:p w14:paraId="36605938" w14:textId="77777777" w:rsidR="00B0251E" w:rsidRPr="007001F1" w:rsidRDefault="00B0251E" w:rsidP="00D5534B">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294B90C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FE47E2"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189347"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D6CD08"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3CBBE767" w14:textId="77777777" w:rsidTr="00A96394">
        <w:trPr>
          <w:trHeight w:val="381"/>
        </w:trPr>
        <w:tc>
          <w:tcPr>
            <w:tcW w:w="582" w:type="dxa"/>
            <w:vMerge w:val="restart"/>
            <w:shd w:val="clear" w:color="auto" w:fill="auto"/>
            <w:noWrap/>
            <w:vAlign w:val="center"/>
          </w:tcPr>
          <w:p w14:paraId="2DDCFE54" w14:textId="6A18A8B9" w:rsidR="00C34FC5" w:rsidRPr="007001F1" w:rsidRDefault="00C34FC5" w:rsidP="00A62FC5">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1215A7D2" w14:textId="3306EB77" w:rsidR="00C34FC5" w:rsidRPr="007001F1" w:rsidRDefault="00C34FC5" w:rsidP="00D5534B">
            <w:pPr>
              <w:jc w:val="both"/>
              <w:rPr>
                <w:color w:val="000000"/>
                <w:sz w:val="22"/>
                <w:szCs w:val="22"/>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14:paraId="63D3EBD1" w14:textId="77777777" w:rsidR="00C34FC5" w:rsidRPr="007001F1" w:rsidRDefault="00C34FC5" w:rsidP="00A62FC5">
            <w:pPr>
              <w:jc w:val="center"/>
              <w:rPr>
                <w:color w:val="000000"/>
                <w:sz w:val="22"/>
                <w:szCs w:val="22"/>
              </w:rPr>
            </w:pPr>
          </w:p>
        </w:tc>
        <w:tc>
          <w:tcPr>
            <w:tcW w:w="567" w:type="dxa"/>
            <w:shd w:val="clear" w:color="auto" w:fill="auto"/>
            <w:vAlign w:val="center"/>
          </w:tcPr>
          <w:p w14:paraId="540AAA89" w14:textId="77777777" w:rsidR="00C34FC5" w:rsidRPr="007001F1" w:rsidRDefault="00C34FC5" w:rsidP="00A62FC5">
            <w:pPr>
              <w:jc w:val="center"/>
              <w:rPr>
                <w:color w:val="000000"/>
                <w:sz w:val="22"/>
                <w:szCs w:val="22"/>
              </w:rPr>
            </w:pPr>
          </w:p>
        </w:tc>
        <w:tc>
          <w:tcPr>
            <w:tcW w:w="776" w:type="dxa"/>
            <w:shd w:val="clear" w:color="auto" w:fill="auto"/>
            <w:vAlign w:val="center"/>
          </w:tcPr>
          <w:p w14:paraId="383D1C0B" w14:textId="77777777" w:rsidR="00C34FC5" w:rsidRPr="007001F1" w:rsidRDefault="00C34FC5" w:rsidP="00A62FC5">
            <w:pPr>
              <w:jc w:val="center"/>
              <w:rPr>
                <w:color w:val="000000"/>
                <w:sz w:val="22"/>
                <w:szCs w:val="22"/>
              </w:rPr>
            </w:pPr>
          </w:p>
        </w:tc>
        <w:tc>
          <w:tcPr>
            <w:tcW w:w="1775" w:type="dxa"/>
            <w:shd w:val="clear" w:color="auto" w:fill="auto"/>
            <w:vAlign w:val="center"/>
          </w:tcPr>
          <w:p w14:paraId="1B699668" w14:textId="77777777" w:rsidR="00C34FC5" w:rsidRPr="007001F1" w:rsidRDefault="00C34FC5" w:rsidP="00A62FC5">
            <w:pPr>
              <w:jc w:val="center"/>
              <w:rPr>
                <w:color w:val="000000"/>
                <w:sz w:val="22"/>
                <w:szCs w:val="22"/>
              </w:rPr>
            </w:pPr>
          </w:p>
        </w:tc>
      </w:tr>
      <w:tr w:rsidR="00C34FC5" w:rsidRPr="007001F1" w14:paraId="6F5407D6" w14:textId="77777777" w:rsidTr="007261E4">
        <w:trPr>
          <w:trHeight w:val="845"/>
        </w:trPr>
        <w:tc>
          <w:tcPr>
            <w:tcW w:w="582" w:type="dxa"/>
            <w:vMerge/>
            <w:shd w:val="clear" w:color="auto" w:fill="auto"/>
            <w:noWrap/>
            <w:vAlign w:val="center"/>
          </w:tcPr>
          <w:p w14:paraId="601C0E65"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F61269D" w14:textId="7FE3CAD5" w:rsidR="00C34FC5" w:rsidRPr="007001F1" w:rsidRDefault="00C34FC5"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 xml:space="preserve">ov verejného sektora?          </w:t>
            </w:r>
          </w:p>
        </w:tc>
        <w:tc>
          <w:tcPr>
            <w:tcW w:w="567" w:type="dxa"/>
            <w:shd w:val="clear" w:color="auto" w:fill="auto"/>
            <w:vAlign w:val="center"/>
          </w:tcPr>
          <w:p w14:paraId="3D131A6B" w14:textId="77777777" w:rsidR="00C34FC5" w:rsidRPr="007001F1" w:rsidRDefault="00C34FC5" w:rsidP="00A62FC5">
            <w:pPr>
              <w:jc w:val="center"/>
              <w:rPr>
                <w:color w:val="000000"/>
                <w:sz w:val="22"/>
                <w:szCs w:val="22"/>
              </w:rPr>
            </w:pPr>
          </w:p>
        </w:tc>
        <w:tc>
          <w:tcPr>
            <w:tcW w:w="567" w:type="dxa"/>
            <w:shd w:val="clear" w:color="auto" w:fill="auto"/>
            <w:vAlign w:val="center"/>
          </w:tcPr>
          <w:p w14:paraId="20E95C5B" w14:textId="77777777" w:rsidR="00C34FC5" w:rsidRPr="007001F1" w:rsidRDefault="00C34FC5" w:rsidP="00A62FC5">
            <w:pPr>
              <w:jc w:val="center"/>
              <w:rPr>
                <w:color w:val="000000"/>
                <w:sz w:val="22"/>
                <w:szCs w:val="22"/>
              </w:rPr>
            </w:pPr>
          </w:p>
        </w:tc>
        <w:tc>
          <w:tcPr>
            <w:tcW w:w="776" w:type="dxa"/>
            <w:shd w:val="clear" w:color="auto" w:fill="auto"/>
            <w:vAlign w:val="center"/>
          </w:tcPr>
          <w:p w14:paraId="3388CE99" w14:textId="77777777" w:rsidR="00C34FC5" w:rsidRPr="007001F1" w:rsidRDefault="00C34FC5" w:rsidP="00A62FC5">
            <w:pPr>
              <w:jc w:val="center"/>
              <w:rPr>
                <w:color w:val="000000"/>
                <w:sz w:val="22"/>
                <w:szCs w:val="22"/>
              </w:rPr>
            </w:pPr>
          </w:p>
        </w:tc>
        <w:tc>
          <w:tcPr>
            <w:tcW w:w="1775" w:type="dxa"/>
            <w:shd w:val="clear" w:color="auto" w:fill="auto"/>
            <w:vAlign w:val="center"/>
          </w:tcPr>
          <w:p w14:paraId="226A9E9F" w14:textId="77777777" w:rsidR="00C34FC5" w:rsidRPr="007001F1" w:rsidRDefault="00C34FC5" w:rsidP="00A62FC5">
            <w:pPr>
              <w:jc w:val="center"/>
              <w:rPr>
                <w:color w:val="000000"/>
                <w:sz w:val="22"/>
                <w:szCs w:val="22"/>
              </w:rPr>
            </w:pPr>
          </w:p>
        </w:tc>
      </w:tr>
      <w:tr w:rsidR="00C34FC5" w:rsidRPr="007001F1" w14:paraId="24AB8505" w14:textId="77777777" w:rsidTr="007261E4">
        <w:trPr>
          <w:trHeight w:val="845"/>
        </w:trPr>
        <w:tc>
          <w:tcPr>
            <w:tcW w:w="582" w:type="dxa"/>
            <w:vMerge/>
            <w:shd w:val="clear" w:color="auto" w:fill="auto"/>
            <w:noWrap/>
            <w:vAlign w:val="center"/>
          </w:tcPr>
          <w:p w14:paraId="05BD80ED"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5207B207" w14:textId="15A12274" w:rsidR="00C34FC5" w:rsidRPr="007001F1" w:rsidRDefault="00C34FC5" w:rsidP="00D5534B">
            <w:pPr>
              <w:jc w:val="both"/>
              <w:rPr>
                <w:color w:val="000000"/>
                <w:sz w:val="22"/>
                <w:szCs w:val="22"/>
              </w:rPr>
            </w:pPr>
            <w:del w:id="1909" w:author="Kramár Róbert" w:date="2018-04-27T17:38:00Z">
              <w:r w:rsidRPr="007001F1" w:rsidDel="00695091">
                <w:rPr>
                  <w:color w:val="000000"/>
                  <w:sz w:val="22"/>
                  <w:szCs w:val="22"/>
                </w:rPr>
                <w:delText>c) Má úspešný uchádzač a subdodávateľ úspešného uchádzača (ak relevantné) zapísaných v registri partnerov verejného sektora konečných užívateľov výhod</w:delText>
              </w:r>
            </w:del>
            <w:r w:rsidR="00695091">
              <w:rPr>
                <w:rStyle w:val="Odkaznakomentr"/>
              </w:rPr>
              <w:commentReference w:id="1910"/>
            </w:r>
            <w:del w:id="1911" w:author="Kramár Róbert" w:date="2018-04-27T17:38:00Z">
              <w:r w:rsidRPr="007001F1" w:rsidDel="00695091">
                <w:rPr>
                  <w:color w:val="000000"/>
                  <w:sz w:val="22"/>
                  <w:szCs w:val="22"/>
                </w:rPr>
                <w:delText xml:space="preserve">?    </w:delText>
              </w:r>
            </w:del>
          </w:p>
        </w:tc>
        <w:tc>
          <w:tcPr>
            <w:tcW w:w="567" w:type="dxa"/>
            <w:shd w:val="clear" w:color="auto" w:fill="auto"/>
            <w:vAlign w:val="center"/>
          </w:tcPr>
          <w:p w14:paraId="0C459DA6" w14:textId="77777777" w:rsidR="00C34FC5" w:rsidRPr="007001F1" w:rsidRDefault="00C34FC5" w:rsidP="00A62FC5">
            <w:pPr>
              <w:jc w:val="center"/>
              <w:rPr>
                <w:color w:val="000000"/>
                <w:sz w:val="22"/>
                <w:szCs w:val="22"/>
              </w:rPr>
            </w:pPr>
          </w:p>
        </w:tc>
        <w:tc>
          <w:tcPr>
            <w:tcW w:w="567" w:type="dxa"/>
            <w:shd w:val="clear" w:color="auto" w:fill="auto"/>
            <w:vAlign w:val="center"/>
          </w:tcPr>
          <w:p w14:paraId="65BD9A61" w14:textId="77777777" w:rsidR="00C34FC5" w:rsidRPr="007001F1" w:rsidRDefault="00C34FC5" w:rsidP="00A62FC5">
            <w:pPr>
              <w:jc w:val="center"/>
              <w:rPr>
                <w:color w:val="000000"/>
                <w:sz w:val="22"/>
                <w:szCs w:val="22"/>
              </w:rPr>
            </w:pPr>
          </w:p>
        </w:tc>
        <w:tc>
          <w:tcPr>
            <w:tcW w:w="776" w:type="dxa"/>
            <w:shd w:val="clear" w:color="auto" w:fill="auto"/>
            <w:vAlign w:val="center"/>
          </w:tcPr>
          <w:p w14:paraId="35D87A78" w14:textId="77777777" w:rsidR="00C34FC5" w:rsidRPr="007001F1" w:rsidRDefault="00C34FC5" w:rsidP="00A62FC5">
            <w:pPr>
              <w:jc w:val="center"/>
              <w:rPr>
                <w:color w:val="000000"/>
                <w:sz w:val="22"/>
                <w:szCs w:val="22"/>
              </w:rPr>
            </w:pPr>
          </w:p>
        </w:tc>
        <w:tc>
          <w:tcPr>
            <w:tcW w:w="1775" w:type="dxa"/>
            <w:shd w:val="clear" w:color="auto" w:fill="auto"/>
            <w:vAlign w:val="center"/>
          </w:tcPr>
          <w:p w14:paraId="4CDF1167" w14:textId="77777777" w:rsidR="00C34FC5" w:rsidRPr="007001F1" w:rsidRDefault="00C34FC5" w:rsidP="00A62FC5">
            <w:pPr>
              <w:jc w:val="center"/>
              <w:rPr>
                <w:color w:val="000000"/>
                <w:sz w:val="22"/>
                <w:szCs w:val="22"/>
              </w:rPr>
            </w:pPr>
          </w:p>
        </w:tc>
      </w:tr>
      <w:tr w:rsidR="00B0251E" w:rsidRPr="007001F1" w14:paraId="4FDD181A" w14:textId="77777777" w:rsidTr="007261E4">
        <w:trPr>
          <w:trHeight w:val="20"/>
        </w:trPr>
        <w:tc>
          <w:tcPr>
            <w:tcW w:w="582" w:type="dxa"/>
            <w:shd w:val="clear" w:color="auto" w:fill="auto"/>
            <w:noWrap/>
            <w:vAlign w:val="center"/>
            <w:hideMark/>
          </w:tcPr>
          <w:p w14:paraId="04936C27" w14:textId="610907A5" w:rsidR="00B0251E" w:rsidRPr="007001F1" w:rsidRDefault="006F6B0D" w:rsidP="00A62FC5">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26A8BB5B" w14:textId="6264EA7D" w:rsidR="00B0251E" w:rsidRPr="007001F1" w:rsidRDefault="00B0251E" w:rsidP="00D5534B">
            <w:pPr>
              <w:jc w:val="both"/>
              <w:rPr>
                <w:color w:val="000000"/>
                <w:sz w:val="22"/>
                <w:szCs w:val="22"/>
              </w:rPr>
            </w:pPr>
            <w:r w:rsidRPr="007001F1">
              <w:rPr>
                <w:color w:val="000000"/>
                <w:sz w:val="22"/>
                <w:szCs w:val="22"/>
              </w:rPr>
              <w:t xml:space="preserve">Postupoval prijímateľ pri zadávaní koncesie podľa </w:t>
            </w:r>
            <w:r w:rsidR="008E774D" w:rsidRPr="007001F1">
              <w:rPr>
                <w:color w:val="000000"/>
                <w:sz w:val="22"/>
                <w:szCs w:val="22"/>
              </w:rPr>
              <w:t xml:space="preserve">        </w:t>
            </w:r>
            <w:r w:rsidRPr="007001F1">
              <w:rPr>
                <w:color w:val="000000"/>
                <w:sz w:val="22"/>
                <w:szCs w:val="22"/>
              </w:rPr>
              <w:t xml:space="preserve">§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008E774D"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hideMark/>
          </w:tcPr>
          <w:p w14:paraId="32286BD3"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BD485B"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8DA892"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88B6E4"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6231600E" w14:textId="77777777" w:rsidTr="007261E4">
        <w:trPr>
          <w:trHeight w:val="20"/>
        </w:trPr>
        <w:tc>
          <w:tcPr>
            <w:tcW w:w="582" w:type="dxa"/>
            <w:shd w:val="clear" w:color="auto" w:fill="auto"/>
            <w:noWrap/>
            <w:vAlign w:val="center"/>
            <w:hideMark/>
          </w:tcPr>
          <w:p w14:paraId="6FF27E06" w14:textId="2140552C" w:rsidR="00B0251E" w:rsidRPr="007001F1" w:rsidRDefault="006F6B0D" w:rsidP="00A62FC5">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44D9B18D" w14:textId="77777777" w:rsidR="00B0251E" w:rsidRPr="007001F1" w:rsidRDefault="00B0251E" w:rsidP="00D5534B">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E7D545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19CA46"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71C7A8"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0544E9"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47B25C4D" w14:textId="77777777" w:rsidTr="007261E4">
        <w:trPr>
          <w:trHeight w:val="300"/>
        </w:trPr>
        <w:tc>
          <w:tcPr>
            <w:tcW w:w="9087" w:type="dxa"/>
            <w:gridSpan w:val="7"/>
            <w:shd w:val="clear" w:color="auto" w:fill="auto"/>
            <w:noWrap/>
            <w:vAlign w:val="center"/>
          </w:tcPr>
          <w:p w14:paraId="1B3EE8E2" w14:textId="77777777" w:rsidR="00B0251E" w:rsidRPr="007001F1" w:rsidRDefault="00B0251E" w:rsidP="00A62FC5">
            <w:pPr>
              <w:jc w:val="both"/>
              <w:rPr>
                <w:b/>
                <w:sz w:val="20"/>
                <w:szCs w:val="20"/>
              </w:rPr>
            </w:pPr>
            <w:r w:rsidRPr="007001F1">
              <w:rPr>
                <w:b/>
                <w:sz w:val="20"/>
                <w:szCs w:val="20"/>
              </w:rPr>
              <w:t>VYJADRENIE</w:t>
            </w:r>
          </w:p>
          <w:p w14:paraId="5778D9E0" w14:textId="77777777" w:rsidR="00B0251E" w:rsidRPr="007001F1" w:rsidRDefault="00B0251E" w:rsidP="00A62FC5">
            <w:pPr>
              <w:jc w:val="both"/>
              <w:rPr>
                <w:sz w:val="20"/>
                <w:szCs w:val="20"/>
              </w:rPr>
            </w:pPr>
          </w:p>
          <w:p w14:paraId="524B53EB" w14:textId="77777777" w:rsidR="00B0251E" w:rsidRPr="007001F1" w:rsidRDefault="00B0251E" w:rsidP="00A62FC5">
            <w:r w:rsidRPr="007001F1">
              <w:rPr>
                <w:sz w:val="20"/>
                <w:szCs w:val="20"/>
              </w:rPr>
              <w:t xml:space="preserve">Na základe overených skutočností potvrdzujem, že  </w:t>
            </w:r>
            <w:sdt>
              <w:sdtPr>
                <w:rPr>
                  <w:sz w:val="20"/>
                  <w:szCs w:val="20"/>
                </w:rPr>
                <w:id w:val="-346864667"/>
                <w:placeholder>
                  <w:docPart w:val="61C0C86717E247ABA340162086C3AC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EDF4DA4" w14:textId="77777777" w:rsidR="00B0251E" w:rsidRPr="007001F1" w:rsidRDefault="00B0251E" w:rsidP="00A62FC5">
            <w:pPr>
              <w:rPr>
                <w:b/>
                <w:bCs/>
                <w:color w:val="000000"/>
                <w:sz w:val="22"/>
                <w:szCs w:val="22"/>
              </w:rPr>
            </w:pPr>
          </w:p>
        </w:tc>
      </w:tr>
      <w:tr w:rsidR="00B0251E" w:rsidRPr="007001F1" w14:paraId="4D9F8851" w14:textId="77777777" w:rsidTr="007261E4">
        <w:trPr>
          <w:trHeight w:val="300"/>
        </w:trPr>
        <w:tc>
          <w:tcPr>
            <w:tcW w:w="3559" w:type="dxa"/>
            <w:gridSpan w:val="2"/>
            <w:shd w:val="clear" w:color="auto" w:fill="auto"/>
            <w:vAlign w:val="center"/>
            <w:hideMark/>
          </w:tcPr>
          <w:p w14:paraId="208BDA01" w14:textId="77777777" w:rsidR="00B0251E" w:rsidRPr="007001F1" w:rsidRDefault="00B0251E" w:rsidP="00A62FC5">
            <w:pPr>
              <w:rPr>
                <w:b/>
                <w:bCs/>
                <w:sz w:val="22"/>
                <w:szCs w:val="22"/>
              </w:rPr>
            </w:pPr>
            <w:r w:rsidRPr="007001F1">
              <w:rPr>
                <w:b/>
                <w:bCs/>
                <w:sz w:val="22"/>
                <w:szCs w:val="22"/>
              </w:rPr>
              <w:t>Kontrolu vykonal</w:t>
            </w:r>
            <w:r w:rsidRPr="007001F1">
              <w:rPr>
                <w:rStyle w:val="Odkaznapoznmkupodiarou"/>
                <w:b/>
                <w:bCs/>
                <w:sz w:val="20"/>
                <w:szCs w:val="20"/>
              </w:rPr>
              <w:footnoteReference w:id="68"/>
            </w:r>
            <w:r w:rsidRPr="007001F1">
              <w:rPr>
                <w:b/>
                <w:bCs/>
                <w:sz w:val="22"/>
                <w:szCs w:val="22"/>
              </w:rPr>
              <w:t>:</w:t>
            </w:r>
          </w:p>
        </w:tc>
        <w:tc>
          <w:tcPr>
            <w:tcW w:w="5528" w:type="dxa"/>
            <w:gridSpan w:val="5"/>
            <w:shd w:val="clear" w:color="auto" w:fill="auto"/>
            <w:vAlign w:val="center"/>
            <w:hideMark/>
          </w:tcPr>
          <w:p w14:paraId="30371EA6"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11BA3EB" w14:textId="77777777" w:rsidTr="007261E4">
        <w:trPr>
          <w:trHeight w:val="300"/>
        </w:trPr>
        <w:tc>
          <w:tcPr>
            <w:tcW w:w="3559" w:type="dxa"/>
            <w:gridSpan w:val="2"/>
            <w:shd w:val="clear" w:color="auto" w:fill="auto"/>
            <w:vAlign w:val="center"/>
            <w:hideMark/>
          </w:tcPr>
          <w:p w14:paraId="7C3D663C" w14:textId="77777777" w:rsidR="00B0251E" w:rsidRPr="007001F1" w:rsidRDefault="00B0251E" w:rsidP="00A62FC5">
            <w:pPr>
              <w:rPr>
                <w:b/>
                <w:bCs/>
                <w:sz w:val="22"/>
                <w:szCs w:val="22"/>
              </w:rPr>
            </w:pPr>
            <w:r w:rsidRPr="007001F1">
              <w:rPr>
                <w:b/>
                <w:bCs/>
                <w:sz w:val="22"/>
                <w:szCs w:val="22"/>
              </w:rPr>
              <w:t>Dátum:</w:t>
            </w:r>
          </w:p>
        </w:tc>
        <w:tc>
          <w:tcPr>
            <w:tcW w:w="5528" w:type="dxa"/>
            <w:gridSpan w:val="5"/>
            <w:shd w:val="clear" w:color="auto" w:fill="auto"/>
            <w:vAlign w:val="center"/>
            <w:hideMark/>
          </w:tcPr>
          <w:p w14:paraId="5A8811B1"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41465AF2" w14:textId="77777777" w:rsidTr="007261E4">
        <w:trPr>
          <w:trHeight w:val="300"/>
        </w:trPr>
        <w:tc>
          <w:tcPr>
            <w:tcW w:w="3559" w:type="dxa"/>
            <w:gridSpan w:val="2"/>
            <w:shd w:val="clear" w:color="000000" w:fill="FFFFFF"/>
            <w:vAlign w:val="center"/>
            <w:hideMark/>
          </w:tcPr>
          <w:p w14:paraId="0C6C4870" w14:textId="77777777" w:rsidR="00B0251E" w:rsidRPr="007001F1" w:rsidRDefault="00B0251E" w:rsidP="00A62FC5">
            <w:pPr>
              <w:rPr>
                <w:b/>
                <w:bCs/>
                <w:sz w:val="22"/>
                <w:szCs w:val="22"/>
              </w:rPr>
            </w:pPr>
            <w:r w:rsidRPr="007001F1">
              <w:rPr>
                <w:b/>
                <w:bCs/>
                <w:sz w:val="22"/>
                <w:szCs w:val="22"/>
              </w:rPr>
              <w:t>Podpis:</w:t>
            </w:r>
          </w:p>
        </w:tc>
        <w:tc>
          <w:tcPr>
            <w:tcW w:w="5528" w:type="dxa"/>
            <w:gridSpan w:val="5"/>
            <w:shd w:val="clear" w:color="auto" w:fill="auto"/>
            <w:vAlign w:val="center"/>
            <w:hideMark/>
          </w:tcPr>
          <w:p w14:paraId="3123B0E7"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B6B82E5" w14:textId="77777777" w:rsidTr="007261E4">
        <w:trPr>
          <w:trHeight w:val="300"/>
        </w:trPr>
        <w:tc>
          <w:tcPr>
            <w:tcW w:w="9087" w:type="dxa"/>
            <w:gridSpan w:val="7"/>
            <w:shd w:val="clear" w:color="auto" w:fill="auto"/>
            <w:noWrap/>
            <w:vAlign w:val="bottom"/>
            <w:hideMark/>
          </w:tcPr>
          <w:p w14:paraId="431BC543"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6B49CA9A" w14:textId="77777777" w:rsidTr="007261E4">
        <w:trPr>
          <w:trHeight w:val="300"/>
        </w:trPr>
        <w:tc>
          <w:tcPr>
            <w:tcW w:w="3559" w:type="dxa"/>
            <w:gridSpan w:val="2"/>
            <w:shd w:val="clear" w:color="000000" w:fill="FFFFFF"/>
            <w:vAlign w:val="center"/>
            <w:hideMark/>
          </w:tcPr>
          <w:p w14:paraId="06893FB8" w14:textId="77777777" w:rsidR="00B0251E" w:rsidRPr="007001F1" w:rsidRDefault="00B0251E" w:rsidP="00A62FC5">
            <w:pPr>
              <w:rPr>
                <w:b/>
                <w:bCs/>
                <w:sz w:val="22"/>
                <w:szCs w:val="22"/>
              </w:rPr>
            </w:pPr>
            <w:r w:rsidRPr="007001F1">
              <w:rPr>
                <w:b/>
                <w:bCs/>
                <w:sz w:val="22"/>
                <w:szCs w:val="22"/>
              </w:rPr>
              <w:t>Kontrolu vykonal</w:t>
            </w:r>
            <w:r w:rsidRPr="007001F1">
              <w:rPr>
                <w:rStyle w:val="Odkaznapoznmkupodiarou"/>
                <w:b/>
                <w:bCs/>
                <w:sz w:val="20"/>
                <w:szCs w:val="20"/>
              </w:rPr>
              <w:footnoteReference w:id="69"/>
            </w:r>
            <w:r w:rsidRPr="007001F1">
              <w:rPr>
                <w:b/>
                <w:bCs/>
                <w:sz w:val="22"/>
                <w:szCs w:val="22"/>
              </w:rPr>
              <w:t>:</w:t>
            </w:r>
          </w:p>
        </w:tc>
        <w:tc>
          <w:tcPr>
            <w:tcW w:w="5528" w:type="dxa"/>
            <w:gridSpan w:val="5"/>
            <w:shd w:val="clear" w:color="auto" w:fill="auto"/>
            <w:vAlign w:val="center"/>
            <w:hideMark/>
          </w:tcPr>
          <w:p w14:paraId="5A5E35FB"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D47F5BF" w14:textId="77777777" w:rsidTr="007261E4">
        <w:trPr>
          <w:trHeight w:val="300"/>
        </w:trPr>
        <w:tc>
          <w:tcPr>
            <w:tcW w:w="3559" w:type="dxa"/>
            <w:gridSpan w:val="2"/>
            <w:shd w:val="clear" w:color="000000" w:fill="FFFFFF"/>
            <w:vAlign w:val="center"/>
            <w:hideMark/>
          </w:tcPr>
          <w:p w14:paraId="08EE6FC8" w14:textId="77777777" w:rsidR="00B0251E" w:rsidRPr="007001F1" w:rsidRDefault="00B0251E" w:rsidP="00A62FC5">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E430C9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804B5E0" w14:textId="77777777" w:rsidTr="007261E4">
        <w:trPr>
          <w:trHeight w:val="300"/>
        </w:trPr>
        <w:tc>
          <w:tcPr>
            <w:tcW w:w="3559" w:type="dxa"/>
            <w:gridSpan w:val="2"/>
            <w:shd w:val="clear" w:color="000000" w:fill="FFFFFF"/>
            <w:vAlign w:val="center"/>
            <w:hideMark/>
          </w:tcPr>
          <w:p w14:paraId="3CAB6CE4" w14:textId="77777777" w:rsidR="00B0251E" w:rsidRPr="007001F1" w:rsidRDefault="00B0251E" w:rsidP="00A62FC5">
            <w:pPr>
              <w:rPr>
                <w:b/>
                <w:bCs/>
                <w:sz w:val="22"/>
                <w:szCs w:val="22"/>
              </w:rPr>
            </w:pPr>
            <w:r w:rsidRPr="007001F1">
              <w:rPr>
                <w:b/>
                <w:bCs/>
                <w:sz w:val="22"/>
                <w:szCs w:val="22"/>
              </w:rPr>
              <w:t>Podpis:</w:t>
            </w:r>
          </w:p>
        </w:tc>
        <w:tc>
          <w:tcPr>
            <w:tcW w:w="5528" w:type="dxa"/>
            <w:gridSpan w:val="5"/>
            <w:shd w:val="clear" w:color="auto" w:fill="auto"/>
            <w:vAlign w:val="center"/>
            <w:hideMark/>
          </w:tcPr>
          <w:p w14:paraId="177D2BC4" w14:textId="77777777" w:rsidR="00B0251E" w:rsidRPr="007001F1" w:rsidRDefault="00B0251E" w:rsidP="00A62FC5">
            <w:pPr>
              <w:rPr>
                <w:color w:val="000000"/>
                <w:sz w:val="22"/>
                <w:szCs w:val="22"/>
              </w:rPr>
            </w:pPr>
            <w:r w:rsidRPr="007001F1">
              <w:rPr>
                <w:color w:val="000000"/>
                <w:sz w:val="22"/>
                <w:szCs w:val="22"/>
              </w:rPr>
              <w:t> </w:t>
            </w:r>
          </w:p>
        </w:tc>
      </w:tr>
    </w:tbl>
    <w:p w14:paraId="5448EBAF" w14:textId="4DADFA2F" w:rsidR="009E3256" w:rsidRPr="007001F1" w:rsidRDefault="009E3256"/>
    <w:p w14:paraId="2663B1AC" w14:textId="77777777"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14:paraId="4C5D1832" w14:textId="77777777" w:rsidTr="007261E4">
        <w:trPr>
          <w:trHeight w:val="645"/>
        </w:trPr>
        <w:tc>
          <w:tcPr>
            <w:tcW w:w="9087" w:type="dxa"/>
            <w:gridSpan w:val="7"/>
            <w:shd w:val="clear" w:color="000000" w:fill="60497A"/>
            <w:vAlign w:val="center"/>
            <w:hideMark/>
          </w:tcPr>
          <w:p w14:paraId="4387D0AB" w14:textId="77777777"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1912" w:name="KZ_35"/>
            <w:r w:rsidRPr="007001F1">
              <w:rPr>
                <w:b/>
                <w:bCs/>
                <w:color w:val="FFFFFF"/>
              </w:rPr>
              <w:t>Nadlimitná zákazka - koncesia - následná ex-post kontrola</w:t>
            </w:r>
            <w:bookmarkEnd w:id="1912"/>
          </w:p>
        </w:tc>
      </w:tr>
      <w:tr w:rsidR="009E3256" w:rsidRPr="007001F1" w14:paraId="10089440" w14:textId="77777777" w:rsidTr="007261E4">
        <w:trPr>
          <w:trHeight w:val="330"/>
        </w:trPr>
        <w:tc>
          <w:tcPr>
            <w:tcW w:w="9087" w:type="dxa"/>
            <w:gridSpan w:val="7"/>
            <w:shd w:val="clear" w:color="auto" w:fill="auto"/>
            <w:vAlign w:val="center"/>
            <w:hideMark/>
          </w:tcPr>
          <w:p w14:paraId="2A761B78" w14:textId="77777777" w:rsidR="009E3256" w:rsidRPr="007001F1" w:rsidRDefault="009E3256" w:rsidP="009E3256">
            <w:pPr>
              <w:jc w:val="center"/>
              <w:rPr>
                <w:b/>
                <w:bCs/>
                <w:color w:val="000000"/>
                <w:sz w:val="22"/>
                <w:szCs w:val="22"/>
              </w:rPr>
            </w:pPr>
            <w:r w:rsidRPr="007001F1">
              <w:rPr>
                <w:b/>
                <w:bCs/>
                <w:color w:val="000000"/>
                <w:sz w:val="22"/>
                <w:szCs w:val="22"/>
              </w:rPr>
              <w:t>Identifikácia programu</w:t>
            </w:r>
          </w:p>
        </w:tc>
      </w:tr>
      <w:tr w:rsidR="009E3256" w:rsidRPr="007001F1" w14:paraId="59E87DF8" w14:textId="77777777" w:rsidTr="007261E4">
        <w:trPr>
          <w:trHeight w:val="300"/>
        </w:trPr>
        <w:tc>
          <w:tcPr>
            <w:tcW w:w="3559" w:type="dxa"/>
            <w:gridSpan w:val="2"/>
            <w:shd w:val="clear" w:color="auto" w:fill="auto"/>
            <w:vAlign w:val="center"/>
            <w:hideMark/>
          </w:tcPr>
          <w:p w14:paraId="342C23EE" w14:textId="77777777" w:rsidR="009E3256" w:rsidRPr="007001F1" w:rsidRDefault="009E3256" w:rsidP="009E3256">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C6B42A5"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A6E25B9" w14:textId="77777777" w:rsidTr="007261E4">
        <w:trPr>
          <w:trHeight w:val="660"/>
        </w:trPr>
        <w:tc>
          <w:tcPr>
            <w:tcW w:w="3559" w:type="dxa"/>
            <w:gridSpan w:val="2"/>
            <w:shd w:val="clear" w:color="auto" w:fill="auto"/>
            <w:vAlign w:val="center"/>
            <w:hideMark/>
          </w:tcPr>
          <w:p w14:paraId="47357E9E" w14:textId="0DBBA135" w:rsidR="009E3256" w:rsidRPr="007001F1" w:rsidRDefault="009E3256" w:rsidP="009E3256">
            <w:pPr>
              <w:rPr>
                <w:color w:val="000000"/>
                <w:sz w:val="22"/>
                <w:szCs w:val="22"/>
              </w:rPr>
            </w:pPr>
            <w:r w:rsidRPr="007001F1">
              <w:rPr>
                <w:color w:val="000000"/>
                <w:sz w:val="22"/>
                <w:szCs w:val="22"/>
              </w:rPr>
              <w:t xml:space="preserve">Názov </w:t>
            </w:r>
            <w:ins w:id="1913" w:author="Kramár Róbert" w:date="2018-04-27T15:14: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6A473FF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B6CF1E7" w14:textId="77777777" w:rsidTr="007261E4">
        <w:trPr>
          <w:trHeight w:val="330"/>
        </w:trPr>
        <w:tc>
          <w:tcPr>
            <w:tcW w:w="9087" w:type="dxa"/>
            <w:gridSpan w:val="7"/>
            <w:shd w:val="clear" w:color="auto" w:fill="auto"/>
            <w:vAlign w:val="center"/>
            <w:hideMark/>
          </w:tcPr>
          <w:p w14:paraId="7EAA041E" w14:textId="77777777" w:rsidR="009E3256" w:rsidRPr="007001F1" w:rsidRDefault="009E3256" w:rsidP="009E3256">
            <w:pPr>
              <w:jc w:val="center"/>
              <w:rPr>
                <w:b/>
                <w:bCs/>
                <w:color w:val="000000"/>
                <w:sz w:val="22"/>
                <w:szCs w:val="22"/>
              </w:rPr>
            </w:pPr>
            <w:r w:rsidRPr="007001F1">
              <w:rPr>
                <w:b/>
                <w:bCs/>
                <w:color w:val="000000"/>
                <w:sz w:val="22"/>
                <w:szCs w:val="22"/>
              </w:rPr>
              <w:t>Identifikácia projektu a prijímateľa</w:t>
            </w:r>
          </w:p>
        </w:tc>
      </w:tr>
      <w:tr w:rsidR="009E3256" w:rsidRPr="007001F1" w14:paraId="0D29B1E8" w14:textId="77777777" w:rsidTr="007261E4">
        <w:trPr>
          <w:trHeight w:val="330"/>
        </w:trPr>
        <w:tc>
          <w:tcPr>
            <w:tcW w:w="3559" w:type="dxa"/>
            <w:gridSpan w:val="2"/>
            <w:shd w:val="clear" w:color="auto" w:fill="auto"/>
            <w:vAlign w:val="center"/>
            <w:hideMark/>
          </w:tcPr>
          <w:p w14:paraId="7D890042" w14:textId="3C103CF2" w:rsidR="009E3256" w:rsidRPr="007001F1" w:rsidRDefault="009E3256" w:rsidP="009E3256">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BDBDFE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130C6A0" w14:textId="77777777" w:rsidTr="007261E4">
        <w:trPr>
          <w:trHeight w:val="300"/>
        </w:trPr>
        <w:tc>
          <w:tcPr>
            <w:tcW w:w="3559" w:type="dxa"/>
            <w:gridSpan w:val="2"/>
            <w:shd w:val="clear" w:color="auto" w:fill="auto"/>
            <w:vAlign w:val="center"/>
            <w:hideMark/>
          </w:tcPr>
          <w:p w14:paraId="139AD6F8" w14:textId="77777777" w:rsidR="009E3256" w:rsidRPr="007001F1" w:rsidRDefault="009E3256" w:rsidP="009E3256">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63598B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31016DF" w14:textId="77777777" w:rsidTr="007261E4">
        <w:trPr>
          <w:trHeight w:val="300"/>
        </w:trPr>
        <w:tc>
          <w:tcPr>
            <w:tcW w:w="3559" w:type="dxa"/>
            <w:gridSpan w:val="2"/>
            <w:shd w:val="clear" w:color="auto" w:fill="auto"/>
            <w:vAlign w:val="center"/>
            <w:hideMark/>
          </w:tcPr>
          <w:p w14:paraId="0740C4AA" w14:textId="77777777" w:rsidR="009E3256" w:rsidRPr="007001F1" w:rsidRDefault="009E3256" w:rsidP="009E3256">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5AC56DB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E045361" w14:textId="77777777" w:rsidTr="007261E4">
        <w:trPr>
          <w:trHeight w:val="300"/>
        </w:trPr>
        <w:tc>
          <w:tcPr>
            <w:tcW w:w="3559" w:type="dxa"/>
            <w:gridSpan w:val="2"/>
            <w:shd w:val="clear" w:color="auto" w:fill="auto"/>
            <w:vAlign w:val="center"/>
            <w:hideMark/>
          </w:tcPr>
          <w:p w14:paraId="7B4A44B8" w14:textId="77777777" w:rsidR="009E3256" w:rsidRPr="007001F1" w:rsidRDefault="009E3256" w:rsidP="009E3256">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B3B53A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518EAA8" w14:textId="77777777" w:rsidTr="007261E4">
        <w:trPr>
          <w:trHeight w:val="330"/>
        </w:trPr>
        <w:tc>
          <w:tcPr>
            <w:tcW w:w="9087" w:type="dxa"/>
            <w:gridSpan w:val="7"/>
            <w:shd w:val="clear" w:color="auto" w:fill="auto"/>
            <w:vAlign w:val="center"/>
            <w:hideMark/>
          </w:tcPr>
          <w:p w14:paraId="66FF8EDF" w14:textId="77777777" w:rsidR="009E3256" w:rsidRPr="007001F1" w:rsidRDefault="009E3256" w:rsidP="009E3256">
            <w:pPr>
              <w:jc w:val="center"/>
              <w:rPr>
                <w:b/>
                <w:bCs/>
                <w:color w:val="000000"/>
                <w:sz w:val="22"/>
                <w:szCs w:val="22"/>
              </w:rPr>
            </w:pPr>
            <w:r w:rsidRPr="007001F1">
              <w:rPr>
                <w:b/>
                <w:bCs/>
                <w:color w:val="000000"/>
                <w:sz w:val="22"/>
                <w:szCs w:val="22"/>
              </w:rPr>
              <w:t>Identifikácia zákazky</w:t>
            </w:r>
          </w:p>
        </w:tc>
      </w:tr>
      <w:tr w:rsidR="009E3256" w:rsidRPr="007001F1" w14:paraId="5C3ACC83" w14:textId="77777777" w:rsidTr="007261E4">
        <w:trPr>
          <w:trHeight w:val="300"/>
        </w:trPr>
        <w:tc>
          <w:tcPr>
            <w:tcW w:w="3559" w:type="dxa"/>
            <w:gridSpan w:val="2"/>
            <w:shd w:val="clear" w:color="auto" w:fill="auto"/>
            <w:vAlign w:val="center"/>
            <w:hideMark/>
          </w:tcPr>
          <w:p w14:paraId="57EF3394" w14:textId="77777777" w:rsidR="009E3256" w:rsidRPr="007001F1" w:rsidRDefault="009E3256" w:rsidP="009E3256">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E9A9B0C" w14:textId="4FE2E3CD" w:rsidR="009E3256" w:rsidRPr="007001F1" w:rsidRDefault="009E3256" w:rsidP="009E3256">
            <w:pPr>
              <w:rPr>
                <w:color w:val="000000"/>
                <w:sz w:val="22"/>
                <w:szCs w:val="22"/>
              </w:rPr>
            </w:pPr>
            <w:r w:rsidRPr="007001F1">
              <w:rPr>
                <w:color w:val="000000"/>
                <w:sz w:val="22"/>
                <w:szCs w:val="22"/>
              </w:rPr>
              <w:t xml:space="preserve">Nadlimitná </w:t>
            </w:r>
            <w:r w:rsidR="008E774D" w:rsidRPr="007001F1">
              <w:rPr>
                <w:color w:val="000000"/>
                <w:sz w:val="22"/>
                <w:szCs w:val="22"/>
              </w:rPr>
              <w:t>koncesia</w:t>
            </w:r>
          </w:p>
        </w:tc>
      </w:tr>
      <w:tr w:rsidR="009E3256" w:rsidRPr="007001F1" w14:paraId="310EBF7F" w14:textId="77777777" w:rsidTr="007261E4">
        <w:trPr>
          <w:trHeight w:val="300"/>
        </w:trPr>
        <w:tc>
          <w:tcPr>
            <w:tcW w:w="3559" w:type="dxa"/>
            <w:gridSpan w:val="2"/>
            <w:shd w:val="clear" w:color="auto" w:fill="auto"/>
            <w:vAlign w:val="center"/>
            <w:hideMark/>
          </w:tcPr>
          <w:p w14:paraId="56C49D6C" w14:textId="77777777" w:rsidR="009E3256" w:rsidRPr="007001F1" w:rsidRDefault="009E3256" w:rsidP="009E3256">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FD81E49" w14:textId="61487B79" w:rsidR="009E3256" w:rsidRPr="007001F1" w:rsidRDefault="009E3256" w:rsidP="009E3256">
            <w:pPr>
              <w:rPr>
                <w:color w:val="000000"/>
                <w:sz w:val="22"/>
                <w:szCs w:val="22"/>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9E3256" w:rsidRPr="007001F1" w14:paraId="0B49D65C" w14:textId="77777777" w:rsidTr="007261E4">
        <w:trPr>
          <w:trHeight w:val="300"/>
        </w:trPr>
        <w:tc>
          <w:tcPr>
            <w:tcW w:w="3559" w:type="dxa"/>
            <w:gridSpan w:val="2"/>
            <w:shd w:val="clear" w:color="auto" w:fill="auto"/>
            <w:vAlign w:val="center"/>
            <w:hideMark/>
          </w:tcPr>
          <w:p w14:paraId="1DD530F9" w14:textId="77777777" w:rsidR="009E3256" w:rsidRPr="007001F1" w:rsidRDefault="009E3256" w:rsidP="009E3256">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C47F06" w14:textId="77777777" w:rsidR="009E3256" w:rsidRPr="007001F1" w:rsidRDefault="009E3256" w:rsidP="009E3256">
            <w:pPr>
              <w:rPr>
                <w:color w:val="000000"/>
                <w:sz w:val="22"/>
                <w:szCs w:val="22"/>
              </w:rPr>
            </w:pPr>
            <w:r w:rsidRPr="007001F1">
              <w:rPr>
                <w:color w:val="000000"/>
                <w:sz w:val="22"/>
                <w:szCs w:val="22"/>
              </w:rPr>
              <w:t xml:space="preserve"> </w:t>
            </w:r>
          </w:p>
        </w:tc>
      </w:tr>
      <w:tr w:rsidR="004D0B9F" w:rsidRPr="007001F1" w14:paraId="181EC03F" w14:textId="77777777" w:rsidTr="007261E4">
        <w:trPr>
          <w:trHeight w:val="300"/>
        </w:trPr>
        <w:tc>
          <w:tcPr>
            <w:tcW w:w="3559" w:type="dxa"/>
            <w:gridSpan w:val="2"/>
            <w:shd w:val="clear" w:color="auto" w:fill="auto"/>
            <w:vAlign w:val="center"/>
          </w:tcPr>
          <w:p w14:paraId="5E698C7A" w14:textId="6EC1F61E" w:rsidR="004D0B9F" w:rsidRPr="007001F1" w:rsidRDefault="004D0B9F" w:rsidP="009E3256">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23F0E92" w14:textId="77777777" w:rsidR="004D0B9F" w:rsidRPr="007001F1" w:rsidRDefault="004D0B9F" w:rsidP="009E3256">
            <w:pPr>
              <w:rPr>
                <w:color w:val="000000"/>
                <w:sz w:val="22"/>
                <w:szCs w:val="22"/>
              </w:rPr>
            </w:pPr>
          </w:p>
        </w:tc>
      </w:tr>
      <w:tr w:rsidR="009E3256" w:rsidRPr="007001F1" w14:paraId="73B8A06D" w14:textId="77777777" w:rsidTr="007261E4">
        <w:trPr>
          <w:trHeight w:val="300"/>
        </w:trPr>
        <w:tc>
          <w:tcPr>
            <w:tcW w:w="3559" w:type="dxa"/>
            <w:gridSpan w:val="2"/>
            <w:shd w:val="clear" w:color="auto" w:fill="auto"/>
            <w:vAlign w:val="center"/>
            <w:hideMark/>
          </w:tcPr>
          <w:p w14:paraId="2AB13E59" w14:textId="77777777" w:rsidR="009E3256" w:rsidRPr="007001F1" w:rsidRDefault="009E3256" w:rsidP="009E3256">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CB19546" w14:textId="77777777" w:rsidR="009E3256" w:rsidRPr="007001F1" w:rsidRDefault="009E3256" w:rsidP="009E3256">
            <w:pPr>
              <w:rPr>
                <w:color w:val="000000"/>
                <w:sz w:val="22"/>
                <w:szCs w:val="22"/>
              </w:rPr>
            </w:pPr>
            <w:r w:rsidRPr="007001F1">
              <w:rPr>
                <w:color w:val="000000"/>
                <w:sz w:val="22"/>
                <w:szCs w:val="22"/>
              </w:rPr>
              <w:t>Následná ex-post kontrola</w:t>
            </w:r>
          </w:p>
        </w:tc>
      </w:tr>
      <w:tr w:rsidR="009E3256" w:rsidRPr="007001F1" w14:paraId="69ADB364" w14:textId="77777777" w:rsidTr="007261E4">
        <w:trPr>
          <w:trHeight w:val="300"/>
        </w:trPr>
        <w:tc>
          <w:tcPr>
            <w:tcW w:w="3559" w:type="dxa"/>
            <w:gridSpan w:val="2"/>
            <w:shd w:val="clear" w:color="auto" w:fill="auto"/>
            <w:vAlign w:val="center"/>
            <w:hideMark/>
          </w:tcPr>
          <w:p w14:paraId="0CEF7B7F" w14:textId="77777777" w:rsidR="009E3256" w:rsidRPr="007001F1" w:rsidRDefault="009E3256" w:rsidP="009E3256">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A61816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4E1440C" w14:textId="77777777" w:rsidTr="007261E4">
        <w:trPr>
          <w:trHeight w:val="300"/>
        </w:trPr>
        <w:tc>
          <w:tcPr>
            <w:tcW w:w="3559" w:type="dxa"/>
            <w:gridSpan w:val="2"/>
            <w:shd w:val="clear" w:color="auto" w:fill="auto"/>
            <w:vAlign w:val="center"/>
            <w:hideMark/>
          </w:tcPr>
          <w:p w14:paraId="47C7E9E8" w14:textId="77777777" w:rsidR="009E3256" w:rsidRPr="007001F1" w:rsidRDefault="009E3256" w:rsidP="009E3256">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B65364E"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9F1B7E8" w14:textId="77777777" w:rsidTr="007261E4">
        <w:trPr>
          <w:trHeight w:val="300"/>
        </w:trPr>
        <w:tc>
          <w:tcPr>
            <w:tcW w:w="3559" w:type="dxa"/>
            <w:gridSpan w:val="2"/>
            <w:shd w:val="clear" w:color="auto" w:fill="auto"/>
            <w:vAlign w:val="center"/>
            <w:hideMark/>
          </w:tcPr>
          <w:p w14:paraId="60FC67E9" w14:textId="77777777" w:rsidR="009E3256" w:rsidRPr="007001F1" w:rsidRDefault="009E3256" w:rsidP="009E3256">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E2B3088"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BFCBE3F" w14:textId="77777777" w:rsidTr="007261E4">
        <w:trPr>
          <w:trHeight w:val="300"/>
        </w:trPr>
        <w:tc>
          <w:tcPr>
            <w:tcW w:w="3559" w:type="dxa"/>
            <w:gridSpan w:val="2"/>
            <w:shd w:val="clear" w:color="auto" w:fill="auto"/>
            <w:vAlign w:val="center"/>
            <w:hideMark/>
          </w:tcPr>
          <w:p w14:paraId="79292BB3" w14:textId="77777777" w:rsidR="009E3256" w:rsidRPr="007001F1" w:rsidRDefault="009E3256" w:rsidP="009E3256">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B7E6BD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29C2BA6" w14:textId="77777777" w:rsidTr="007261E4">
        <w:trPr>
          <w:trHeight w:val="300"/>
        </w:trPr>
        <w:tc>
          <w:tcPr>
            <w:tcW w:w="3559" w:type="dxa"/>
            <w:gridSpan w:val="2"/>
            <w:shd w:val="clear" w:color="auto" w:fill="auto"/>
            <w:vAlign w:val="center"/>
            <w:hideMark/>
          </w:tcPr>
          <w:p w14:paraId="2A1B633C" w14:textId="77777777" w:rsidR="009E3256" w:rsidRPr="007001F1" w:rsidRDefault="009E3256" w:rsidP="009E3256">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7BAC17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4D3599C" w14:textId="77777777" w:rsidTr="007261E4">
        <w:trPr>
          <w:trHeight w:val="300"/>
        </w:trPr>
        <w:tc>
          <w:tcPr>
            <w:tcW w:w="3559" w:type="dxa"/>
            <w:gridSpan w:val="2"/>
            <w:shd w:val="clear" w:color="auto" w:fill="auto"/>
            <w:vAlign w:val="center"/>
            <w:hideMark/>
          </w:tcPr>
          <w:p w14:paraId="4C43553F" w14:textId="77777777" w:rsidR="009E3256" w:rsidRPr="007001F1" w:rsidRDefault="009E3256" w:rsidP="009E3256">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E2A38D6"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48D1133" w14:textId="77777777" w:rsidTr="007261E4">
        <w:trPr>
          <w:trHeight w:val="300"/>
        </w:trPr>
        <w:tc>
          <w:tcPr>
            <w:tcW w:w="3559" w:type="dxa"/>
            <w:gridSpan w:val="2"/>
            <w:shd w:val="clear" w:color="auto" w:fill="auto"/>
            <w:vAlign w:val="center"/>
            <w:hideMark/>
          </w:tcPr>
          <w:p w14:paraId="7B2196C7" w14:textId="77777777" w:rsidR="009E3256" w:rsidRPr="007001F1" w:rsidRDefault="009E3256" w:rsidP="009E3256">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52A239B7"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E7AF69" w14:textId="77777777" w:rsidTr="007261E4">
        <w:trPr>
          <w:trHeight w:val="300"/>
        </w:trPr>
        <w:tc>
          <w:tcPr>
            <w:tcW w:w="3559" w:type="dxa"/>
            <w:gridSpan w:val="2"/>
            <w:shd w:val="clear" w:color="auto" w:fill="auto"/>
            <w:vAlign w:val="center"/>
            <w:hideMark/>
          </w:tcPr>
          <w:p w14:paraId="22D9A4B3" w14:textId="77777777" w:rsidR="009E3256" w:rsidRPr="007001F1" w:rsidRDefault="009E3256" w:rsidP="009E3256">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2903255" w14:textId="77777777" w:rsidR="009E3256" w:rsidRPr="007001F1" w:rsidRDefault="009E3256" w:rsidP="009E3256">
            <w:pPr>
              <w:rPr>
                <w:color w:val="000000"/>
                <w:sz w:val="22"/>
                <w:szCs w:val="22"/>
              </w:rPr>
            </w:pPr>
            <w:r w:rsidRPr="007001F1">
              <w:rPr>
                <w:color w:val="000000"/>
                <w:sz w:val="22"/>
                <w:szCs w:val="22"/>
              </w:rPr>
              <w:t> </w:t>
            </w:r>
          </w:p>
        </w:tc>
      </w:tr>
      <w:tr w:rsidR="009E3256" w:rsidRPr="007001F1" w:rsidDel="002D4145" w14:paraId="270F605B" w14:textId="19B1DB60" w:rsidTr="007261E4">
        <w:trPr>
          <w:trHeight w:val="300"/>
          <w:del w:id="1914" w:author="Kramár Róbert" w:date="2018-04-27T16:55:00Z"/>
        </w:trPr>
        <w:tc>
          <w:tcPr>
            <w:tcW w:w="3559" w:type="dxa"/>
            <w:gridSpan w:val="2"/>
            <w:shd w:val="clear" w:color="auto" w:fill="auto"/>
            <w:vAlign w:val="center"/>
            <w:hideMark/>
          </w:tcPr>
          <w:p w14:paraId="13412265" w14:textId="4DB1141B" w:rsidR="009E3256" w:rsidRPr="007001F1" w:rsidDel="002D4145" w:rsidRDefault="009E3256" w:rsidP="009E3256">
            <w:pPr>
              <w:rPr>
                <w:del w:id="1915" w:author="Kramár Róbert" w:date="2018-04-27T16:55:00Z"/>
                <w:color w:val="000000"/>
                <w:sz w:val="22"/>
                <w:szCs w:val="22"/>
              </w:rPr>
            </w:pPr>
            <w:del w:id="1916" w:author="Kramár Róbert" w:date="2018-04-27T16:55: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44D12899" w14:textId="1D5D271A" w:rsidR="009E3256" w:rsidRPr="007001F1" w:rsidDel="002D4145" w:rsidRDefault="009E3256" w:rsidP="009E3256">
            <w:pPr>
              <w:rPr>
                <w:del w:id="1917" w:author="Kramár Róbert" w:date="2018-04-27T16:55:00Z"/>
                <w:color w:val="000000"/>
                <w:sz w:val="22"/>
                <w:szCs w:val="22"/>
              </w:rPr>
            </w:pPr>
            <w:del w:id="1918" w:author="Kramár Róbert" w:date="2018-04-27T16:55:00Z">
              <w:r w:rsidRPr="007001F1" w:rsidDel="002D4145">
                <w:rPr>
                  <w:color w:val="000000"/>
                  <w:sz w:val="22"/>
                  <w:szCs w:val="22"/>
                </w:rPr>
                <w:delText> </w:delText>
              </w:r>
            </w:del>
          </w:p>
        </w:tc>
      </w:tr>
      <w:tr w:rsidR="009E3256" w:rsidRPr="007001F1" w14:paraId="7EE8F688" w14:textId="77777777" w:rsidTr="007261E4">
        <w:trPr>
          <w:trHeight w:val="300"/>
        </w:trPr>
        <w:tc>
          <w:tcPr>
            <w:tcW w:w="3559" w:type="dxa"/>
            <w:gridSpan w:val="2"/>
            <w:shd w:val="clear" w:color="auto" w:fill="auto"/>
            <w:vAlign w:val="center"/>
            <w:hideMark/>
          </w:tcPr>
          <w:p w14:paraId="13F056AE" w14:textId="77777777" w:rsidR="009E3256" w:rsidRPr="007001F1" w:rsidRDefault="009E3256" w:rsidP="009E3256">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063A1FF7"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84A0C91" w14:textId="77777777" w:rsidTr="007261E4">
        <w:trPr>
          <w:trHeight w:val="300"/>
        </w:trPr>
        <w:tc>
          <w:tcPr>
            <w:tcW w:w="3559" w:type="dxa"/>
            <w:gridSpan w:val="2"/>
            <w:shd w:val="clear" w:color="auto" w:fill="auto"/>
            <w:vAlign w:val="center"/>
            <w:hideMark/>
          </w:tcPr>
          <w:p w14:paraId="4A46BB43" w14:textId="77777777" w:rsidR="009E3256" w:rsidRPr="007001F1" w:rsidRDefault="009E3256" w:rsidP="009E3256">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68ADCE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D0F9760" w14:textId="77777777" w:rsidTr="007261E4">
        <w:trPr>
          <w:trHeight w:val="300"/>
        </w:trPr>
        <w:tc>
          <w:tcPr>
            <w:tcW w:w="3559" w:type="dxa"/>
            <w:gridSpan w:val="2"/>
            <w:shd w:val="clear" w:color="auto" w:fill="auto"/>
            <w:vAlign w:val="center"/>
            <w:hideMark/>
          </w:tcPr>
          <w:p w14:paraId="7BD117C6" w14:textId="77777777" w:rsidR="009E3256" w:rsidRPr="007001F1" w:rsidRDefault="009E3256" w:rsidP="009E3256">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F8A05D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rsidDel="002D4145" w14:paraId="240D2297" w14:textId="4B887EAD" w:rsidTr="007261E4">
        <w:trPr>
          <w:trHeight w:val="810"/>
          <w:del w:id="1919" w:author="Kramár Róbert" w:date="2018-04-27T16:55:00Z"/>
        </w:trPr>
        <w:tc>
          <w:tcPr>
            <w:tcW w:w="3559" w:type="dxa"/>
            <w:gridSpan w:val="2"/>
            <w:shd w:val="clear" w:color="auto" w:fill="auto"/>
            <w:vAlign w:val="center"/>
            <w:hideMark/>
          </w:tcPr>
          <w:p w14:paraId="2A2EF82C" w14:textId="5739BDED" w:rsidR="009E3256" w:rsidRPr="007001F1" w:rsidDel="002D4145" w:rsidRDefault="009E3256" w:rsidP="009E3256">
            <w:pPr>
              <w:rPr>
                <w:del w:id="1920" w:author="Kramár Róbert" w:date="2018-04-27T16:55:00Z"/>
                <w:color w:val="000000"/>
                <w:sz w:val="22"/>
                <w:szCs w:val="22"/>
              </w:rPr>
            </w:pPr>
            <w:del w:id="1921" w:author="Kramár Róbert" w:date="2018-04-27T16:55: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66F36F99" w14:textId="5D3814F2" w:rsidR="009E3256" w:rsidRPr="007001F1" w:rsidDel="002D4145" w:rsidRDefault="009E3256" w:rsidP="009E3256">
            <w:pPr>
              <w:rPr>
                <w:del w:id="1922" w:author="Kramár Róbert" w:date="2018-04-27T16:55:00Z"/>
                <w:color w:val="000000"/>
                <w:sz w:val="22"/>
                <w:szCs w:val="22"/>
              </w:rPr>
            </w:pPr>
            <w:del w:id="1923" w:author="Kramár Róbert" w:date="2018-04-27T16:55:00Z">
              <w:r w:rsidRPr="007001F1" w:rsidDel="002D4145">
                <w:rPr>
                  <w:color w:val="000000"/>
                  <w:sz w:val="22"/>
                  <w:szCs w:val="22"/>
                </w:rPr>
                <w:delText> </w:delText>
              </w:r>
            </w:del>
          </w:p>
        </w:tc>
      </w:tr>
      <w:tr w:rsidR="009E3256" w:rsidRPr="007001F1" w14:paraId="51D74CE2" w14:textId="77777777" w:rsidTr="007261E4">
        <w:trPr>
          <w:trHeight w:val="315"/>
        </w:trPr>
        <w:tc>
          <w:tcPr>
            <w:tcW w:w="582" w:type="dxa"/>
            <w:shd w:val="clear" w:color="000000" w:fill="60497A"/>
            <w:vAlign w:val="center"/>
            <w:hideMark/>
          </w:tcPr>
          <w:p w14:paraId="26F4C4D0" w14:textId="77777777" w:rsidR="009E3256" w:rsidRPr="007001F1" w:rsidRDefault="009E3256" w:rsidP="009E3256">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72F1DC1" w14:textId="77777777" w:rsidR="009E3256" w:rsidRPr="007001F1" w:rsidRDefault="009E3256" w:rsidP="009E3256">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59545D1" w14:textId="77777777" w:rsidR="009E3256" w:rsidRPr="007001F1" w:rsidRDefault="009E3256" w:rsidP="009E3256">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AA40817" w14:textId="77777777" w:rsidR="009E3256" w:rsidRPr="007001F1" w:rsidRDefault="009E3256" w:rsidP="009E3256">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1D737CB" w14:textId="77777777" w:rsidR="009E3256" w:rsidRPr="007001F1" w:rsidRDefault="009E3256" w:rsidP="009E3256">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8842DA2" w14:textId="77777777" w:rsidR="009E3256" w:rsidRPr="007001F1" w:rsidRDefault="009E3256" w:rsidP="009E3256">
            <w:pPr>
              <w:jc w:val="center"/>
              <w:rPr>
                <w:b/>
                <w:bCs/>
                <w:color w:val="FFFFFF"/>
                <w:sz w:val="22"/>
                <w:szCs w:val="22"/>
              </w:rPr>
            </w:pPr>
            <w:r w:rsidRPr="007001F1">
              <w:rPr>
                <w:b/>
                <w:bCs/>
                <w:color w:val="FFFFFF"/>
                <w:sz w:val="22"/>
                <w:szCs w:val="22"/>
              </w:rPr>
              <w:t>Poznámka</w:t>
            </w:r>
          </w:p>
        </w:tc>
      </w:tr>
      <w:tr w:rsidR="009E3256" w:rsidRPr="007001F1" w14:paraId="6A0CD7E8" w14:textId="77777777" w:rsidTr="007261E4">
        <w:trPr>
          <w:trHeight w:val="20"/>
        </w:trPr>
        <w:tc>
          <w:tcPr>
            <w:tcW w:w="582" w:type="dxa"/>
            <w:shd w:val="clear" w:color="auto" w:fill="auto"/>
            <w:noWrap/>
            <w:vAlign w:val="center"/>
            <w:hideMark/>
          </w:tcPr>
          <w:p w14:paraId="4BAD5A4F" w14:textId="77777777" w:rsidR="009E3256" w:rsidRPr="007001F1" w:rsidRDefault="009E3256" w:rsidP="009E3256">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546E6B3B" w14:textId="1ACE814F" w:rsidR="009E3256" w:rsidRPr="007001F1" w:rsidRDefault="009E3256" w:rsidP="00D5534B">
            <w:pPr>
              <w:jc w:val="both"/>
              <w:rPr>
                <w:color w:val="000000"/>
                <w:sz w:val="22"/>
                <w:szCs w:val="22"/>
              </w:rPr>
            </w:pPr>
            <w:del w:id="1924" w:author="Kramár Róbert" w:date="2017-05-15T13:14:00Z">
              <w:r w:rsidRPr="007001F1" w:rsidDel="0088057F">
                <w:rPr>
                  <w:color w:val="000000"/>
                  <w:sz w:val="22"/>
                  <w:szCs w:val="22"/>
                </w:rPr>
                <w:delText xml:space="preserve">Boli pri zadávaní zákazky </w:delText>
              </w:r>
              <w:r w:rsidR="008E774D"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925" w:author="Kramár Róbert" w:date="2017-05-15T13:14:00Z">
              <w:r w:rsidR="0088057F" w:rsidRPr="007001F1">
                <w:rPr>
                  <w:color w:val="000000"/>
                  <w:sz w:val="22"/>
                  <w:szCs w:val="22"/>
                </w:rPr>
                <w:t xml:space="preserve">Boli pri zadávaní </w:t>
              </w:r>
            </w:ins>
            <w:ins w:id="1926" w:author="Hudec Branislav" w:date="2018-02-20T18:22:00Z">
              <w:r w:rsidR="00A85A8A">
                <w:rPr>
                  <w:color w:val="000000"/>
                  <w:sz w:val="22"/>
                  <w:szCs w:val="22"/>
                </w:rPr>
                <w:t>koncesie</w:t>
              </w:r>
            </w:ins>
            <w:ins w:id="1927" w:author="Kramár Róbert" w:date="2017-05-15T13:14:00Z">
              <w:r w:rsidR="0088057F" w:rsidRPr="007001F1">
                <w:rPr>
                  <w:color w:val="000000"/>
                  <w:sz w:val="22"/>
                  <w:szCs w:val="22"/>
                </w:rPr>
                <w:t xml:space="preserve"> dodržané princípy v zmysle § 10 ods. 2 ZVO? </w:t>
              </w:r>
            </w:ins>
            <w:ins w:id="1928"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2B148AC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E1DC88B"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A34FD0"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39DE29"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26CB8F9E" w14:textId="77777777" w:rsidTr="007261E4">
        <w:trPr>
          <w:trHeight w:val="20"/>
        </w:trPr>
        <w:tc>
          <w:tcPr>
            <w:tcW w:w="582" w:type="dxa"/>
            <w:shd w:val="clear" w:color="auto" w:fill="auto"/>
            <w:noWrap/>
            <w:vAlign w:val="center"/>
            <w:hideMark/>
          </w:tcPr>
          <w:p w14:paraId="09C3D9CB" w14:textId="77777777" w:rsidR="009E3256" w:rsidRPr="007001F1" w:rsidRDefault="009E3256" w:rsidP="009E3256">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986F38C" w14:textId="0CFEC57E" w:rsidR="009E3256" w:rsidRPr="007001F1" w:rsidRDefault="009E3256" w:rsidP="00D5534B">
            <w:pPr>
              <w:jc w:val="both"/>
              <w:rPr>
                <w:color w:val="000000"/>
                <w:sz w:val="22"/>
                <w:szCs w:val="22"/>
              </w:rPr>
            </w:pPr>
            <w:r w:rsidRPr="007001F1">
              <w:rPr>
                <w:color w:val="000000"/>
                <w:sz w:val="22"/>
                <w:szCs w:val="22"/>
              </w:rPr>
              <w:t>Bol zamestnanec vykonávajúci kontrolu oboznámený s rizikovými indikátormi</w:t>
            </w:r>
            <w:del w:id="1929" w:author="Kramár Róbert" w:date="2017-05-15T13:33:00Z">
              <w:r w:rsidRPr="007001F1" w:rsidDel="00A128DC">
                <w:rPr>
                  <w:color w:val="000000"/>
                  <w:sz w:val="22"/>
                  <w:szCs w:val="22"/>
                </w:rPr>
                <w:delText>, ktoré sú uvedené v Systéme riadenia EŠIF</w:delText>
              </w:r>
            </w:del>
            <w:ins w:id="1930" w:author="Kramár Róbert" w:date="2017-07-26T17:48:00Z">
              <w:r w:rsidR="00A04031">
                <w:rPr>
                  <w:color w:val="000000"/>
                  <w:sz w:val="22"/>
                  <w:szCs w:val="22"/>
                </w:rPr>
                <w:t xml:space="preserve"> </w:t>
              </w:r>
            </w:ins>
            <w:ins w:id="1931"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093A218C"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25A99D"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E8B6E4"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BD0DEA"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51757DCE" w14:textId="77777777" w:rsidTr="007261E4">
        <w:trPr>
          <w:trHeight w:val="20"/>
        </w:trPr>
        <w:tc>
          <w:tcPr>
            <w:tcW w:w="582" w:type="dxa"/>
            <w:shd w:val="clear" w:color="auto" w:fill="auto"/>
            <w:noWrap/>
            <w:vAlign w:val="center"/>
            <w:hideMark/>
          </w:tcPr>
          <w:p w14:paraId="6A51706B" w14:textId="77777777" w:rsidR="009E3256" w:rsidRPr="007001F1" w:rsidRDefault="009E3256" w:rsidP="009E3256">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152B8C6" w14:textId="77777777" w:rsidR="009E3256" w:rsidRPr="007001F1" w:rsidRDefault="009E3256"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D876017"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7E3C3A"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ED9703C"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B38EAE" w14:textId="77777777" w:rsidR="009E3256" w:rsidRPr="007001F1" w:rsidRDefault="009E3256" w:rsidP="009E3256">
            <w:pPr>
              <w:jc w:val="center"/>
              <w:rPr>
                <w:color w:val="000000"/>
                <w:sz w:val="22"/>
                <w:szCs w:val="22"/>
              </w:rPr>
            </w:pPr>
            <w:r w:rsidRPr="007001F1">
              <w:rPr>
                <w:color w:val="000000"/>
                <w:sz w:val="22"/>
                <w:szCs w:val="22"/>
              </w:rPr>
              <w:t> </w:t>
            </w:r>
          </w:p>
        </w:tc>
      </w:tr>
      <w:tr w:rsidR="00C34FC5" w:rsidRPr="007001F1" w14:paraId="561AB226" w14:textId="77777777" w:rsidTr="007261E4">
        <w:trPr>
          <w:trHeight w:val="507"/>
        </w:trPr>
        <w:tc>
          <w:tcPr>
            <w:tcW w:w="582" w:type="dxa"/>
            <w:vMerge w:val="restart"/>
            <w:shd w:val="clear" w:color="auto" w:fill="auto"/>
            <w:noWrap/>
            <w:vAlign w:val="center"/>
            <w:hideMark/>
          </w:tcPr>
          <w:p w14:paraId="23682473" w14:textId="77777777" w:rsidR="00C34FC5" w:rsidRPr="007001F1" w:rsidRDefault="00C34FC5" w:rsidP="009E3256">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D4B16BB" w14:textId="5B4258BC" w:rsidR="00C34FC5" w:rsidRPr="007001F1" w:rsidRDefault="00C34FC5" w:rsidP="00D5534B">
            <w:pPr>
              <w:jc w:val="both"/>
              <w:rPr>
                <w:color w:val="000000"/>
                <w:sz w:val="22"/>
                <w:szCs w:val="22"/>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14:paraId="74B404A8" w14:textId="77777777" w:rsidR="00C34FC5" w:rsidRPr="007001F1" w:rsidRDefault="00C34FC5"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23A3A2" w14:textId="77777777" w:rsidR="00C34FC5" w:rsidRPr="007001F1" w:rsidRDefault="00C34FC5"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7494868" w14:textId="77777777" w:rsidR="00C34FC5" w:rsidRPr="007001F1" w:rsidRDefault="00C34FC5"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6B8D5B" w14:textId="77777777" w:rsidR="00C34FC5" w:rsidRPr="007001F1" w:rsidRDefault="00C34FC5" w:rsidP="009E3256">
            <w:pPr>
              <w:jc w:val="center"/>
              <w:rPr>
                <w:color w:val="000000"/>
                <w:sz w:val="22"/>
                <w:szCs w:val="22"/>
              </w:rPr>
            </w:pPr>
            <w:r w:rsidRPr="007001F1">
              <w:rPr>
                <w:color w:val="000000"/>
                <w:sz w:val="22"/>
                <w:szCs w:val="22"/>
              </w:rPr>
              <w:t> </w:t>
            </w:r>
          </w:p>
        </w:tc>
      </w:tr>
      <w:tr w:rsidR="00C34FC5" w:rsidRPr="007001F1" w14:paraId="1D6E70C2" w14:textId="77777777" w:rsidTr="007261E4">
        <w:trPr>
          <w:trHeight w:val="506"/>
        </w:trPr>
        <w:tc>
          <w:tcPr>
            <w:tcW w:w="582" w:type="dxa"/>
            <w:vMerge/>
            <w:shd w:val="clear" w:color="auto" w:fill="auto"/>
            <w:noWrap/>
            <w:vAlign w:val="center"/>
          </w:tcPr>
          <w:p w14:paraId="00C7B54E"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088324D1" w14:textId="4E120D7A" w:rsidR="00C34FC5" w:rsidRPr="007001F1" w:rsidRDefault="00C34FC5" w:rsidP="00D5534B">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2A28113D" w14:textId="77777777" w:rsidR="00C34FC5" w:rsidRPr="007001F1" w:rsidRDefault="00C34FC5" w:rsidP="009E3256">
            <w:pPr>
              <w:jc w:val="center"/>
              <w:rPr>
                <w:color w:val="000000"/>
                <w:sz w:val="22"/>
                <w:szCs w:val="22"/>
              </w:rPr>
            </w:pPr>
          </w:p>
        </w:tc>
        <w:tc>
          <w:tcPr>
            <w:tcW w:w="567" w:type="dxa"/>
            <w:shd w:val="clear" w:color="auto" w:fill="auto"/>
            <w:vAlign w:val="center"/>
          </w:tcPr>
          <w:p w14:paraId="5E2A0FB0" w14:textId="77777777" w:rsidR="00C34FC5" w:rsidRPr="007001F1" w:rsidRDefault="00C34FC5" w:rsidP="009E3256">
            <w:pPr>
              <w:jc w:val="center"/>
              <w:rPr>
                <w:color w:val="000000"/>
                <w:sz w:val="22"/>
                <w:szCs w:val="22"/>
              </w:rPr>
            </w:pPr>
          </w:p>
        </w:tc>
        <w:tc>
          <w:tcPr>
            <w:tcW w:w="776" w:type="dxa"/>
            <w:shd w:val="clear" w:color="auto" w:fill="auto"/>
            <w:vAlign w:val="center"/>
          </w:tcPr>
          <w:p w14:paraId="0EA8AFD0" w14:textId="77777777" w:rsidR="00C34FC5" w:rsidRPr="007001F1" w:rsidRDefault="00C34FC5" w:rsidP="009E3256">
            <w:pPr>
              <w:jc w:val="center"/>
              <w:rPr>
                <w:color w:val="000000"/>
                <w:sz w:val="22"/>
                <w:szCs w:val="22"/>
              </w:rPr>
            </w:pPr>
          </w:p>
        </w:tc>
        <w:tc>
          <w:tcPr>
            <w:tcW w:w="1775" w:type="dxa"/>
            <w:shd w:val="clear" w:color="auto" w:fill="auto"/>
            <w:vAlign w:val="center"/>
          </w:tcPr>
          <w:p w14:paraId="786D8AB0" w14:textId="77777777" w:rsidR="00C34FC5" w:rsidRPr="007001F1" w:rsidRDefault="00C34FC5" w:rsidP="009E3256">
            <w:pPr>
              <w:jc w:val="center"/>
              <w:rPr>
                <w:color w:val="000000"/>
                <w:sz w:val="22"/>
                <w:szCs w:val="22"/>
              </w:rPr>
            </w:pPr>
          </w:p>
        </w:tc>
      </w:tr>
      <w:tr w:rsidR="00C34FC5" w:rsidRPr="007001F1" w14:paraId="290A005B" w14:textId="77777777" w:rsidTr="00A96394">
        <w:trPr>
          <w:trHeight w:val="187"/>
        </w:trPr>
        <w:tc>
          <w:tcPr>
            <w:tcW w:w="582" w:type="dxa"/>
            <w:vMerge/>
            <w:shd w:val="clear" w:color="auto" w:fill="auto"/>
            <w:noWrap/>
            <w:vAlign w:val="center"/>
          </w:tcPr>
          <w:p w14:paraId="30E88ED4"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64BC3860" w14:textId="1D9E0AD4" w:rsidR="00C34FC5" w:rsidRPr="007001F1" w:rsidRDefault="00C34FC5" w:rsidP="00D5534B">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23CBA127" w14:textId="77777777" w:rsidR="00C34FC5" w:rsidRPr="007001F1" w:rsidRDefault="00C34FC5" w:rsidP="009E3256">
            <w:pPr>
              <w:jc w:val="center"/>
              <w:rPr>
                <w:color w:val="000000"/>
                <w:sz w:val="22"/>
                <w:szCs w:val="22"/>
              </w:rPr>
            </w:pPr>
          </w:p>
        </w:tc>
        <w:tc>
          <w:tcPr>
            <w:tcW w:w="567" w:type="dxa"/>
            <w:shd w:val="clear" w:color="auto" w:fill="auto"/>
            <w:vAlign w:val="center"/>
          </w:tcPr>
          <w:p w14:paraId="55F22CAF" w14:textId="77777777" w:rsidR="00C34FC5" w:rsidRPr="007001F1" w:rsidRDefault="00C34FC5" w:rsidP="009E3256">
            <w:pPr>
              <w:jc w:val="center"/>
              <w:rPr>
                <w:color w:val="000000"/>
                <w:sz w:val="22"/>
                <w:szCs w:val="22"/>
              </w:rPr>
            </w:pPr>
          </w:p>
        </w:tc>
        <w:tc>
          <w:tcPr>
            <w:tcW w:w="776" w:type="dxa"/>
            <w:shd w:val="clear" w:color="auto" w:fill="auto"/>
            <w:vAlign w:val="center"/>
          </w:tcPr>
          <w:p w14:paraId="46A91568" w14:textId="77777777" w:rsidR="00C34FC5" w:rsidRPr="007001F1" w:rsidRDefault="00C34FC5" w:rsidP="009E3256">
            <w:pPr>
              <w:jc w:val="center"/>
              <w:rPr>
                <w:color w:val="000000"/>
                <w:sz w:val="22"/>
                <w:szCs w:val="22"/>
              </w:rPr>
            </w:pPr>
          </w:p>
        </w:tc>
        <w:tc>
          <w:tcPr>
            <w:tcW w:w="1775" w:type="dxa"/>
            <w:shd w:val="clear" w:color="auto" w:fill="auto"/>
            <w:vAlign w:val="center"/>
          </w:tcPr>
          <w:p w14:paraId="5FA71CD5" w14:textId="77777777" w:rsidR="00C34FC5" w:rsidRPr="007001F1" w:rsidRDefault="00C34FC5" w:rsidP="009E3256">
            <w:pPr>
              <w:jc w:val="center"/>
              <w:rPr>
                <w:color w:val="000000"/>
                <w:sz w:val="22"/>
                <w:szCs w:val="22"/>
              </w:rPr>
            </w:pPr>
          </w:p>
        </w:tc>
      </w:tr>
      <w:tr w:rsidR="00C34FC5" w:rsidRPr="007001F1" w14:paraId="0FC342EF" w14:textId="77777777" w:rsidTr="00A96394">
        <w:trPr>
          <w:trHeight w:val="76"/>
        </w:trPr>
        <w:tc>
          <w:tcPr>
            <w:tcW w:w="582" w:type="dxa"/>
            <w:vMerge/>
            <w:shd w:val="clear" w:color="auto" w:fill="auto"/>
            <w:noWrap/>
            <w:vAlign w:val="center"/>
          </w:tcPr>
          <w:p w14:paraId="7FBC68E3"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7A10D7C1" w14:textId="606CF2C8" w:rsidR="00C34FC5" w:rsidRPr="007001F1" w:rsidRDefault="00C34FC5" w:rsidP="00D5534B">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7331FABA" w14:textId="77777777" w:rsidR="00C34FC5" w:rsidRPr="007001F1" w:rsidRDefault="00C34FC5" w:rsidP="009E3256">
            <w:pPr>
              <w:jc w:val="center"/>
              <w:rPr>
                <w:color w:val="000000"/>
                <w:sz w:val="22"/>
                <w:szCs w:val="22"/>
              </w:rPr>
            </w:pPr>
          </w:p>
        </w:tc>
        <w:tc>
          <w:tcPr>
            <w:tcW w:w="567" w:type="dxa"/>
            <w:shd w:val="clear" w:color="auto" w:fill="auto"/>
            <w:vAlign w:val="center"/>
          </w:tcPr>
          <w:p w14:paraId="5F6C95E6" w14:textId="77777777" w:rsidR="00C34FC5" w:rsidRPr="007001F1" w:rsidRDefault="00C34FC5" w:rsidP="009E3256">
            <w:pPr>
              <w:jc w:val="center"/>
              <w:rPr>
                <w:color w:val="000000"/>
                <w:sz w:val="22"/>
                <w:szCs w:val="22"/>
              </w:rPr>
            </w:pPr>
          </w:p>
        </w:tc>
        <w:tc>
          <w:tcPr>
            <w:tcW w:w="776" w:type="dxa"/>
            <w:shd w:val="clear" w:color="auto" w:fill="auto"/>
            <w:vAlign w:val="center"/>
          </w:tcPr>
          <w:p w14:paraId="63BF7AC9" w14:textId="77777777" w:rsidR="00C34FC5" w:rsidRPr="007001F1" w:rsidRDefault="00C34FC5" w:rsidP="009E3256">
            <w:pPr>
              <w:jc w:val="center"/>
              <w:rPr>
                <w:color w:val="000000"/>
                <w:sz w:val="22"/>
                <w:szCs w:val="22"/>
              </w:rPr>
            </w:pPr>
          </w:p>
        </w:tc>
        <w:tc>
          <w:tcPr>
            <w:tcW w:w="1775" w:type="dxa"/>
            <w:shd w:val="clear" w:color="auto" w:fill="auto"/>
            <w:vAlign w:val="center"/>
          </w:tcPr>
          <w:p w14:paraId="43D64FE1" w14:textId="77777777" w:rsidR="00C34FC5" w:rsidRPr="007001F1" w:rsidRDefault="00C34FC5" w:rsidP="009E3256">
            <w:pPr>
              <w:jc w:val="center"/>
              <w:rPr>
                <w:color w:val="000000"/>
                <w:sz w:val="22"/>
                <w:szCs w:val="22"/>
              </w:rPr>
            </w:pPr>
          </w:p>
        </w:tc>
      </w:tr>
      <w:tr w:rsidR="00C34FC5" w:rsidRPr="007001F1" w14:paraId="6C3FAB17" w14:textId="77777777" w:rsidTr="00A96394">
        <w:trPr>
          <w:trHeight w:val="236"/>
        </w:trPr>
        <w:tc>
          <w:tcPr>
            <w:tcW w:w="582" w:type="dxa"/>
            <w:vMerge w:val="restart"/>
            <w:shd w:val="clear" w:color="auto" w:fill="auto"/>
            <w:noWrap/>
            <w:vAlign w:val="center"/>
          </w:tcPr>
          <w:p w14:paraId="61518A37" w14:textId="5FF2A375" w:rsidR="00C34FC5" w:rsidRPr="007001F1" w:rsidRDefault="00C34FC5" w:rsidP="009E3256">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0304F07" w14:textId="507A50DD" w:rsidR="00C34FC5" w:rsidRPr="007001F1" w:rsidRDefault="00C34FC5" w:rsidP="00D5534B">
            <w:pPr>
              <w:jc w:val="both"/>
              <w:rPr>
                <w:color w:val="000000"/>
                <w:sz w:val="22"/>
                <w:szCs w:val="22"/>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14:paraId="28547A5D" w14:textId="77777777" w:rsidR="00C34FC5" w:rsidRPr="007001F1" w:rsidRDefault="00C34FC5" w:rsidP="009E3256">
            <w:pPr>
              <w:jc w:val="center"/>
              <w:rPr>
                <w:color w:val="000000"/>
                <w:sz w:val="22"/>
                <w:szCs w:val="22"/>
              </w:rPr>
            </w:pPr>
          </w:p>
        </w:tc>
        <w:tc>
          <w:tcPr>
            <w:tcW w:w="567" w:type="dxa"/>
            <w:shd w:val="clear" w:color="auto" w:fill="auto"/>
            <w:vAlign w:val="center"/>
          </w:tcPr>
          <w:p w14:paraId="4BE70BD0" w14:textId="77777777" w:rsidR="00C34FC5" w:rsidRPr="007001F1" w:rsidRDefault="00C34FC5" w:rsidP="009E3256">
            <w:pPr>
              <w:jc w:val="center"/>
              <w:rPr>
                <w:color w:val="000000"/>
                <w:sz w:val="22"/>
                <w:szCs w:val="22"/>
              </w:rPr>
            </w:pPr>
          </w:p>
        </w:tc>
        <w:tc>
          <w:tcPr>
            <w:tcW w:w="776" w:type="dxa"/>
            <w:shd w:val="clear" w:color="auto" w:fill="auto"/>
            <w:vAlign w:val="center"/>
          </w:tcPr>
          <w:p w14:paraId="79BD1615" w14:textId="77777777" w:rsidR="00C34FC5" w:rsidRPr="007001F1" w:rsidRDefault="00C34FC5" w:rsidP="009E3256">
            <w:pPr>
              <w:jc w:val="center"/>
              <w:rPr>
                <w:color w:val="000000"/>
                <w:sz w:val="22"/>
                <w:szCs w:val="22"/>
              </w:rPr>
            </w:pPr>
          </w:p>
        </w:tc>
        <w:tc>
          <w:tcPr>
            <w:tcW w:w="1775" w:type="dxa"/>
            <w:shd w:val="clear" w:color="auto" w:fill="auto"/>
            <w:vAlign w:val="center"/>
          </w:tcPr>
          <w:p w14:paraId="66051691" w14:textId="77777777" w:rsidR="00C34FC5" w:rsidRPr="007001F1" w:rsidRDefault="00C34FC5" w:rsidP="009E3256">
            <w:pPr>
              <w:jc w:val="center"/>
              <w:rPr>
                <w:color w:val="000000"/>
                <w:sz w:val="22"/>
                <w:szCs w:val="22"/>
              </w:rPr>
            </w:pPr>
          </w:p>
        </w:tc>
      </w:tr>
      <w:tr w:rsidR="00C34FC5" w:rsidRPr="007001F1" w14:paraId="3ABB9D8D" w14:textId="77777777" w:rsidTr="007261E4">
        <w:trPr>
          <w:trHeight w:val="675"/>
        </w:trPr>
        <w:tc>
          <w:tcPr>
            <w:tcW w:w="582" w:type="dxa"/>
            <w:vMerge/>
            <w:shd w:val="clear" w:color="auto" w:fill="auto"/>
            <w:noWrap/>
            <w:vAlign w:val="center"/>
          </w:tcPr>
          <w:p w14:paraId="5BD05C98"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637D2628" w14:textId="5EB7BF2A" w:rsidR="00C34FC5" w:rsidRPr="007001F1" w:rsidRDefault="00C34FC5" w:rsidP="00D5534B">
            <w:pPr>
              <w:jc w:val="both"/>
              <w:rPr>
                <w:color w:val="000000"/>
                <w:sz w:val="22"/>
                <w:szCs w:val="22"/>
              </w:rPr>
            </w:pPr>
            <w:r w:rsidRPr="007001F1">
              <w:rPr>
                <w:color w:val="000000"/>
                <w:sz w:val="22"/>
                <w:szCs w:val="22"/>
              </w:rPr>
              <w:t xml:space="preserve">b) Boli v prípade konfliktu záujmov prijaté primerané opatrenia a vykonaná nápravu v zmysle     </w:t>
            </w:r>
            <w:r w:rsidR="00D5534B" w:rsidRPr="007001F1">
              <w:rPr>
                <w:color w:val="000000"/>
                <w:sz w:val="22"/>
                <w:szCs w:val="22"/>
              </w:rPr>
              <w:t>§ 23 ods. 5 ZVO?</w:t>
            </w:r>
          </w:p>
        </w:tc>
        <w:tc>
          <w:tcPr>
            <w:tcW w:w="567" w:type="dxa"/>
            <w:shd w:val="clear" w:color="auto" w:fill="auto"/>
            <w:vAlign w:val="center"/>
          </w:tcPr>
          <w:p w14:paraId="532DBECC" w14:textId="77777777" w:rsidR="00C34FC5" w:rsidRPr="007001F1" w:rsidRDefault="00C34FC5" w:rsidP="009E3256">
            <w:pPr>
              <w:jc w:val="center"/>
              <w:rPr>
                <w:color w:val="000000"/>
                <w:sz w:val="22"/>
                <w:szCs w:val="22"/>
              </w:rPr>
            </w:pPr>
          </w:p>
        </w:tc>
        <w:tc>
          <w:tcPr>
            <w:tcW w:w="567" w:type="dxa"/>
            <w:shd w:val="clear" w:color="auto" w:fill="auto"/>
            <w:vAlign w:val="center"/>
          </w:tcPr>
          <w:p w14:paraId="1CFD7207" w14:textId="77777777" w:rsidR="00C34FC5" w:rsidRPr="007001F1" w:rsidRDefault="00C34FC5" w:rsidP="009E3256">
            <w:pPr>
              <w:jc w:val="center"/>
              <w:rPr>
                <w:color w:val="000000"/>
                <w:sz w:val="22"/>
                <w:szCs w:val="22"/>
              </w:rPr>
            </w:pPr>
          </w:p>
        </w:tc>
        <w:tc>
          <w:tcPr>
            <w:tcW w:w="776" w:type="dxa"/>
            <w:shd w:val="clear" w:color="auto" w:fill="auto"/>
            <w:vAlign w:val="center"/>
          </w:tcPr>
          <w:p w14:paraId="420C28D2" w14:textId="77777777" w:rsidR="00C34FC5" w:rsidRPr="007001F1" w:rsidRDefault="00C34FC5" w:rsidP="009E3256">
            <w:pPr>
              <w:jc w:val="center"/>
              <w:rPr>
                <w:color w:val="000000"/>
                <w:sz w:val="22"/>
                <w:szCs w:val="22"/>
              </w:rPr>
            </w:pPr>
          </w:p>
        </w:tc>
        <w:tc>
          <w:tcPr>
            <w:tcW w:w="1775" w:type="dxa"/>
            <w:shd w:val="clear" w:color="auto" w:fill="auto"/>
            <w:vAlign w:val="center"/>
          </w:tcPr>
          <w:p w14:paraId="6786D58E" w14:textId="77777777" w:rsidR="00C34FC5" w:rsidRPr="007001F1" w:rsidRDefault="00C34FC5" w:rsidP="009E3256">
            <w:pPr>
              <w:jc w:val="center"/>
              <w:rPr>
                <w:color w:val="000000"/>
                <w:sz w:val="22"/>
                <w:szCs w:val="22"/>
              </w:rPr>
            </w:pPr>
          </w:p>
        </w:tc>
      </w:tr>
      <w:tr w:rsidR="00C34FC5" w:rsidRPr="007001F1" w14:paraId="583C0982" w14:textId="77777777" w:rsidTr="007261E4">
        <w:trPr>
          <w:trHeight w:val="675"/>
        </w:trPr>
        <w:tc>
          <w:tcPr>
            <w:tcW w:w="582" w:type="dxa"/>
            <w:vMerge/>
            <w:shd w:val="clear" w:color="auto" w:fill="auto"/>
            <w:noWrap/>
            <w:vAlign w:val="center"/>
          </w:tcPr>
          <w:p w14:paraId="4A97F274"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423D29E0" w14:textId="0B13AEA1" w:rsidR="00C34FC5" w:rsidRPr="007001F1" w:rsidRDefault="00C34FC5" w:rsidP="00D5534B">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F7C5921" w14:textId="77777777" w:rsidR="00C34FC5" w:rsidRPr="007001F1" w:rsidRDefault="00C34FC5" w:rsidP="009E3256">
            <w:pPr>
              <w:jc w:val="center"/>
              <w:rPr>
                <w:color w:val="000000"/>
                <w:sz w:val="22"/>
                <w:szCs w:val="22"/>
              </w:rPr>
            </w:pPr>
          </w:p>
        </w:tc>
        <w:tc>
          <w:tcPr>
            <w:tcW w:w="567" w:type="dxa"/>
            <w:shd w:val="clear" w:color="auto" w:fill="auto"/>
            <w:vAlign w:val="center"/>
          </w:tcPr>
          <w:p w14:paraId="20743044" w14:textId="77777777" w:rsidR="00C34FC5" w:rsidRPr="007001F1" w:rsidRDefault="00C34FC5" w:rsidP="009E3256">
            <w:pPr>
              <w:jc w:val="center"/>
              <w:rPr>
                <w:color w:val="000000"/>
                <w:sz w:val="22"/>
                <w:szCs w:val="22"/>
              </w:rPr>
            </w:pPr>
          </w:p>
        </w:tc>
        <w:tc>
          <w:tcPr>
            <w:tcW w:w="776" w:type="dxa"/>
            <w:shd w:val="clear" w:color="auto" w:fill="auto"/>
            <w:vAlign w:val="center"/>
          </w:tcPr>
          <w:p w14:paraId="246C5C0C" w14:textId="77777777" w:rsidR="00C34FC5" w:rsidRPr="007001F1" w:rsidRDefault="00C34FC5" w:rsidP="009E3256">
            <w:pPr>
              <w:jc w:val="center"/>
              <w:rPr>
                <w:color w:val="000000"/>
                <w:sz w:val="22"/>
                <w:szCs w:val="22"/>
              </w:rPr>
            </w:pPr>
          </w:p>
        </w:tc>
        <w:tc>
          <w:tcPr>
            <w:tcW w:w="1775" w:type="dxa"/>
            <w:shd w:val="clear" w:color="auto" w:fill="auto"/>
            <w:vAlign w:val="center"/>
          </w:tcPr>
          <w:p w14:paraId="6C140CCD" w14:textId="77777777" w:rsidR="00C34FC5" w:rsidRPr="007001F1" w:rsidRDefault="00C34FC5" w:rsidP="009E3256">
            <w:pPr>
              <w:jc w:val="center"/>
              <w:rPr>
                <w:color w:val="000000"/>
                <w:sz w:val="22"/>
                <w:szCs w:val="22"/>
              </w:rPr>
            </w:pPr>
          </w:p>
        </w:tc>
      </w:tr>
      <w:tr w:rsidR="009E3256" w:rsidRPr="007001F1" w14:paraId="3679B702" w14:textId="77777777" w:rsidTr="007261E4">
        <w:trPr>
          <w:trHeight w:val="20"/>
        </w:trPr>
        <w:tc>
          <w:tcPr>
            <w:tcW w:w="582" w:type="dxa"/>
            <w:shd w:val="clear" w:color="auto" w:fill="auto"/>
            <w:noWrap/>
            <w:vAlign w:val="center"/>
            <w:hideMark/>
          </w:tcPr>
          <w:p w14:paraId="593150B1" w14:textId="0560E42B" w:rsidR="009E3256" w:rsidRPr="007001F1" w:rsidRDefault="008E774D" w:rsidP="009E3256">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3F17DED" w14:textId="77777777" w:rsidR="009E3256" w:rsidRPr="007001F1" w:rsidRDefault="009E3256"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278CEF4"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A84906"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0631B1"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AD03DC"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2FBA858C" w14:textId="77777777" w:rsidTr="007261E4">
        <w:trPr>
          <w:trHeight w:val="300"/>
        </w:trPr>
        <w:tc>
          <w:tcPr>
            <w:tcW w:w="9087" w:type="dxa"/>
            <w:gridSpan w:val="7"/>
            <w:shd w:val="clear" w:color="auto" w:fill="auto"/>
            <w:noWrap/>
            <w:vAlign w:val="center"/>
          </w:tcPr>
          <w:p w14:paraId="766EA862" w14:textId="77777777" w:rsidR="009E3256" w:rsidRPr="007001F1" w:rsidRDefault="009E3256" w:rsidP="009E3256">
            <w:pPr>
              <w:jc w:val="both"/>
              <w:rPr>
                <w:b/>
                <w:sz w:val="20"/>
                <w:szCs w:val="20"/>
              </w:rPr>
            </w:pPr>
            <w:r w:rsidRPr="007001F1">
              <w:rPr>
                <w:b/>
                <w:sz w:val="20"/>
                <w:szCs w:val="20"/>
              </w:rPr>
              <w:t>VYJADRENIE</w:t>
            </w:r>
          </w:p>
          <w:p w14:paraId="0E3E9D95" w14:textId="77777777" w:rsidR="009E3256" w:rsidRPr="007001F1" w:rsidRDefault="009E3256" w:rsidP="009E3256">
            <w:pPr>
              <w:jc w:val="both"/>
              <w:rPr>
                <w:sz w:val="20"/>
                <w:szCs w:val="20"/>
              </w:rPr>
            </w:pPr>
          </w:p>
          <w:p w14:paraId="133018DA" w14:textId="77777777" w:rsidR="009E3256" w:rsidRPr="007001F1" w:rsidRDefault="009E3256" w:rsidP="009E3256">
            <w:r w:rsidRPr="007001F1">
              <w:rPr>
                <w:sz w:val="20"/>
                <w:szCs w:val="20"/>
              </w:rPr>
              <w:t xml:space="preserve">Na základe overených skutočností potvrdzujem, že  </w:t>
            </w:r>
            <w:sdt>
              <w:sdtPr>
                <w:rPr>
                  <w:sz w:val="20"/>
                  <w:szCs w:val="20"/>
                </w:rPr>
                <w:id w:val="356319234"/>
                <w:placeholder>
                  <w:docPart w:val="8F8D60CB9FA847D392BE5F6F4823512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7360DC1" w14:textId="77777777" w:rsidR="009E3256" w:rsidRPr="007001F1" w:rsidRDefault="009E3256" w:rsidP="009E3256">
            <w:pPr>
              <w:rPr>
                <w:b/>
                <w:bCs/>
                <w:color w:val="000000"/>
                <w:sz w:val="22"/>
                <w:szCs w:val="22"/>
              </w:rPr>
            </w:pPr>
          </w:p>
        </w:tc>
      </w:tr>
      <w:tr w:rsidR="009E3256" w:rsidRPr="007001F1" w14:paraId="2D57E836" w14:textId="77777777" w:rsidTr="007261E4">
        <w:trPr>
          <w:trHeight w:val="300"/>
        </w:trPr>
        <w:tc>
          <w:tcPr>
            <w:tcW w:w="3559" w:type="dxa"/>
            <w:gridSpan w:val="2"/>
            <w:shd w:val="clear" w:color="auto" w:fill="auto"/>
            <w:vAlign w:val="center"/>
            <w:hideMark/>
          </w:tcPr>
          <w:p w14:paraId="21A21CEF" w14:textId="77777777" w:rsidR="009E3256" w:rsidRPr="007001F1" w:rsidRDefault="009E3256" w:rsidP="009E3256">
            <w:pPr>
              <w:rPr>
                <w:b/>
                <w:bCs/>
                <w:sz w:val="22"/>
                <w:szCs w:val="22"/>
              </w:rPr>
            </w:pPr>
            <w:r w:rsidRPr="007001F1">
              <w:rPr>
                <w:b/>
                <w:bCs/>
                <w:sz w:val="22"/>
                <w:szCs w:val="22"/>
              </w:rPr>
              <w:t>Kontrolu vykonal</w:t>
            </w:r>
            <w:r w:rsidRPr="007001F1">
              <w:rPr>
                <w:rStyle w:val="Odkaznapoznmkupodiarou"/>
                <w:b/>
                <w:bCs/>
                <w:sz w:val="20"/>
                <w:szCs w:val="20"/>
              </w:rPr>
              <w:footnoteReference w:id="70"/>
            </w:r>
            <w:r w:rsidRPr="007001F1">
              <w:rPr>
                <w:b/>
                <w:bCs/>
                <w:sz w:val="22"/>
                <w:szCs w:val="22"/>
              </w:rPr>
              <w:t>:</w:t>
            </w:r>
          </w:p>
        </w:tc>
        <w:tc>
          <w:tcPr>
            <w:tcW w:w="5528" w:type="dxa"/>
            <w:gridSpan w:val="5"/>
            <w:shd w:val="clear" w:color="auto" w:fill="auto"/>
            <w:vAlign w:val="center"/>
            <w:hideMark/>
          </w:tcPr>
          <w:p w14:paraId="633CC4D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1015BBAB" w14:textId="77777777" w:rsidTr="007261E4">
        <w:trPr>
          <w:trHeight w:val="300"/>
        </w:trPr>
        <w:tc>
          <w:tcPr>
            <w:tcW w:w="3559" w:type="dxa"/>
            <w:gridSpan w:val="2"/>
            <w:shd w:val="clear" w:color="auto" w:fill="auto"/>
            <w:vAlign w:val="center"/>
            <w:hideMark/>
          </w:tcPr>
          <w:p w14:paraId="20742860" w14:textId="77777777" w:rsidR="009E3256" w:rsidRPr="007001F1" w:rsidRDefault="009E3256" w:rsidP="009E3256">
            <w:pPr>
              <w:rPr>
                <w:b/>
                <w:bCs/>
                <w:sz w:val="22"/>
                <w:szCs w:val="22"/>
              </w:rPr>
            </w:pPr>
            <w:r w:rsidRPr="007001F1">
              <w:rPr>
                <w:b/>
                <w:bCs/>
                <w:sz w:val="22"/>
                <w:szCs w:val="22"/>
              </w:rPr>
              <w:t>Dátum:</w:t>
            </w:r>
          </w:p>
        </w:tc>
        <w:tc>
          <w:tcPr>
            <w:tcW w:w="5528" w:type="dxa"/>
            <w:gridSpan w:val="5"/>
            <w:shd w:val="clear" w:color="auto" w:fill="auto"/>
            <w:vAlign w:val="center"/>
            <w:hideMark/>
          </w:tcPr>
          <w:p w14:paraId="233DACA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A997BA8" w14:textId="77777777" w:rsidTr="007261E4">
        <w:trPr>
          <w:trHeight w:val="300"/>
        </w:trPr>
        <w:tc>
          <w:tcPr>
            <w:tcW w:w="3559" w:type="dxa"/>
            <w:gridSpan w:val="2"/>
            <w:shd w:val="clear" w:color="000000" w:fill="FFFFFF"/>
            <w:vAlign w:val="center"/>
            <w:hideMark/>
          </w:tcPr>
          <w:p w14:paraId="2CCD54A8" w14:textId="77777777" w:rsidR="009E3256" w:rsidRPr="007001F1" w:rsidRDefault="009E3256" w:rsidP="009E3256">
            <w:pPr>
              <w:rPr>
                <w:b/>
                <w:bCs/>
                <w:sz w:val="22"/>
                <w:szCs w:val="22"/>
              </w:rPr>
            </w:pPr>
            <w:r w:rsidRPr="007001F1">
              <w:rPr>
                <w:b/>
                <w:bCs/>
                <w:sz w:val="22"/>
                <w:szCs w:val="22"/>
              </w:rPr>
              <w:t>Podpis:</w:t>
            </w:r>
          </w:p>
        </w:tc>
        <w:tc>
          <w:tcPr>
            <w:tcW w:w="5528" w:type="dxa"/>
            <w:gridSpan w:val="5"/>
            <w:shd w:val="clear" w:color="auto" w:fill="auto"/>
            <w:vAlign w:val="center"/>
            <w:hideMark/>
          </w:tcPr>
          <w:p w14:paraId="5C357A16"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EBDFC88" w14:textId="77777777" w:rsidTr="007261E4">
        <w:trPr>
          <w:trHeight w:val="300"/>
        </w:trPr>
        <w:tc>
          <w:tcPr>
            <w:tcW w:w="9087" w:type="dxa"/>
            <w:gridSpan w:val="7"/>
            <w:shd w:val="clear" w:color="auto" w:fill="auto"/>
            <w:noWrap/>
            <w:vAlign w:val="bottom"/>
            <w:hideMark/>
          </w:tcPr>
          <w:p w14:paraId="3D299175"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5598854B" w14:textId="77777777" w:rsidTr="007261E4">
        <w:trPr>
          <w:trHeight w:val="300"/>
        </w:trPr>
        <w:tc>
          <w:tcPr>
            <w:tcW w:w="3559" w:type="dxa"/>
            <w:gridSpan w:val="2"/>
            <w:shd w:val="clear" w:color="000000" w:fill="FFFFFF"/>
            <w:vAlign w:val="center"/>
            <w:hideMark/>
          </w:tcPr>
          <w:p w14:paraId="598DF51A" w14:textId="77777777" w:rsidR="009E3256" w:rsidRPr="007001F1" w:rsidRDefault="009E3256" w:rsidP="009E3256">
            <w:pPr>
              <w:rPr>
                <w:b/>
                <w:bCs/>
                <w:sz w:val="22"/>
                <w:szCs w:val="22"/>
              </w:rPr>
            </w:pPr>
            <w:r w:rsidRPr="007001F1">
              <w:rPr>
                <w:b/>
                <w:bCs/>
                <w:sz w:val="22"/>
                <w:szCs w:val="22"/>
              </w:rPr>
              <w:t>Kontrolu vykonal</w:t>
            </w:r>
            <w:r w:rsidRPr="007001F1">
              <w:rPr>
                <w:rStyle w:val="Odkaznapoznmkupodiarou"/>
                <w:b/>
                <w:bCs/>
                <w:sz w:val="20"/>
                <w:szCs w:val="20"/>
              </w:rPr>
              <w:footnoteReference w:id="71"/>
            </w:r>
            <w:r w:rsidRPr="007001F1">
              <w:rPr>
                <w:b/>
                <w:bCs/>
                <w:sz w:val="22"/>
                <w:szCs w:val="22"/>
              </w:rPr>
              <w:t>:</w:t>
            </w:r>
          </w:p>
        </w:tc>
        <w:tc>
          <w:tcPr>
            <w:tcW w:w="5528" w:type="dxa"/>
            <w:gridSpan w:val="5"/>
            <w:shd w:val="clear" w:color="auto" w:fill="auto"/>
            <w:vAlign w:val="center"/>
            <w:hideMark/>
          </w:tcPr>
          <w:p w14:paraId="3600BE7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ADA7870" w14:textId="77777777" w:rsidTr="007261E4">
        <w:trPr>
          <w:trHeight w:val="300"/>
        </w:trPr>
        <w:tc>
          <w:tcPr>
            <w:tcW w:w="3559" w:type="dxa"/>
            <w:gridSpan w:val="2"/>
            <w:shd w:val="clear" w:color="000000" w:fill="FFFFFF"/>
            <w:vAlign w:val="center"/>
            <w:hideMark/>
          </w:tcPr>
          <w:p w14:paraId="573E7DD0" w14:textId="77777777" w:rsidR="009E3256" w:rsidRPr="007001F1" w:rsidRDefault="009E3256" w:rsidP="009E3256">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36D802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F6403FB" w14:textId="77777777" w:rsidTr="007261E4">
        <w:trPr>
          <w:trHeight w:val="300"/>
        </w:trPr>
        <w:tc>
          <w:tcPr>
            <w:tcW w:w="3559" w:type="dxa"/>
            <w:gridSpan w:val="2"/>
            <w:shd w:val="clear" w:color="000000" w:fill="FFFFFF"/>
            <w:vAlign w:val="center"/>
            <w:hideMark/>
          </w:tcPr>
          <w:p w14:paraId="5A4B4ED5" w14:textId="77777777" w:rsidR="009E3256" w:rsidRPr="007001F1" w:rsidRDefault="009E3256" w:rsidP="009E3256">
            <w:pPr>
              <w:rPr>
                <w:b/>
                <w:bCs/>
                <w:sz w:val="22"/>
                <w:szCs w:val="22"/>
              </w:rPr>
            </w:pPr>
            <w:r w:rsidRPr="007001F1">
              <w:rPr>
                <w:b/>
                <w:bCs/>
                <w:sz w:val="22"/>
                <w:szCs w:val="22"/>
              </w:rPr>
              <w:t>Podpis:</w:t>
            </w:r>
          </w:p>
        </w:tc>
        <w:tc>
          <w:tcPr>
            <w:tcW w:w="5528" w:type="dxa"/>
            <w:gridSpan w:val="5"/>
            <w:shd w:val="clear" w:color="auto" w:fill="auto"/>
            <w:vAlign w:val="center"/>
            <w:hideMark/>
          </w:tcPr>
          <w:p w14:paraId="161C1BD2" w14:textId="77777777" w:rsidR="009E3256" w:rsidRPr="007001F1" w:rsidRDefault="009E3256" w:rsidP="009E3256">
            <w:pPr>
              <w:rPr>
                <w:color w:val="000000"/>
                <w:sz w:val="22"/>
                <w:szCs w:val="22"/>
              </w:rPr>
            </w:pPr>
            <w:r w:rsidRPr="007001F1">
              <w:rPr>
                <w:color w:val="000000"/>
                <w:sz w:val="22"/>
                <w:szCs w:val="22"/>
              </w:rPr>
              <w:t> </w:t>
            </w:r>
          </w:p>
        </w:tc>
      </w:tr>
    </w:tbl>
    <w:p w14:paraId="5DDBA0A0" w14:textId="07D9362F" w:rsidR="009E3256" w:rsidRPr="007001F1" w:rsidRDefault="009E3256"/>
    <w:p w14:paraId="33004BC4" w14:textId="77777777"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14:paraId="35CBCF8C" w14:textId="77777777" w:rsidTr="007261E4">
        <w:trPr>
          <w:trHeight w:val="645"/>
        </w:trPr>
        <w:tc>
          <w:tcPr>
            <w:tcW w:w="9087" w:type="dxa"/>
            <w:gridSpan w:val="7"/>
            <w:shd w:val="clear" w:color="000000" w:fill="60497A"/>
            <w:vAlign w:val="center"/>
            <w:hideMark/>
          </w:tcPr>
          <w:p w14:paraId="3E895698" w14:textId="77777777"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1932" w:name="KZ_37"/>
            <w:r w:rsidRPr="007001F1">
              <w:rPr>
                <w:b/>
                <w:bCs/>
                <w:color w:val="FFFFFF"/>
              </w:rPr>
              <w:t>Nadlimitná zákazka - koncesia - štandardná ex-post kontrola</w:t>
            </w:r>
            <w:bookmarkEnd w:id="1932"/>
          </w:p>
        </w:tc>
      </w:tr>
      <w:tr w:rsidR="009E3256" w:rsidRPr="007001F1" w14:paraId="22D62349" w14:textId="77777777" w:rsidTr="007261E4">
        <w:trPr>
          <w:trHeight w:val="330"/>
        </w:trPr>
        <w:tc>
          <w:tcPr>
            <w:tcW w:w="9087" w:type="dxa"/>
            <w:gridSpan w:val="7"/>
            <w:shd w:val="clear" w:color="auto" w:fill="auto"/>
            <w:vAlign w:val="center"/>
            <w:hideMark/>
          </w:tcPr>
          <w:p w14:paraId="66E60EE4" w14:textId="77777777" w:rsidR="009E3256" w:rsidRPr="007001F1" w:rsidRDefault="009E3256" w:rsidP="009E3256">
            <w:pPr>
              <w:jc w:val="center"/>
              <w:rPr>
                <w:b/>
                <w:bCs/>
                <w:color w:val="000000"/>
                <w:sz w:val="22"/>
                <w:szCs w:val="22"/>
              </w:rPr>
            </w:pPr>
            <w:r w:rsidRPr="007001F1">
              <w:rPr>
                <w:b/>
                <w:bCs/>
                <w:color w:val="000000"/>
                <w:sz w:val="22"/>
                <w:szCs w:val="22"/>
              </w:rPr>
              <w:t>Identifikácia programu</w:t>
            </w:r>
          </w:p>
        </w:tc>
      </w:tr>
      <w:tr w:rsidR="009E3256" w:rsidRPr="007001F1" w14:paraId="436A6042" w14:textId="77777777" w:rsidTr="007261E4">
        <w:trPr>
          <w:trHeight w:val="300"/>
        </w:trPr>
        <w:tc>
          <w:tcPr>
            <w:tcW w:w="3559" w:type="dxa"/>
            <w:gridSpan w:val="2"/>
            <w:shd w:val="clear" w:color="auto" w:fill="auto"/>
            <w:vAlign w:val="center"/>
            <w:hideMark/>
          </w:tcPr>
          <w:p w14:paraId="0C1474ED" w14:textId="77777777" w:rsidR="009E3256" w:rsidRPr="007001F1" w:rsidRDefault="009E3256" w:rsidP="009E3256">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7D64D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18FE4B4" w14:textId="77777777" w:rsidTr="007261E4">
        <w:trPr>
          <w:trHeight w:val="660"/>
        </w:trPr>
        <w:tc>
          <w:tcPr>
            <w:tcW w:w="3559" w:type="dxa"/>
            <w:gridSpan w:val="2"/>
            <w:shd w:val="clear" w:color="auto" w:fill="auto"/>
            <w:vAlign w:val="center"/>
            <w:hideMark/>
          </w:tcPr>
          <w:p w14:paraId="62FBA0BC" w14:textId="7224210D" w:rsidR="009E3256" w:rsidRPr="007001F1" w:rsidRDefault="009E3256" w:rsidP="009E3256">
            <w:pPr>
              <w:rPr>
                <w:color w:val="000000"/>
                <w:sz w:val="22"/>
                <w:szCs w:val="22"/>
              </w:rPr>
            </w:pPr>
            <w:r w:rsidRPr="007001F1">
              <w:rPr>
                <w:color w:val="000000"/>
                <w:sz w:val="22"/>
                <w:szCs w:val="22"/>
              </w:rPr>
              <w:t xml:space="preserve">Názov </w:t>
            </w:r>
            <w:ins w:id="1933" w:author="Kramár Róbert" w:date="2018-04-27T15:14: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6A52478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9600CCA" w14:textId="77777777" w:rsidTr="007261E4">
        <w:trPr>
          <w:trHeight w:val="330"/>
        </w:trPr>
        <w:tc>
          <w:tcPr>
            <w:tcW w:w="9087" w:type="dxa"/>
            <w:gridSpan w:val="7"/>
            <w:shd w:val="clear" w:color="auto" w:fill="auto"/>
            <w:vAlign w:val="center"/>
            <w:hideMark/>
          </w:tcPr>
          <w:p w14:paraId="3845D097" w14:textId="77777777" w:rsidR="009E3256" w:rsidRPr="007001F1" w:rsidRDefault="009E3256" w:rsidP="009E3256">
            <w:pPr>
              <w:jc w:val="center"/>
              <w:rPr>
                <w:b/>
                <w:bCs/>
                <w:color w:val="000000"/>
                <w:sz w:val="22"/>
                <w:szCs w:val="22"/>
              </w:rPr>
            </w:pPr>
            <w:r w:rsidRPr="007001F1">
              <w:rPr>
                <w:b/>
                <w:bCs/>
                <w:color w:val="000000"/>
                <w:sz w:val="22"/>
                <w:szCs w:val="22"/>
              </w:rPr>
              <w:t>Identifikácia projektu a prijímateľa</w:t>
            </w:r>
          </w:p>
        </w:tc>
      </w:tr>
      <w:tr w:rsidR="009E3256" w:rsidRPr="007001F1" w14:paraId="727746C0" w14:textId="77777777" w:rsidTr="007261E4">
        <w:trPr>
          <w:trHeight w:val="330"/>
        </w:trPr>
        <w:tc>
          <w:tcPr>
            <w:tcW w:w="3559" w:type="dxa"/>
            <w:gridSpan w:val="2"/>
            <w:shd w:val="clear" w:color="auto" w:fill="auto"/>
            <w:vAlign w:val="center"/>
            <w:hideMark/>
          </w:tcPr>
          <w:p w14:paraId="24D79CB7" w14:textId="55FEE016" w:rsidR="009E3256" w:rsidRPr="007001F1" w:rsidRDefault="009E3256" w:rsidP="009E3256">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EA3F1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BA697D3" w14:textId="77777777" w:rsidTr="007261E4">
        <w:trPr>
          <w:trHeight w:val="300"/>
        </w:trPr>
        <w:tc>
          <w:tcPr>
            <w:tcW w:w="3559" w:type="dxa"/>
            <w:gridSpan w:val="2"/>
            <w:shd w:val="clear" w:color="auto" w:fill="auto"/>
            <w:vAlign w:val="center"/>
            <w:hideMark/>
          </w:tcPr>
          <w:p w14:paraId="64E23659" w14:textId="77777777" w:rsidR="009E3256" w:rsidRPr="007001F1" w:rsidRDefault="009E3256" w:rsidP="009E3256">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554BE53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82E7245" w14:textId="77777777" w:rsidTr="007261E4">
        <w:trPr>
          <w:trHeight w:val="300"/>
        </w:trPr>
        <w:tc>
          <w:tcPr>
            <w:tcW w:w="3559" w:type="dxa"/>
            <w:gridSpan w:val="2"/>
            <w:shd w:val="clear" w:color="auto" w:fill="auto"/>
            <w:vAlign w:val="center"/>
            <w:hideMark/>
          </w:tcPr>
          <w:p w14:paraId="211B4FBF" w14:textId="77777777" w:rsidR="009E3256" w:rsidRPr="007001F1" w:rsidRDefault="009E3256" w:rsidP="009E3256">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2FCF20E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EA3B755" w14:textId="77777777" w:rsidTr="007261E4">
        <w:trPr>
          <w:trHeight w:val="300"/>
        </w:trPr>
        <w:tc>
          <w:tcPr>
            <w:tcW w:w="3559" w:type="dxa"/>
            <w:gridSpan w:val="2"/>
            <w:shd w:val="clear" w:color="auto" w:fill="auto"/>
            <w:vAlign w:val="center"/>
            <w:hideMark/>
          </w:tcPr>
          <w:p w14:paraId="68E2A2EC" w14:textId="77777777" w:rsidR="009E3256" w:rsidRPr="007001F1" w:rsidRDefault="009E3256" w:rsidP="009E3256">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9911A1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3E22296" w14:textId="77777777" w:rsidTr="007261E4">
        <w:trPr>
          <w:trHeight w:val="330"/>
        </w:trPr>
        <w:tc>
          <w:tcPr>
            <w:tcW w:w="9087" w:type="dxa"/>
            <w:gridSpan w:val="7"/>
            <w:shd w:val="clear" w:color="auto" w:fill="auto"/>
            <w:vAlign w:val="center"/>
            <w:hideMark/>
          </w:tcPr>
          <w:p w14:paraId="59BD07D3" w14:textId="77777777" w:rsidR="009E3256" w:rsidRPr="007001F1" w:rsidRDefault="009E3256" w:rsidP="009E3256">
            <w:pPr>
              <w:jc w:val="center"/>
              <w:rPr>
                <w:b/>
                <w:bCs/>
                <w:color w:val="000000"/>
                <w:sz w:val="22"/>
                <w:szCs w:val="22"/>
              </w:rPr>
            </w:pPr>
            <w:r w:rsidRPr="007001F1">
              <w:rPr>
                <w:b/>
                <w:bCs/>
                <w:color w:val="000000"/>
                <w:sz w:val="22"/>
                <w:szCs w:val="22"/>
              </w:rPr>
              <w:t>Identifikácia zákazky</w:t>
            </w:r>
          </w:p>
        </w:tc>
      </w:tr>
      <w:tr w:rsidR="009E3256" w:rsidRPr="007001F1" w14:paraId="5DE1C135" w14:textId="77777777" w:rsidTr="007261E4">
        <w:trPr>
          <w:trHeight w:val="300"/>
        </w:trPr>
        <w:tc>
          <w:tcPr>
            <w:tcW w:w="3559" w:type="dxa"/>
            <w:gridSpan w:val="2"/>
            <w:shd w:val="clear" w:color="auto" w:fill="auto"/>
            <w:vAlign w:val="center"/>
            <w:hideMark/>
          </w:tcPr>
          <w:p w14:paraId="5555B4C6" w14:textId="77777777" w:rsidR="009E3256" w:rsidRPr="007001F1" w:rsidRDefault="009E3256" w:rsidP="009E3256">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404F96E" w14:textId="29CDBED6" w:rsidR="009E3256" w:rsidRPr="007001F1" w:rsidRDefault="009E3256" w:rsidP="009E3256">
            <w:pPr>
              <w:rPr>
                <w:color w:val="000000"/>
                <w:sz w:val="22"/>
                <w:szCs w:val="22"/>
              </w:rPr>
            </w:pPr>
            <w:r w:rsidRPr="007001F1">
              <w:rPr>
                <w:color w:val="000000"/>
                <w:sz w:val="22"/>
                <w:szCs w:val="22"/>
              </w:rPr>
              <w:t xml:space="preserve">Nadlimitná </w:t>
            </w:r>
            <w:r w:rsidR="008E774D" w:rsidRPr="007001F1">
              <w:rPr>
                <w:color w:val="000000"/>
                <w:sz w:val="22"/>
                <w:szCs w:val="22"/>
              </w:rPr>
              <w:t>koncesia</w:t>
            </w:r>
          </w:p>
        </w:tc>
      </w:tr>
      <w:tr w:rsidR="009E3256" w:rsidRPr="007001F1" w14:paraId="2ED53FA7" w14:textId="77777777" w:rsidTr="007261E4">
        <w:trPr>
          <w:trHeight w:val="300"/>
        </w:trPr>
        <w:tc>
          <w:tcPr>
            <w:tcW w:w="3559" w:type="dxa"/>
            <w:gridSpan w:val="2"/>
            <w:shd w:val="clear" w:color="auto" w:fill="auto"/>
            <w:vAlign w:val="center"/>
            <w:hideMark/>
          </w:tcPr>
          <w:p w14:paraId="38BDFCB3" w14:textId="77777777" w:rsidR="009E3256" w:rsidRPr="007001F1" w:rsidRDefault="009E3256" w:rsidP="009E3256">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B942ED3" w14:textId="2E2099E5" w:rsidR="009E3256" w:rsidRPr="007001F1" w:rsidRDefault="009E3256" w:rsidP="009E3256">
            <w:pPr>
              <w:rPr>
                <w:color w:val="000000"/>
                <w:sz w:val="22"/>
                <w:szCs w:val="22"/>
              </w:rPr>
            </w:pPr>
            <w:r w:rsidRPr="007001F1">
              <w:rPr>
                <w:color w:val="000000"/>
                <w:sz w:val="22"/>
                <w:szCs w:val="22"/>
              </w:rPr>
              <w:t>Koncesia (§</w:t>
            </w:r>
            <w:r w:rsidR="008E774D" w:rsidRPr="007001F1">
              <w:rPr>
                <w:color w:val="000000"/>
                <w:sz w:val="22"/>
                <w:szCs w:val="22"/>
              </w:rPr>
              <w:t xml:space="preserve"> </w:t>
            </w:r>
            <w:r w:rsidRPr="007001F1">
              <w:rPr>
                <w:color w:val="000000"/>
                <w:sz w:val="22"/>
                <w:szCs w:val="22"/>
              </w:rPr>
              <w:t>100 a </w:t>
            </w:r>
            <w:proofErr w:type="spellStart"/>
            <w:r w:rsidRPr="007001F1">
              <w:rPr>
                <w:color w:val="000000"/>
                <w:sz w:val="22"/>
                <w:szCs w:val="22"/>
              </w:rPr>
              <w:t>nasl</w:t>
            </w:r>
            <w:proofErr w:type="spellEnd"/>
            <w:r w:rsidRPr="007001F1">
              <w:rPr>
                <w:color w:val="000000"/>
                <w:sz w:val="22"/>
                <w:szCs w:val="22"/>
              </w:rPr>
              <w:t>. ZVO)</w:t>
            </w:r>
          </w:p>
        </w:tc>
      </w:tr>
      <w:tr w:rsidR="009E3256" w:rsidRPr="007001F1" w14:paraId="79C7527E" w14:textId="77777777" w:rsidTr="007261E4">
        <w:trPr>
          <w:trHeight w:val="300"/>
        </w:trPr>
        <w:tc>
          <w:tcPr>
            <w:tcW w:w="3559" w:type="dxa"/>
            <w:gridSpan w:val="2"/>
            <w:shd w:val="clear" w:color="auto" w:fill="auto"/>
            <w:vAlign w:val="center"/>
            <w:hideMark/>
          </w:tcPr>
          <w:p w14:paraId="45F7ABD4" w14:textId="77777777" w:rsidR="009E3256" w:rsidRPr="007001F1" w:rsidRDefault="009E3256" w:rsidP="009E3256">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987CCC4" w14:textId="77777777" w:rsidR="009E3256" w:rsidRPr="007001F1" w:rsidRDefault="009E3256" w:rsidP="009E3256">
            <w:pPr>
              <w:rPr>
                <w:color w:val="000000"/>
                <w:sz w:val="22"/>
                <w:szCs w:val="22"/>
              </w:rPr>
            </w:pPr>
            <w:r w:rsidRPr="007001F1">
              <w:rPr>
                <w:color w:val="000000"/>
                <w:sz w:val="22"/>
                <w:szCs w:val="22"/>
              </w:rPr>
              <w:t xml:space="preserve"> </w:t>
            </w:r>
          </w:p>
        </w:tc>
      </w:tr>
      <w:tr w:rsidR="004D0B9F" w:rsidRPr="007001F1" w14:paraId="28BEEC22" w14:textId="77777777" w:rsidTr="007261E4">
        <w:trPr>
          <w:trHeight w:val="300"/>
        </w:trPr>
        <w:tc>
          <w:tcPr>
            <w:tcW w:w="3559" w:type="dxa"/>
            <w:gridSpan w:val="2"/>
            <w:shd w:val="clear" w:color="auto" w:fill="auto"/>
            <w:vAlign w:val="center"/>
          </w:tcPr>
          <w:p w14:paraId="1CAF7958" w14:textId="3F75A14E" w:rsidR="004D0B9F" w:rsidRPr="007001F1" w:rsidRDefault="004D0B9F" w:rsidP="009E3256">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2CEF5F8" w14:textId="77777777" w:rsidR="004D0B9F" w:rsidRPr="007001F1" w:rsidRDefault="004D0B9F" w:rsidP="009E3256">
            <w:pPr>
              <w:rPr>
                <w:color w:val="000000"/>
                <w:sz w:val="22"/>
                <w:szCs w:val="22"/>
              </w:rPr>
            </w:pPr>
          </w:p>
        </w:tc>
      </w:tr>
      <w:tr w:rsidR="009E3256" w:rsidRPr="007001F1" w14:paraId="1D70D600" w14:textId="77777777" w:rsidTr="007261E4">
        <w:trPr>
          <w:trHeight w:val="300"/>
        </w:trPr>
        <w:tc>
          <w:tcPr>
            <w:tcW w:w="3559" w:type="dxa"/>
            <w:gridSpan w:val="2"/>
            <w:shd w:val="clear" w:color="auto" w:fill="auto"/>
            <w:vAlign w:val="center"/>
            <w:hideMark/>
          </w:tcPr>
          <w:p w14:paraId="6EB49D10" w14:textId="77777777" w:rsidR="009E3256" w:rsidRPr="007001F1" w:rsidRDefault="009E3256" w:rsidP="009E3256">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1FA613B" w14:textId="77777777" w:rsidR="009E3256" w:rsidRPr="007001F1" w:rsidRDefault="009E3256" w:rsidP="009E3256">
            <w:pPr>
              <w:rPr>
                <w:color w:val="000000"/>
                <w:sz w:val="22"/>
                <w:szCs w:val="22"/>
              </w:rPr>
            </w:pPr>
            <w:r w:rsidRPr="007001F1">
              <w:rPr>
                <w:color w:val="000000"/>
                <w:sz w:val="22"/>
                <w:szCs w:val="22"/>
              </w:rPr>
              <w:t>Štandardná ex-post kontrola</w:t>
            </w:r>
          </w:p>
        </w:tc>
      </w:tr>
      <w:tr w:rsidR="009E3256" w:rsidRPr="007001F1" w14:paraId="22A51146" w14:textId="77777777" w:rsidTr="007261E4">
        <w:trPr>
          <w:trHeight w:val="300"/>
        </w:trPr>
        <w:tc>
          <w:tcPr>
            <w:tcW w:w="3559" w:type="dxa"/>
            <w:gridSpan w:val="2"/>
            <w:shd w:val="clear" w:color="auto" w:fill="auto"/>
            <w:vAlign w:val="center"/>
            <w:hideMark/>
          </w:tcPr>
          <w:p w14:paraId="0CCE6F02" w14:textId="77777777" w:rsidR="009E3256" w:rsidRPr="007001F1" w:rsidRDefault="009E3256" w:rsidP="009E3256">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66854B4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198DFB0A" w14:textId="77777777" w:rsidTr="007261E4">
        <w:trPr>
          <w:trHeight w:val="300"/>
        </w:trPr>
        <w:tc>
          <w:tcPr>
            <w:tcW w:w="3559" w:type="dxa"/>
            <w:gridSpan w:val="2"/>
            <w:shd w:val="clear" w:color="auto" w:fill="auto"/>
            <w:vAlign w:val="center"/>
            <w:hideMark/>
          </w:tcPr>
          <w:p w14:paraId="31946C4B" w14:textId="77777777" w:rsidR="009E3256" w:rsidRPr="007001F1" w:rsidRDefault="009E3256" w:rsidP="009E3256">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60B4620"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10F72E6" w14:textId="77777777" w:rsidTr="007261E4">
        <w:trPr>
          <w:trHeight w:val="300"/>
        </w:trPr>
        <w:tc>
          <w:tcPr>
            <w:tcW w:w="3559" w:type="dxa"/>
            <w:gridSpan w:val="2"/>
            <w:shd w:val="clear" w:color="auto" w:fill="auto"/>
            <w:vAlign w:val="center"/>
            <w:hideMark/>
          </w:tcPr>
          <w:p w14:paraId="76E4780F" w14:textId="77777777" w:rsidR="009E3256" w:rsidRPr="007001F1" w:rsidRDefault="009E3256" w:rsidP="009E3256">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35DED7F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2363CB7" w14:textId="77777777" w:rsidTr="007261E4">
        <w:trPr>
          <w:trHeight w:val="300"/>
        </w:trPr>
        <w:tc>
          <w:tcPr>
            <w:tcW w:w="3559" w:type="dxa"/>
            <w:gridSpan w:val="2"/>
            <w:shd w:val="clear" w:color="auto" w:fill="auto"/>
            <w:vAlign w:val="center"/>
            <w:hideMark/>
          </w:tcPr>
          <w:p w14:paraId="08B7B16F" w14:textId="77777777" w:rsidR="009E3256" w:rsidRPr="007001F1" w:rsidRDefault="009E3256" w:rsidP="009E3256">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A1E94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397DAF4" w14:textId="77777777" w:rsidTr="007261E4">
        <w:trPr>
          <w:trHeight w:val="300"/>
        </w:trPr>
        <w:tc>
          <w:tcPr>
            <w:tcW w:w="3559" w:type="dxa"/>
            <w:gridSpan w:val="2"/>
            <w:shd w:val="clear" w:color="auto" w:fill="auto"/>
            <w:vAlign w:val="center"/>
            <w:hideMark/>
          </w:tcPr>
          <w:p w14:paraId="05C4219C" w14:textId="77777777" w:rsidR="009E3256" w:rsidRPr="007001F1" w:rsidRDefault="009E3256" w:rsidP="009E3256">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04A0B1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88E73D6" w14:textId="77777777" w:rsidTr="007261E4">
        <w:trPr>
          <w:trHeight w:val="300"/>
        </w:trPr>
        <w:tc>
          <w:tcPr>
            <w:tcW w:w="3559" w:type="dxa"/>
            <w:gridSpan w:val="2"/>
            <w:shd w:val="clear" w:color="auto" w:fill="auto"/>
            <w:vAlign w:val="center"/>
            <w:hideMark/>
          </w:tcPr>
          <w:p w14:paraId="33B79091" w14:textId="77777777" w:rsidR="009E3256" w:rsidRPr="007001F1" w:rsidRDefault="009E3256" w:rsidP="009E3256">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431E0E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45898C1" w14:textId="77777777" w:rsidTr="007261E4">
        <w:trPr>
          <w:trHeight w:val="300"/>
        </w:trPr>
        <w:tc>
          <w:tcPr>
            <w:tcW w:w="3559" w:type="dxa"/>
            <w:gridSpan w:val="2"/>
            <w:shd w:val="clear" w:color="auto" w:fill="auto"/>
            <w:vAlign w:val="center"/>
            <w:hideMark/>
          </w:tcPr>
          <w:p w14:paraId="7BFE91C2" w14:textId="77777777" w:rsidR="009E3256" w:rsidRPr="007001F1" w:rsidRDefault="009E3256" w:rsidP="009E3256">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02AC87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8E2A5D0" w14:textId="77777777" w:rsidTr="007261E4">
        <w:trPr>
          <w:trHeight w:val="300"/>
        </w:trPr>
        <w:tc>
          <w:tcPr>
            <w:tcW w:w="3559" w:type="dxa"/>
            <w:gridSpan w:val="2"/>
            <w:shd w:val="clear" w:color="auto" w:fill="auto"/>
            <w:vAlign w:val="center"/>
            <w:hideMark/>
          </w:tcPr>
          <w:p w14:paraId="45E8E7C6" w14:textId="77777777" w:rsidR="009E3256" w:rsidRPr="007001F1" w:rsidRDefault="009E3256" w:rsidP="009E3256">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310719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rsidDel="002D4145" w14:paraId="0A28E398" w14:textId="592580B2" w:rsidTr="007261E4">
        <w:trPr>
          <w:trHeight w:val="300"/>
          <w:del w:id="1934" w:author="Kramár Róbert" w:date="2018-04-27T16:55:00Z"/>
        </w:trPr>
        <w:tc>
          <w:tcPr>
            <w:tcW w:w="3559" w:type="dxa"/>
            <w:gridSpan w:val="2"/>
            <w:shd w:val="clear" w:color="auto" w:fill="auto"/>
            <w:vAlign w:val="center"/>
            <w:hideMark/>
          </w:tcPr>
          <w:p w14:paraId="2A001559" w14:textId="4E3F7434" w:rsidR="009E3256" w:rsidRPr="007001F1" w:rsidDel="002D4145" w:rsidRDefault="009E3256" w:rsidP="009E3256">
            <w:pPr>
              <w:rPr>
                <w:del w:id="1935" w:author="Kramár Róbert" w:date="2018-04-27T16:55:00Z"/>
                <w:color w:val="000000"/>
                <w:sz w:val="22"/>
                <w:szCs w:val="22"/>
              </w:rPr>
            </w:pPr>
            <w:del w:id="1936" w:author="Kramár Róbert" w:date="2018-04-27T16:55:00Z">
              <w:r w:rsidRPr="007001F1" w:rsidDel="002D4145">
                <w:rPr>
                  <w:color w:val="000000"/>
                  <w:sz w:val="22"/>
                  <w:szCs w:val="22"/>
                </w:rPr>
                <w:delText>Oprávnené výdavky z hodnoty zákazky</w:delText>
              </w:r>
            </w:del>
          </w:p>
        </w:tc>
        <w:tc>
          <w:tcPr>
            <w:tcW w:w="5528" w:type="dxa"/>
            <w:gridSpan w:val="5"/>
            <w:shd w:val="clear" w:color="auto" w:fill="auto"/>
            <w:vAlign w:val="center"/>
            <w:hideMark/>
          </w:tcPr>
          <w:p w14:paraId="603FC9AD" w14:textId="7359DAA2" w:rsidR="009E3256" w:rsidRPr="007001F1" w:rsidDel="002D4145" w:rsidRDefault="009E3256" w:rsidP="009E3256">
            <w:pPr>
              <w:rPr>
                <w:del w:id="1937" w:author="Kramár Róbert" w:date="2018-04-27T16:55:00Z"/>
                <w:color w:val="000000"/>
                <w:sz w:val="22"/>
                <w:szCs w:val="22"/>
              </w:rPr>
            </w:pPr>
            <w:del w:id="1938" w:author="Kramár Róbert" w:date="2018-04-27T16:55:00Z">
              <w:r w:rsidRPr="007001F1" w:rsidDel="002D4145">
                <w:rPr>
                  <w:color w:val="000000"/>
                  <w:sz w:val="22"/>
                  <w:szCs w:val="22"/>
                </w:rPr>
                <w:delText> </w:delText>
              </w:r>
            </w:del>
          </w:p>
        </w:tc>
      </w:tr>
      <w:tr w:rsidR="009E3256" w:rsidRPr="007001F1" w14:paraId="2642A6B9" w14:textId="77777777" w:rsidTr="007261E4">
        <w:trPr>
          <w:trHeight w:val="300"/>
        </w:trPr>
        <w:tc>
          <w:tcPr>
            <w:tcW w:w="3559" w:type="dxa"/>
            <w:gridSpan w:val="2"/>
            <w:shd w:val="clear" w:color="auto" w:fill="auto"/>
            <w:vAlign w:val="center"/>
            <w:hideMark/>
          </w:tcPr>
          <w:p w14:paraId="5DAFE75A" w14:textId="77777777" w:rsidR="009E3256" w:rsidRPr="007001F1" w:rsidRDefault="009E3256" w:rsidP="009E3256">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404B5D2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995DB5" w14:textId="77777777" w:rsidTr="007261E4">
        <w:trPr>
          <w:trHeight w:val="300"/>
        </w:trPr>
        <w:tc>
          <w:tcPr>
            <w:tcW w:w="3559" w:type="dxa"/>
            <w:gridSpan w:val="2"/>
            <w:shd w:val="clear" w:color="auto" w:fill="auto"/>
            <w:vAlign w:val="center"/>
            <w:hideMark/>
          </w:tcPr>
          <w:p w14:paraId="6602C818" w14:textId="77777777" w:rsidR="009E3256" w:rsidRPr="007001F1" w:rsidRDefault="009E3256" w:rsidP="009E3256">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3C3261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6E1545" w14:textId="77777777" w:rsidTr="007261E4">
        <w:trPr>
          <w:trHeight w:val="300"/>
        </w:trPr>
        <w:tc>
          <w:tcPr>
            <w:tcW w:w="3559" w:type="dxa"/>
            <w:gridSpan w:val="2"/>
            <w:shd w:val="clear" w:color="auto" w:fill="auto"/>
            <w:vAlign w:val="center"/>
            <w:hideMark/>
          </w:tcPr>
          <w:p w14:paraId="56ACAD50" w14:textId="77777777" w:rsidR="009E3256" w:rsidRPr="007001F1" w:rsidRDefault="009E3256" w:rsidP="009E3256">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3981B79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rsidDel="002D4145" w14:paraId="0411824C" w14:textId="07B3E773" w:rsidTr="007261E4">
        <w:trPr>
          <w:trHeight w:val="810"/>
          <w:del w:id="1939" w:author="Kramár Róbert" w:date="2018-04-27T16:55:00Z"/>
        </w:trPr>
        <w:tc>
          <w:tcPr>
            <w:tcW w:w="3559" w:type="dxa"/>
            <w:gridSpan w:val="2"/>
            <w:shd w:val="clear" w:color="auto" w:fill="auto"/>
            <w:vAlign w:val="center"/>
            <w:hideMark/>
          </w:tcPr>
          <w:p w14:paraId="5A32CEFB" w14:textId="0EC712A5" w:rsidR="009E3256" w:rsidRPr="007001F1" w:rsidDel="002D4145" w:rsidRDefault="009E3256" w:rsidP="009E3256">
            <w:pPr>
              <w:rPr>
                <w:del w:id="1940" w:author="Kramár Róbert" w:date="2018-04-27T16:55:00Z"/>
                <w:color w:val="000000"/>
                <w:sz w:val="22"/>
                <w:szCs w:val="22"/>
              </w:rPr>
            </w:pPr>
            <w:del w:id="1941" w:author="Kramár Róbert" w:date="2018-04-27T16:55: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6A3B67FF" w14:textId="0622FF97" w:rsidR="009E3256" w:rsidRPr="007001F1" w:rsidDel="002D4145" w:rsidRDefault="009E3256" w:rsidP="009E3256">
            <w:pPr>
              <w:rPr>
                <w:del w:id="1942" w:author="Kramár Róbert" w:date="2018-04-27T16:55:00Z"/>
                <w:color w:val="000000"/>
                <w:sz w:val="22"/>
                <w:szCs w:val="22"/>
              </w:rPr>
            </w:pPr>
            <w:del w:id="1943" w:author="Kramár Róbert" w:date="2018-04-27T16:55:00Z">
              <w:r w:rsidRPr="007001F1" w:rsidDel="002D4145">
                <w:rPr>
                  <w:color w:val="000000"/>
                  <w:sz w:val="22"/>
                  <w:szCs w:val="22"/>
                </w:rPr>
                <w:delText> </w:delText>
              </w:r>
            </w:del>
          </w:p>
        </w:tc>
      </w:tr>
      <w:tr w:rsidR="009E3256" w:rsidRPr="007001F1" w14:paraId="0A0F4C4A" w14:textId="77777777" w:rsidTr="007261E4">
        <w:trPr>
          <w:trHeight w:val="315"/>
        </w:trPr>
        <w:tc>
          <w:tcPr>
            <w:tcW w:w="582" w:type="dxa"/>
            <w:shd w:val="clear" w:color="000000" w:fill="60497A"/>
            <w:vAlign w:val="center"/>
            <w:hideMark/>
          </w:tcPr>
          <w:p w14:paraId="2EC05D3A" w14:textId="77777777" w:rsidR="009E3256" w:rsidRPr="007001F1" w:rsidRDefault="009E3256" w:rsidP="009E3256">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4C535B7" w14:textId="77777777" w:rsidR="009E3256" w:rsidRPr="007001F1" w:rsidRDefault="009E3256" w:rsidP="009E3256">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CAA776F" w14:textId="77777777" w:rsidR="009E3256" w:rsidRPr="007001F1" w:rsidRDefault="009E3256" w:rsidP="009E3256">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2B4C1E0" w14:textId="77777777" w:rsidR="009E3256" w:rsidRPr="007001F1" w:rsidRDefault="009E3256" w:rsidP="009E3256">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B7EA570" w14:textId="77777777" w:rsidR="009E3256" w:rsidRPr="007001F1" w:rsidRDefault="009E3256" w:rsidP="009E3256">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49D854A" w14:textId="77777777" w:rsidR="009E3256" w:rsidRPr="007001F1" w:rsidRDefault="009E3256" w:rsidP="009E3256">
            <w:pPr>
              <w:jc w:val="center"/>
              <w:rPr>
                <w:b/>
                <w:bCs/>
                <w:color w:val="FFFFFF"/>
                <w:sz w:val="22"/>
                <w:szCs w:val="22"/>
              </w:rPr>
            </w:pPr>
            <w:r w:rsidRPr="007001F1">
              <w:rPr>
                <w:b/>
                <w:bCs/>
                <w:color w:val="FFFFFF"/>
                <w:sz w:val="22"/>
                <w:szCs w:val="22"/>
              </w:rPr>
              <w:t>Poznámka</w:t>
            </w:r>
          </w:p>
        </w:tc>
      </w:tr>
      <w:tr w:rsidR="009E3256" w:rsidRPr="007001F1" w14:paraId="379AE6BD" w14:textId="77777777" w:rsidTr="007261E4">
        <w:trPr>
          <w:trHeight w:val="20"/>
        </w:trPr>
        <w:tc>
          <w:tcPr>
            <w:tcW w:w="582" w:type="dxa"/>
            <w:shd w:val="clear" w:color="auto" w:fill="auto"/>
            <w:noWrap/>
            <w:vAlign w:val="center"/>
            <w:hideMark/>
          </w:tcPr>
          <w:p w14:paraId="07EE75A6" w14:textId="77777777" w:rsidR="009E3256" w:rsidRPr="007001F1" w:rsidRDefault="009E3256" w:rsidP="009E3256">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2240EB6" w14:textId="323FB3B7" w:rsidR="009E3256" w:rsidRPr="007001F1" w:rsidRDefault="009E3256" w:rsidP="00D5534B">
            <w:pPr>
              <w:jc w:val="both"/>
              <w:rPr>
                <w:color w:val="000000"/>
                <w:sz w:val="22"/>
                <w:szCs w:val="22"/>
              </w:rPr>
            </w:pPr>
            <w:r w:rsidRPr="007001F1">
              <w:rPr>
                <w:color w:val="000000"/>
                <w:sz w:val="22"/>
                <w:szCs w:val="22"/>
              </w:rPr>
              <w:t xml:space="preserve">Je použitý postup na zadanie </w:t>
            </w:r>
            <w:r w:rsidR="00D96342" w:rsidRPr="007001F1">
              <w:rPr>
                <w:color w:val="000000"/>
                <w:sz w:val="22"/>
                <w:szCs w:val="22"/>
              </w:rPr>
              <w:t>koncesie</w:t>
            </w:r>
            <w:r w:rsidRPr="007001F1">
              <w:rPr>
                <w:color w:val="000000"/>
                <w:sz w:val="22"/>
                <w:szCs w:val="22"/>
              </w:rPr>
              <w:t xml:space="preserve"> na stavebn</w:t>
            </w:r>
            <w:r w:rsidR="00D96342" w:rsidRPr="007001F1">
              <w:rPr>
                <w:color w:val="000000"/>
                <w:sz w:val="22"/>
                <w:szCs w:val="22"/>
              </w:rPr>
              <w:t>é</w:t>
            </w:r>
            <w:r w:rsidRPr="007001F1">
              <w:rPr>
                <w:color w:val="000000"/>
                <w:sz w:val="22"/>
                <w:szCs w:val="22"/>
              </w:rPr>
              <w:t xml:space="preserve"> prác</w:t>
            </w:r>
            <w:r w:rsidR="00D96342" w:rsidRPr="007001F1">
              <w:rPr>
                <w:color w:val="000000"/>
                <w:sz w:val="22"/>
                <w:szCs w:val="22"/>
              </w:rPr>
              <w:t>e</w:t>
            </w:r>
            <w:r w:rsidRPr="007001F1">
              <w:rPr>
                <w:color w:val="000000"/>
                <w:sz w:val="22"/>
                <w:szCs w:val="22"/>
              </w:rPr>
              <w:t>/ služb</w:t>
            </w:r>
            <w:r w:rsidR="00D96342" w:rsidRPr="007001F1">
              <w:rPr>
                <w:color w:val="000000"/>
                <w:sz w:val="22"/>
                <w:szCs w:val="22"/>
              </w:rPr>
              <w:t>y</w:t>
            </w:r>
            <w:r w:rsidRPr="007001F1">
              <w:rPr>
                <w:color w:val="000000"/>
                <w:sz w:val="22"/>
                <w:szCs w:val="22"/>
              </w:rPr>
              <w:t xml:space="preserve"> v súlade so ZVO?</w:t>
            </w:r>
          </w:p>
        </w:tc>
        <w:tc>
          <w:tcPr>
            <w:tcW w:w="567" w:type="dxa"/>
            <w:shd w:val="clear" w:color="auto" w:fill="auto"/>
            <w:vAlign w:val="center"/>
            <w:hideMark/>
          </w:tcPr>
          <w:p w14:paraId="1C5538C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7104C4"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D08315"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419917"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02AB10D2" w14:textId="77777777" w:rsidTr="00A96394">
        <w:trPr>
          <w:trHeight w:val="352"/>
        </w:trPr>
        <w:tc>
          <w:tcPr>
            <w:tcW w:w="582" w:type="dxa"/>
            <w:vMerge w:val="restart"/>
            <w:shd w:val="clear" w:color="auto" w:fill="auto"/>
            <w:noWrap/>
            <w:vAlign w:val="center"/>
            <w:hideMark/>
          </w:tcPr>
          <w:p w14:paraId="4C92C344" w14:textId="77777777" w:rsidR="007350B7" w:rsidRPr="007001F1" w:rsidRDefault="007350B7" w:rsidP="009E3256">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559E30B" w14:textId="7D2E8874" w:rsidR="007350B7" w:rsidRPr="007001F1" w:rsidRDefault="007350B7" w:rsidP="00D5534B">
            <w:pPr>
              <w:jc w:val="both"/>
              <w:rPr>
                <w:color w:val="000000"/>
                <w:sz w:val="22"/>
                <w:szCs w:val="22"/>
              </w:rPr>
            </w:pPr>
            <w:r w:rsidRPr="007001F1">
              <w:rPr>
                <w:color w:val="000000"/>
                <w:sz w:val="22"/>
                <w:szCs w:val="22"/>
              </w:rPr>
              <w:t>a) Bola predpokladaná hodnota koncesie určená súla</w:t>
            </w:r>
            <w:r w:rsidR="00D5534B" w:rsidRPr="007001F1">
              <w:rPr>
                <w:color w:val="000000"/>
                <w:sz w:val="22"/>
                <w:szCs w:val="22"/>
              </w:rPr>
              <w:t xml:space="preserve">dne so ZVO? </w:t>
            </w:r>
          </w:p>
        </w:tc>
        <w:tc>
          <w:tcPr>
            <w:tcW w:w="567" w:type="dxa"/>
            <w:shd w:val="clear" w:color="auto" w:fill="auto"/>
            <w:vAlign w:val="center"/>
            <w:hideMark/>
          </w:tcPr>
          <w:p w14:paraId="5467E095"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1F87D3"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AA7F5F"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E5318F"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76F2D275" w14:textId="77777777" w:rsidTr="00A96394">
        <w:trPr>
          <w:trHeight w:val="582"/>
        </w:trPr>
        <w:tc>
          <w:tcPr>
            <w:tcW w:w="582" w:type="dxa"/>
            <w:vMerge/>
            <w:shd w:val="clear" w:color="auto" w:fill="auto"/>
            <w:noWrap/>
            <w:vAlign w:val="center"/>
          </w:tcPr>
          <w:p w14:paraId="13338308"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3A367597" w14:textId="13D42164" w:rsidR="007350B7" w:rsidRPr="007001F1" w:rsidRDefault="007350B7" w:rsidP="00D5534B">
            <w:pPr>
              <w:jc w:val="both"/>
              <w:rPr>
                <w:color w:val="000000"/>
                <w:sz w:val="22"/>
                <w:szCs w:val="22"/>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14:paraId="5649F7B9" w14:textId="77777777" w:rsidR="007350B7" w:rsidRPr="007001F1" w:rsidRDefault="007350B7" w:rsidP="009E3256">
            <w:pPr>
              <w:jc w:val="center"/>
              <w:rPr>
                <w:color w:val="000000"/>
                <w:sz w:val="22"/>
                <w:szCs w:val="22"/>
              </w:rPr>
            </w:pPr>
          </w:p>
        </w:tc>
        <w:tc>
          <w:tcPr>
            <w:tcW w:w="567" w:type="dxa"/>
            <w:shd w:val="clear" w:color="auto" w:fill="auto"/>
            <w:vAlign w:val="center"/>
          </w:tcPr>
          <w:p w14:paraId="6EB15430" w14:textId="77777777" w:rsidR="007350B7" w:rsidRPr="007001F1" w:rsidRDefault="007350B7" w:rsidP="009E3256">
            <w:pPr>
              <w:jc w:val="center"/>
              <w:rPr>
                <w:color w:val="000000"/>
                <w:sz w:val="22"/>
                <w:szCs w:val="22"/>
              </w:rPr>
            </w:pPr>
          </w:p>
        </w:tc>
        <w:tc>
          <w:tcPr>
            <w:tcW w:w="776" w:type="dxa"/>
            <w:shd w:val="clear" w:color="auto" w:fill="auto"/>
            <w:vAlign w:val="center"/>
          </w:tcPr>
          <w:p w14:paraId="23F7A96E" w14:textId="77777777" w:rsidR="007350B7" w:rsidRPr="007001F1" w:rsidRDefault="007350B7" w:rsidP="009E3256">
            <w:pPr>
              <w:jc w:val="center"/>
              <w:rPr>
                <w:color w:val="000000"/>
                <w:sz w:val="22"/>
                <w:szCs w:val="22"/>
              </w:rPr>
            </w:pPr>
          </w:p>
        </w:tc>
        <w:tc>
          <w:tcPr>
            <w:tcW w:w="1775" w:type="dxa"/>
            <w:shd w:val="clear" w:color="auto" w:fill="auto"/>
            <w:vAlign w:val="center"/>
          </w:tcPr>
          <w:p w14:paraId="6F2B9B54" w14:textId="77777777" w:rsidR="007350B7" w:rsidRPr="007001F1" w:rsidRDefault="007350B7" w:rsidP="009E3256">
            <w:pPr>
              <w:jc w:val="center"/>
              <w:rPr>
                <w:color w:val="000000"/>
                <w:sz w:val="22"/>
                <w:szCs w:val="22"/>
              </w:rPr>
            </w:pPr>
          </w:p>
        </w:tc>
      </w:tr>
      <w:tr w:rsidR="007350B7" w:rsidRPr="007001F1" w14:paraId="36DA615E" w14:textId="77777777" w:rsidTr="007261E4">
        <w:trPr>
          <w:trHeight w:val="845"/>
        </w:trPr>
        <w:tc>
          <w:tcPr>
            <w:tcW w:w="582" w:type="dxa"/>
            <w:vMerge/>
            <w:shd w:val="clear" w:color="auto" w:fill="auto"/>
            <w:noWrap/>
            <w:vAlign w:val="center"/>
          </w:tcPr>
          <w:p w14:paraId="5C80D6E7"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55C13442" w14:textId="07544399" w:rsidR="007350B7" w:rsidRPr="007001F1" w:rsidRDefault="007350B7" w:rsidP="00D5534B">
            <w:pPr>
              <w:jc w:val="both"/>
              <w:rPr>
                <w:color w:val="000000"/>
                <w:sz w:val="22"/>
                <w:szCs w:val="22"/>
              </w:rPr>
            </w:pPr>
            <w:r w:rsidRPr="007001F1">
              <w:rPr>
                <w:color w:val="000000"/>
                <w:sz w:val="22"/>
                <w:szCs w:val="22"/>
              </w:rPr>
              <w:t xml:space="preserve">c) Boli v dokumentácii k verejnému obstarávaniu aj informácie a podklady, na základe ktorých bola určená hodnota koncesie a to najmä záznam z prieskumu trhu, aktualizovaný rozpočet zo žiadosti o </w:t>
            </w:r>
            <w:r w:rsidRPr="007001F1">
              <w:rPr>
                <w:color w:val="000000"/>
                <w:sz w:val="22"/>
                <w:szCs w:val="22"/>
              </w:rPr>
              <w:lastRenderedPageBreak/>
              <w:t>NFP, štátna cenová expertíza a pod.?</w:t>
            </w:r>
          </w:p>
        </w:tc>
        <w:tc>
          <w:tcPr>
            <w:tcW w:w="567" w:type="dxa"/>
            <w:shd w:val="clear" w:color="auto" w:fill="auto"/>
            <w:vAlign w:val="center"/>
          </w:tcPr>
          <w:p w14:paraId="6FFEA7BB" w14:textId="77777777" w:rsidR="007350B7" w:rsidRPr="007001F1" w:rsidRDefault="007350B7" w:rsidP="009E3256">
            <w:pPr>
              <w:jc w:val="center"/>
              <w:rPr>
                <w:color w:val="000000"/>
                <w:sz w:val="22"/>
                <w:szCs w:val="22"/>
              </w:rPr>
            </w:pPr>
          </w:p>
        </w:tc>
        <w:tc>
          <w:tcPr>
            <w:tcW w:w="567" w:type="dxa"/>
            <w:shd w:val="clear" w:color="auto" w:fill="auto"/>
            <w:vAlign w:val="center"/>
          </w:tcPr>
          <w:p w14:paraId="1775B662" w14:textId="77777777" w:rsidR="007350B7" w:rsidRPr="007001F1" w:rsidRDefault="007350B7" w:rsidP="009E3256">
            <w:pPr>
              <w:jc w:val="center"/>
              <w:rPr>
                <w:color w:val="000000"/>
                <w:sz w:val="22"/>
                <w:szCs w:val="22"/>
              </w:rPr>
            </w:pPr>
          </w:p>
        </w:tc>
        <w:tc>
          <w:tcPr>
            <w:tcW w:w="776" w:type="dxa"/>
            <w:shd w:val="clear" w:color="auto" w:fill="auto"/>
            <w:vAlign w:val="center"/>
          </w:tcPr>
          <w:p w14:paraId="19E29469" w14:textId="77777777" w:rsidR="007350B7" w:rsidRPr="007001F1" w:rsidRDefault="007350B7" w:rsidP="009E3256">
            <w:pPr>
              <w:jc w:val="center"/>
              <w:rPr>
                <w:color w:val="000000"/>
                <w:sz w:val="22"/>
                <w:szCs w:val="22"/>
              </w:rPr>
            </w:pPr>
          </w:p>
        </w:tc>
        <w:tc>
          <w:tcPr>
            <w:tcW w:w="1775" w:type="dxa"/>
            <w:shd w:val="clear" w:color="auto" w:fill="auto"/>
            <w:vAlign w:val="center"/>
          </w:tcPr>
          <w:p w14:paraId="24644C93" w14:textId="77777777" w:rsidR="007350B7" w:rsidRPr="007001F1" w:rsidRDefault="007350B7" w:rsidP="009E3256">
            <w:pPr>
              <w:jc w:val="center"/>
              <w:rPr>
                <w:color w:val="000000"/>
                <w:sz w:val="22"/>
                <w:szCs w:val="22"/>
              </w:rPr>
            </w:pPr>
          </w:p>
        </w:tc>
      </w:tr>
      <w:tr w:rsidR="009E3256" w:rsidRPr="007001F1" w14:paraId="68345C7B" w14:textId="77777777" w:rsidTr="007261E4">
        <w:trPr>
          <w:trHeight w:val="20"/>
        </w:trPr>
        <w:tc>
          <w:tcPr>
            <w:tcW w:w="582" w:type="dxa"/>
            <w:shd w:val="clear" w:color="auto" w:fill="auto"/>
            <w:noWrap/>
            <w:vAlign w:val="center"/>
            <w:hideMark/>
          </w:tcPr>
          <w:p w14:paraId="77B101E8" w14:textId="77777777" w:rsidR="009E3256" w:rsidRPr="007001F1" w:rsidRDefault="009E3256" w:rsidP="009E3256">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CA31545" w14:textId="271620C9" w:rsidR="009E3256" w:rsidRPr="007001F1" w:rsidRDefault="00347A30" w:rsidP="00D5534B">
            <w:pPr>
              <w:jc w:val="both"/>
              <w:rPr>
                <w:color w:val="000000"/>
                <w:sz w:val="22"/>
                <w:szCs w:val="22"/>
              </w:rPr>
            </w:pPr>
            <w:del w:id="1944" w:author="Kramár Róbert" w:date="2017-05-15T13:14:00Z">
              <w:r w:rsidRPr="007001F1" w:rsidDel="0088057F">
                <w:rPr>
                  <w:color w:val="000000"/>
                  <w:sz w:val="22"/>
                  <w:szCs w:val="22"/>
                </w:rPr>
                <w:delText xml:space="preserve">Boli pri zadávaní zákazky </w:delText>
              </w:r>
              <w:r w:rsidR="003A4391" w:rsidRPr="007001F1" w:rsidDel="0088057F">
                <w:rPr>
                  <w:color w:val="000000"/>
                  <w:sz w:val="22"/>
                  <w:szCs w:val="22"/>
                </w:rPr>
                <w:delText>dodržané</w:delText>
              </w:r>
              <w:r w:rsidRPr="007001F1" w:rsidDel="0088057F">
                <w:rPr>
                  <w:color w:val="000000"/>
                  <w:sz w:val="22"/>
                  <w:szCs w:val="22"/>
                </w:rPr>
                <w:delText xml:space="preserve"> princípy v zmysle § 10 ods. 2 ZVO?</w:delText>
              </w:r>
            </w:del>
            <w:ins w:id="1945" w:author="Kramár Róbert" w:date="2017-05-15T13:14:00Z">
              <w:r w:rsidR="0088057F" w:rsidRPr="007001F1">
                <w:rPr>
                  <w:color w:val="000000"/>
                  <w:sz w:val="22"/>
                  <w:szCs w:val="22"/>
                </w:rPr>
                <w:t xml:space="preserve">Boli pri zadávaní </w:t>
              </w:r>
            </w:ins>
            <w:ins w:id="1946" w:author="Hudec Branislav" w:date="2018-02-20T18:22:00Z">
              <w:r w:rsidR="00A85A8A">
                <w:rPr>
                  <w:color w:val="000000"/>
                  <w:sz w:val="22"/>
                  <w:szCs w:val="22"/>
                </w:rPr>
                <w:t>koncesie</w:t>
              </w:r>
            </w:ins>
            <w:ins w:id="1947" w:author="Kramár Róbert" w:date="2017-05-15T13:14:00Z">
              <w:r w:rsidR="0088057F" w:rsidRPr="007001F1">
                <w:rPr>
                  <w:color w:val="000000"/>
                  <w:sz w:val="22"/>
                  <w:szCs w:val="22"/>
                </w:rPr>
                <w:t xml:space="preserve"> dodržané princípy v zmysle § 10 ods. 2 ZVO? </w:t>
              </w:r>
            </w:ins>
            <w:ins w:id="1948" w:author="Kramár Róbert" w:date="2017-07-26T17:24:00Z">
              <w:r w:rsidR="007001F1">
                <w:rPr>
                  <w:color w:val="000000"/>
                  <w:sz w:val="22"/>
                  <w:szCs w:val="22"/>
                </w:rPr>
                <w:t>Dodržal verejný obstarávateľ pri zadávaní zákazky princíp hospodárnosti?</w:t>
              </w:r>
            </w:ins>
          </w:p>
        </w:tc>
        <w:tc>
          <w:tcPr>
            <w:tcW w:w="567" w:type="dxa"/>
            <w:shd w:val="clear" w:color="auto" w:fill="auto"/>
            <w:vAlign w:val="center"/>
            <w:hideMark/>
          </w:tcPr>
          <w:p w14:paraId="7773EFE0"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C64F39"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DA1873"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E8A5FB"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410DAADE" w14:textId="77777777" w:rsidTr="007261E4">
        <w:trPr>
          <w:trHeight w:val="758"/>
        </w:trPr>
        <w:tc>
          <w:tcPr>
            <w:tcW w:w="582" w:type="dxa"/>
            <w:vMerge w:val="restart"/>
            <w:shd w:val="clear" w:color="auto" w:fill="auto"/>
            <w:noWrap/>
            <w:vAlign w:val="center"/>
          </w:tcPr>
          <w:p w14:paraId="5C0DE4A7" w14:textId="42052CCD" w:rsidR="007350B7" w:rsidRPr="007001F1" w:rsidRDefault="007350B7" w:rsidP="009E3256">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C09D4BB" w14:textId="47F546FF" w:rsidR="007350B7" w:rsidRPr="007001F1" w:rsidRDefault="007350B7" w:rsidP="00D5534B">
            <w:pPr>
              <w:jc w:val="both"/>
              <w:rPr>
                <w:color w:val="000000"/>
                <w:sz w:val="22"/>
                <w:szCs w:val="22"/>
              </w:rPr>
            </w:pPr>
            <w:bookmarkStart w:id="1949" w:name="_GoBack"/>
            <w:bookmarkEnd w:id="1949"/>
            <w:del w:id="1950" w:author="Branislav Hudec" w:date="2018-04-29T23:53:00Z">
              <w:r w:rsidRPr="007001F1" w:rsidDel="005B5262">
                <w:rPr>
                  <w:color w:val="000000"/>
                  <w:sz w:val="22"/>
                  <w:szCs w:val="22"/>
                </w:rPr>
                <w:delText xml:space="preserve">a) </w:delText>
              </w:r>
            </w:del>
            <w:r w:rsidRPr="007001F1">
              <w:rPr>
                <w:color w:val="000000"/>
                <w:sz w:val="22"/>
                <w:szCs w:val="22"/>
              </w:rPr>
              <w:t>V prípade, ak rozdelil verejný obstarávateľ zákazku na samostatné časti, dodržal všetky ustanovenia §</w:t>
            </w:r>
            <w:r w:rsidR="00CD1E59" w:rsidRPr="007001F1">
              <w:rPr>
                <w:color w:val="000000"/>
                <w:sz w:val="22"/>
                <w:szCs w:val="22"/>
              </w:rPr>
              <w:t xml:space="preserve"> </w:t>
            </w:r>
            <w:r w:rsidRPr="007001F1">
              <w:rPr>
                <w:color w:val="000000"/>
                <w:sz w:val="22"/>
                <w:szCs w:val="22"/>
              </w:rPr>
              <w:t>28 ZVO?</w:t>
            </w:r>
          </w:p>
        </w:tc>
        <w:tc>
          <w:tcPr>
            <w:tcW w:w="567" w:type="dxa"/>
            <w:shd w:val="clear" w:color="auto" w:fill="auto"/>
            <w:vAlign w:val="center"/>
          </w:tcPr>
          <w:p w14:paraId="4032B94A" w14:textId="77777777" w:rsidR="007350B7" w:rsidRPr="007001F1" w:rsidRDefault="007350B7" w:rsidP="009E3256">
            <w:pPr>
              <w:jc w:val="center"/>
              <w:rPr>
                <w:color w:val="000000"/>
                <w:sz w:val="22"/>
                <w:szCs w:val="22"/>
              </w:rPr>
            </w:pPr>
          </w:p>
        </w:tc>
        <w:tc>
          <w:tcPr>
            <w:tcW w:w="567" w:type="dxa"/>
            <w:shd w:val="clear" w:color="auto" w:fill="auto"/>
            <w:vAlign w:val="center"/>
          </w:tcPr>
          <w:p w14:paraId="74FB1DED" w14:textId="77777777" w:rsidR="007350B7" w:rsidRPr="007001F1" w:rsidRDefault="007350B7" w:rsidP="009E3256">
            <w:pPr>
              <w:jc w:val="center"/>
              <w:rPr>
                <w:color w:val="000000"/>
                <w:sz w:val="22"/>
                <w:szCs w:val="22"/>
              </w:rPr>
            </w:pPr>
          </w:p>
        </w:tc>
        <w:tc>
          <w:tcPr>
            <w:tcW w:w="776" w:type="dxa"/>
            <w:shd w:val="clear" w:color="auto" w:fill="auto"/>
            <w:vAlign w:val="center"/>
          </w:tcPr>
          <w:p w14:paraId="60B80954" w14:textId="77777777" w:rsidR="007350B7" w:rsidRPr="007001F1" w:rsidRDefault="007350B7" w:rsidP="009E3256">
            <w:pPr>
              <w:jc w:val="center"/>
              <w:rPr>
                <w:color w:val="000000"/>
                <w:sz w:val="22"/>
                <w:szCs w:val="22"/>
              </w:rPr>
            </w:pPr>
          </w:p>
        </w:tc>
        <w:tc>
          <w:tcPr>
            <w:tcW w:w="1775" w:type="dxa"/>
            <w:shd w:val="clear" w:color="auto" w:fill="auto"/>
            <w:vAlign w:val="center"/>
          </w:tcPr>
          <w:p w14:paraId="0F4ABBA7" w14:textId="77777777" w:rsidR="007350B7" w:rsidRPr="007001F1" w:rsidRDefault="007350B7" w:rsidP="009E3256">
            <w:pPr>
              <w:jc w:val="center"/>
              <w:rPr>
                <w:color w:val="000000"/>
                <w:sz w:val="22"/>
                <w:szCs w:val="22"/>
              </w:rPr>
            </w:pPr>
          </w:p>
        </w:tc>
      </w:tr>
      <w:tr w:rsidR="007350B7" w:rsidRPr="007001F1" w14:paraId="06954765" w14:textId="77777777" w:rsidTr="007261E4">
        <w:trPr>
          <w:trHeight w:val="757"/>
        </w:trPr>
        <w:tc>
          <w:tcPr>
            <w:tcW w:w="582" w:type="dxa"/>
            <w:vMerge/>
            <w:shd w:val="clear" w:color="auto" w:fill="auto"/>
            <w:noWrap/>
            <w:vAlign w:val="center"/>
          </w:tcPr>
          <w:p w14:paraId="2D85CFB1"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017D7CE4" w14:textId="38994A8A" w:rsidR="007350B7" w:rsidRPr="007001F1" w:rsidRDefault="007350B7" w:rsidP="00D5534B">
            <w:pPr>
              <w:jc w:val="both"/>
              <w:rPr>
                <w:color w:val="000000"/>
                <w:sz w:val="22"/>
                <w:szCs w:val="22"/>
              </w:rPr>
            </w:pPr>
            <w:del w:id="1951" w:author="Kramár Róbert" w:date="2018-04-27T16:41:00Z">
              <w:r w:rsidRPr="007001F1" w:rsidDel="00555AC0">
                <w:rPr>
                  <w:color w:val="000000"/>
                  <w:sz w:val="22"/>
                  <w:szCs w:val="22"/>
                </w:rPr>
                <w:delText xml:space="preserve">b) V prípade, ak verejný obstarávateľ nerozdelil zákazku na časti, uviedol v oznámení o </w:delText>
              </w:r>
              <w:commentRangeStart w:id="1952"/>
              <w:r w:rsidRPr="007001F1" w:rsidDel="00555AC0">
                <w:rPr>
                  <w:color w:val="000000"/>
                  <w:sz w:val="22"/>
                  <w:szCs w:val="22"/>
                </w:rPr>
                <w:delText>vyhlásení</w:delText>
              </w:r>
            </w:del>
            <w:commentRangeEnd w:id="1952"/>
            <w:r w:rsidR="00555AC0">
              <w:rPr>
                <w:rStyle w:val="Odkaznakomentr"/>
              </w:rPr>
              <w:commentReference w:id="1952"/>
            </w:r>
            <w:del w:id="1953" w:author="Kramár Róbert" w:date="2018-04-27T16:41:00Z">
              <w:r w:rsidRPr="007001F1" w:rsidDel="00555AC0">
                <w:rPr>
                  <w:color w:val="000000"/>
                  <w:sz w:val="22"/>
                  <w:szCs w:val="22"/>
                </w:rPr>
                <w:delText xml:space="preserve"> verejného obstarávania odôvodnenie?</w:delText>
              </w:r>
            </w:del>
          </w:p>
        </w:tc>
        <w:tc>
          <w:tcPr>
            <w:tcW w:w="567" w:type="dxa"/>
            <w:shd w:val="clear" w:color="auto" w:fill="auto"/>
            <w:vAlign w:val="center"/>
          </w:tcPr>
          <w:p w14:paraId="462CE429" w14:textId="77777777" w:rsidR="007350B7" w:rsidRPr="007001F1" w:rsidRDefault="007350B7" w:rsidP="009E3256">
            <w:pPr>
              <w:jc w:val="center"/>
              <w:rPr>
                <w:color w:val="000000"/>
                <w:sz w:val="22"/>
                <w:szCs w:val="22"/>
              </w:rPr>
            </w:pPr>
          </w:p>
        </w:tc>
        <w:tc>
          <w:tcPr>
            <w:tcW w:w="567" w:type="dxa"/>
            <w:shd w:val="clear" w:color="auto" w:fill="auto"/>
            <w:vAlign w:val="center"/>
          </w:tcPr>
          <w:p w14:paraId="4339CE9D" w14:textId="77777777" w:rsidR="007350B7" w:rsidRPr="007001F1" w:rsidRDefault="007350B7" w:rsidP="009E3256">
            <w:pPr>
              <w:jc w:val="center"/>
              <w:rPr>
                <w:color w:val="000000"/>
                <w:sz w:val="22"/>
                <w:szCs w:val="22"/>
              </w:rPr>
            </w:pPr>
          </w:p>
        </w:tc>
        <w:tc>
          <w:tcPr>
            <w:tcW w:w="776" w:type="dxa"/>
            <w:shd w:val="clear" w:color="auto" w:fill="auto"/>
            <w:vAlign w:val="center"/>
          </w:tcPr>
          <w:p w14:paraId="1BB83A8C" w14:textId="77777777" w:rsidR="007350B7" w:rsidRPr="007001F1" w:rsidRDefault="007350B7" w:rsidP="009E3256">
            <w:pPr>
              <w:jc w:val="center"/>
              <w:rPr>
                <w:color w:val="000000"/>
                <w:sz w:val="22"/>
                <w:szCs w:val="22"/>
              </w:rPr>
            </w:pPr>
          </w:p>
        </w:tc>
        <w:tc>
          <w:tcPr>
            <w:tcW w:w="1775" w:type="dxa"/>
            <w:shd w:val="clear" w:color="auto" w:fill="auto"/>
            <w:vAlign w:val="center"/>
          </w:tcPr>
          <w:p w14:paraId="05AADAB7" w14:textId="77777777" w:rsidR="007350B7" w:rsidRPr="007001F1" w:rsidRDefault="007350B7" w:rsidP="009E3256">
            <w:pPr>
              <w:jc w:val="center"/>
              <w:rPr>
                <w:color w:val="000000"/>
                <w:sz w:val="22"/>
                <w:szCs w:val="22"/>
              </w:rPr>
            </w:pPr>
          </w:p>
        </w:tc>
      </w:tr>
      <w:tr w:rsidR="009E3256" w:rsidRPr="007001F1" w14:paraId="63E889D0" w14:textId="77777777" w:rsidTr="007261E4">
        <w:trPr>
          <w:trHeight w:val="20"/>
        </w:trPr>
        <w:tc>
          <w:tcPr>
            <w:tcW w:w="582" w:type="dxa"/>
            <w:shd w:val="clear" w:color="auto" w:fill="auto"/>
            <w:noWrap/>
            <w:vAlign w:val="center"/>
            <w:hideMark/>
          </w:tcPr>
          <w:p w14:paraId="3BCCD3C5" w14:textId="2DE79378" w:rsidR="009E3256" w:rsidRPr="007001F1" w:rsidRDefault="006F6B0D" w:rsidP="009E3256">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BE4F46C" w14:textId="24EB274D" w:rsidR="009E3256" w:rsidRPr="007001F1" w:rsidRDefault="009E3256" w:rsidP="00D5534B">
            <w:pPr>
              <w:jc w:val="both"/>
              <w:rPr>
                <w:color w:val="000000"/>
                <w:sz w:val="22"/>
                <w:szCs w:val="22"/>
              </w:rPr>
            </w:pPr>
            <w:r w:rsidRPr="007001F1">
              <w:rPr>
                <w:color w:val="000000"/>
                <w:sz w:val="22"/>
                <w:szCs w:val="22"/>
              </w:rPr>
              <w:t>Bol zamestnanec vykonávajúci kontrolu oboznámený s rizikovými indikátormi</w:t>
            </w:r>
            <w:del w:id="1954" w:author="Kramár Róbert" w:date="2017-05-15T13:33:00Z">
              <w:r w:rsidRPr="007001F1" w:rsidDel="00A128DC">
                <w:rPr>
                  <w:color w:val="000000"/>
                  <w:sz w:val="22"/>
                  <w:szCs w:val="22"/>
                </w:rPr>
                <w:delText>, ktoré sú uvedené v Systéme riadenia EŠIF</w:delText>
              </w:r>
            </w:del>
            <w:ins w:id="1955" w:author="Kramár Róbert" w:date="2017-07-26T17:48:00Z">
              <w:r w:rsidR="00A04031">
                <w:rPr>
                  <w:color w:val="000000"/>
                  <w:sz w:val="22"/>
                  <w:szCs w:val="22"/>
                </w:rPr>
                <w:t xml:space="preserve"> </w:t>
              </w:r>
            </w:ins>
            <w:ins w:id="1956"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5981B47D"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F616C5"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D46AF7"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618790C"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18D5C6F3" w14:textId="77777777" w:rsidTr="007261E4">
        <w:trPr>
          <w:trHeight w:val="20"/>
        </w:trPr>
        <w:tc>
          <w:tcPr>
            <w:tcW w:w="582" w:type="dxa"/>
            <w:shd w:val="clear" w:color="auto" w:fill="auto"/>
            <w:noWrap/>
            <w:vAlign w:val="center"/>
            <w:hideMark/>
          </w:tcPr>
          <w:p w14:paraId="6AFBE333" w14:textId="28113684" w:rsidR="009E3256" w:rsidRPr="007001F1" w:rsidRDefault="006F6B0D" w:rsidP="009E3256">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C481848" w14:textId="06D64693" w:rsidR="009E3256" w:rsidRPr="007001F1" w:rsidRDefault="009E3256"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003A4391"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54D86CA1"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DCC3A9A"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EF0DED0"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9A0CC99" w14:textId="77777777" w:rsidR="009E3256" w:rsidRPr="007001F1" w:rsidRDefault="009E3256" w:rsidP="009E3256">
            <w:pPr>
              <w:jc w:val="center"/>
              <w:rPr>
                <w:color w:val="000000"/>
                <w:sz w:val="22"/>
                <w:szCs w:val="22"/>
              </w:rPr>
            </w:pPr>
            <w:r w:rsidRPr="007001F1">
              <w:rPr>
                <w:color w:val="000000"/>
                <w:sz w:val="22"/>
                <w:szCs w:val="22"/>
              </w:rPr>
              <w:t> </w:t>
            </w:r>
          </w:p>
        </w:tc>
      </w:tr>
      <w:tr w:rsidR="00347A30" w:rsidRPr="007001F1" w14:paraId="7B657A8F" w14:textId="77777777" w:rsidTr="007261E4">
        <w:trPr>
          <w:trHeight w:val="20"/>
        </w:trPr>
        <w:tc>
          <w:tcPr>
            <w:tcW w:w="582" w:type="dxa"/>
            <w:shd w:val="clear" w:color="auto" w:fill="auto"/>
            <w:noWrap/>
            <w:vAlign w:val="center"/>
            <w:hideMark/>
          </w:tcPr>
          <w:p w14:paraId="5C3E290C" w14:textId="37652A37" w:rsidR="00347A30" w:rsidRPr="007001F1" w:rsidRDefault="006F6B0D" w:rsidP="00347A3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7B9AA38" w14:textId="631FFEFB" w:rsidR="00347A30" w:rsidRPr="007001F1" w:rsidRDefault="00347A30" w:rsidP="00D5534B">
            <w:pPr>
              <w:jc w:val="both"/>
              <w:rPr>
                <w:color w:val="000000"/>
                <w:sz w:val="22"/>
                <w:szCs w:val="22"/>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14:paraId="08C3FFA9"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33BDA6"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FF7F8A"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CCC319"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3221D216" w14:textId="77777777" w:rsidTr="007261E4">
        <w:trPr>
          <w:trHeight w:val="20"/>
        </w:trPr>
        <w:tc>
          <w:tcPr>
            <w:tcW w:w="582" w:type="dxa"/>
            <w:shd w:val="clear" w:color="auto" w:fill="auto"/>
            <w:noWrap/>
            <w:vAlign w:val="center"/>
            <w:hideMark/>
          </w:tcPr>
          <w:p w14:paraId="7F1BB00A" w14:textId="3F1145AA" w:rsidR="00347A30" w:rsidRPr="007001F1" w:rsidRDefault="006F6B0D" w:rsidP="00347A3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643D65A5" w14:textId="7A36E77A" w:rsidR="00347A30" w:rsidRPr="007001F1" w:rsidRDefault="00347A30" w:rsidP="00D5534B">
            <w:pPr>
              <w:jc w:val="both"/>
              <w:rPr>
                <w:color w:val="000000"/>
                <w:sz w:val="22"/>
                <w:szCs w:val="22"/>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Pr="007001F1">
              <w:rPr>
                <w:color w:val="000000"/>
                <w:sz w:val="22"/>
                <w:szCs w:val="22"/>
              </w:rPr>
              <w:t xml:space="preserve"> </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2714814"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E6F8A3"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DD6918"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159C81" w14:textId="77777777" w:rsidR="00347A30" w:rsidRPr="007001F1" w:rsidRDefault="00347A30" w:rsidP="00347A30">
            <w:pPr>
              <w:jc w:val="center"/>
              <w:rPr>
                <w:color w:val="000000"/>
                <w:sz w:val="22"/>
                <w:szCs w:val="22"/>
              </w:rPr>
            </w:pPr>
            <w:r w:rsidRPr="007001F1">
              <w:rPr>
                <w:color w:val="000000"/>
                <w:sz w:val="22"/>
                <w:szCs w:val="22"/>
              </w:rPr>
              <w:t> </w:t>
            </w:r>
          </w:p>
        </w:tc>
      </w:tr>
      <w:tr w:rsidR="007350B7" w:rsidRPr="007001F1" w14:paraId="5F29FC2A" w14:textId="77777777" w:rsidTr="007261E4">
        <w:trPr>
          <w:trHeight w:val="1268"/>
        </w:trPr>
        <w:tc>
          <w:tcPr>
            <w:tcW w:w="582" w:type="dxa"/>
            <w:vMerge w:val="restart"/>
            <w:shd w:val="clear" w:color="auto" w:fill="auto"/>
            <w:noWrap/>
            <w:vAlign w:val="center"/>
            <w:hideMark/>
          </w:tcPr>
          <w:p w14:paraId="56856BEF" w14:textId="14AA61C1" w:rsidR="007350B7" w:rsidRPr="007001F1" w:rsidRDefault="007350B7" w:rsidP="009E3256">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578A96C6" w14:textId="1D89C748" w:rsidR="007350B7" w:rsidRPr="007001F1" w:rsidRDefault="007350B7"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14:paraId="7AC719CB"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3358837"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B78F67"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805520F"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26324846" w14:textId="77777777" w:rsidTr="007261E4">
        <w:trPr>
          <w:trHeight w:val="1267"/>
        </w:trPr>
        <w:tc>
          <w:tcPr>
            <w:tcW w:w="582" w:type="dxa"/>
            <w:vMerge/>
            <w:shd w:val="clear" w:color="auto" w:fill="auto"/>
            <w:noWrap/>
            <w:vAlign w:val="center"/>
          </w:tcPr>
          <w:p w14:paraId="62038BEA"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3D1B80C7" w14:textId="66A3DE46" w:rsidR="007350B7" w:rsidRPr="007001F1" w:rsidRDefault="007350B7"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32813EE" w14:textId="77777777" w:rsidR="007350B7" w:rsidRPr="007001F1" w:rsidRDefault="007350B7" w:rsidP="009E3256">
            <w:pPr>
              <w:jc w:val="center"/>
              <w:rPr>
                <w:color w:val="000000"/>
                <w:sz w:val="22"/>
                <w:szCs w:val="22"/>
              </w:rPr>
            </w:pPr>
          </w:p>
        </w:tc>
        <w:tc>
          <w:tcPr>
            <w:tcW w:w="567" w:type="dxa"/>
            <w:shd w:val="clear" w:color="auto" w:fill="auto"/>
            <w:vAlign w:val="center"/>
          </w:tcPr>
          <w:p w14:paraId="13916FCC" w14:textId="77777777" w:rsidR="007350B7" w:rsidRPr="007001F1" w:rsidRDefault="007350B7" w:rsidP="009E3256">
            <w:pPr>
              <w:jc w:val="center"/>
              <w:rPr>
                <w:color w:val="000000"/>
                <w:sz w:val="22"/>
                <w:szCs w:val="22"/>
              </w:rPr>
            </w:pPr>
          </w:p>
        </w:tc>
        <w:tc>
          <w:tcPr>
            <w:tcW w:w="776" w:type="dxa"/>
            <w:shd w:val="clear" w:color="auto" w:fill="auto"/>
            <w:vAlign w:val="center"/>
          </w:tcPr>
          <w:p w14:paraId="4D7AB2E2" w14:textId="77777777" w:rsidR="007350B7" w:rsidRPr="007001F1" w:rsidRDefault="007350B7" w:rsidP="009E3256">
            <w:pPr>
              <w:jc w:val="center"/>
              <w:rPr>
                <w:color w:val="000000"/>
                <w:sz w:val="22"/>
                <w:szCs w:val="22"/>
              </w:rPr>
            </w:pPr>
          </w:p>
        </w:tc>
        <w:tc>
          <w:tcPr>
            <w:tcW w:w="1775" w:type="dxa"/>
            <w:shd w:val="clear" w:color="auto" w:fill="auto"/>
            <w:vAlign w:val="center"/>
          </w:tcPr>
          <w:p w14:paraId="772D76C5" w14:textId="77777777" w:rsidR="007350B7" w:rsidRPr="007001F1" w:rsidRDefault="007350B7" w:rsidP="009E3256">
            <w:pPr>
              <w:jc w:val="center"/>
              <w:rPr>
                <w:color w:val="000000"/>
                <w:sz w:val="22"/>
                <w:szCs w:val="22"/>
              </w:rPr>
            </w:pPr>
          </w:p>
        </w:tc>
      </w:tr>
      <w:tr w:rsidR="009E3256" w:rsidRPr="007001F1" w14:paraId="6E8FB728" w14:textId="77777777" w:rsidTr="007261E4">
        <w:trPr>
          <w:trHeight w:val="20"/>
        </w:trPr>
        <w:tc>
          <w:tcPr>
            <w:tcW w:w="582" w:type="dxa"/>
            <w:shd w:val="clear" w:color="auto" w:fill="auto"/>
            <w:noWrap/>
            <w:vAlign w:val="center"/>
            <w:hideMark/>
          </w:tcPr>
          <w:p w14:paraId="68BBB49E" w14:textId="6774D82B" w:rsidR="009E3256" w:rsidRPr="007001F1" w:rsidRDefault="006F6B0D" w:rsidP="009E3256">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40CF7AE" w14:textId="4A4D5CC1" w:rsidR="009E3256" w:rsidRPr="007001F1" w:rsidRDefault="009E3256" w:rsidP="00D5534B">
            <w:pPr>
              <w:jc w:val="both"/>
              <w:rPr>
                <w:color w:val="000000"/>
                <w:sz w:val="22"/>
                <w:szCs w:val="22"/>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14:paraId="00867F5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D0F29E"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F87D73"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F19938"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43816005" w14:textId="77777777" w:rsidTr="00A96394">
        <w:trPr>
          <w:trHeight w:val="356"/>
        </w:trPr>
        <w:tc>
          <w:tcPr>
            <w:tcW w:w="582" w:type="dxa"/>
            <w:vMerge w:val="restart"/>
            <w:shd w:val="clear" w:color="auto" w:fill="auto"/>
            <w:noWrap/>
            <w:vAlign w:val="center"/>
            <w:hideMark/>
          </w:tcPr>
          <w:p w14:paraId="1A72741E" w14:textId="0895C629" w:rsidR="007350B7" w:rsidRPr="007001F1" w:rsidRDefault="007350B7" w:rsidP="009E3256">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33DD5CAB" w14:textId="50AFE7E5" w:rsidR="007350B7" w:rsidRPr="007001F1" w:rsidRDefault="007350B7" w:rsidP="00D5534B">
            <w:pPr>
              <w:jc w:val="both"/>
              <w:rPr>
                <w:color w:val="000000"/>
                <w:sz w:val="22"/>
                <w:szCs w:val="22"/>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14:paraId="4E38E7AF"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81CFD10"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253C83"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E8F1E12"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07A09CC5" w14:textId="77777777" w:rsidTr="007261E4">
        <w:trPr>
          <w:trHeight w:val="757"/>
        </w:trPr>
        <w:tc>
          <w:tcPr>
            <w:tcW w:w="582" w:type="dxa"/>
            <w:vMerge/>
            <w:shd w:val="clear" w:color="auto" w:fill="auto"/>
            <w:noWrap/>
            <w:vAlign w:val="center"/>
          </w:tcPr>
          <w:p w14:paraId="188F7019"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51CC2F12" w14:textId="53913122" w:rsidR="007350B7" w:rsidRPr="007001F1" w:rsidRDefault="007350B7"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36A407" w14:textId="77777777" w:rsidR="007350B7" w:rsidRPr="007001F1" w:rsidRDefault="007350B7" w:rsidP="009E3256">
            <w:pPr>
              <w:jc w:val="center"/>
              <w:rPr>
                <w:color w:val="000000"/>
                <w:sz w:val="22"/>
                <w:szCs w:val="22"/>
              </w:rPr>
            </w:pPr>
          </w:p>
        </w:tc>
        <w:tc>
          <w:tcPr>
            <w:tcW w:w="567" w:type="dxa"/>
            <w:shd w:val="clear" w:color="auto" w:fill="auto"/>
            <w:vAlign w:val="center"/>
          </w:tcPr>
          <w:p w14:paraId="483F55E4" w14:textId="77777777" w:rsidR="007350B7" w:rsidRPr="007001F1" w:rsidRDefault="007350B7" w:rsidP="009E3256">
            <w:pPr>
              <w:jc w:val="center"/>
              <w:rPr>
                <w:color w:val="000000"/>
                <w:sz w:val="22"/>
                <w:szCs w:val="22"/>
              </w:rPr>
            </w:pPr>
          </w:p>
        </w:tc>
        <w:tc>
          <w:tcPr>
            <w:tcW w:w="776" w:type="dxa"/>
            <w:shd w:val="clear" w:color="auto" w:fill="auto"/>
            <w:vAlign w:val="center"/>
          </w:tcPr>
          <w:p w14:paraId="40CEF241" w14:textId="77777777" w:rsidR="007350B7" w:rsidRPr="007001F1" w:rsidRDefault="007350B7" w:rsidP="009E3256">
            <w:pPr>
              <w:jc w:val="center"/>
              <w:rPr>
                <w:color w:val="000000"/>
                <w:sz w:val="22"/>
                <w:szCs w:val="22"/>
              </w:rPr>
            </w:pPr>
          </w:p>
        </w:tc>
        <w:tc>
          <w:tcPr>
            <w:tcW w:w="1775" w:type="dxa"/>
            <w:shd w:val="clear" w:color="auto" w:fill="auto"/>
            <w:vAlign w:val="center"/>
          </w:tcPr>
          <w:p w14:paraId="5E308D11" w14:textId="77777777" w:rsidR="007350B7" w:rsidRPr="007001F1" w:rsidRDefault="007350B7" w:rsidP="009E3256">
            <w:pPr>
              <w:jc w:val="center"/>
              <w:rPr>
                <w:color w:val="000000"/>
                <w:sz w:val="22"/>
                <w:szCs w:val="22"/>
              </w:rPr>
            </w:pPr>
          </w:p>
        </w:tc>
      </w:tr>
      <w:tr w:rsidR="007350B7" w:rsidRPr="007001F1" w14:paraId="15E6D3FD" w14:textId="77777777" w:rsidTr="00A96394">
        <w:trPr>
          <w:trHeight w:val="377"/>
        </w:trPr>
        <w:tc>
          <w:tcPr>
            <w:tcW w:w="582" w:type="dxa"/>
            <w:vMerge w:val="restart"/>
            <w:shd w:val="clear" w:color="auto" w:fill="auto"/>
            <w:noWrap/>
            <w:vAlign w:val="center"/>
            <w:hideMark/>
          </w:tcPr>
          <w:p w14:paraId="554D8498" w14:textId="74DFD2E1" w:rsidR="007350B7" w:rsidRPr="007001F1" w:rsidRDefault="007350B7" w:rsidP="009E3256">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19E4A0D3" w14:textId="67883951" w:rsidR="007350B7" w:rsidRPr="007001F1" w:rsidRDefault="007350B7" w:rsidP="00A96394">
            <w:pPr>
              <w:jc w:val="both"/>
              <w:rPr>
                <w:color w:val="000000"/>
                <w:sz w:val="22"/>
                <w:szCs w:val="22"/>
              </w:rPr>
            </w:pPr>
            <w:r w:rsidRPr="007001F1">
              <w:rPr>
                <w:color w:val="000000"/>
                <w:sz w:val="22"/>
                <w:szCs w:val="22"/>
              </w:rPr>
              <w:br w:type="page"/>
              <w:t xml:space="preserve">a) </w:t>
            </w:r>
            <w:r w:rsidRPr="007001F1">
              <w:rPr>
                <w:color w:val="000000"/>
                <w:sz w:val="21"/>
                <w:szCs w:val="21"/>
              </w:rPr>
              <w:t>Uvádza verejný obstarávateľ v oznámení o koncesii  kritériá na vyhodnotenie ponúk v zostupnom poradí?</w:t>
            </w:r>
            <w:r w:rsidRPr="007001F1">
              <w:rPr>
                <w:color w:val="000000"/>
                <w:sz w:val="21"/>
                <w:szCs w:val="21"/>
              </w:rPr>
              <w:br w:type="page"/>
            </w:r>
            <w:r w:rsidRPr="007001F1">
              <w:rPr>
                <w:color w:val="000000"/>
                <w:sz w:val="22"/>
                <w:szCs w:val="22"/>
              </w:rPr>
              <w:br w:type="page"/>
            </w:r>
          </w:p>
        </w:tc>
        <w:tc>
          <w:tcPr>
            <w:tcW w:w="567" w:type="dxa"/>
            <w:shd w:val="clear" w:color="auto" w:fill="auto"/>
            <w:vAlign w:val="center"/>
            <w:hideMark/>
          </w:tcPr>
          <w:p w14:paraId="72FA7DD0"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B9997D"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420CE2"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F4DD9E"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38DA220D" w14:textId="77777777" w:rsidTr="007261E4">
        <w:trPr>
          <w:trHeight w:val="845"/>
        </w:trPr>
        <w:tc>
          <w:tcPr>
            <w:tcW w:w="582" w:type="dxa"/>
            <w:vMerge/>
            <w:shd w:val="clear" w:color="auto" w:fill="auto"/>
            <w:noWrap/>
            <w:vAlign w:val="center"/>
          </w:tcPr>
          <w:p w14:paraId="0FD6FF8F"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4616D522" w14:textId="07601A4E" w:rsidR="007350B7" w:rsidRPr="007001F1" w:rsidRDefault="007350B7" w:rsidP="00D5534B">
            <w:pPr>
              <w:jc w:val="both"/>
              <w:rPr>
                <w:color w:val="000000"/>
                <w:sz w:val="22"/>
                <w:szCs w:val="22"/>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74FB5E6D" w14:textId="77777777" w:rsidR="007350B7" w:rsidRPr="007001F1" w:rsidRDefault="007350B7" w:rsidP="009E3256">
            <w:pPr>
              <w:jc w:val="center"/>
              <w:rPr>
                <w:color w:val="000000"/>
                <w:sz w:val="22"/>
                <w:szCs w:val="22"/>
              </w:rPr>
            </w:pPr>
          </w:p>
        </w:tc>
        <w:tc>
          <w:tcPr>
            <w:tcW w:w="567" w:type="dxa"/>
            <w:shd w:val="clear" w:color="auto" w:fill="auto"/>
            <w:vAlign w:val="center"/>
          </w:tcPr>
          <w:p w14:paraId="6A627D12" w14:textId="77777777" w:rsidR="007350B7" w:rsidRPr="007001F1" w:rsidRDefault="007350B7" w:rsidP="009E3256">
            <w:pPr>
              <w:jc w:val="center"/>
              <w:rPr>
                <w:color w:val="000000"/>
                <w:sz w:val="22"/>
                <w:szCs w:val="22"/>
              </w:rPr>
            </w:pPr>
          </w:p>
        </w:tc>
        <w:tc>
          <w:tcPr>
            <w:tcW w:w="776" w:type="dxa"/>
            <w:shd w:val="clear" w:color="auto" w:fill="auto"/>
            <w:vAlign w:val="center"/>
          </w:tcPr>
          <w:p w14:paraId="5F6516F2" w14:textId="77777777" w:rsidR="007350B7" w:rsidRPr="007001F1" w:rsidRDefault="007350B7" w:rsidP="009E3256">
            <w:pPr>
              <w:jc w:val="center"/>
              <w:rPr>
                <w:color w:val="000000"/>
                <w:sz w:val="22"/>
                <w:szCs w:val="22"/>
              </w:rPr>
            </w:pPr>
          </w:p>
        </w:tc>
        <w:tc>
          <w:tcPr>
            <w:tcW w:w="1775" w:type="dxa"/>
            <w:shd w:val="clear" w:color="auto" w:fill="auto"/>
            <w:vAlign w:val="center"/>
          </w:tcPr>
          <w:p w14:paraId="442E21F9" w14:textId="77777777" w:rsidR="007350B7" w:rsidRPr="007001F1" w:rsidRDefault="007350B7" w:rsidP="009E3256">
            <w:pPr>
              <w:jc w:val="center"/>
              <w:rPr>
                <w:color w:val="000000"/>
                <w:sz w:val="22"/>
                <w:szCs w:val="22"/>
              </w:rPr>
            </w:pPr>
          </w:p>
        </w:tc>
      </w:tr>
      <w:tr w:rsidR="007350B7" w:rsidRPr="007001F1" w14:paraId="0FF2FBEB" w14:textId="77777777" w:rsidTr="000A0E21">
        <w:trPr>
          <w:trHeight w:val="555"/>
        </w:trPr>
        <w:tc>
          <w:tcPr>
            <w:tcW w:w="582" w:type="dxa"/>
            <w:vMerge/>
            <w:shd w:val="clear" w:color="auto" w:fill="auto"/>
            <w:noWrap/>
            <w:vAlign w:val="center"/>
          </w:tcPr>
          <w:p w14:paraId="23592956"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2E938F33" w14:textId="23A6C9E7" w:rsidR="007350B7" w:rsidRPr="007001F1" w:rsidRDefault="007350B7" w:rsidP="00D5534B">
            <w:pPr>
              <w:jc w:val="both"/>
              <w:rPr>
                <w:color w:val="000000"/>
                <w:sz w:val="22"/>
                <w:szCs w:val="22"/>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14:paraId="6DE971E3" w14:textId="77777777" w:rsidR="007350B7" w:rsidRPr="007001F1" w:rsidRDefault="007350B7" w:rsidP="009E3256">
            <w:pPr>
              <w:jc w:val="center"/>
              <w:rPr>
                <w:color w:val="000000"/>
                <w:sz w:val="22"/>
                <w:szCs w:val="22"/>
              </w:rPr>
            </w:pPr>
          </w:p>
        </w:tc>
        <w:tc>
          <w:tcPr>
            <w:tcW w:w="567" w:type="dxa"/>
            <w:shd w:val="clear" w:color="auto" w:fill="auto"/>
            <w:vAlign w:val="center"/>
          </w:tcPr>
          <w:p w14:paraId="2FC313EB" w14:textId="77777777" w:rsidR="007350B7" w:rsidRPr="007001F1" w:rsidRDefault="007350B7" w:rsidP="009E3256">
            <w:pPr>
              <w:jc w:val="center"/>
              <w:rPr>
                <w:color w:val="000000"/>
                <w:sz w:val="22"/>
                <w:szCs w:val="22"/>
              </w:rPr>
            </w:pPr>
          </w:p>
        </w:tc>
        <w:tc>
          <w:tcPr>
            <w:tcW w:w="776" w:type="dxa"/>
            <w:shd w:val="clear" w:color="auto" w:fill="auto"/>
            <w:vAlign w:val="center"/>
          </w:tcPr>
          <w:p w14:paraId="69DFDAFC" w14:textId="77777777" w:rsidR="007350B7" w:rsidRPr="007001F1" w:rsidRDefault="007350B7" w:rsidP="009E3256">
            <w:pPr>
              <w:jc w:val="center"/>
              <w:rPr>
                <w:color w:val="000000"/>
                <w:sz w:val="22"/>
                <w:szCs w:val="22"/>
              </w:rPr>
            </w:pPr>
          </w:p>
        </w:tc>
        <w:tc>
          <w:tcPr>
            <w:tcW w:w="1775" w:type="dxa"/>
            <w:shd w:val="clear" w:color="auto" w:fill="auto"/>
            <w:vAlign w:val="center"/>
          </w:tcPr>
          <w:p w14:paraId="4BE0F3BA" w14:textId="77777777" w:rsidR="007350B7" w:rsidRPr="007001F1" w:rsidRDefault="007350B7" w:rsidP="009E3256">
            <w:pPr>
              <w:jc w:val="center"/>
              <w:rPr>
                <w:color w:val="000000"/>
                <w:sz w:val="22"/>
                <w:szCs w:val="22"/>
              </w:rPr>
            </w:pPr>
          </w:p>
        </w:tc>
      </w:tr>
      <w:tr w:rsidR="00347A30" w:rsidRPr="007001F1" w14:paraId="7C18CA32" w14:textId="77777777" w:rsidTr="007261E4">
        <w:trPr>
          <w:trHeight w:val="20"/>
        </w:trPr>
        <w:tc>
          <w:tcPr>
            <w:tcW w:w="582" w:type="dxa"/>
            <w:shd w:val="clear" w:color="auto" w:fill="auto"/>
            <w:noWrap/>
            <w:vAlign w:val="center"/>
            <w:hideMark/>
          </w:tcPr>
          <w:p w14:paraId="535F4AD4" w14:textId="49AA0696" w:rsidR="00347A30" w:rsidRPr="007001F1" w:rsidRDefault="006F6B0D" w:rsidP="00347A30">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09C69085" w14:textId="00D9E2E8" w:rsidR="00347A30" w:rsidRPr="007001F1" w:rsidRDefault="00347A30" w:rsidP="00D5534B">
            <w:pPr>
              <w:jc w:val="both"/>
              <w:rPr>
                <w:color w:val="000000"/>
                <w:sz w:val="22"/>
                <w:szCs w:val="22"/>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postupoval v súlade s dôvodmi stanovené v ustanovení §101 ods.</w:t>
            </w:r>
            <w:r w:rsidR="003A4391" w:rsidRPr="007001F1">
              <w:rPr>
                <w:color w:val="000000"/>
                <w:sz w:val="22"/>
                <w:szCs w:val="22"/>
              </w:rPr>
              <w:t xml:space="preserve"> </w:t>
            </w:r>
            <w:r w:rsidRPr="007001F1">
              <w:rPr>
                <w:color w:val="000000"/>
                <w:sz w:val="22"/>
                <w:szCs w:val="22"/>
              </w:rPr>
              <w:t>2 a 3?</w:t>
            </w:r>
          </w:p>
        </w:tc>
        <w:tc>
          <w:tcPr>
            <w:tcW w:w="567" w:type="dxa"/>
            <w:shd w:val="clear" w:color="auto" w:fill="auto"/>
            <w:vAlign w:val="center"/>
            <w:hideMark/>
          </w:tcPr>
          <w:p w14:paraId="21A2E834"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B2DAFA"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875241"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6B729C"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203500D6" w14:textId="77777777" w:rsidTr="007261E4">
        <w:trPr>
          <w:trHeight w:val="20"/>
        </w:trPr>
        <w:tc>
          <w:tcPr>
            <w:tcW w:w="582" w:type="dxa"/>
            <w:shd w:val="clear" w:color="auto" w:fill="auto"/>
            <w:noWrap/>
            <w:vAlign w:val="center"/>
            <w:hideMark/>
          </w:tcPr>
          <w:p w14:paraId="5E11E65C" w14:textId="1ACB8448" w:rsidR="00347A30" w:rsidRPr="007001F1" w:rsidRDefault="006F6B0D" w:rsidP="00347A30">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6FBF3D8C" w14:textId="2E09B99D" w:rsidR="00347A30" w:rsidRPr="007001F1" w:rsidRDefault="00347A30" w:rsidP="00D5534B">
            <w:pPr>
              <w:jc w:val="both"/>
              <w:rPr>
                <w:color w:val="000000"/>
                <w:sz w:val="22"/>
                <w:szCs w:val="22"/>
              </w:rPr>
            </w:pPr>
            <w:r w:rsidRPr="007001F1">
              <w:rPr>
                <w:color w:val="000000"/>
                <w:sz w:val="22"/>
                <w:szCs w:val="22"/>
              </w:rPr>
              <w:t xml:space="preserve">Postupoval prijímateľ pri zadávaní koncesie podľa </w:t>
            </w:r>
            <w:r w:rsidR="005470C6" w:rsidRPr="007001F1">
              <w:rPr>
                <w:color w:val="000000"/>
                <w:sz w:val="22"/>
                <w:szCs w:val="22"/>
              </w:rPr>
              <w:t xml:space="preserve">    </w:t>
            </w:r>
            <w:r w:rsidRPr="007001F1">
              <w:rPr>
                <w:color w:val="000000"/>
                <w:sz w:val="22"/>
                <w:szCs w:val="22"/>
              </w:rPr>
              <w:t xml:space="preserve">§ 100 až § 107 ZVO? </w:t>
            </w:r>
          </w:p>
        </w:tc>
        <w:tc>
          <w:tcPr>
            <w:tcW w:w="567" w:type="dxa"/>
            <w:shd w:val="clear" w:color="auto" w:fill="auto"/>
            <w:vAlign w:val="center"/>
            <w:hideMark/>
          </w:tcPr>
          <w:p w14:paraId="16A913CE"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6987B2"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E87AAE7"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5B447D7"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71F309BB" w14:textId="77777777" w:rsidTr="007261E4">
        <w:trPr>
          <w:trHeight w:val="20"/>
        </w:trPr>
        <w:tc>
          <w:tcPr>
            <w:tcW w:w="582" w:type="dxa"/>
            <w:shd w:val="clear" w:color="auto" w:fill="auto"/>
            <w:noWrap/>
            <w:vAlign w:val="center"/>
            <w:hideMark/>
          </w:tcPr>
          <w:p w14:paraId="2C6DE3CA" w14:textId="0C9E8531" w:rsidR="00347A30" w:rsidRPr="007001F1" w:rsidRDefault="006F6B0D" w:rsidP="00347A30">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0EC89241" w14:textId="77777777" w:rsidR="00347A30" w:rsidRPr="007001F1" w:rsidRDefault="00347A30" w:rsidP="00D5534B">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F9F813C"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2DA86C"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A317F8"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2DB4BAD" w14:textId="77777777" w:rsidR="00347A30" w:rsidRPr="007001F1" w:rsidRDefault="00347A30" w:rsidP="00347A30">
            <w:pPr>
              <w:jc w:val="center"/>
              <w:rPr>
                <w:color w:val="000000"/>
                <w:sz w:val="22"/>
                <w:szCs w:val="22"/>
              </w:rPr>
            </w:pPr>
            <w:r w:rsidRPr="007001F1">
              <w:rPr>
                <w:color w:val="000000"/>
                <w:sz w:val="22"/>
                <w:szCs w:val="22"/>
              </w:rPr>
              <w:t> </w:t>
            </w:r>
          </w:p>
        </w:tc>
      </w:tr>
      <w:tr w:rsidR="007350B7" w:rsidRPr="007001F1" w14:paraId="0EEF6EB2" w14:textId="77777777" w:rsidTr="000A0E21">
        <w:trPr>
          <w:trHeight w:val="392"/>
        </w:trPr>
        <w:tc>
          <w:tcPr>
            <w:tcW w:w="582" w:type="dxa"/>
            <w:vMerge w:val="restart"/>
            <w:shd w:val="clear" w:color="auto" w:fill="auto"/>
            <w:noWrap/>
            <w:vAlign w:val="center"/>
            <w:hideMark/>
          </w:tcPr>
          <w:p w14:paraId="13C93BA1" w14:textId="386863C5" w:rsidR="007350B7" w:rsidRPr="007001F1" w:rsidRDefault="007350B7" w:rsidP="00347A30">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2A014A29" w14:textId="362F54EC" w:rsidR="007350B7" w:rsidRPr="007001F1" w:rsidRDefault="007350B7" w:rsidP="00D5534B">
            <w:pPr>
              <w:jc w:val="both"/>
              <w:rPr>
                <w:color w:val="000000"/>
                <w:sz w:val="22"/>
                <w:szCs w:val="22"/>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
          <w:p w14:paraId="0E86C2FE"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F3314F"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795E4"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BFE1EC5"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7617B19C" w14:textId="77777777" w:rsidTr="007261E4">
        <w:trPr>
          <w:trHeight w:val="757"/>
        </w:trPr>
        <w:tc>
          <w:tcPr>
            <w:tcW w:w="582" w:type="dxa"/>
            <w:vMerge/>
            <w:shd w:val="clear" w:color="auto" w:fill="auto"/>
            <w:noWrap/>
            <w:vAlign w:val="center"/>
          </w:tcPr>
          <w:p w14:paraId="22937800"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0E6F6E3F" w14:textId="6FDC1CAC" w:rsidR="007350B7" w:rsidRPr="007001F1" w:rsidRDefault="007350B7" w:rsidP="00D5534B">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3E51CFC" w14:textId="77777777" w:rsidR="007350B7" w:rsidRPr="007001F1" w:rsidRDefault="007350B7" w:rsidP="00347A30">
            <w:pPr>
              <w:jc w:val="center"/>
              <w:rPr>
                <w:color w:val="000000"/>
                <w:sz w:val="22"/>
                <w:szCs w:val="22"/>
              </w:rPr>
            </w:pPr>
          </w:p>
        </w:tc>
        <w:tc>
          <w:tcPr>
            <w:tcW w:w="567" w:type="dxa"/>
            <w:shd w:val="clear" w:color="auto" w:fill="auto"/>
            <w:vAlign w:val="center"/>
          </w:tcPr>
          <w:p w14:paraId="6795CEEE" w14:textId="77777777" w:rsidR="007350B7" w:rsidRPr="007001F1" w:rsidRDefault="007350B7" w:rsidP="00347A30">
            <w:pPr>
              <w:jc w:val="center"/>
              <w:rPr>
                <w:color w:val="000000"/>
                <w:sz w:val="22"/>
                <w:szCs w:val="22"/>
              </w:rPr>
            </w:pPr>
          </w:p>
        </w:tc>
        <w:tc>
          <w:tcPr>
            <w:tcW w:w="776" w:type="dxa"/>
            <w:shd w:val="clear" w:color="auto" w:fill="auto"/>
            <w:vAlign w:val="center"/>
          </w:tcPr>
          <w:p w14:paraId="79306310" w14:textId="77777777" w:rsidR="007350B7" w:rsidRPr="007001F1" w:rsidRDefault="007350B7" w:rsidP="00347A30">
            <w:pPr>
              <w:jc w:val="center"/>
              <w:rPr>
                <w:color w:val="000000"/>
                <w:sz w:val="22"/>
                <w:szCs w:val="22"/>
              </w:rPr>
            </w:pPr>
          </w:p>
        </w:tc>
        <w:tc>
          <w:tcPr>
            <w:tcW w:w="1775" w:type="dxa"/>
            <w:shd w:val="clear" w:color="auto" w:fill="auto"/>
            <w:vAlign w:val="center"/>
          </w:tcPr>
          <w:p w14:paraId="50555E83" w14:textId="77777777" w:rsidR="007350B7" w:rsidRPr="007001F1" w:rsidRDefault="007350B7" w:rsidP="00347A30">
            <w:pPr>
              <w:jc w:val="center"/>
              <w:rPr>
                <w:color w:val="000000"/>
                <w:sz w:val="22"/>
                <w:szCs w:val="22"/>
              </w:rPr>
            </w:pPr>
          </w:p>
        </w:tc>
      </w:tr>
      <w:tr w:rsidR="007350B7" w:rsidRPr="007001F1" w14:paraId="4AE2BEE1" w14:textId="77777777" w:rsidTr="000A0E21">
        <w:trPr>
          <w:trHeight w:val="272"/>
        </w:trPr>
        <w:tc>
          <w:tcPr>
            <w:tcW w:w="582" w:type="dxa"/>
            <w:vMerge w:val="restart"/>
            <w:shd w:val="clear" w:color="auto" w:fill="auto"/>
            <w:noWrap/>
            <w:vAlign w:val="center"/>
            <w:hideMark/>
          </w:tcPr>
          <w:p w14:paraId="12765159" w14:textId="17C85489" w:rsidR="007350B7" w:rsidRPr="007001F1" w:rsidRDefault="007350B7" w:rsidP="00347A30">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601B7D06" w14:textId="4D737743" w:rsidR="007350B7" w:rsidRPr="007001F1" w:rsidRDefault="007350B7" w:rsidP="00D5534B">
            <w:pPr>
              <w:jc w:val="both"/>
            </w:pPr>
            <w:r w:rsidRPr="007001F1">
              <w:rPr>
                <w:sz w:val="22"/>
                <w:szCs w:val="22"/>
              </w:rPr>
              <w:t>a) Nebol pri zadávaní zákazky identifikovaný konflikt záujmov?</w:t>
            </w:r>
            <w:r w:rsidR="00D5534B" w:rsidRPr="007001F1">
              <w:t xml:space="preserve"> </w:t>
            </w:r>
          </w:p>
        </w:tc>
        <w:tc>
          <w:tcPr>
            <w:tcW w:w="567" w:type="dxa"/>
            <w:shd w:val="clear" w:color="auto" w:fill="auto"/>
            <w:vAlign w:val="center"/>
            <w:hideMark/>
          </w:tcPr>
          <w:p w14:paraId="19984A24"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60FD55"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E34679"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136A52"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23689C9D" w14:textId="77777777" w:rsidTr="007261E4">
        <w:trPr>
          <w:trHeight w:val="675"/>
        </w:trPr>
        <w:tc>
          <w:tcPr>
            <w:tcW w:w="582" w:type="dxa"/>
            <w:vMerge/>
            <w:shd w:val="clear" w:color="auto" w:fill="auto"/>
            <w:noWrap/>
            <w:vAlign w:val="center"/>
          </w:tcPr>
          <w:p w14:paraId="3A81C72D"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1FC2E8A9" w14:textId="2FE277D5" w:rsidR="007350B7" w:rsidRPr="007001F1" w:rsidRDefault="007350B7" w:rsidP="00D5534B">
            <w:pPr>
              <w:jc w:val="both"/>
              <w:rPr>
                <w:sz w:val="22"/>
                <w:szCs w:val="22"/>
              </w:rPr>
            </w:pPr>
            <w:r w:rsidRPr="007001F1">
              <w:rPr>
                <w:sz w:val="22"/>
                <w:szCs w:val="22"/>
              </w:rPr>
              <w:t xml:space="preserve">b) Boli v prípade konfliktu záujmov prijaté primerané opatrenia a vykonaná nápravu v zmysle          </w:t>
            </w:r>
            <w:r w:rsidR="00D5534B" w:rsidRPr="007001F1">
              <w:rPr>
                <w:sz w:val="22"/>
                <w:szCs w:val="22"/>
              </w:rPr>
              <w:t>§ 23 ods. 5 ZVO?</w:t>
            </w:r>
          </w:p>
        </w:tc>
        <w:tc>
          <w:tcPr>
            <w:tcW w:w="567" w:type="dxa"/>
            <w:shd w:val="clear" w:color="auto" w:fill="auto"/>
            <w:vAlign w:val="center"/>
          </w:tcPr>
          <w:p w14:paraId="136450AC" w14:textId="77777777" w:rsidR="007350B7" w:rsidRPr="007001F1" w:rsidRDefault="007350B7" w:rsidP="00347A30">
            <w:pPr>
              <w:jc w:val="center"/>
              <w:rPr>
                <w:color w:val="000000"/>
                <w:sz w:val="22"/>
                <w:szCs w:val="22"/>
              </w:rPr>
            </w:pPr>
          </w:p>
        </w:tc>
        <w:tc>
          <w:tcPr>
            <w:tcW w:w="567" w:type="dxa"/>
            <w:shd w:val="clear" w:color="auto" w:fill="auto"/>
            <w:vAlign w:val="center"/>
          </w:tcPr>
          <w:p w14:paraId="0A778F95" w14:textId="77777777" w:rsidR="007350B7" w:rsidRPr="007001F1" w:rsidRDefault="007350B7" w:rsidP="00347A30">
            <w:pPr>
              <w:jc w:val="center"/>
              <w:rPr>
                <w:color w:val="000000"/>
                <w:sz w:val="22"/>
                <w:szCs w:val="22"/>
              </w:rPr>
            </w:pPr>
          </w:p>
        </w:tc>
        <w:tc>
          <w:tcPr>
            <w:tcW w:w="776" w:type="dxa"/>
            <w:shd w:val="clear" w:color="auto" w:fill="auto"/>
            <w:vAlign w:val="center"/>
          </w:tcPr>
          <w:p w14:paraId="27CC0A57" w14:textId="77777777" w:rsidR="007350B7" w:rsidRPr="007001F1" w:rsidRDefault="007350B7" w:rsidP="00347A30">
            <w:pPr>
              <w:jc w:val="center"/>
              <w:rPr>
                <w:color w:val="000000"/>
                <w:sz w:val="22"/>
                <w:szCs w:val="22"/>
              </w:rPr>
            </w:pPr>
          </w:p>
        </w:tc>
        <w:tc>
          <w:tcPr>
            <w:tcW w:w="1775" w:type="dxa"/>
            <w:shd w:val="clear" w:color="auto" w:fill="auto"/>
            <w:vAlign w:val="center"/>
          </w:tcPr>
          <w:p w14:paraId="59B582D2" w14:textId="77777777" w:rsidR="007350B7" w:rsidRPr="007001F1" w:rsidRDefault="007350B7" w:rsidP="00347A30">
            <w:pPr>
              <w:jc w:val="center"/>
              <w:rPr>
                <w:color w:val="000000"/>
                <w:sz w:val="22"/>
                <w:szCs w:val="22"/>
              </w:rPr>
            </w:pPr>
          </w:p>
        </w:tc>
      </w:tr>
      <w:tr w:rsidR="007350B7" w:rsidRPr="007001F1" w14:paraId="665E2D6F" w14:textId="77777777" w:rsidTr="007261E4">
        <w:trPr>
          <w:trHeight w:val="675"/>
        </w:trPr>
        <w:tc>
          <w:tcPr>
            <w:tcW w:w="582" w:type="dxa"/>
            <w:vMerge/>
            <w:shd w:val="clear" w:color="auto" w:fill="auto"/>
            <w:noWrap/>
            <w:vAlign w:val="center"/>
          </w:tcPr>
          <w:p w14:paraId="7F4D0334"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4880EFBB" w14:textId="2DC6C0CF" w:rsidR="007350B7" w:rsidRPr="007001F1" w:rsidRDefault="007350B7"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579ACEE" w14:textId="77777777" w:rsidR="007350B7" w:rsidRPr="007001F1" w:rsidRDefault="007350B7" w:rsidP="00347A30">
            <w:pPr>
              <w:jc w:val="center"/>
              <w:rPr>
                <w:color w:val="000000"/>
                <w:sz w:val="22"/>
                <w:szCs w:val="22"/>
              </w:rPr>
            </w:pPr>
          </w:p>
        </w:tc>
        <w:tc>
          <w:tcPr>
            <w:tcW w:w="567" w:type="dxa"/>
            <w:shd w:val="clear" w:color="auto" w:fill="auto"/>
            <w:vAlign w:val="center"/>
          </w:tcPr>
          <w:p w14:paraId="77EBF1B0" w14:textId="77777777" w:rsidR="007350B7" w:rsidRPr="007001F1" w:rsidRDefault="007350B7" w:rsidP="00347A30">
            <w:pPr>
              <w:jc w:val="center"/>
              <w:rPr>
                <w:color w:val="000000"/>
                <w:sz w:val="22"/>
                <w:szCs w:val="22"/>
              </w:rPr>
            </w:pPr>
          </w:p>
        </w:tc>
        <w:tc>
          <w:tcPr>
            <w:tcW w:w="776" w:type="dxa"/>
            <w:shd w:val="clear" w:color="auto" w:fill="auto"/>
            <w:vAlign w:val="center"/>
          </w:tcPr>
          <w:p w14:paraId="31A3D4DD" w14:textId="77777777" w:rsidR="007350B7" w:rsidRPr="007001F1" w:rsidRDefault="007350B7" w:rsidP="00347A30">
            <w:pPr>
              <w:jc w:val="center"/>
              <w:rPr>
                <w:color w:val="000000"/>
                <w:sz w:val="22"/>
                <w:szCs w:val="22"/>
              </w:rPr>
            </w:pPr>
          </w:p>
        </w:tc>
        <w:tc>
          <w:tcPr>
            <w:tcW w:w="1775" w:type="dxa"/>
            <w:shd w:val="clear" w:color="auto" w:fill="auto"/>
            <w:vAlign w:val="center"/>
          </w:tcPr>
          <w:p w14:paraId="7529F9B9" w14:textId="77777777" w:rsidR="007350B7" w:rsidRPr="007001F1" w:rsidRDefault="007350B7" w:rsidP="00347A30">
            <w:pPr>
              <w:jc w:val="center"/>
              <w:rPr>
                <w:color w:val="000000"/>
                <w:sz w:val="22"/>
                <w:szCs w:val="22"/>
              </w:rPr>
            </w:pPr>
          </w:p>
        </w:tc>
      </w:tr>
      <w:tr w:rsidR="007350B7" w:rsidRPr="007001F1" w14:paraId="6608C46F" w14:textId="77777777" w:rsidTr="007261E4">
        <w:trPr>
          <w:trHeight w:val="1140"/>
        </w:trPr>
        <w:tc>
          <w:tcPr>
            <w:tcW w:w="582" w:type="dxa"/>
            <w:vMerge w:val="restart"/>
            <w:shd w:val="clear" w:color="auto" w:fill="auto"/>
            <w:noWrap/>
            <w:vAlign w:val="center"/>
            <w:hideMark/>
          </w:tcPr>
          <w:p w14:paraId="77C19793" w14:textId="7B5FC8AF" w:rsidR="007350B7" w:rsidRPr="007001F1" w:rsidRDefault="007350B7" w:rsidP="00347A30">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58E0DA70" w14:textId="318689EF" w:rsidR="007350B7" w:rsidRPr="007001F1" w:rsidRDefault="007350B7"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14:paraId="4528D43A"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A62913B"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26A6E4F"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16996E"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5EA38963" w14:textId="77777777" w:rsidTr="000A0E21">
        <w:trPr>
          <w:trHeight w:val="759"/>
        </w:trPr>
        <w:tc>
          <w:tcPr>
            <w:tcW w:w="582" w:type="dxa"/>
            <w:vMerge/>
            <w:shd w:val="clear" w:color="auto" w:fill="auto"/>
            <w:noWrap/>
            <w:vAlign w:val="center"/>
          </w:tcPr>
          <w:p w14:paraId="0D6B6880"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6C94B729" w14:textId="6AF2243B" w:rsidR="007350B7" w:rsidRPr="007001F1" w:rsidRDefault="007350B7" w:rsidP="00D5534B">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204396BC" w14:textId="77777777" w:rsidR="007350B7" w:rsidRPr="007001F1" w:rsidRDefault="007350B7" w:rsidP="00347A30">
            <w:pPr>
              <w:jc w:val="center"/>
              <w:rPr>
                <w:color w:val="000000"/>
                <w:sz w:val="22"/>
                <w:szCs w:val="22"/>
              </w:rPr>
            </w:pPr>
          </w:p>
        </w:tc>
        <w:tc>
          <w:tcPr>
            <w:tcW w:w="567" w:type="dxa"/>
            <w:shd w:val="clear" w:color="auto" w:fill="auto"/>
            <w:vAlign w:val="center"/>
          </w:tcPr>
          <w:p w14:paraId="5BFA6111" w14:textId="77777777" w:rsidR="007350B7" w:rsidRPr="007001F1" w:rsidRDefault="007350B7" w:rsidP="00347A30">
            <w:pPr>
              <w:jc w:val="center"/>
              <w:rPr>
                <w:color w:val="000000"/>
                <w:sz w:val="22"/>
                <w:szCs w:val="22"/>
              </w:rPr>
            </w:pPr>
          </w:p>
        </w:tc>
        <w:tc>
          <w:tcPr>
            <w:tcW w:w="776" w:type="dxa"/>
            <w:shd w:val="clear" w:color="auto" w:fill="auto"/>
            <w:vAlign w:val="center"/>
          </w:tcPr>
          <w:p w14:paraId="2F6AC0EA" w14:textId="77777777" w:rsidR="007350B7" w:rsidRPr="007001F1" w:rsidRDefault="007350B7" w:rsidP="00347A30">
            <w:pPr>
              <w:jc w:val="center"/>
              <w:rPr>
                <w:color w:val="000000"/>
                <w:sz w:val="22"/>
                <w:szCs w:val="22"/>
              </w:rPr>
            </w:pPr>
          </w:p>
        </w:tc>
        <w:tc>
          <w:tcPr>
            <w:tcW w:w="1775" w:type="dxa"/>
            <w:shd w:val="clear" w:color="auto" w:fill="auto"/>
            <w:vAlign w:val="center"/>
          </w:tcPr>
          <w:p w14:paraId="2D778E87" w14:textId="77777777" w:rsidR="007350B7" w:rsidRPr="007001F1" w:rsidRDefault="007350B7" w:rsidP="00347A30">
            <w:pPr>
              <w:jc w:val="center"/>
              <w:rPr>
                <w:color w:val="000000"/>
                <w:sz w:val="22"/>
                <w:szCs w:val="22"/>
              </w:rPr>
            </w:pPr>
          </w:p>
        </w:tc>
      </w:tr>
      <w:tr w:rsidR="007350B7" w:rsidRPr="007001F1" w14:paraId="1BE7B1F7" w14:textId="77777777" w:rsidTr="000A0E21">
        <w:trPr>
          <w:trHeight w:val="448"/>
        </w:trPr>
        <w:tc>
          <w:tcPr>
            <w:tcW w:w="582" w:type="dxa"/>
            <w:vMerge w:val="restart"/>
            <w:shd w:val="clear" w:color="auto" w:fill="auto"/>
            <w:noWrap/>
            <w:vAlign w:val="center"/>
            <w:hideMark/>
          </w:tcPr>
          <w:p w14:paraId="7964CE5B" w14:textId="15DC5691" w:rsidR="007350B7" w:rsidRPr="007001F1" w:rsidRDefault="007350B7" w:rsidP="00347A30">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2B4D78D0" w14:textId="5F857597" w:rsidR="007350B7" w:rsidRPr="007001F1" w:rsidRDefault="007350B7" w:rsidP="00D5534B">
            <w:pPr>
              <w:jc w:val="both"/>
              <w:rPr>
                <w:color w:val="000000"/>
                <w:sz w:val="22"/>
                <w:szCs w:val="22"/>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14:paraId="562091DD"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889E02"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227A96"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C58764"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2C1E2F67" w14:textId="77777777" w:rsidTr="000A0E21">
        <w:trPr>
          <w:trHeight w:val="388"/>
        </w:trPr>
        <w:tc>
          <w:tcPr>
            <w:tcW w:w="582" w:type="dxa"/>
            <w:vMerge/>
            <w:shd w:val="clear" w:color="auto" w:fill="auto"/>
            <w:noWrap/>
            <w:vAlign w:val="center"/>
          </w:tcPr>
          <w:p w14:paraId="07096E2B"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0FD42883" w14:textId="094D8D85" w:rsidR="007350B7" w:rsidRPr="007001F1" w:rsidRDefault="007350B7" w:rsidP="00D5534B">
            <w:pPr>
              <w:jc w:val="both"/>
              <w:rPr>
                <w:color w:val="000000"/>
                <w:sz w:val="22"/>
                <w:szCs w:val="22"/>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14:paraId="5922E89A" w14:textId="77777777" w:rsidR="007350B7" w:rsidRPr="007001F1" w:rsidRDefault="007350B7" w:rsidP="00347A30">
            <w:pPr>
              <w:jc w:val="center"/>
              <w:rPr>
                <w:color w:val="000000"/>
                <w:sz w:val="22"/>
                <w:szCs w:val="22"/>
              </w:rPr>
            </w:pPr>
          </w:p>
        </w:tc>
        <w:tc>
          <w:tcPr>
            <w:tcW w:w="567" w:type="dxa"/>
            <w:shd w:val="clear" w:color="auto" w:fill="auto"/>
            <w:vAlign w:val="center"/>
          </w:tcPr>
          <w:p w14:paraId="2B4252EF" w14:textId="77777777" w:rsidR="007350B7" w:rsidRPr="007001F1" w:rsidRDefault="007350B7" w:rsidP="00347A30">
            <w:pPr>
              <w:jc w:val="center"/>
              <w:rPr>
                <w:color w:val="000000"/>
                <w:sz w:val="22"/>
                <w:szCs w:val="22"/>
              </w:rPr>
            </w:pPr>
          </w:p>
        </w:tc>
        <w:tc>
          <w:tcPr>
            <w:tcW w:w="776" w:type="dxa"/>
            <w:shd w:val="clear" w:color="auto" w:fill="auto"/>
            <w:vAlign w:val="center"/>
          </w:tcPr>
          <w:p w14:paraId="2A745F63" w14:textId="77777777" w:rsidR="007350B7" w:rsidRPr="007001F1" w:rsidRDefault="007350B7" w:rsidP="00347A30">
            <w:pPr>
              <w:jc w:val="center"/>
              <w:rPr>
                <w:color w:val="000000"/>
                <w:sz w:val="22"/>
                <w:szCs w:val="22"/>
              </w:rPr>
            </w:pPr>
          </w:p>
        </w:tc>
        <w:tc>
          <w:tcPr>
            <w:tcW w:w="1775" w:type="dxa"/>
            <w:shd w:val="clear" w:color="auto" w:fill="auto"/>
            <w:vAlign w:val="center"/>
          </w:tcPr>
          <w:p w14:paraId="4D7C1428" w14:textId="77777777" w:rsidR="007350B7" w:rsidRPr="007001F1" w:rsidRDefault="007350B7" w:rsidP="00347A30">
            <w:pPr>
              <w:jc w:val="center"/>
              <w:rPr>
                <w:color w:val="000000"/>
                <w:sz w:val="22"/>
                <w:szCs w:val="22"/>
              </w:rPr>
            </w:pPr>
          </w:p>
        </w:tc>
      </w:tr>
      <w:tr w:rsidR="007350B7" w:rsidRPr="007001F1" w14:paraId="233764AB" w14:textId="77777777" w:rsidTr="007261E4">
        <w:trPr>
          <w:trHeight w:val="885"/>
        </w:trPr>
        <w:tc>
          <w:tcPr>
            <w:tcW w:w="582" w:type="dxa"/>
            <w:vMerge/>
            <w:shd w:val="clear" w:color="auto" w:fill="auto"/>
            <w:noWrap/>
            <w:vAlign w:val="center"/>
          </w:tcPr>
          <w:p w14:paraId="1D0D5956"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242906B2" w14:textId="1DFD0942" w:rsidR="007350B7" w:rsidRPr="007001F1" w:rsidRDefault="007350B7" w:rsidP="00D5534B">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54F294F5" w14:textId="77777777" w:rsidR="007350B7" w:rsidRPr="007001F1" w:rsidRDefault="007350B7" w:rsidP="00347A30">
            <w:pPr>
              <w:jc w:val="center"/>
              <w:rPr>
                <w:color w:val="000000"/>
                <w:sz w:val="22"/>
                <w:szCs w:val="22"/>
              </w:rPr>
            </w:pPr>
          </w:p>
        </w:tc>
        <w:tc>
          <w:tcPr>
            <w:tcW w:w="567" w:type="dxa"/>
            <w:shd w:val="clear" w:color="auto" w:fill="auto"/>
            <w:vAlign w:val="center"/>
          </w:tcPr>
          <w:p w14:paraId="794960FA" w14:textId="77777777" w:rsidR="007350B7" w:rsidRPr="007001F1" w:rsidRDefault="007350B7" w:rsidP="00347A30">
            <w:pPr>
              <w:jc w:val="center"/>
              <w:rPr>
                <w:color w:val="000000"/>
                <w:sz w:val="22"/>
                <w:szCs w:val="22"/>
              </w:rPr>
            </w:pPr>
          </w:p>
        </w:tc>
        <w:tc>
          <w:tcPr>
            <w:tcW w:w="776" w:type="dxa"/>
            <w:shd w:val="clear" w:color="auto" w:fill="auto"/>
            <w:vAlign w:val="center"/>
          </w:tcPr>
          <w:p w14:paraId="0F1A5F31" w14:textId="77777777" w:rsidR="007350B7" w:rsidRPr="007001F1" w:rsidRDefault="007350B7" w:rsidP="00347A30">
            <w:pPr>
              <w:jc w:val="center"/>
              <w:rPr>
                <w:color w:val="000000"/>
                <w:sz w:val="22"/>
                <w:szCs w:val="22"/>
              </w:rPr>
            </w:pPr>
          </w:p>
        </w:tc>
        <w:tc>
          <w:tcPr>
            <w:tcW w:w="1775" w:type="dxa"/>
            <w:shd w:val="clear" w:color="auto" w:fill="auto"/>
            <w:vAlign w:val="center"/>
          </w:tcPr>
          <w:p w14:paraId="01C2A4C2" w14:textId="77777777" w:rsidR="007350B7" w:rsidRPr="007001F1" w:rsidRDefault="007350B7" w:rsidP="00347A30">
            <w:pPr>
              <w:jc w:val="center"/>
              <w:rPr>
                <w:color w:val="000000"/>
                <w:sz w:val="22"/>
                <w:szCs w:val="22"/>
              </w:rPr>
            </w:pPr>
          </w:p>
        </w:tc>
      </w:tr>
      <w:tr w:rsidR="007350B7" w:rsidRPr="007001F1" w14:paraId="20A0AEB4" w14:textId="77777777" w:rsidTr="000A0E21">
        <w:trPr>
          <w:trHeight w:val="364"/>
        </w:trPr>
        <w:tc>
          <w:tcPr>
            <w:tcW w:w="582" w:type="dxa"/>
            <w:vMerge/>
            <w:shd w:val="clear" w:color="auto" w:fill="auto"/>
            <w:noWrap/>
            <w:vAlign w:val="center"/>
          </w:tcPr>
          <w:p w14:paraId="1F1DC4D3"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54148ED2" w14:textId="0CDB51FD" w:rsidR="007350B7" w:rsidRPr="007001F1" w:rsidRDefault="007350B7" w:rsidP="00D5534B">
            <w:pPr>
              <w:jc w:val="both"/>
              <w:rPr>
                <w:color w:val="000000"/>
                <w:sz w:val="22"/>
                <w:szCs w:val="22"/>
              </w:rPr>
            </w:pPr>
            <w:r w:rsidRPr="007001F1">
              <w:rPr>
                <w:color w:val="000000"/>
                <w:sz w:val="22"/>
                <w:szCs w:val="22"/>
              </w:rPr>
              <w:t>d) Bol predmet koncesie  opísaný jednoznačne, úplne a nestranne a v súlade s § 102 ods. 7 a 8 ZVO?</w:t>
            </w:r>
          </w:p>
        </w:tc>
        <w:tc>
          <w:tcPr>
            <w:tcW w:w="567" w:type="dxa"/>
            <w:shd w:val="clear" w:color="auto" w:fill="auto"/>
            <w:vAlign w:val="center"/>
          </w:tcPr>
          <w:p w14:paraId="33B7E2A9" w14:textId="77777777" w:rsidR="007350B7" w:rsidRPr="007001F1" w:rsidRDefault="007350B7" w:rsidP="00347A30">
            <w:pPr>
              <w:jc w:val="center"/>
              <w:rPr>
                <w:color w:val="000000"/>
                <w:sz w:val="22"/>
                <w:szCs w:val="22"/>
              </w:rPr>
            </w:pPr>
          </w:p>
        </w:tc>
        <w:tc>
          <w:tcPr>
            <w:tcW w:w="567" w:type="dxa"/>
            <w:shd w:val="clear" w:color="auto" w:fill="auto"/>
            <w:vAlign w:val="center"/>
          </w:tcPr>
          <w:p w14:paraId="307F351A" w14:textId="77777777" w:rsidR="007350B7" w:rsidRPr="007001F1" w:rsidRDefault="007350B7" w:rsidP="00347A30">
            <w:pPr>
              <w:jc w:val="center"/>
              <w:rPr>
                <w:color w:val="000000"/>
                <w:sz w:val="22"/>
                <w:szCs w:val="22"/>
              </w:rPr>
            </w:pPr>
          </w:p>
        </w:tc>
        <w:tc>
          <w:tcPr>
            <w:tcW w:w="776" w:type="dxa"/>
            <w:shd w:val="clear" w:color="auto" w:fill="auto"/>
            <w:vAlign w:val="center"/>
          </w:tcPr>
          <w:p w14:paraId="1B24F9C5" w14:textId="77777777" w:rsidR="007350B7" w:rsidRPr="007001F1" w:rsidRDefault="007350B7" w:rsidP="00347A30">
            <w:pPr>
              <w:jc w:val="center"/>
              <w:rPr>
                <w:color w:val="000000"/>
                <w:sz w:val="22"/>
                <w:szCs w:val="22"/>
              </w:rPr>
            </w:pPr>
          </w:p>
        </w:tc>
        <w:tc>
          <w:tcPr>
            <w:tcW w:w="1775" w:type="dxa"/>
            <w:shd w:val="clear" w:color="auto" w:fill="auto"/>
            <w:vAlign w:val="center"/>
          </w:tcPr>
          <w:p w14:paraId="748EAD71" w14:textId="77777777" w:rsidR="007350B7" w:rsidRPr="007001F1" w:rsidRDefault="007350B7" w:rsidP="00347A30">
            <w:pPr>
              <w:jc w:val="center"/>
              <w:rPr>
                <w:color w:val="000000"/>
                <w:sz w:val="22"/>
                <w:szCs w:val="22"/>
              </w:rPr>
            </w:pPr>
          </w:p>
        </w:tc>
      </w:tr>
      <w:tr w:rsidR="007350B7" w:rsidRPr="007001F1" w14:paraId="725E5D60" w14:textId="77777777" w:rsidTr="000A0E21">
        <w:trPr>
          <w:trHeight w:val="441"/>
        </w:trPr>
        <w:tc>
          <w:tcPr>
            <w:tcW w:w="582" w:type="dxa"/>
            <w:vMerge w:val="restart"/>
            <w:shd w:val="clear" w:color="auto" w:fill="auto"/>
            <w:noWrap/>
            <w:vAlign w:val="center"/>
            <w:hideMark/>
          </w:tcPr>
          <w:p w14:paraId="22A311C5" w14:textId="40F1A961" w:rsidR="007350B7" w:rsidRPr="007001F1" w:rsidRDefault="007350B7" w:rsidP="00347A30">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64ED7F84" w14:textId="62DF73D7" w:rsidR="007350B7" w:rsidRPr="007001F1" w:rsidRDefault="007350B7" w:rsidP="00D5534B">
            <w:pPr>
              <w:jc w:val="both"/>
              <w:rPr>
                <w:color w:val="000000"/>
                <w:sz w:val="22"/>
                <w:szCs w:val="22"/>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14:paraId="0641D9B3"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496D56"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F456C1"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B11424"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75D6B9C3" w14:textId="77777777" w:rsidTr="007261E4">
        <w:trPr>
          <w:trHeight w:val="885"/>
        </w:trPr>
        <w:tc>
          <w:tcPr>
            <w:tcW w:w="582" w:type="dxa"/>
            <w:vMerge/>
            <w:shd w:val="clear" w:color="auto" w:fill="auto"/>
            <w:noWrap/>
            <w:vAlign w:val="center"/>
          </w:tcPr>
          <w:p w14:paraId="712808A8"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27E117EF" w14:textId="02D94687" w:rsidR="007350B7" w:rsidRPr="007001F1" w:rsidRDefault="007350B7" w:rsidP="00D5534B">
            <w:pPr>
              <w:jc w:val="both"/>
              <w:rPr>
                <w:color w:val="000000"/>
                <w:sz w:val="22"/>
                <w:szCs w:val="22"/>
              </w:rPr>
            </w:pPr>
            <w:r w:rsidRPr="007001F1">
              <w:rPr>
                <w:color w:val="000000"/>
                <w:sz w:val="22"/>
                <w:szCs w:val="22"/>
              </w:rPr>
              <w:t xml:space="preserve">b) Požiadal verejný obstarávateľ písomne  uchádzača alebo záujemcu o vysvetlenie alebo doplnenie predložených dokladov vždy, keď z predložených dokladov nebolo možné posúdiť ich </w:t>
            </w:r>
            <w:r w:rsidRPr="007001F1">
              <w:rPr>
                <w:color w:val="000000"/>
                <w:sz w:val="22"/>
                <w:szCs w:val="22"/>
              </w:rPr>
              <w:lastRenderedPageBreak/>
              <w:t>platnosť alebo splnenie podmienky účasti?</w:t>
            </w:r>
          </w:p>
        </w:tc>
        <w:tc>
          <w:tcPr>
            <w:tcW w:w="567" w:type="dxa"/>
            <w:shd w:val="clear" w:color="auto" w:fill="auto"/>
            <w:vAlign w:val="center"/>
          </w:tcPr>
          <w:p w14:paraId="015FEBE4" w14:textId="77777777" w:rsidR="007350B7" w:rsidRPr="007001F1" w:rsidRDefault="007350B7" w:rsidP="00347A30">
            <w:pPr>
              <w:jc w:val="center"/>
              <w:rPr>
                <w:color w:val="000000"/>
                <w:sz w:val="22"/>
                <w:szCs w:val="22"/>
              </w:rPr>
            </w:pPr>
          </w:p>
        </w:tc>
        <w:tc>
          <w:tcPr>
            <w:tcW w:w="567" w:type="dxa"/>
            <w:shd w:val="clear" w:color="auto" w:fill="auto"/>
            <w:vAlign w:val="center"/>
          </w:tcPr>
          <w:p w14:paraId="57E948EB" w14:textId="77777777" w:rsidR="007350B7" w:rsidRPr="007001F1" w:rsidRDefault="007350B7" w:rsidP="00347A30">
            <w:pPr>
              <w:jc w:val="center"/>
              <w:rPr>
                <w:color w:val="000000"/>
                <w:sz w:val="22"/>
                <w:szCs w:val="22"/>
              </w:rPr>
            </w:pPr>
          </w:p>
        </w:tc>
        <w:tc>
          <w:tcPr>
            <w:tcW w:w="776" w:type="dxa"/>
            <w:shd w:val="clear" w:color="auto" w:fill="auto"/>
            <w:vAlign w:val="center"/>
          </w:tcPr>
          <w:p w14:paraId="2B9F36F7" w14:textId="77777777" w:rsidR="007350B7" w:rsidRPr="007001F1" w:rsidRDefault="007350B7" w:rsidP="00347A30">
            <w:pPr>
              <w:jc w:val="center"/>
              <w:rPr>
                <w:color w:val="000000"/>
                <w:sz w:val="22"/>
                <w:szCs w:val="22"/>
              </w:rPr>
            </w:pPr>
          </w:p>
        </w:tc>
        <w:tc>
          <w:tcPr>
            <w:tcW w:w="1775" w:type="dxa"/>
            <w:shd w:val="clear" w:color="auto" w:fill="auto"/>
            <w:vAlign w:val="center"/>
          </w:tcPr>
          <w:p w14:paraId="160C6DA3" w14:textId="77777777" w:rsidR="007350B7" w:rsidRPr="007001F1" w:rsidRDefault="007350B7" w:rsidP="00347A30">
            <w:pPr>
              <w:jc w:val="center"/>
              <w:rPr>
                <w:color w:val="000000"/>
                <w:sz w:val="22"/>
                <w:szCs w:val="22"/>
              </w:rPr>
            </w:pPr>
          </w:p>
        </w:tc>
      </w:tr>
      <w:tr w:rsidR="00347A30" w:rsidRPr="007001F1" w14:paraId="4BA5FB21" w14:textId="77777777" w:rsidTr="007261E4">
        <w:trPr>
          <w:trHeight w:val="20"/>
        </w:trPr>
        <w:tc>
          <w:tcPr>
            <w:tcW w:w="582" w:type="dxa"/>
            <w:shd w:val="clear" w:color="auto" w:fill="auto"/>
            <w:noWrap/>
            <w:vAlign w:val="center"/>
            <w:hideMark/>
          </w:tcPr>
          <w:p w14:paraId="5FEB69A8" w14:textId="0399348B" w:rsidR="00347A30" w:rsidRPr="007001F1" w:rsidRDefault="006F6B0D" w:rsidP="00D2171A">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65414C2A" w14:textId="7FA83530" w:rsidR="00347A30" w:rsidRPr="007001F1" w:rsidRDefault="002A7E54" w:rsidP="00D5534B">
            <w:pPr>
              <w:jc w:val="both"/>
              <w:rPr>
                <w:color w:val="000000"/>
                <w:sz w:val="22"/>
                <w:szCs w:val="22"/>
              </w:rPr>
            </w:pPr>
            <w:r w:rsidRPr="007001F1">
              <w:rPr>
                <w:color w:val="000000"/>
                <w:sz w:val="22"/>
                <w:szCs w:val="22"/>
              </w:rPr>
              <w:t>Bolo vysvetlenie informácií potrebných na vypracovanie ponuky, návrhu a na preukázanie splnenia podmienok účasti preukázateľne 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14:paraId="1513C3F2"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250E8D7"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015659"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5A70CA"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43F3592D" w14:textId="77777777" w:rsidTr="000A0E21">
        <w:trPr>
          <w:trHeight w:val="342"/>
        </w:trPr>
        <w:tc>
          <w:tcPr>
            <w:tcW w:w="582" w:type="dxa"/>
            <w:vMerge w:val="restart"/>
            <w:shd w:val="clear" w:color="auto" w:fill="auto"/>
            <w:noWrap/>
            <w:vAlign w:val="center"/>
            <w:hideMark/>
          </w:tcPr>
          <w:p w14:paraId="39A003AB" w14:textId="278178DC" w:rsidR="00640805" w:rsidRPr="007001F1" w:rsidRDefault="00640805" w:rsidP="00347A30">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4AB9996D" w14:textId="5EB0FEDC" w:rsidR="00640805" w:rsidRPr="007001F1" w:rsidRDefault="00640805" w:rsidP="00D5534B">
            <w:pPr>
              <w:jc w:val="both"/>
              <w:rPr>
                <w:color w:val="000000"/>
                <w:sz w:val="22"/>
                <w:szCs w:val="22"/>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14:paraId="4D3FD06D"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2BB9AB"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7EA751"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1E5B23B"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59D441CE" w14:textId="77777777" w:rsidTr="000A0E21">
        <w:trPr>
          <w:trHeight w:val="392"/>
        </w:trPr>
        <w:tc>
          <w:tcPr>
            <w:tcW w:w="582" w:type="dxa"/>
            <w:vMerge/>
            <w:shd w:val="clear" w:color="auto" w:fill="auto"/>
            <w:noWrap/>
            <w:vAlign w:val="center"/>
          </w:tcPr>
          <w:p w14:paraId="6E1A2AE1"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7CEBD8D2" w14:textId="17664F22" w:rsidR="00640805" w:rsidRPr="007001F1" w:rsidRDefault="00640805" w:rsidP="00D5534B">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7EE9DD75" w14:textId="77777777" w:rsidR="00640805" w:rsidRPr="007001F1" w:rsidRDefault="00640805" w:rsidP="00347A30">
            <w:pPr>
              <w:jc w:val="center"/>
              <w:rPr>
                <w:color w:val="000000"/>
                <w:sz w:val="22"/>
                <w:szCs w:val="22"/>
              </w:rPr>
            </w:pPr>
          </w:p>
        </w:tc>
        <w:tc>
          <w:tcPr>
            <w:tcW w:w="567" w:type="dxa"/>
            <w:shd w:val="clear" w:color="auto" w:fill="auto"/>
            <w:vAlign w:val="center"/>
          </w:tcPr>
          <w:p w14:paraId="6CE1C45E" w14:textId="77777777" w:rsidR="00640805" w:rsidRPr="007001F1" w:rsidRDefault="00640805" w:rsidP="00347A30">
            <w:pPr>
              <w:jc w:val="center"/>
              <w:rPr>
                <w:color w:val="000000"/>
                <w:sz w:val="22"/>
                <w:szCs w:val="22"/>
              </w:rPr>
            </w:pPr>
          </w:p>
        </w:tc>
        <w:tc>
          <w:tcPr>
            <w:tcW w:w="776" w:type="dxa"/>
            <w:shd w:val="clear" w:color="auto" w:fill="auto"/>
            <w:vAlign w:val="center"/>
          </w:tcPr>
          <w:p w14:paraId="2C373586" w14:textId="77777777" w:rsidR="00640805" w:rsidRPr="007001F1" w:rsidRDefault="00640805" w:rsidP="00347A30">
            <w:pPr>
              <w:jc w:val="center"/>
              <w:rPr>
                <w:color w:val="000000"/>
                <w:sz w:val="22"/>
                <w:szCs w:val="22"/>
              </w:rPr>
            </w:pPr>
          </w:p>
        </w:tc>
        <w:tc>
          <w:tcPr>
            <w:tcW w:w="1775" w:type="dxa"/>
            <w:shd w:val="clear" w:color="auto" w:fill="auto"/>
            <w:vAlign w:val="center"/>
          </w:tcPr>
          <w:p w14:paraId="5D0D1465" w14:textId="77777777" w:rsidR="00640805" w:rsidRPr="007001F1" w:rsidRDefault="00640805" w:rsidP="00347A30">
            <w:pPr>
              <w:jc w:val="center"/>
              <w:rPr>
                <w:color w:val="000000"/>
                <w:sz w:val="22"/>
                <w:szCs w:val="22"/>
              </w:rPr>
            </w:pPr>
          </w:p>
        </w:tc>
      </w:tr>
      <w:tr w:rsidR="00640805" w:rsidRPr="007001F1" w14:paraId="404DEC41" w14:textId="77777777" w:rsidTr="000A0E21">
        <w:trPr>
          <w:trHeight w:val="300"/>
        </w:trPr>
        <w:tc>
          <w:tcPr>
            <w:tcW w:w="582" w:type="dxa"/>
            <w:vMerge/>
            <w:shd w:val="clear" w:color="auto" w:fill="auto"/>
            <w:noWrap/>
            <w:vAlign w:val="center"/>
          </w:tcPr>
          <w:p w14:paraId="3EED50E1"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144A7CC" w14:textId="4E720417" w:rsidR="00640805" w:rsidRPr="007001F1" w:rsidRDefault="00640805" w:rsidP="00D5534B">
            <w:pPr>
              <w:jc w:val="both"/>
              <w:rPr>
                <w:color w:val="000000"/>
                <w:sz w:val="22"/>
                <w:szCs w:val="22"/>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14:paraId="31E611B4" w14:textId="77777777" w:rsidR="00640805" w:rsidRPr="007001F1" w:rsidRDefault="00640805" w:rsidP="00347A30">
            <w:pPr>
              <w:jc w:val="center"/>
              <w:rPr>
                <w:color w:val="000000"/>
                <w:sz w:val="22"/>
                <w:szCs w:val="22"/>
              </w:rPr>
            </w:pPr>
          </w:p>
        </w:tc>
        <w:tc>
          <w:tcPr>
            <w:tcW w:w="567" w:type="dxa"/>
            <w:shd w:val="clear" w:color="auto" w:fill="auto"/>
            <w:vAlign w:val="center"/>
          </w:tcPr>
          <w:p w14:paraId="62420300" w14:textId="77777777" w:rsidR="00640805" w:rsidRPr="007001F1" w:rsidRDefault="00640805" w:rsidP="00347A30">
            <w:pPr>
              <w:jc w:val="center"/>
              <w:rPr>
                <w:color w:val="000000"/>
                <w:sz w:val="22"/>
                <w:szCs w:val="22"/>
              </w:rPr>
            </w:pPr>
          </w:p>
        </w:tc>
        <w:tc>
          <w:tcPr>
            <w:tcW w:w="776" w:type="dxa"/>
            <w:shd w:val="clear" w:color="auto" w:fill="auto"/>
            <w:vAlign w:val="center"/>
          </w:tcPr>
          <w:p w14:paraId="197A0453" w14:textId="77777777" w:rsidR="00640805" w:rsidRPr="007001F1" w:rsidRDefault="00640805" w:rsidP="00347A30">
            <w:pPr>
              <w:jc w:val="center"/>
              <w:rPr>
                <w:color w:val="000000"/>
                <w:sz w:val="22"/>
                <w:szCs w:val="22"/>
              </w:rPr>
            </w:pPr>
          </w:p>
        </w:tc>
        <w:tc>
          <w:tcPr>
            <w:tcW w:w="1775" w:type="dxa"/>
            <w:shd w:val="clear" w:color="auto" w:fill="auto"/>
            <w:vAlign w:val="center"/>
          </w:tcPr>
          <w:p w14:paraId="79049826" w14:textId="77777777" w:rsidR="00640805" w:rsidRPr="007001F1" w:rsidRDefault="00640805" w:rsidP="00347A30">
            <w:pPr>
              <w:jc w:val="center"/>
              <w:rPr>
                <w:color w:val="000000"/>
                <w:sz w:val="22"/>
                <w:szCs w:val="22"/>
              </w:rPr>
            </w:pPr>
          </w:p>
        </w:tc>
      </w:tr>
      <w:tr w:rsidR="00640805" w:rsidRPr="007001F1" w14:paraId="4576016B" w14:textId="77777777" w:rsidTr="007261E4">
        <w:trPr>
          <w:trHeight w:val="633"/>
        </w:trPr>
        <w:tc>
          <w:tcPr>
            <w:tcW w:w="582" w:type="dxa"/>
            <w:vMerge/>
            <w:shd w:val="clear" w:color="auto" w:fill="auto"/>
            <w:noWrap/>
            <w:vAlign w:val="center"/>
          </w:tcPr>
          <w:p w14:paraId="086D5C99"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66860B08" w14:textId="595B428B" w:rsidR="00640805" w:rsidRPr="007001F1" w:rsidRDefault="00640805" w:rsidP="00D5534B">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F622D9D" w14:textId="77777777" w:rsidR="00640805" w:rsidRPr="007001F1" w:rsidRDefault="00640805" w:rsidP="00347A30">
            <w:pPr>
              <w:jc w:val="center"/>
              <w:rPr>
                <w:color w:val="000000"/>
                <w:sz w:val="22"/>
                <w:szCs w:val="22"/>
              </w:rPr>
            </w:pPr>
          </w:p>
        </w:tc>
        <w:tc>
          <w:tcPr>
            <w:tcW w:w="567" w:type="dxa"/>
            <w:shd w:val="clear" w:color="auto" w:fill="auto"/>
            <w:vAlign w:val="center"/>
          </w:tcPr>
          <w:p w14:paraId="347CB59B" w14:textId="77777777" w:rsidR="00640805" w:rsidRPr="007001F1" w:rsidRDefault="00640805" w:rsidP="00347A30">
            <w:pPr>
              <w:jc w:val="center"/>
              <w:rPr>
                <w:color w:val="000000"/>
                <w:sz w:val="22"/>
                <w:szCs w:val="22"/>
              </w:rPr>
            </w:pPr>
          </w:p>
        </w:tc>
        <w:tc>
          <w:tcPr>
            <w:tcW w:w="776" w:type="dxa"/>
            <w:shd w:val="clear" w:color="auto" w:fill="auto"/>
            <w:vAlign w:val="center"/>
          </w:tcPr>
          <w:p w14:paraId="2F4FBF6B" w14:textId="77777777" w:rsidR="00640805" w:rsidRPr="007001F1" w:rsidRDefault="00640805" w:rsidP="00347A30">
            <w:pPr>
              <w:jc w:val="center"/>
              <w:rPr>
                <w:color w:val="000000"/>
                <w:sz w:val="22"/>
                <w:szCs w:val="22"/>
              </w:rPr>
            </w:pPr>
          </w:p>
        </w:tc>
        <w:tc>
          <w:tcPr>
            <w:tcW w:w="1775" w:type="dxa"/>
            <w:shd w:val="clear" w:color="auto" w:fill="auto"/>
            <w:vAlign w:val="center"/>
          </w:tcPr>
          <w:p w14:paraId="216F49FC" w14:textId="77777777" w:rsidR="00640805" w:rsidRPr="007001F1" w:rsidRDefault="00640805" w:rsidP="00347A30">
            <w:pPr>
              <w:jc w:val="center"/>
              <w:rPr>
                <w:color w:val="000000"/>
                <w:sz w:val="22"/>
                <w:szCs w:val="22"/>
              </w:rPr>
            </w:pPr>
          </w:p>
        </w:tc>
      </w:tr>
      <w:tr w:rsidR="00640805" w:rsidRPr="007001F1" w14:paraId="17A0C432" w14:textId="77777777" w:rsidTr="007261E4">
        <w:trPr>
          <w:trHeight w:val="1013"/>
        </w:trPr>
        <w:tc>
          <w:tcPr>
            <w:tcW w:w="582" w:type="dxa"/>
            <w:vMerge w:val="restart"/>
            <w:shd w:val="clear" w:color="auto" w:fill="auto"/>
            <w:noWrap/>
            <w:vAlign w:val="center"/>
            <w:hideMark/>
          </w:tcPr>
          <w:p w14:paraId="69B0E1B8" w14:textId="08852941" w:rsidR="00640805" w:rsidRPr="007001F1" w:rsidRDefault="00640805" w:rsidP="00347A30">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41D04FE5" w14:textId="1AA47CA4" w:rsidR="00640805" w:rsidRPr="007001F1" w:rsidRDefault="00640805" w:rsidP="00D5534B">
            <w:pPr>
              <w:jc w:val="both"/>
              <w:rPr>
                <w:color w:val="000000"/>
                <w:sz w:val="22"/>
                <w:szCs w:val="22"/>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14:paraId="6F95EE4A"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E36E83"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1138B81"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DBADA1"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560E9708" w14:textId="77777777" w:rsidTr="000A0E21">
        <w:trPr>
          <w:trHeight w:val="609"/>
        </w:trPr>
        <w:tc>
          <w:tcPr>
            <w:tcW w:w="582" w:type="dxa"/>
            <w:vMerge/>
            <w:shd w:val="clear" w:color="auto" w:fill="auto"/>
            <w:noWrap/>
            <w:vAlign w:val="center"/>
          </w:tcPr>
          <w:p w14:paraId="6CEBF05A"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270A51B" w14:textId="42299D84" w:rsidR="00640805" w:rsidRPr="007001F1" w:rsidRDefault="00640805" w:rsidP="00D5534B">
            <w:pPr>
              <w:jc w:val="both"/>
              <w:rPr>
                <w:color w:val="000000"/>
                <w:sz w:val="22"/>
                <w:szCs w:val="22"/>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14:paraId="267AD2C1" w14:textId="77777777" w:rsidR="00640805" w:rsidRPr="007001F1" w:rsidRDefault="00640805" w:rsidP="00347A30">
            <w:pPr>
              <w:jc w:val="center"/>
              <w:rPr>
                <w:color w:val="000000"/>
                <w:sz w:val="22"/>
                <w:szCs w:val="22"/>
              </w:rPr>
            </w:pPr>
          </w:p>
        </w:tc>
        <w:tc>
          <w:tcPr>
            <w:tcW w:w="567" w:type="dxa"/>
            <w:shd w:val="clear" w:color="auto" w:fill="auto"/>
            <w:vAlign w:val="center"/>
          </w:tcPr>
          <w:p w14:paraId="50F3F6B3" w14:textId="77777777" w:rsidR="00640805" w:rsidRPr="007001F1" w:rsidRDefault="00640805" w:rsidP="00347A30">
            <w:pPr>
              <w:jc w:val="center"/>
              <w:rPr>
                <w:color w:val="000000"/>
                <w:sz w:val="22"/>
                <w:szCs w:val="22"/>
              </w:rPr>
            </w:pPr>
          </w:p>
        </w:tc>
        <w:tc>
          <w:tcPr>
            <w:tcW w:w="776" w:type="dxa"/>
            <w:shd w:val="clear" w:color="auto" w:fill="auto"/>
            <w:vAlign w:val="center"/>
          </w:tcPr>
          <w:p w14:paraId="3A4C20E5" w14:textId="77777777" w:rsidR="00640805" w:rsidRPr="007001F1" w:rsidRDefault="00640805" w:rsidP="00347A30">
            <w:pPr>
              <w:jc w:val="center"/>
              <w:rPr>
                <w:color w:val="000000"/>
                <w:sz w:val="22"/>
                <w:szCs w:val="22"/>
              </w:rPr>
            </w:pPr>
          </w:p>
        </w:tc>
        <w:tc>
          <w:tcPr>
            <w:tcW w:w="1775" w:type="dxa"/>
            <w:shd w:val="clear" w:color="auto" w:fill="auto"/>
            <w:vAlign w:val="center"/>
          </w:tcPr>
          <w:p w14:paraId="1596D24D" w14:textId="77777777" w:rsidR="00640805" w:rsidRPr="007001F1" w:rsidRDefault="00640805" w:rsidP="00347A30">
            <w:pPr>
              <w:jc w:val="center"/>
              <w:rPr>
                <w:color w:val="000000"/>
                <w:sz w:val="22"/>
                <w:szCs w:val="22"/>
              </w:rPr>
            </w:pPr>
          </w:p>
        </w:tc>
      </w:tr>
      <w:tr w:rsidR="00640805" w:rsidRPr="007001F1" w14:paraId="43D90720" w14:textId="77777777" w:rsidTr="007261E4">
        <w:trPr>
          <w:trHeight w:val="1013"/>
        </w:trPr>
        <w:tc>
          <w:tcPr>
            <w:tcW w:w="582" w:type="dxa"/>
            <w:vMerge w:val="restart"/>
            <w:shd w:val="clear" w:color="auto" w:fill="auto"/>
            <w:noWrap/>
            <w:vAlign w:val="center"/>
            <w:hideMark/>
          </w:tcPr>
          <w:p w14:paraId="0D936951" w14:textId="778C4706" w:rsidR="00640805" w:rsidRPr="007001F1" w:rsidRDefault="00640805" w:rsidP="00347A30">
            <w:pPr>
              <w:jc w:val="center"/>
              <w:rPr>
                <w:color w:val="000000"/>
                <w:sz w:val="22"/>
                <w:szCs w:val="22"/>
              </w:rPr>
            </w:pPr>
            <w:r w:rsidRPr="007001F1">
              <w:rPr>
                <w:color w:val="000000"/>
                <w:sz w:val="22"/>
                <w:szCs w:val="22"/>
              </w:rPr>
              <w:t>24</w:t>
            </w:r>
          </w:p>
        </w:tc>
        <w:tc>
          <w:tcPr>
            <w:tcW w:w="4820" w:type="dxa"/>
            <w:gridSpan w:val="2"/>
            <w:shd w:val="clear" w:color="auto" w:fill="auto"/>
            <w:vAlign w:val="center"/>
            <w:hideMark/>
          </w:tcPr>
          <w:p w14:paraId="6B3BEFE9" w14:textId="626A0880" w:rsidR="00640805" w:rsidRPr="007001F1" w:rsidRDefault="00640805" w:rsidP="00D5534B">
            <w:pPr>
              <w:jc w:val="both"/>
              <w:rPr>
                <w:color w:val="000000"/>
                <w:sz w:val="22"/>
                <w:szCs w:val="22"/>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14:paraId="756FB347"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3DB1E3"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EDE3E7D"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0FFFE7"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21AB9597" w14:textId="77777777" w:rsidTr="000A0E21">
        <w:trPr>
          <w:trHeight w:val="682"/>
        </w:trPr>
        <w:tc>
          <w:tcPr>
            <w:tcW w:w="582" w:type="dxa"/>
            <w:vMerge/>
            <w:shd w:val="clear" w:color="auto" w:fill="auto"/>
            <w:noWrap/>
            <w:vAlign w:val="center"/>
          </w:tcPr>
          <w:p w14:paraId="4571A74E"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42C3C72" w14:textId="141F0B26" w:rsidR="00640805" w:rsidRPr="007001F1" w:rsidRDefault="00640805" w:rsidP="00D5534B">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017A47A" w14:textId="77777777" w:rsidR="00640805" w:rsidRPr="007001F1" w:rsidRDefault="00640805" w:rsidP="00347A30">
            <w:pPr>
              <w:jc w:val="center"/>
              <w:rPr>
                <w:color w:val="000000"/>
                <w:sz w:val="22"/>
                <w:szCs w:val="22"/>
              </w:rPr>
            </w:pPr>
          </w:p>
        </w:tc>
        <w:tc>
          <w:tcPr>
            <w:tcW w:w="567" w:type="dxa"/>
            <w:shd w:val="clear" w:color="auto" w:fill="auto"/>
            <w:vAlign w:val="center"/>
          </w:tcPr>
          <w:p w14:paraId="460DA59A" w14:textId="77777777" w:rsidR="00640805" w:rsidRPr="007001F1" w:rsidRDefault="00640805" w:rsidP="00347A30">
            <w:pPr>
              <w:jc w:val="center"/>
              <w:rPr>
                <w:color w:val="000000"/>
                <w:sz w:val="22"/>
                <w:szCs w:val="22"/>
              </w:rPr>
            </w:pPr>
          </w:p>
        </w:tc>
        <w:tc>
          <w:tcPr>
            <w:tcW w:w="776" w:type="dxa"/>
            <w:shd w:val="clear" w:color="auto" w:fill="auto"/>
            <w:vAlign w:val="center"/>
          </w:tcPr>
          <w:p w14:paraId="1496D126" w14:textId="77777777" w:rsidR="00640805" w:rsidRPr="007001F1" w:rsidRDefault="00640805" w:rsidP="00347A30">
            <w:pPr>
              <w:jc w:val="center"/>
              <w:rPr>
                <w:color w:val="000000"/>
                <w:sz w:val="22"/>
                <w:szCs w:val="22"/>
              </w:rPr>
            </w:pPr>
          </w:p>
        </w:tc>
        <w:tc>
          <w:tcPr>
            <w:tcW w:w="1775" w:type="dxa"/>
            <w:shd w:val="clear" w:color="auto" w:fill="auto"/>
            <w:vAlign w:val="center"/>
          </w:tcPr>
          <w:p w14:paraId="78E26E3A" w14:textId="77777777" w:rsidR="00640805" w:rsidRPr="007001F1" w:rsidRDefault="00640805" w:rsidP="00347A30">
            <w:pPr>
              <w:jc w:val="center"/>
              <w:rPr>
                <w:color w:val="000000"/>
                <w:sz w:val="22"/>
                <w:szCs w:val="22"/>
              </w:rPr>
            </w:pPr>
          </w:p>
        </w:tc>
      </w:tr>
      <w:tr w:rsidR="00347A30" w:rsidRPr="007001F1" w14:paraId="1199FAB6" w14:textId="77777777" w:rsidTr="007261E4">
        <w:trPr>
          <w:trHeight w:val="20"/>
        </w:trPr>
        <w:tc>
          <w:tcPr>
            <w:tcW w:w="582" w:type="dxa"/>
            <w:shd w:val="clear" w:color="auto" w:fill="auto"/>
            <w:noWrap/>
            <w:vAlign w:val="center"/>
            <w:hideMark/>
          </w:tcPr>
          <w:p w14:paraId="77F33807" w14:textId="5B8DBC05" w:rsidR="00347A30" w:rsidRPr="007001F1" w:rsidRDefault="006F6B0D" w:rsidP="00347A30">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48B969D7" w14:textId="677B2745" w:rsidR="00347A30" w:rsidRPr="007001F1" w:rsidRDefault="00790A74" w:rsidP="00D5534B">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0C1E3C58"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EFDAA45"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7A2302"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C9DED00"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74BBAF2B" w14:textId="77777777" w:rsidTr="007261E4">
        <w:trPr>
          <w:trHeight w:val="20"/>
        </w:trPr>
        <w:tc>
          <w:tcPr>
            <w:tcW w:w="582" w:type="dxa"/>
            <w:shd w:val="clear" w:color="auto" w:fill="auto"/>
            <w:noWrap/>
            <w:vAlign w:val="center"/>
            <w:hideMark/>
          </w:tcPr>
          <w:p w14:paraId="5B33C632" w14:textId="7A9E72D5" w:rsidR="00347A30" w:rsidRPr="007001F1" w:rsidRDefault="006F6B0D" w:rsidP="00347A30">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6C476133" w14:textId="12F0456A" w:rsidR="00347A30" w:rsidRPr="007001F1" w:rsidRDefault="007E5B38" w:rsidP="00D5534B">
            <w:pPr>
              <w:jc w:val="both"/>
              <w:rPr>
                <w:color w:val="000000"/>
                <w:sz w:val="22"/>
                <w:szCs w:val="22"/>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14:paraId="0968D718"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10670C"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4DFB19"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A6A959"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5311A68D" w14:textId="77777777" w:rsidTr="000A0E21">
        <w:trPr>
          <w:trHeight w:val="767"/>
        </w:trPr>
        <w:tc>
          <w:tcPr>
            <w:tcW w:w="582" w:type="dxa"/>
            <w:vMerge w:val="restart"/>
            <w:shd w:val="clear" w:color="auto" w:fill="auto"/>
            <w:noWrap/>
            <w:vAlign w:val="center"/>
            <w:hideMark/>
          </w:tcPr>
          <w:p w14:paraId="4F2CF119" w14:textId="70479092" w:rsidR="00640805" w:rsidRPr="007001F1" w:rsidRDefault="00640805" w:rsidP="00D2171A">
            <w:pPr>
              <w:jc w:val="center"/>
              <w:rPr>
                <w:color w:val="000000"/>
                <w:sz w:val="22"/>
                <w:szCs w:val="22"/>
              </w:rPr>
            </w:pPr>
            <w:r w:rsidRPr="007001F1">
              <w:rPr>
                <w:color w:val="000000"/>
                <w:sz w:val="22"/>
                <w:szCs w:val="22"/>
              </w:rPr>
              <w:t>27</w:t>
            </w:r>
          </w:p>
        </w:tc>
        <w:tc>
          <w:tcPr>
            <w:tcW w:w="4820" w:type="dxa"/>
            <w:gridSpan w:val="2"/>
            <w:shd w:val="clear" w:color="auto" w:fill="auto"/>
            <w:vAlign w:val="center"/>
            <w:hideMark/>
          </w:tcPr>
          <w:p w14:paraId="0A2A2121" w14:textId="4039BB8E" w:rsidR="00640805" w:rsidRPr="007001F1" w:rsidRDefault="00640805" w:rsidP="00D5534B">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14:paraId="0D45A8B0"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65162B"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104C3B"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4960C2"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41D98113" w14:textId="77777777" w:rsidTr="007261E4">
        <w:trPr>
          <w:trHeight w:val="1395"/>
        </w:trPr>
        <w:tc>
          <w:tcPr>
            <w:tcW w:w="582" w:type="dxa"/>
            <w:vMerge/>
            <w:shd w:val="clear" w:color="auto" w:fill="auto"/>
            <w:noWrap/>
            <w:vAlign w:val="center"/>
          </w:tcPr>
          <w:p w14:paraId="36DB415C" w14:textId="77777777" w:rsidR="00640805" w:rsidRPr="007001F1" w:rsidRDefault="00640805" w:rsidP="00D2171A">
            <w:pPr>
              <w:jc w:val="center"/>
              <w:rPr>
                <w:color w:val="000000"/>
                <w:sz w:val="22"/>
                <w:szCs w:val="22"/>
              </w:rPr>
            </w:pPr>
          </w:p>
        </w:tc>
        <w:tc>
          <w:tcPr>
            <w:tcW w:w="4820" w:type="dxa"/>
            <w:gridSpan w:val="2"/>
            <w:shd w:val="clear" w:color="auto" w:fill="auto"/>
            <w:vAlign w:val="center"/>
          </w:tcPr>
          <w:p w14:paraId="1467443C" w14:textId="38503755" w:rsidR="00640805" w:rsidRPr="007001F1" w:rsidRDefault="00640805" w:rsidP="00D5534B">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14:paraId="58B17528" w14:textId="77777777" w:rsidR="00640805" w:rsidRPr="007001F1" w:rsidRDefault="00640805" w:rsidP="00347A30">
            <w:pPr>
              <w:jc w:val="center"/>
              <w:rPr>
                <w:color w:val="000000"/>
                <w:sz w:val="22"/>
                <w:szCs w:val="22"/>
              </w:rPr>
            </w:pPr>
          </w:p>
        </w:tc>
        <w:tc>
          <w:tcPr>
            <w:tcW w:w="567" w:type="dxa"/>
            <w:shd w:val="clear" w:color="auto" w:fill="auto"/>
            <w:vAlign w:val="center"/>
          </w:tcPr>
          <w:p w14:paraId="2AE864B0" w14:textId="77777777" w:rsidR="00640805" w:rsidRPr="007001F1" w:rsidRDefault="00640805" w:rsidP="00347A30">
            <w:pPr>
              <w:jc w:val="center"/>
              <w:rPr>
                <w:color w:val="000000"/>
                <w:sz w:val="22"/>
                <w:szCs w:val="22"/>
              </w:rPr>
            </w:pPr>
          </w:p>
        </w:tc>
        <w:tc>
          <w:tcPr>
            <w:tcW w:w="776" w:type="dxa"/>
            <w:shd w:val="clear" w:color="auto" w:fill="auto"/>
            <w:vAlign w:val="center"/>
          </w:tcPr>
          <w:p w14:paraId="306B6FA8" w14:textId="77777777" w:rsidR="00640805" w:rsidRPr="007001F1" w:rsidRDefault="00640805" w:rsidP="00347A30">
            <w:pPr>
              <w:jc w:val="center"/>
              <w:rPr>
                <w:color w:val="000000"/>
                <w:sz w:val="22"/>
                <w:szCs w:val="22"/>
              </w:rPr>
            </w:pPr>
          </w:p>
        </w:tc>
        <w:tc>
          <w:tcPr>
            <w:tcW w:w="1775" w:type="dxa"/>
            <w:shd w:val="clear" w:color="auto" w:fill="auto"/>
            <w:vAlign w:val="center"/>
          </w:tcPr>
          <w:p w14:paraId="24A750F5" w14:textId="77777777" w:rsidR="00640805" w:rsidRPr="007001F1" w:rsidRDefault="00640805" w:rsidP="00347A30">
            <w:pPr>
              <w:jc w:val="center"/>
              <w:rPr>
                <w:color w:val="000000"/>
                <w:sz w:val="22"/>
                <w:szCs w:val="22"/>
              </w:rPr>
            </w:pPr>
          </w:p>
        </w:tc>
      </w:tr>
      <w:tr w:rsidR="00347A30" w:rsidRPr="007001F1" w14:paraId="03167DCF" w14:textId="77777777" w:rsidTr="007261E4">
        <w:trPr>
          <w:trHeight w:val="20"/>
        </w:trPr>
        <w:tc>
          <w:tcPr>
            <w:tcW w:w="582" w:type="dxa"/>
            <w:shd w:val="clear" w:color="auto" w:fill="auto"/>
            <w:noWrap/>
            <w:vAlign w:val="center"/>
            <w:hideMark/>
          </w:tcPr>
          <w:p w14:paraId="672F5247" w14:textId="0FD91E2B" w:rsidR="00347A30" w:rsidRPr="007001F1" w:rsidRDefault="006F6B0D" w:rsidP="00347A30">
            <w:pPr>
              <w:jc w:val="center"/>
              <w:rPr>
                <w:color w:val="000000"/>
                <w:sz w:val="22"/>
                <w:szCs w:val="22"/>
              </w:rPr>
            </w:pPr>
            <w:r w:rsidRPr="007001F1">
              <w:rPr>
                <w:color w:val="000000"/>
                <w:sz w:val="22"/>
                <w:szCs w:val="22"/>
              </w:rPr>
              <w:t>28</w:t>
            </w:r>
          </w:p>
        </w:tc>
        <w:tc>
          <w:tcPr>
            <w:tcW w:w="4820" w:type="dxa"/>
            <w:gridSpan w:val="2"/>
            <w:shd w:val="clear" w:color="auto" w:fill="auto"/>
            <w:vAlign w:val="center"/>
            <w:hideMark/>
          </w:tcPr>
          <w:p w14:paraId="1D744C94" w14:textId="77777777" w:rsidR="00347A30" w:rsidRPr="007001F1" w:rsidRDefault="00347A30" w:rsidP="00D5534B">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11AA9AFE"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08B1DA"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9BDF26"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CC7E50"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4C2F488D" w14:textId="77777777" w:rsidTr="007261E4">
        <w:trPr>
          <w:trHeight w:val="20"/>
        </w:trPr>
        <w:tc>
          <w:tcPr>
            <w:tcW w:w="582" w:type="dxa"/>
            <w:shd w:val="clear" w:color="auto" w:fill="auto"/>
            <w:noWrap/>
            <w:vAlign w:val="center"/>
            <w:hideMark/>
          </w:tcPr>
          <w:p w14:paraId="10E53143" w14:textId="176723E7" w:rsidR="00347A30" w:rsidRPr="007001F1" w:rsidRDefault="006F6B0D" w:rsidP="00347A30">
            <w:pPr>
              <w:jc w:val="center"/>
              <w:rPr>
                <w:color w:val="000000"/>
                <w:sz w:val="22"/>
                <w:szCs w:val="22"/>
              </w:rPr>
            </w:pPr>
            <w:r w:rsidRPr="007001F1">
              <w:rPr>
                <w:color w:val="000000"/>
                <w:sz w:val="22"/>
                <w:szCs w:val="22"/>
              </w:rPr>
              <w:t>29</w:t>
            </w:r>
          </w:p>
        </w:tc>
        <w:tc>
          <w:tcPr>
            <w:tcW w:w="4820" w:type="dxa"/>
            <w:gridSpan w:val="2"/>
            <w:shd w:val="clear" w:color="auto" w:fill="auto"/>
            <w:vAlign w:val="center"/>
            <w:hideMark/>
          </w:tcPr>
          <w:p w14:paraId="439FA09F" w14:textId="60FB8843" w:rsidR="00347A30" w:rsidRPr="007001F1" w:rsidRDefault="00347A30" w:rsidP="00D5534B">
            <w:pPr>
              <w:jc w:val="both"/>
              <w:rPr>
                <w:color w:val="000000"/>
                <w:sz w:val="22"/>
                <w:szCs w:val="22"/>
              </w:rPr>
            </w:pPr>
            <w:r w:rsidRPr="007001F1">
              <w:rPr>
                <w:color w:val="000000"/>
                <w:sz w:val="22"/>
                <w:szCs w:val="22"/>
              </w:rPr>
              <w:t xml:space="preserve">Postupoval prijímateľ pri zadávaní koncesie podľa § </w:t>
            </w:r>
            <w:r w:rsidR="004254E4" w:rsidRPr="007001F1">
              <w:rPr>
                <w:color w:val="000000"/>
                <w:sz w:val="22"/>
                <w:szCs w:val="22"/>
              </w:rPr>
              <w:t xml:space="preserve">100 </w:t>
            </w:r>
            <w:r w:rsidRPr="007001F1">
              <w:rPr>
                <w:color w:val="000000"/>
                <w:sz w:val="22"/>
                <w:szCs w:val="22"/>
              </w:rPr>
              <w:t xml:space="preserve">až § </w:t>
            </w:r>
            <w:r w:rsidR="004254E4"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14:paraId="5DE1D6F7"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00AE74"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316120"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67B8F4"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75CF850B" w14:textId="77777777" w:rsidTr="007261E4">
        <w:trPr>
          <w:trHeight w:val="20"/>
        </w:trPr>
        <w:tc>
          <w:tcPr>
            <w:tcW w:w="582" w:type="dxa"/>
            <w:shd w:val="clear" w:color="auto" w:fill="auto"/>
            <w:noWrap/>
            <w:vAlign w:val="center"/>
            <w:hideMark/>
          </w:tcPr>
          <w:p w14:paraId="4CFF1B58" w14:textId="6AD904F2" w:rsidR="00347A30" w:rsidRPr="007001F1" w:rsidRDefault="006F6B0D" w:rsidP="00347A30">
            <w:pPr>
              <w:jc w:val="center"/>
              <w:rPr>
                <w:color w:val="000000"/>
                <w:sz w:val="22"/>
                <w:szCs w:val="22"/>
              </w:rPr>
            </w:pPr>
            <w:r w:rsidRPr="007001F1">
              <w:rPr>
                <w:color w:val="000000"/>
                <w:sz w:val="22"/>
                <w:szCs w:val="22"/>
              </w:rPr>
              <w:t>30</w:t>
            </w:r>
          </w:p>
        </w:tc>
        <w:tc>
          <w:tcPr>
            <w:tcW w:w="4820" w:type="dxa"/>
            <w:gridSpan w:val="2"/>
            <w:shd w:val="clear" w:color="auto" w:fill="auto"/>
            <w:vAlign w:val="center"/>
            <w:hideMark/>
          </w:tcPr>
          <w:p w14:paraId="71C8DBCD" w14:textId="77777777" w:rsidR="00347A30" w:rsidRPr="007001F1" w:rsidRDefault="00347A30"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1A549B3"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09262D"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30A777E"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971363"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37D0E5D7" w14:textId="77777777" w:rsidTr="000A0E21">
        <w:trPr>
          <w:trHeight w:val="455"/>
        </w:trPr>
        <w:tc>
          <w:tcPr>
            <w:tcW w:w="582" w:type="dxa"/>
            <w:vMerge w:val="restart"/>
            <w:shd w:val="clear" w:color="auto" w:fill="auto"/>
            <w:noWrap/>
            <w:vAlign w:val="center"/>
          </w:tcPr>
          <w:p w14:paraId="62AEEDC9" w14:textId="5B710294" w:rsidR="00640805" w:rsidRPr="007001F1" w:rsidRDefault="00640805" w:rsidP="00347A30">
            <w:pPr>
              <w:jc w:val="center"/>
              <w:rPr>
                <w:color w:val="000000"/>
                <w:sz w:val="22"/>
                <w:szCs w:val="22"/>
              </w:rPr>
            </w:pPr>
            <w:r w:rsidRPr="007001F1">
              <w:rPr>
                <w:color w:val="000000"/>
                <w:sz w:val="22"/>
                <w:szCs w:val="22"/>
              </w:rPr>
              <w:t>31</w:t>
            </w:r>
          </w:p>
        </w:tc>
        <w:tc>
          <w:tcPr>
            <w:tcW w:w="4820" w:type="dxa"/>
            <w:gridSpan w:val="2"/>
            <w:shd w:val="clear" w:color="auto" w:fill="auto"/>
            <w:vAlign w:val="center"/>
          </w:tcPr>
          <w:p w14:paraId="6BE52783" w14:textId="7DF220F5" w:rsidR="00640805" w:rsidRPr="007001F1" w:rsidRDefault="00640805" w:rsidP="00D5534B">
            <w:pPr>
              <w:jc w:val="both"/>
              <w:rPr>
                <w:color w:val="000000"/>
                <w:sz w:val="22"/>
                <w:szCs w:val="22"/>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14:paraId="5129B138" w14:textId="77777777" w:rsidR="00640805" w:rsidRPr="007001F1" w:rsidRDefault="00640805" w:rsidP="00347A30">
            <w:pPr>
              <w:jc w:val="center"/>
              <w:rPr>
                <w:color w:val="000000"/>
                <w:sz w:val="22"/>
                <w:szCs w:val="22"/>
              </w:rPr>
            </w:pPr>
          </w:p>
        </w:tc>
        <w:tc>
          <w:tcPr>
            <w:tcW w:w="567" w:type="dxa"/>
            <w:shd w:val="clear" w:color="auto" w:fill="auto"/>
            <w:vAlign w:val="center"/>
          </w:tcPr>
          <w:p w14:paraId="47808916" w14:textId="77777777" w:rsidR="00640805" w:rsidRPr="007001F1" w:rsidRDefault="00640805" w:rsidP="00347A30">
            <w:pPr>
              <w:jc w:val="center"/>
              <w:rPr>
                <w:color w:val="000000"/>
                <w:sz w:val="22"/>
                <w:szCs w:val="22"/>
              </w:rPr>
            </w:pPr>
          </w:p>
        </w:tc>
        <w:tc>
          <w:tcPr>
            <w:tcW w:w="776" w:type="dxa"/>
            <w:shd w:val="clear" w:color="auto" w:fill="auto"/>
            <w:vAlign w:val="center"/>
          </w:tcPr>
          <w:p w14:paraId="2917DF5E" w14:textId="77777777" w:rsidR="00640805" w:rsidRPr="007001F1" w:rsidRDefault="00640805" w:rsidP="00347A30">
            <w:pPr>
              <w:jc w:val="center"/>
              <w:rPr>
                <w:color w:val="000000"/>
                <w:sz w:val="22"/>
                <w:szCs w:val="22"/>
              </w:rPr>
            </w:pPr>
          </w:p>
        </w:tc>
        <w:tc>
          <w:tcPr>
            <w:tcW w:w="1775" w:type="dxa"/>
            <w:shd w:val="clear" w:color="auto" w:fill="auto"/>
            <w:vAlign w:val="center"/>
          </w:tcPr>
          <w:p w14:paraId="13E0F2D7" w14:textId="77777777" w:rsidR="00640805" w:rsidRPr="007001F1" w:rsidRDefault="00640805" w:rsidP="00347A30">
            <w:pPr>
              <w:jc w:val="center"/>
              <w:rPr>
                <w:color w:val="000000"/>
                <w:sz w:val="22"/>
                <w:szCs w:val="22"/>
              </w:rPr>
            </w:pPr>
          </w:p>
        </w:tc>
      </w:tr>
      <w:tr w:rsidR="00640805" w:rsidRPr="007001F1" w14:paraId="65A6B900" w14:textId="77777777" w:rsidTr="007261E4">
        <w:trPr>
          <w:trHeight w:val="845"/>
        </w:trPr>
        <w:tc>
          <w:tcPr>
            <w:tcW w:w="582" w:type="dxa"/>
            <w:vMerge/>
            <w:shd w:val="clear" w:color="auto" w:fill="auto"/>
            <w:noWrap/>
            <w:vAlign w:val="center"/>
          </w:tcPr>
          <w:p w14:paraId="585966D5"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78CACCD9" w14:textId="5F5612C4" w:rsidR="00640805" w:rsidRPr="007001F1" w:rsidRDefault="00640805"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p>
        </w:tc>
        <w:tc>
          <w:tcPr>
            <w:tcW w:w="567" w:type="dxa"/>
            <w:shd w:val="clear" w:color="auto" w:fill="auto"/>
            <w:vAlign w:val="center"/>
          </w:tcPr>
          <w:p w14:paraId="17218803" w14:textId="77777777" w:rsidR="00640805" w:rsidRPr="007001F1" w:rsidRDefault="00640805" w:rsidP="00347A30">
            <w:pPr>
              <w:jc w:val="center"/>
              <w:rPr>
                <w:color w:val="000000"/>
                <w:sz w:val="22"/>
                <w:szCs w:val="22"/>
              </w:rPr>
            </w:pPr>
          </w:p>
        </w:tc>
        <w:tc>
          <w:tcPr>
            <w:tcW w:w="567" w:type="dxa"/>
            <w:shd w:val="clear" w:color="auto" w:fill="auto"/>
            <w:vAlign w:val="center"/>
          </w:tcPr>
          <w:p w14:paraId="7C6B9335" w14:textId="77777777" w:rsidR="00640805" w:rsidRPr="007001F1" w:rsidRDefault="00640805" w:rsidP="00347A30">
            <w:pPr>
              <w:jc w:val="center"/>
              <w:rPr>
                <w:color w:val="000000"/>
                <w:sz w:val="22"/>
                <w:szCs w:val="22"/>
              </w:rPr>
            </w:pPr>
          </w:p>
        </w:tc>
        <w:tc>
          <w:tcPr>
            <w:tcW w:w="776" w:type="dxa"/>
            <w:shd w:val="clear" w:color="auto" w:fill="auto"/>
            <w:vAlign w:val="center"/>
          </w:tcPr>
          <w:p w14:paraId="45FB5A54" w14:textId="77777777" w:rsidR="00640805" w:rsidRPr="007001F1" w:rsidRDefault="00640805" w:rsidP="00347A30">
            <w:pPr>
              <w:jc w:val="center"/>
              <w:rPr>
                <w:color w:val="000000"/>
                <w:sz w:val="22"/>
                <w:szCs w:val="22"/>
              </w:rPr>
            </w:pPr>
          </w:p>
        </w:tc>
        <w:tc>
          <w:tcPr>
            <w:tcW w:w="1775" w:type="dxa"/>
            <w:shd w:val="clear" w:color="auto" w:fill="auto"/>
            <w:vAlign w:val="center"/>
          </w:tcPr>
          <w:p w14:paraId="56C52EF1" w14:textId="77777777" w:rsidR="00640805" w:rsidRPr="007001F1" w:rsidRDefault="00640805" w:rsidP="00347A30">
            <w:pPr>
              <w:jc w:val="center"/>
              <w:rPr>
                <w:color w:val="000000"/>
                <w:sz w:val="22"/>
                <w:szCs w:val="22"/>
              </w:rPr>
            </w:pPr>
          </w:p>
        </w:tc>
      </w:tr>
      <w:tr w:rsidR="00640805" w:rsidRPr="007001F1" w14:paraId="489ED5A3" w14:textId="77777777" w:rsidTr="007261E4">
        <w:trPr>
          <w:trHeight w:val="845"/>
        </w:trPr>
        <w:tc>
          <w:tcPr>
            <w:tcW w:w="582" w:type="dxa"/>
            <w:vMerge/>
            <w:shd w:val="clear" w:color="auto" w:fill="auto"/>
            <w:noWrap/>
            <w:vAlign w:val="center"/>
          </w:tcPr>
          <w:p w14:paraId="481432F4"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49F3A171" w14:textId="6E3DEB7D" w:rsidR="00640805" w:rsidRPr="007001F1" w:rsidRDefault="00640805" w:rsidP="00D5534B">
            <w:pPr>
              <w:jc w:val="both"/>
              <w:rPr>
                <w:color w:val="000000"/>
                <w:sz w:val="22"/>
                <w:szCs w:val="22"/>
              </w:rPr>
            </w:pPr>
            <w:del w:id="1957" w:author="Kramár Róbert" w:date="2018-04-27T17:38:00Z">
              <w:r w:rsidRPr="007001F1" w:rsidDel="00695091">
                <w:rPr>
                  <w:color w:val="000000"/>
                  <w:sz w:val="22"/>
                  <w:szCs w:val="22"/>
                </w:rPr>
                <w:delText xml:space="preserve">c) Má úspešný uchádzač a subdodávateľ úspešného uchádzača (ak relevantné) zapísaných v registri partnerov verejného sektora konečných užívateľov výhod?    </w:delText>
              </w:r>
            </w:del>
            <w:r w:rsidR="00695091">
              <w:rPr>
                <w:rStyle w:val="Odkaznakomentr"/>
              </w:rPr>
              <w:commentReference w:id="1958"/>
            </w:r>
          </w:p>
        </w:tc>
        <w:tc>
          <w:tcPr>
            <w:tcW w:w="567" w:type="dxa"/>
            <w:shd w:val="clear" w:color="auto" w:fill="auto"/>
            <w:vAlign w:val="center"/>
          </w:tcPr>
          <w:p w14:paraId="22854DFC" w14:textId="77777777" w:rsidR="00640805" w:rsidRPr="007001F1" w:rsidRDefault="00640805" w:rsidP="00347A30">
            <w:pPr>
              <w:jc w:val="center"/>
              <w:rPr>
                <w:color w:val="000000"/>
                <w:sz w:val="22"/>
                <w:szCs w:val="22"/>
              </w:rPr>
            </w:pPr>
          </w:p>
        </w:tc>
        <w:tc>
          <w:tcPr>
            <w:tcW w:w="567" w:type="dxa"/>
            <w:shd w:val="clear" w:color="auto" w:fill="auto"/>
            <w:vAlign w:val="center"/>
          </w:tcPr>
          <w:p w14:paraId="6F0D7F88" w14:textId="77777777" w:rsidR="00640805" w:rsidRPr="007001F1" w:rsidRDefault="00640805" w:rsidP="00347A30">
            <w:pPr>
              <w:jc w:val="center"/>
              <w:rPr>
                <w:color w:val="000000"/>
                <w:sz w:val="22"/>
                <w:szCs w:val="22"/>
              </w:rPr>
            </w:pPr>
          </w:p>
        </w:tc>
        <w:tc>
          <w:tcPr>
            <w:tcW w:w="776" w:type="dxa"/>
            <w:shd w:val="clear" w:color="auto" w:fill="auto"/>
            <w:vAlign w:val="center"/>
          </w:tcPr>
          <w:p w14:paraId="73E26D14" w14:textId="77777777" w:rsidR="00640805" w:rsidRPr="007001F1" w:rsidRDefault="00640805" w:rsidP="00347A30">
            <w:pPr>
              <w:jc w:val="center"/>
              <w:rPr>
                <w:color w:val="000000"/>
                <w:sz w:val="22"/>
                <w:szCs w:val="22"/>
              </w:rPr>
            </w:pPr>
          </w:p>
        </w:tc>
        <w:tc>
          <w:tcPr>
            <w:tcW w:w="1775" w:type="dxa"/>
            <w:shd w:val="clear" w:color="auto" w:fill="auto"/>
            <w:vAlign w:val="center"/>
          </w:tcPr>
          <w:p w14:paraId="507F8F07" w14:textId="77777777" w:rsidR="00640805" w:rsidRPr="007001F1" w:rsidRDefault="00640805" w:rsidP="00347A30">
            <w:pPr>
              <w:jc w:val="center"/>
              <w:rPr>
                <w:color w:val="000000"/>
                <w:sz w:val="22"/>
                <w:szCs w:val="22"/>
              </w:rPr>
            </w:pPr>
          </w:p>
        </w:tc>
      </w:tr>
      <w:tr w:rsidR="00640805" w:rsidRPr="007001F1" w14:paraId="43644A6F" w14:textId="77777777" w:rsidTr="007261E4">
        <w:trPr>
          <w:trHeight w:val="383"/>
        </w:trPr>
        <w:tc>
          <w:tcPr>
            <w:tcW w:w="582" w:type="dxa"/>
            <w:vMerge w:val="restart"/>
            <w:shd w:val="clear" w:color="auto" w:fill="auto"/>
            <w:noWrap/>
            <w:vAlign w:val="center"/>
            <w:hideMark/>
          </w:tcPr>
          <w:p w14:paraId="352FED29" w14:textId="6122AE34" w:rsidR="00640805" w:rsidRPr="007001F1" w:rsidRDefault="00640805" w:rsidP="00347A30">
            <w:pPr>
              <w:jc w:val="center"/>
              <w:rPr>
                <w:color w:val="000000"/>
                <w:sz w:val="22"/>
                <w:szCs w:val="22"/>
              </w:rPr>
            </w:pPr>
            <w:r w:rsidRPr="007001F1">
              <w:rPr>
                <w:color w:val="000000"/>
                <w:sz w:val="22"/>
                <w:szCs w:val="22"/>
              </w:rPr>
              <w:t>32</w:t>
            </w:r>
          </w:p>
        </w:tc>
        <w:tc>
          <w:tcPr>
            <w:tcW w:w="4820" w:type="dxa"/>
            <w:gridSpan w:val="2"/>
            <w:shd w:val="clear" w:color="auto" w:fill="auto"/>
            <w:vAlign w:val="center"/>
            <w:hideMark/>
          </w:tcPr>
          <w:p w14:paraId="0AAA029B" w14:textId="7F15F5E2" w:rsidR="00640805" w:rsidRPr="007001F1" w:rsidRDefault="00640805" w:rsidP="00D5534B">
            <w:pPr>
              <w:jc w:val="both"/>
              <w:rPr>
                <w:color w:val="000000"/>
                <w:sz w:val="22"/>
                <w:szCs w:val="22"/>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14:paraId="3732BD71"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9A5651"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EE3918"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D11151F"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6B95BE1C" w14:textId="77777777" w:rsidTr="000A0E21">
        <w:trPr>
          <w:trHeight w:val="242"/>
        </w:trPr>
        <w:tc>
          <w:tcPr>
            <w:tcW w:w="582" w:type="dxa"/>
            <w:vMerge/>
            <w:shd w:val="clear" w:color="auto" w:fill="auto"/>
            <w:noWrap/>
            <w:vAlign w:val="center"/>
          </w:tcPr>
          <w:p w14:paraId="19784864"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67DD448" w14:textId="1FC5CBFE" w:rsidR="00640805" w:rsidRPr="007001F1" w:rsidRDefault="00640805" w:rsidP="00D5534B">
            <w:pPr>
              <w:jc w:val="both"/>
              <w:rPr>
                <w:color w:val="000000"/>
                <w:sz w:val="22"/>
                <w:szCs w:val="22"/>
              </w:rPr>
            </w:pPr>
            <w:r w:rsidRPr="007001F1">
              <w:rPr>
                <w:color w:val="000000"/>
                <w:sz w:val="22"/>
                <w:szCs w:val="22"/>
              </w:rPr>
              <w:t>b) Je zmluva podpísaná oprávnenými osobami?</w:t>
            </w:r>
            <w:r w:rsidRPr="007001F1">
              <w:t xml:space="preserve">                 </w:t>
            </w:r>
          </w:p>
        </w:tc>
        <w:tc>
          <w:tcPr>
            <w:tcW w:w="567" w:type="dxa"/>
            <w:shd w:val="clear" w:color="auto" w:fill="auto"/>
            <w:vAlign w:val="center"/>
          </w:tcPr>
          <w:p w14:paraId="1445B197" w14:textId="77777777" w:rsidR="00640805" w:rsidRPr="007001F1" w:rsidRDefault="00640805" w:rsidP="00347A30">
            <w:pPr>
              <w:jc w:val="center"/>
              <w:rPr>
                <w:color w:val="000000"/>
                <w:sz w:val="22"/>
                <w:szCs w:val="22"/>
              </w:rPr>
            </w:pPr>
          </w:p>
        </w:tc>
        <w:tc>
          <w:tcPr>
            <w:tcW w:w="567" w:type="dxa"/>
            <w:shd w:val="clear" w:color="auto" w:fill="auto"/>
            <w:vAlign w:val="center"/>
          </w:tcPr>
          <w:p w14:paraId="50BAA2C1" w14:textId="77777777" w:rsidR="00640805" w:rsidRPr="007001F1" w:rsidRDefault="00640805" w:rsidP="00347A30">
            <w:pPr>
              <w:jc w:val="center"/>
              <w:rPr>
                <w:color w:val="000000"/>
                <w:sz w:val="22"/>
                <w:szCs w:val="22"/>
              </w:rPr>
            </w:pPr>
          </w:p>
        </w:tc>
        <w:tc>
          <w:tcPr>
            <w:tcW w:w="776" w:type="dxa"/>
            <w:shd w:val="clear" w:color="auto" w:fill="auto"/>
            <w:vAlign w:val="center"/>
          </w:tcPr>
          <w:p w14:paraId="2302A918" w14:textId="77777777" w:rsidR="00640805" w:rsidRPr="007001F1" w:rsidRDefault="00640805" w:rsidP="00347A30">
            <w:pPr>
              <w:jc w:val="center"/>
              <w:rPr>
                <w:color w:val="000000"/>
                <w:sz w:val="22"/>
                <w:szCs w:val="22"/>
              </w:rPr>
            </w:pPr>
          </w:p>
        </w:tc>
        <w:tc>
          <w:tcPr>
            <w:tcW w:w="1775" w:type="dxa"/>
            <w:shd w:val="clear" w:color="auto" w:fill="auto"/>
            <w:vAlign w:val="center"/>
          </w:tcPr>
          <w:p w14:paraId="381DD589" w14:textId="77777777" w:rsidR="00640805" w:rsidRPr="007001F1" w:rsidRDefault="00640805" w:rsidP="00347A30">
            <w:pPr>
              <w:jc w:val="center"/>
              <w:rPr>
                <w:color w:val="000000"/>
                <w:sz w:val="22"/>
                <w:szCs w:val="22"/>
              </w:rPr>
            </w:pPr>
          </w:p>
        </w:tc>
      </w:tr>
      <w:tr w:rsidR="00347A30" w:rsidRPr="007001F1" w14:paraId="735A2643" w14:textId="77777777" w:rsidTr="007261E4">
        <w:trPr>
          <w:trHeight w:val="20"/>
        </w:trPr>
        <w:tc>
          <w:tcPr>
            <w:tcW w:w="582" w:type="dxa"/>
            <w:shd w:val="clear" w:color="auto" w:fill="auto"/>
            <w:noWrap/>
            <w:vAlign w:val="center"/>
            <w:hideMark/>
          </w:tcPr>
          <w:p w14:paraId="79886E0B" w14:textId="341E192F" w:rsidR="00347A30" w:rsidRPr="007001F1" w:rsidRDefault="006F6B0D" w:rsidP="00347A30">
            <w:pPr>
              <w:jc w:val="center"/>
              <w:rPr>
                <w:color w:val="000000"/>
                <w:sz w:val="22"/>
                <w:szCs w:val="22"/>
              </w:rPr>
            </w:pPr>
            <w:r w:rsidRPr="007001F1">
              <w:rPr>
                <w:color w:val="000000"/>
                <w:sz w:val="22"/>
                <w:szCs w:val="22"/>
              </w:rPr>
              <w:t>33</w:t>
            </w:r>
          </w:p>
        </w:tc>
        <w:tc>
          <w:tcPr>
            <w:tcW w:w="4820" w:type="dxa"/>
            <w:gridSpan w:val="2"/>
            <w:shd w:val="clear" w:color="auto" w:fill="auto"/>
            <w:vAlign w:val="center"/>
            <w:hideMark/>
          </w:tcPr>
          <w:p w14:paraId="01F2A784" w14:textId="77777777" w:rsidR="00347A30" w:rsidRPr="007001F1" w:rsidRDefault="00347A30"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55112ED2"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3E0D27"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A8B59FF"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087AC2"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14CB8D3B" w14:textId="77777777" w:rsidTr="007261E4">
        <w:trPr>
          <w:trHeight w:val="300"/>
        </w:trPr>
        <w:tc>
          <w:tcPr>
            <w:tcW w:w="9087" w:type="dxa"/>
            <w:gridSpan w:val="7"/>
            <w:shd w:val="clear" w:color="auto" w:fill="auto"/>
            <w:noWrap/>
            <w:vAlign w:val="center"/>
          </w:tcPr>
          <w:p w14:paraId="647AC49C" w14:textId="77777777" w:rsidR="00347A30" w:rsidRPr="007001F1" w:rsidRDefault="00347A30" w:rsidP="00347A30">
            <w:pPr>
              <w:jc w:val="both"/>
              <w:rPr>
                <w:b/>
                <w:sz w:val="20"/>
                <w:szCs w:val="20"/>
              </w:rPr>
            </w:pPr>
            <w:r w:rsidRPr="007001F1">
              <w:rPr>
                <w:b/>
                <w:sz w:val="20"/>
                <w:szCs w:val="20"/>
              </w:rPr>
              <w:t>VYJADRENIE</w:t>
            </w:r>
          </w:p>
          <w:p w14:paraId="54D580A5" w14:textId="77777777" w:rsidR="00347A30" w:rsidRPr="007001F1" w:rsidRDefault="00347A30" w:rsidP="00347A30">
            <w:pPr>
              <w:jc w:val="both"/>
              <w:rPr>
                <w:sz w:val="20"/>
                <w:szCs w:val="20"/>
              </w:rPr>
            </w:pPr>
          </w:p>
          <w:p w14:paraId="1DB509F8" w14:textId="77777777" w:rsidR="00347A30" w:rsidRPr="007001F1" w:rsidRDefault="00347A30" w:rsidP="00347A30">
            <w:r w:rsidRPr="007001F1">
              <w:rPr>
                <w:sz w:val="20"/>
                <w:szCs w:val="20"/>
              </w:rPr>
              <w:t xml:space="preserve">Na základe overených skutočností potvrdzujem, že  </w:t>
            </w:r>
            <w:sdt>
              <w:sdtPr>
                <w:rPr>
                  <w:sz w:val="20"/>
                  <w:szCs w:val="20"/>
                </w:rPr>
                <w:id w:val="-1582358554"/>
                <w:placeholder>
                  <w:docPart w:val="5C622ECF0497442A9537E513933BA11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454C2245" w14:textId="77777777" w:rsidR="00347A30" w:rsidRPr="007001F1" w:rsidRDefault="00347A30" w:rsidP="00347A30">
            <w:pPr>
              <w:rPr>
                <w:b/>
                <w:bCs/>
                <w:color w:val="000000"/>
                <w:sz w:val="22"/>
                <w:szCs w:val="22"/>
              </w:rPr>
            </w:pPr>
          </w:p>
        </w:tc>
      </w:tr>
      <w:tr w:rsidR="00347A30" w:rsidRPr="007001F1" w14:paraId="0621E86C" w14:textId="77777777" w:rsidTr="007261E4">
        <w:trPr>
          <w:trHeight w:val="300"/>
        </w:trPr>
        <w:tc>
          <w:tcPr>
            <w:tcW w:w="3559" w:type="dxa"/>
            <w:gridSpan w:val="2"/>
            <w:shd w:val="clear" w:color="auto" w:fill="auto"/>
            <w:vAlign w:val="center"/>
            <w:hideMark/>
          </w:tcPr>
          <w:p w14:paraId="5FF5D3F1" w14:textId="77777777" w:rsidR="00347A30" w:rsidRPr="007001F1" w:rsidRDefault="00347A30" w:rsidP="00347A30">
            <w:pPr>
              <w:rPr>
                <w:b/>
                <w:bCs/>
                <w:sz w:val="22"/>
                <w:szCs w:val="22"/>
              </w:rPr>
            </w:pPr>
            <w:r w:rsidRPr="007001F1">
              <w:rPr>
                <w:b/>
                <w:bCs/>
                <w:sz w:val="22"/>
                <w:szCs w:val="22"/>
              </w:rPr>
              <w:t>Kontrolu vykonal</w:t>
            </w:r>
            <w:r w:rsidRPr="007001F1">
              <w:rPr>
                <w:rStyle w:val="Odkaznapoznmkupodiarou"/>
                <w:b/>
                <w:bCs/>
                <w:sz w:val="20"/>
                <w:szCs w:val="20"/>
              </w:rPr>
              <w:footnoteReference w:id="72"/>
            </w:r>
            <w:r w:rsidRPr="007001F1">
              <w:rPr>
                <w:b/>
                <w:bCs/>
                <w:sz w:val="22"/>
                <w:szCs w:val="22"/>
              </w:rPr>
              <w:t>:</w:t>
            </w:r>
          </w:p>
        </w:tc>
        <w:tc>
          <w:tcPr>
            <w:tcW w:w="5528" w:type="dxa"/>
            <w:gridSpan w:val="5"/>
            <w:shd w:val="clear" w:color="auto" w:fill="auto"/>
            <w:vAlign w:val="center"/>
            <w:hideMark/>
          </w:tcPr>
          <w:p w14:paraId="74D0B7A3"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74E1C794" w14:textId="77777777" w:rsidTr="007261E4">
        <w:trPr>
          <w:trHeight w:val="300"/>
        </w:trPr>
        <w:tc>
          <w:tcPr>
            <w:tcW w:w="3559" w:type="dxa"/>
            <w:gridSpan w:val="2"/>
            <w:shd w:val="clear" w:color="auto" w:fill="auto"/>
            <w:vAlign w:val="center"/>
            <w:hideMark/>
          </w:tcPr>
          <w:p w14:paraId="5DDE229E" w14:textId="77777777" w:rsidR="00347A30" w:rsidRPr="007001F1" w:rsidRDefault="00347A30" w:rsidP="00347A30">
            <w:pPr>
              <w:rPr>
                <w:b/>
                <w:bCs/>
                <w:sz w:val="22"/>
                <w:szCs w:val="22"/>
              </w:rPr>
            </w:pPr>
            <w:r w:rsidRPr="007001F1">
              <w:rPr>
                <w:b/>
                <w:bCs/>
                <w:sz w:val="22"/>
                <w:szCs w:val="22"/>
              </w:rPr>
              <w:t>Dátum:</w:t>
            </w:r>
          </w:p>
        </w:tc>
        <w:tc>
          <w:tcPr>
            <w:tcW w:w="5528" w:type="dxa"/>
            <w:gridSpan w:val="5"/>
            <w:shd w:val="clear" w:color="auto" w:fill="auto"/>
            <w:vAlign w:val="center"/>
            <w:hideMark/>
          </w:tcPr>
          <w:p w14:paraId="2DE2E7C2"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1DF6ED9B" w14:textId="77777777" w:rsidTr="007261E4">
        <w:trPr>
          <w:trHeight w:val="300"/>
        </w:trPr>
        <w:tc>
          <w:tcPr>
            <w:tcW w:w="3559" w:type="dxa"/>
            <w:gridSpan w:val="2"/>
            <w:shd w:val="clear" w:color="000000" w:fill="FFFFFF"/>
            <w:vAlign w:val="center"/>
            <w:hideMark/>
          </w:tcPr>
          <w:p w14:paraId="14B26B42" w14:textId="77777777" w:rsidR="00347A30" w:rsidRPr="007001F1" w:rsidRDefault="00347A30" w:rsidP="00347A30">
            <w:pPr>
              <w:rPr>
                <w:b/>
                <w:bCs/>
                <w:sz w:val="22"/>
                <w:szCs w:val="22"/>
              </w:rPr>
            </w:pPr>
            <w:r w:rsidRPr="007001F1">
              <w:rPr>
                <w:b/>
                <w:bCs/>
                <w:sz w:val="22"/>
                <w:szCs w:val="22"/>
              </w:rPr>
              <w:t>Podpis:</w:t>
            </w:r>
          </w:p>
        </w:tc>
        <w:tc>
          <w:tcPr>
            <w:tcW w:w="5528" w:type="dxa"/>
            <w:gridSpan w:val="5"/>
            <w:shd w:val="clear" w:color="auto" w:fill="auto"/>
            <w:vAlign w:val="center"/>
            <w:hideMark/>
          </w:tcPr>
          <w:p w14:paraId="1BC98B6F"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72BAE4A3" w14:textId="77777777" w:rsidTr="007261E4">
        <w:trPr>
          <w:trHeight w:val="300"/>
        </w:trPr>
        <w:tc>
          <w:tcPr>
            <w:tcW w:w="9087" w:type="dxa"/>
            <w:gridSpan w:val="7"/>
            <w:shd w:val="clear" w:color="auto" w:fill="auto"/>
            <w:noWrap/>
            <w:vAlign w:val="bottom"/>
            <w:hideMark/>
          </w:tcPr>
          <w:p w14:paraId="25060357"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2BB6E4B2" w14:textId="77777777" w:rsidTr="007261E4">
        <w:trPr>
          <w:trHeight w:val="300"/>
        </w:trPr>
        <w:tc>
          <w:tcPr>
            <w:tcW w:w="3559" w:type="dxa"/>
            <w:gridSpan w:val="2"/>
            <w:shd w:val="clear" w:color="000000" w:fill="FFFFFF"/>
            <w:vAlign w:val="center"/>
            <w:hideMark/>
          </w:tcPr>
          <w:p w14:paraId="06E23EB9" w14:textId="77777777" w:rsidR="00347A30" w:rsidRPr="007001F1" w:rsidRDefault="00347A30" w:rsidP="00347A30">
            <w:pPr>
              <w:rPr>
                <w:b/>
                <w:bCs/>
                <w:sz w:val="22"/>
                <w:szCs w:val="22"/>
              </w:rPr>
            </w:pPr>
            <w:r w:rsidRPr="007001F1">
              <w:rPr>
                <w:b/>
                <w:bCs/>
                <w:sz w:val="22"/>
                <w:szCs w:val="22"/>
              </w:rPr>
              <w:t>Kontrolu vykonal</w:t>
            </w:r>
            <w:r w:rsidRPr="007001F1">
              <w:rPr>
                <w:rStyle w:val="Odkaznapoznmkupodiarou"/>
                <w:b/>
                <w:bCs/>
                <w:sz w:val="20"/>
                <w:szCs w:val="20"/>
              </w:rPr>
              <w:footnoteReference w:id="73"/>
            </w:r>
            <w:r w:rsidRPr="007001F1">
              <w:rPr>
                <w:b/>
                <w:bCs/>
                <w:sz w:val="22"/>
                <w:szCs w:val="22"/>
              </w:rPr>
              <w:t>:</w:t>
            </w:r>
          </w:p>
        </w:tc>
        <w:tc>
          <w:tcPr>
            <w:tcW w:w="5528" w:type="dxa"/>
            <w:gridSpan w:val="5"/>
            <w:shd w:val="clear" w:color="auto" w:fill="auto"/>
            <w:vAlign w:val="center"/>
            <w:hideMark/>
          </w:tcPr>
          <w:p w14:paraId="308CFC46"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5ED687CC" w14:textId="77777777" w:rsidTr="007261E4">
        <w:trPr>
          <w:trHeight w:val="300"/>
        </w:trPr>
        <w:tc>
          <w:tcPr>
            <w:tcW w:w="3559" w:type="dxa"/>
            <w:gridSpan w:val="2"/>
            <w:shd w:val="clear" w:color="000000" w:fill="FFFFFF"/>
            <w:vAlign w:val="center"/>
            <w:hideMark/>
          </w:tcPr>
          <w:p w14:paraId="22703D48" w14:textId="77777777" w:rsidR="00347A30" w:rsidRPr="007001F1" w:rsidRDefault="00347A30" w:rsidP="00347A3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6EBCAF9"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3ABA8CEB" w14:textId="77777777" w:rsidTr="007261E4">
        <w:trPr>
          <w:trHeight w:val="300"/>
        </w:trPr>
        <w:tc>
          <w:tcPr>
            <w:tcW w:w="3559" w:type="dxa"/>
            <w:gridSpan w:val="2"/>
            <w:shd w:val="clear" w:color="000000" w:fill="FFFFFF"/>
            <w:vAlign w:val="center"/>
            <w:hideMark/>
          </w:tcPr>
          <w:p w14:paraId="6724990A" w14:textId="77777777" w:rsidR="00347A30" w:rsidRPr="007001F1" w:rsidRDefault="00347A30" w:rsidP="00347A30">
            <w:pPr>
              <w:rPr>
                <w:b/>
                <w:bCs/>
                <w:sz w:val="22"/>
                <w:szCs w:val="22"/>
              </w:rPr>
            </w:pPr>
            <w:r w:rsidRPr="007001F1">
              <w:rPr>
                <w:b/>
                <w:bCs/>
                <w:sz w:val="22"/>
                <w:szCs w:val="22"/>
              </w:rPr>
              <w:t>Podpis:</w:t>
            </w:r>
          </w:p>
        </w:tc>
        <w:tc>
          <w:tcPr>
            <w:tcW w:w="5528" w:type="dxa"/>
            <w:gridSpan w:val="5"/>
            <w:shd w:val="clear" w:color="auto" w:fill="auto"/>
            <w:vAlign w:val="center"/>
            <w:hideMark/>
          </w:tcPr>
          <w:p w14:paraId="020FFF1C" w14:textId="77777777" w:rsidR="00347A30" w:rsidRPr="007001F1" w:rsidRDefault="00347A30" w:rsidP="00347A30">
            <w:pPr>
              <w:rPr>
                <w:color w:val="000000"/>
                <w:sz w:val="22"/>
                <w:szCs w:val="22"/>
              </w:rPr>
            </w:pPr>
            <w:r w:rsidRPr="007001F1">
              <w:rPr>
                <w:color w:val="000000"/>
                <w:sz w:val="22"/>
                <w:szCs w:val="22"/>
              </w:rPr>
              <w:t> </w:t>
            </w:r>
          </w:p>
        </w:tc>
      </w:tr>
    </w:tbl>
    <w:p w14:paraId="3323F429" w14:textId="4150BA65" w:rsidR="007E5B38" w:rsidRPr="007001F1" w:rsidRDefault="007E5B38"/>
    <w:p w14:paraId="35709C0C" w14:textId="03DD6ABC"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14:paraId="1325EA3E" w14:textId="77777777" w:rsidTr="007261E4">
        <w:trPr>
          <w:trHeight w:val="645"/>
        </w:trPr>
        <w:tc>
          <w:tcPr>
            <w:tcW w:w="9087" w:type="dxa"/>
            <w:gridSpan w:val="7"/>
            <w:shd w:val="clear" w:color="000000" w:fill="60497A"/>
            <w:vAlign w:val="center"/>
            <w:hideMark/>
          </w:tcPr>
          <w:p w14:paraId="7690269A" w14:textId="379C95E5"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1959" w:name="KZ_38"/>
            <w:r w:rsidRPr="007001F1">
              <w:rPr>
                <w:b/>
                <w:bCs/>
                <w:color w:val="FFFFFF"/>
              </w:rPr>
              <w:t xml:space="preserve">Zákazka podľa § 117  ZVO - do </w:t>
            </w:r>
            <w:ins w:id="1960" w:author="Kramár Róbert" w:date="2017-05-15T13:14:00Z">
              <w:r w:rsidR="0088057F" w:rsidRPr="007001F1">
                <w:rPr>
                  <w:b/>
                  <w:bCs/>
                  <w:color w:val="FFFFFF"/>
                </w:rPr>
                <w:t>1</w:t>
              </w:r>
            </w:ins>
            <w:r w:rsidRPr="007001F1">
              <w:rPr>
                <w:b/>
                <w:bCs/>
                <w:color w:val="FFFFFF"/>
              </w:rPr>
              <w:t>5</w:t>
            </w:r>
            <w:ins w:id="1961" w:author="Kramár Róbert" w:date="2017-05-15T13:14:00Z">
              <w:r w:rsidR="0088057F" w:rsidRPr="007001F1">
                <w:rPr>
                  <w:b/>
                  <w:bCs/>
                  <w:color w:val="FFFFFF"/>
                </w:rPr>
                <w:t xml:space="preserve"> </w:t>
              </w:r>
            </w:ins>
            <w:r w:rsidRPr="007001F1">
              <w:rPr>
                <w:b/>
                <w:bCs/>
                <w:color w:val="FFFFFF"/>
              </w:rPr>
              <w:t>000 EUR - štandardná ex-post kontrola</w:t>
            </w:r>
            <w:bookmarkEnd w:id="1959"/>
          </w:p>
        </w:tc>
      </w:tr>
      <w:tr w:rsidR="007C5563" w:rsidRPr="007001F1" w14:paraId="549AB6C5" w14:textId="77777777" w:rsidTr="007261E4">
        <w:trPr>
          <w:trHeight w:val="330"/>
        </w:trPr>
        <w:tc>
          <w:tcPr>
            <w:tcW w:w="9087" w:type="dxa"/>
            <w:gridSpan w:val="7"/>
            <w:shd w:val="clear" w:color="auto" w:fill="auto"/>
            <w:vAlign w:val="center"/>
            <w:hideMark/>
          </w:tcPr>
          <w:p w14:paraId="30980F96"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571B4B73" w14:textId="77777777" w:rsidTr="007261E4">
        <w:trPr>
          <w:trHeight w:val="300"/>
        </w:trPr>
        <w:tc>
          <w:tcPr>
            <w:tcW w:w="3751" w:type="dxa"/>
            <w:gridSpan w:val="2"/>
            <w:shd w:val="clear" w:color="auto" w:fill="auto"/>
            <w:vAlign w:val="center"/>
            <w:hideMark/>
          </w:tcPr>
          <w:p w14:paraId="4E629622" w14:textId="77777777"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14:paraId="372665C7" w14:textId="77777777" w:rsidR="007C5563" w:rsidRPr="007001F1" w:rsidRDefault="007C5563" w:rsidP="007C5563">
            <w:pPr>
              <w:rPr>
                <w:color w:val="000000"/>
              </w:rPr>
            </w:pPr>
            <w:r w:rsidRPr="007001F1">
              <w:rPr>
                <w:color w:val="000000"/>
                <w:sz w:val="22"/>
                <w:szCs w:val="22"/>
              </w:rPr>
              <w:t> </w:t>
            </w:r>
          </w:p>
        </w:tc>
      </w:tr>
      <w:tr w:rsidR="007C5563" w:rsidRPr="007001F1" w14:paraId="3B24AD69" w14:textId="77777777" w:rsidTr="007261E4">
        <w:trPr>
          <w:trHeight w:val="660"/>
        </w:trPr>
        <w:tc>
          <w:tcPr>
            <w:tcW w:w="3751" w:type="dxa"/>
            <w:gridSpan w:val="2"/>
            <w:shd w:val="clear" w:color="auto" w:fill="auto"/>
            <w:vAlign w:val="center"/>
            <w:hideMark/>
          </w:tcPr>
          <w:p w14:paraId="4D2A518B" w14:textId="6F14F5C4" w:rsidR="007C5563" w:rsidRPr="007001F1" w:rsidRDefault="007C5563" w:rsidP="007C5563">
            <w:pPr>
              <w:rPr>
                <w:color w:val="000000"/>
              </w:rPr>
            </w:pPr>
            <w:r w:rsidRPr="007001F1">
              <w:rPr>
                <w:color w:val="000000"/>
                <w:sz w:val="22"/>
                <w:szCs w:val="22"/>
              </w:rPr>
              <w:t xml:space="preserve">Názov </w:t>
            </w:r>
            <w:ins w:id="1962" w:author="Kramár Róbert" w:date="2018-04-27T15:14:00Z">
              <w:r w:rsidR="00606F32">
                <w:rPr>
                  <w:color w:val="000000"/>
                  <w:sz w:val="22"/>
                  <w:szCs w:val="22"/>
                </w:rPr>
                <w:t>prioritnej osi/</w:t>
              </w:r>
            </w:ins>
            <w:r w:rsidRPr="007001F1">
              <w:rPr>
                <w:color w:val="000000"/>
                <w:sz w:val="22"/>
                <w:szCs w:val="22"/>
              </w:rPr>
              <w:t>opatrenia</w:t>
            </w:r>
          </w:p>
        </w:tc>
        <w:tc>
          <w:tcPr>
            <w:tcW w:w="5336" w:type="dxa"/>
            <w:gridSpan w:val="5"/>
            <w:shd w:val="clear" w:color="auto" w:fill="auto"/>
            <w:vAlign w:val="center"/>
            <w:hideMark/>
          </w:tcPr>
          <w:p w14:paraId="6B87285F" w14:textId="77777777" w:rsidR="007C5563" w:rsidRPr="007001F1" w:rsidRDefault="007C5563" w:rsidP="007C5563">
            <w:pPr>
              <w:rPr>
                <w:color w:val="000000"/>
              </w:rPr>
            </w:pPr>
            <w:r w:rsidRPr="007001F1">
              <w:rPr>
                <w:color w:val="000000"/>
                <w:sz w:val="22"/>
                <w:szCs w:val="22"/>
              </w:rPr>
              <w:t> </w:t>
            </w:r>
          </w:p>
        </w:tc>
      </w:tr>
      <w:tr w:rsidR="007C5563" w:rsidRPr="007001F1" w14:paraId="4AEC7790" w14:textId="77777777" w:rsidTr="007261E4">
        <w:trPr>
          <w:trHeight w:val="330"/>
        </w:trPr>
        <w:tc>
          <w:tcPr>
            <w:tcW w:w="9087" w:type="dxa"/>
            <w:gridSpan w:val="7"/>
            <w:shd w:val="clear" w:color="auto" w:fill="auto"/>
            <w:vAlign w:val="center"/>
            <w:hideMark/>
          </w:tcPr>
          <w:p w14:paraId="091D7A60"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56032E85" w14:textId="77777777" w:rsidTr="007261E4">
        <w:trPr>
          <w:trHeight w:val="330"/>
        </w:trPr>
        <w:tc>
          <w:tcPr>
            <w:tcW w:w="3751" w:type="dxa"/>
            <w:gridSpan w:val="2"/>
            <w:shd w:val="clear" w:color="auto" w:fill="auto"/>
            <w:vAlign w:val="center"/>
            <w:hideMark/>
          </w:tcPr>
          <w:p w14:paraId="6CB39C1D" w14:textId="01B8E0D1"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14:paraId="4178E558" w14:textId="77777777" w:rsidR="007C5563" w:rsidRPr="007001F1" w:rsidRDefault="007C5563" w:rsidP="007C5563">
            <w:pPr>
              <w:rPr>
                <w:color w:val="000000"/>
              </w:rPr>
            </w:pPr>
            <w:r w:rsidRPr="007001F1">
              <w:rPr>
                <w:color w:val="000000"/>
                <w:sz w:val="22"/>
                <w:szCs w:val="22"/>
              </w:rPr>
              <w:t> </w:t>
            </w:r>
          </w:p>
        </w:tc>
      </w:tr>
      <w:tr w:rsidR="007C5563" w:rsidRPr="007001F1" w14:paraId="19E8B864" w14:textId="77777777" w:rsidTr="007261E4">
        <w:trPr>
          <w:trHeight w:val="300"/>
        </w:trPr>
        <w:tc>
          <w:tcPr>
            <w:tcW w:w="3751" w:type="dxa"/>
            <w:gridSpan w:val="2"/>
            <w:shd w:val="clear" w:color="auto" w:fill="auto"/>
            <w:vAlign w:val="center"/>
            <w:hideMark/>
          </w:tcPr>
          <w:p w14:paraId="531C7E14" w14:textId="77777777"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14:paraId="071DB656" w14:textId="77777777" w:rsidR="007C5563" w:rsidRPr="007001F1" w:rsidRDefault="007C5563" w:rsidP="007C5563">
            <w:pPr>
              <w:rPr>
                <w:color w:val="000000"/>
              </w:rPr>
            </w:pPr>
            <w:r w:rsidRPr="007001F1">
              <w:rPr>
                <w:color w:val="000000"/>
                <w:sz w:val="22"/>
                <w:szCs w:val="22"/>
              </w:rPr>
              <w:t> </w:t>
            </w:r>
          </w:p>
        </w:tc>
      </w:tr>
      <w:tr w:rsidR="007C5563" w:rsidRPr="007001F1" w14:paraId="5A2BDD21" w14:textId="77777777" w:rsidTr="007261E4">
        <w:trPr>
          <w:trHeight w:val="300"/>
        </w:trPr>
        <w:tc>
          <w:tcPr>
            <w:tcW w:w="3751" w:type="dxa"/>
            <w:gridSpan w:val="2"/>
            <w:shd w:val="clear" w:color="auto" w:fill="auto"/>
            <w:vAlign w:val="center"/>
            <w:hideMark/>
          </w:tcPr>
          <w:p w14:paraId="0FF6A22F" w14:textId="77777777"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03B88DFD" w14:textId="77777777" w:rsidR="007C5563" w:rsidRPr="007001F1" w:rsidRDefault="007C5563" w:rsidP="007C5563">
            <w:pPr>
              <w:rPr>
                <w:color w:val="000000"/>
              </w:rPr>
            </w:pPr>
            <w:r w:rsidRPr="007001F1">
              <w:rPr>
                <w:color w:val="000000"/>
                <w:sz w:val="22"/>
                <w:szCs w:val="22"/>
              </w:rPr>
              <w:t> </w:t>
            </w:r>
          </w:p>
        </w:tc>
      </w:tr>
      <w:tr w:rsidR="007C5563" w:rsidRPr="007001F1" w14:paraId="58F2F5C8" w14:textId="77777777" w:rsidTr="007261E4">
        <w:trPr>
          <w:trHeight w:val="300"/>
        </w:trPr>
        <w:tc>
          <w:tcPr>
            <w:tcW w:w="3751" w:type="dxa"/>
            <w:gridSpan w:val="2"/>
            <w:shd w:val="clear" w:color="auto" w:fill="auto"/>
            <w:vAlign w:val="center"/>
            <w:hideMark/>
          </w:tcPr>
          <w:p w14:paraId="5FCF19FF"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272531C4" w14:textId="77777777" w:rsidR="007C5563" w:rsidRPr="007001F1" w:rsidRDefault="007C5563" w:rsidP="007C5563">
            <w:pPr>
              <w:rPr>
                <w:color w:val="000000"/>
              </w:rPr>
            </w:pPr>
            <w:r w:rsidRPr="007001F1">
              <w:rPr>
                <w:color w:val="000000"/>
                <w:sz w:val="22"/>
                <w:szCs w:val="22"/>
              </w:rPr>
              <w:t> </w:t>
            </w:r>
          </w:p>
        </w:tc>
      </w:tr>
      <w:tr w:rsidR="007C5563" w:rsidRPr="007001F1" w14:paraId="579FA83C" w14:textId="77777777" w:rsidTr="007261E4">
        <w:trPr>
          <w:trHeight w:val="330"/>
        </w:trPr>
        <w:tc>
          <w:tcPr>
            <w:tcW w:w="9087" w:type="dxa"/>
            <w:gridSpan w:val="7"/>
            <w:shd w:val="clear" w:color="auto" w:fill="auto"/>
            <w:vAlign w:val="center"/>
            <w:hideMark/>
          </w:tcPr>
          <w:p w14:paraId="7BCBE1BA"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3693EA7E" w14:textId="77777777" w:rsidTr="007261E4">
        <w:trPr>
          <w:trHeight w:val="300"/>
        </w:trPr>
        <w:tc>
          <w:tcPr>
            <w:tcW w:w="3751" w:type="dxa"/>
            <w:gridSpan w:val="2"/>
            <w:shd w:val="clear" w:color="auto" w:fill="auto"/>
            <w:vAlign w:val="center"/>
            <w:hideMark/>
          </w:tcPr>
          <w:p w14:paraId="2305F5D1"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14:paraId="36B41B9B" w14:textId="7ADE07FC"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ins w:id="1963" w:author="Kramár Róbert" w:date="2017-05-15T13:16:00Z">
              <w:r w:rsidR="0088057F" w:rsidRPr="007001F1">
                <w:rPr>
                  <w:color w:val="000000"/>
                  <w:sz w:val="22"/>
                  <w:szCs w:val="22"/>
                </w:rPr>
                <w:t>1</w:t>
              </w:r>
            </w:ins>
            <w:r w:rsidR="007C5563" w:rsidRPr="007001F1">
              <w:rPr>
                <w:color w:val="000000"/>
                <w:sz w:val="22"/>
                <w:szCs w:val="22"/>
              </w:rPr>
              <w:t>5</w:t>
            </w:r>
            <w:ins w:id="1964" w:author="Kramár Róbert" w:date="2017-05-15T13:16:00Z">
              <w:r w:rsidR="0088057F" w:rsidRPr="007001F1">
                <w:rPr>
                  <w:color w:val="000000"/>
                  <w:sz w:val="22"/>
                  <w:szCs w:val="22"/>
                </w:rPr>
                <w:t xml:space="preserve"> </w:t>
              </w:r>
            </w:ins>
            <w:r w:rsidR="007C5563" w:rsidRPr="007001F1">
              <w:rPr>
                <w:color w:val="000000"/>
                <w:sz w:val="22"/>
                <w:szCs w:val="22"/>
              </w:rPr>
              <w:t>000 EUR bez DPH</w:t>
            </w:r>
          </w:p>
        </w:tc>
      </w:tr>
      <w:tr w:rsidR="007C5563" w:rsidRPr="007001F1" w14:paraId="340F0F37" w14:textId="77777777" w:rsidTr="007261E4">
        <w:trPr>
          <w:trHeight w:val="300"/>
        </w:trPr>
        <w:tc>
          <w:tcPr>
            <w:tcW w:w="3751" w:type="dxa"/>
            <w:gridSpan w:val="2"/>
            <w:shd w:val="clear" w:color="auto" w:fill="auto"/>
            <w:vAlign w:val="center"/>
            <w:hideMark/>
          </w:tcPr>
          <w:p w14:paraId="6397ADCD" w14:textId="77777777"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4CF37CFF" w14:textId="187ECE36"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1182A619" w14:textId="77777777" w:rsidTr="007261E4">
        <w:trPr>
          <w:trHeight w:val="300"/>
        </w:trPr>
        <w:tc>
          <w:tcPr>
            <w:tcW w:w="3751" w:type="dxa"/>
            <w:gridSpan w:val="2"/>
            <w:shd w:val="clear" w:color="auto" w:fill="auto"/>
            <w:vAlign w:val="center"/>
            <w:hideMark/>
          </w:tcPr>
          <w:p w14:paraId="40C77CE2" w14:textId="77777777"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400EC404" w14:textId="77777777" w:rsidR="007C5563" w:rsidRPr="007001F1" w:rsidRDefault="007C5563" w:rsidP="007C5563">
            <w:pPr>
              <w:rPr>
                <w:color w:val="000000"/>
              </w:rPr>
            </w:pPr>
          </w:p>
        </w:tc>
      </w:tr>
      <w:tr w:rsidR="004D0B9F" w:rsidRPr="007001F1" w14:paraId="3AD34076" w14:textId="77777777" w:rsidTr="007261E4">
        <w:trPr>
          <w:trHeight w:val="300"/>
        </w:trPr>
        <w:tc>
          <w:tcPr>
            <w:tcW w:w="3751" w:type="dxa"/>
            <w:gridSpan w:val="2"/>
            <w:shd w:val="clear" w:color="auto" w:fill="auto"/>
            <w:vAlign w:val="center"/>
          </w:tcPr>
          <w:p w14:paraId="2AAD07AF" w14:textId="555CC077" w:rsidR="004D0B9F" w:rsidRPr="007001F1" w:rsidRDefault="004D0B9F" w:rsidP="007C5563">
            <w:pPr>
              <w:rPr>
                <w:color w:val="000000"/>
                <w:sz w:val="22"/>
                <w:szCs w:val="22"/>
              </w:rPr>
            </w:pPr>
            <w:r w:rsidRPr="007001F1">
              <w:rPr>
                <w:color w:val="000000"/>
                <w:sz w:val="22"/>
                <w:szCs w:val="22"/>
              </w:rPr>
              <w:t>Identifikátor zákazky v ITMS2014+</w:t>
            </w:r>
          </w:p>
        </w:tc>
        <w:tc>
          <w:tcPr>
            <w:tcW w:w="5336" w:type="dxa"/>
            <w:gridSpan w:val="5"/>
            <w:shd w:val="clear" w:color="auto" w:fill="auto"/>
            <w:vAlign w:val="center"/>
          </w:tcPr>
          <w:p w14:paraId="4B0C883C" w14:textId="77777777" w:rsidR="004D0B9F" w:rsidRPr="007001F1" w:rsidRDefault="004D0B9F" w:rsidP="007C5563">
            <w:pPr>
              <w:rPr>
                <w:color w:val="000000"/>
              </w:rPr>
            </w:pPr>
          </w:p>
        </w:tc>
      </w:tr>
      <w:tr w:rsidR="007C5563" w:rsidRPr="007001F1" w14:paraId="727914D1" w14:textId="77777777" w:rsidTr="007261E4">
        <w:trPr>
          <w:trHeight w:val="300"/>
        </w:trPr>
        <w:tc>
          <w:tcPr>
            <w:tcW w:w="3751" w:type="dxa"/>
            <w:gridSpan w:val="2"/>
            <w:shd w:val="clear" w:color="auto" w:fill="auto"/>
            <w:vAlign w:val="center"/>
            <w:hideMark/>
          </w:tcPr>
          <w:p w14:paraId="5C2ABBFC" w14:textId="77777777"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14:paraId="6E7AA782" w14:textId="77777777" w:rsidR="007C5563" w:rsidRPr="007001F1" w:rsidRDefault="007C5563" w:rsidP="007C5563">
            <w:pPr>
              <w:rPr>
                <w:color w:val="000000"/>
              </w:rPr>
            </w:pPr>
            <w:r w:rsidRPr="007001F1">
              <w:rPr>
                <w:color w:val="000000"/>
                <w:sz w:val="22"/>
                <w:szCs w:val="22"/>
              </w:rPr>
              <w:t>Štandardná ex-post kontrola</w:t>
            </w:r>
          </w:p>
        </w:tc>
      </w:tr>
      <w:tr w:rsidR="007C5563" w:rsidRPr="007001F1" w14:paraId="06302BF9" w14:textId="77777777" w:rsidTr="007261E4">
        <w:trPr>
          <w:trHeight w:val="300"/>
        </w:trPr>
        <w:tc>
          <w:tcPr>
            <w:tcW w:w="3751" w:type="dxa"/>
            <w:gridSpan w:val="2"/>
            <w:shd w:val="clear" w:color="auto" w:fill="auto"/>
            <w:vAlign w:val="center"/>
            <w:hideMark/>
          </w:tcPr>
          <w:p w14:paraId="2A209A07" w14:textId="77777777"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14:paraId="3FC1BB03" w14:textId="77777777" w:rsidR="007C5563" w:rsidRPr="007001F1" w:rsidRDefault="007C5563" w:rsidP="007C5563">
            <w:pPr>
              <w:rPr>
                <w:color w:val="000000"/>
              </w:rPr>
            </w:pPr>
            <w:r w:rsidRPr="007001F1">
              <w:rPr>
                <w:color w:val="000000"/>
                <w:sz w:val="22"/>
                <w:szCs w:val="22"/>
              </w:rPr>
              <w:t> </w:t>
            </w:r>
          </w:p>
        </w:tc>
      </w:tr>
      <w:tr w:rsidR="007C5563" w:rsidRPr="007001F1" w:rsidDel="00322CCF" w14:paraId="729B9C0F" w14:textId="227481FA" w:rsidTr="007261E4">
        <w:trPr>
          <w:trHeight w:val="330"/>
          <w:del w:id="1965" w:author="Kramár Róbert" w:date="2018-04-27T15:05:00Z"/>
        </w:trPr>
        <w:tc>
          <w:tcPr>
            <w:tcW w:w="3751" w:type="dxa"/>
            <w:gridSpan w:val="2"/>
            <w:shd w:val="clear" w:color="auto" w:fill="auto"/>
            <w:vAlign w:val="center"/>
            <w:hideMark/>
          </w:tcPr>
          <w:p w14:paraId="0113A6AF" w14:textId="6CDFF376" w:rsidR="007C5563" w:rsidRPr="007001F1" w:rsidDel="00322CCF" w:rsidRDefault="007C5563" w:rsidP="007C5563">
            <w:pPr>
              <w:rPr>
                <w:del w:id="1966" w:author="Kramár Róbert" w:date="2018-04-27T15:05:00Z"/>
                <w:color w:val="000000"/>
              </w:rPr>
            </w:pPr>
            <w:del w:id="1967" w:author="Kramár Róbert" w:date="2018-04-27T15:05:00Z">
              <w:r w:rsidRPr="007001F1" w:rsidDel="00322CCF">
                <w:rPr>
                  <w:color w:val="000000"/>
                  <w:sz w:val="22"/>
                  <w:szCs w:val="22"/>
                </w:rPr>
                <w:delText xml:space="preserve">Identifikátor zákazky v </w:delText>
              </w:r>
              <w:r w:rsidR="00556640" w:rsidRPr="007001F1" w:rsidDel="00322CCF">
                <w:rPr>
                  <w:color w:val="000000"/>
                  <w:sz w:val="22"/>
                  <w:szCs w:val="22"/>
                </w:rPr>
                <w:delText>ITMS2014+</w:delText>
              </w:r>
            </w:del>
          </w:p>
        </w:tc>
        <w:tc>
          <w:tcPr>
            <w:tcW w:w="5336" w:type="dxa"/>
            <w:gridSpan w:val="5"/>
            <w:shd w:val="clear" w:color="auto" w:fill="auto"/>
            <w:vAlign w:val="center"/>
            <w:hideMark/>
          </w:tcPr>
          <w:p w14:paraId="69EE3607" w14:textId="668BF64B" w:rsidR="007C5563" w:rsidRPr="007001F1" w:rsidDel="00322CCF" w:rsidRDefault="007C5563" w:rsidP="007C5563">
            <w:pPr>
              <w:rPr>
                <w:del w:id="1968" w:author="Kramár Róbert" w:date="2018-04-27T15:05:00Z"/>
                <w:color w:val="000000"/>
              </w:rPr>
            </w:pPr>
          </w:p>
        </w:tc>
      </w:tr>
      <w:tr w:rsidR="007C5563" w:rsidRPr="007001F1" w14:paraId="41B48ABB" w14:textId="77777777" w:rsidTr="007261E4">
        <w:trPr>
          <w:trHeight w:val="300"/>
        </w:trPr>
        <w:tc>
          <w:tcPr>
            <w:tcW w:w="3751" w:type="dxa"/>
            <w:gridSpan w:val="2"/>
            <w:shd w:val="clear" w:color="auto" w:fill="auto"/>
            <w:vAlign w:val="center"/>
            <w:hideMark/>
          </w:tcPr>
          <w:p w14:paraId="56BED7DF" w14:textId="77777777"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14:paraId="726C598E" w14:textId="77777777" w:rsidR="007C5563" w:rsidRPr="007001F1" w:rsidRDefault="007C5563" w:rsidP="007C5563">
            <w:pPr>
              <w:rPr>
                <w:color w:val="000000"/>
              </w:rPr>
            </w:pPr>
            <w:r w:rsidRPr="007001F1">
              <w:rPr>
                <w:color w:val="000000"/>
                <w:sz w:val="22"/>
                <w:szCs w:val="22"/>
              </w:rPr>
              <w:t> </w:t>
            </w:r>
          </w:p>
        </w:tc>
      </w:tr>
      <w:tr w:rsidR="007C5563" w:rsidRPr="007001F1" w14:paraId="2D656E76" w14:textId="77777777" w:rsidTr="007261E4">
        <w:trPr>
          <w:trHeight w:val="300"/>
        </w:trPr>
        <w:tc>
          <w:tcPr>
            <w:tcW w:w="3751" w:type="dxa"/>
            <w:gridSpan w:val="2"/>
            <w:shd w:val="clear" w:color="auto" w:fill="auto"/>
            <w:vAlign w:val="center"/>
            <w:hideMark/>
          </w:tcPr>
          <w:p w14:paraId="463B025F" w14:textId="77777777"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14:paraId="60D6D991" w14:textId="77777777" w:rsidR="007C5563" w:rsidRPr="007001F1" w:rsidRDefault="007C5563" w:rsidP="007C5563">
            <w:pPr>
              <w:rPr>
                <w:color w:val="000000"/>
              </w:rPr>
            </w:pPr>
            <w:r w:rsidRPr="007001F1">
              <w:rPr>
                <w:color w:val="000000"/>
                <w:sz w:val="22"/>
                <w:szCs w:val="22"/>
              </w:rPr>
              <w:t> </w:t>
            </w:r>
          </w:p>
        </w:tc>
      </w:tr>
      <w:tr w:rsidR="007C5563" w:rsidRPr="007001F1" w14:paraId="7510188F" w14:textId="77777777" w:rsidTr="007261E4">
        <w:trPr>
          <w:trHeight w:val="300"/>
        </w:trPr>
        <w:tc>
          <w:tcPr>
            <w:tcW w:w="3751" w:type="dxa"/>
            <w:gridSpan w:val="2"/>
            <w:shd w:val="clear" w:color="auto" w:fill="auto"/>
            <w:vAlign w:val="center"/>
            <w:hideMark/>
          </w:tcPr>
          <w:p w14:paraId="274B7617" w14:textId="77777777"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14FE264D" w14:textId="77777777" w:rsidR="007C5563" w:rsidRPr="007001F1" w:rsidRDefault="007C5563" w:rsidP="007C5563">
            <w:pPr>
              <w:rPr>
                <w:color w:val="000000"/>
              </w:rPr>
            </w:pPr>
          </w:p>
        </w:tc>
      </w:tr>
      <w:tr w:rsidR="007C5563" w:rsidRPr="007001F1" w14:paraId="3D660034" w14:textId="77777777" w:rsidTr="007261E4">
        <w:trPr>
          <w:trHeight w:val="300"/>
        </w:trPr>
        <w:tc>
          <w:tcPr>
            <w:tcW w:w="3751" w:type="dxa"/>
            <w:gridSpan w:val="2"/>
            <w:shd w:val="clear" w:color="auto" w:fill="auto"/>
            <w:vAlign w:val="center"/>
            <w:hideMark/>
          </w:tcPr>
          <w:p w14:paraId="058B15D2" w14:textId="77777777"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43D0D41C" w14:textId="77777777" w:rsidR="007C5563" w:rsidRPr="007001F1" w:rsidRDefault="007C5563" w:rsidP="007C5563">
            <w:pPr>
              <w:rPr>
                <w:color w:val="000000"/>
              </w:rPr>
            </w:pPr>
            <w:r w:rsidRPr="007001F1">
              <w:rPr>
                <w:color w:val="000000"/>
                <w:sz w:val="22"/>
                <w:szCs w:val="22"/>
              </w:rPr>
              <w:t> </w:t>
            </w:r>
          </w:p>
        </w:tc>
      </w:tr>
      <w:tr w:rsidR="007C5563" w:rsidRPr="007001F1" w14:paraId="6440C8E0" w14:textId="77777777" w:rsidTr="007261E4">
        <w:trPr>
          <w:trHeight w:val="300"/>
        </w:trPr>
        <w:tc>
          <w:tcPr>
            <w:tcW w:w="3751" w:type="dxa"/>
            <w:gridSpan w:val="2"/>
            <w:shd w:val="clear" w:color="auto" w:fill="auto"/>
            <w:vAlign w:val="center"/>
            <w:hideMark/>
          </w:tcPr>
          <w:p w14:paraId="0D22900E" w14:textId="77777777"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14:paraId="01FD0F4E" w14:textId="77777777" w:rsidR="007C5563" w:rsidRPr="007001F1" w:rsidRDefault="007C5563" w:rsidP="007C5563">
            <w:pPr>
              <w:rPr>
                <w:color w:val="000000"/>
              </w:rPr>
            </w:pPr>
            <w:r w:rsidRPr="007001F1">
              <w:rPr>
                <w:color w:val="000000"/>
                <w:sz w:val="22"/>
                <w:szCs w:val="22"/>
              </w:rPr>
              <w:t> </w:t>
            </w:r>
          </w:p>
        </w:tc>
      </w:tr>
      <w:tr w:rsidR="007C5563" w:rsidRPr="007001F1" w:rsidDel="002D4145" w14:paraId="5EB4203E" w14:textId="73551ECC" w:rsidTr="007261E4">
        <w:trPr>
          <w:trHeight w:val="300"/>
          <w:del w:id="1969" w:author="Kramár Róbert" w:date="2018-04-27T16:56:00Z"/>
        </w:trPr>
        <w:tc>
          <w:tcPr>
            <w:tcW w:w="3751" w:type="dxa"/>
            <w:gridSpan w:val="2"/>
            <w:shd w:val="clear" w:color="auto" w:fill="auto"/>
            <w:vAlign w:val="center"/>
            <w:hideMark/>
          </w:tcPr>
          <w:p w14:paraId="2467134B" w14:textId="31C80D46" w:rsidR="007C5563" w:rsidRPr="007001F1" w:rsidDel="002D4145" w:rsidRDefault="007C5563" w:rsidP="007C5563">
            <w:pPr>
              <w:rPr>
                <w:del w:id="1970" w:author="Kramár Róbert" w:date="2018-04-27T16:56:00Z"/>
                <w:color w:val="000000"/>
              </w:rPr>
            </w:pPr>
            <w:del w:id="1971" w:author="Kramár Róbert" w:date="2018-04-27T16:56:00Z">
              <w:r w:rsidRPr="007001F1" w:rsidDel="002D4145">
                <w:rPr>
                  <w:color w:val="000000"/>
                  <w:sz w:val="22"/>
                  <w:szCs w:val="22"/>
                </w:rPr>
                <w:delText>Oprávnené výdavky z hodnoty zákazky</w:delText>
              </w:r>
            </w:del>
          </w:p>
        </w:tc>
        <w:tc>
          <w:tcPr>
            <w:tcW w:w="5336" w:type="dxa"/>
            <w:gridSpan w:val="5"/>
            <w:shd w:val="clear" w:color="auto" w:fill="auto"/>
            <w:vAlign w:val="center"/>
            <w:hideMark/>
          </w:tcPr>
          <w:p w14:paraId="215BED87" w14:textId="64B0F287" w:rsidR="007C5563" w:rsidRPr="007001F1" w:rsidDel="002D4145" w:rsidRDefault="007C5563" w:rsidP="007C5563">
            <w:pPr>
              <w:rPr>
                <w:del w:id="1972" w:author="Kramár Róbert" w:date="2018-04-27T16:56:00Z"/>
                <w:color w:val="000000"/>
              </w:rPr>
            </w:pPr>
            <w:del w:id="1973" w:author="Kramár Róbert" w:date="2018-04-27T16:56:00Z">
              <w:r w:rsidRPr="007001F1" w:rsidDel="002D4145">
                <w:rPr>
                  <w:color w:val="000000"/>
                  <w:sz w:val="22"/>
                  <w:szCs w:val="22"/>
                </w:rPr>
                <w:delText> </w:delText>
              </w:r>
            </w:del>
          </w:p>
        </w:tc>
      </w:tr>
      <w:tr w:rsidR="007C5563" w:rsidRPr="007001F1" w14:paraId="048FAC1D" w14:textId="77777777" w:rsidTr="007261E4">
        <w:trPr>
          <w:trHeight w:val="300"/>
        </w:trPr>
        <w:tc>
          <w:tcPr>
            <w:tcW w:w="3751" w:type="dxa"/>
            <w:gridSpan w:val="2"/>
            <w:shd w:val="clear" w:color="auto" w:fill="auto"/>
            <w:vAlign w:val="center"/>
            <w:hideMark/>
          </w:tcPr>
          <w:p w14:paraId="3F45E050" w14:textId="77777777"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76BB2537" w14:textId="77777777" w:rsidR="007C5563" w:rsidRPr="007001F1" w:rsidRDefault="007C5563" w:rsidP="007C5563">
            <w:pPr>
              <w:rPr>
                <w:color w:val="000000"/>
              </w:rPr>
            </w:pPr>
            <w:r w:rsidRPr="007001F1">
              <w:rPr>
                <w:color w:val="000000"/>
                <w:sz w:val="22"/>
                <w:szCs w:val="22"/>
              </w:rPr>
              <w:t> </w:t>
            </w:r>
          </w:p>
        </w:tc>
      </w:tr>
      <w:tr w:rsidR="007C5563" w:rsidRPr="007001F1" w14:paraId="1AE95AFD" w14:textId="77777777" w:rsidTr="007261E4">
        <w:trPr>
          <w:trHeight w:val="300"/>
        </w:trPr>
        <w:tc>
          <w:tcPr>
            <w:tcW w:w="3751" w:type="dxa"/>
            <w:gridSpan w:val="2"/>
            <w:shd w:val="clear" w:color="auto" w:fill="auto"/>
            <w:vAlign w:val="center"/>
            <w:hideMark/>
          </w:tcPr>
          <w:p w14:paraId="16CA9533" w14:textId="77777777"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74CA95FF" w14:textId="77777777" w:rsidR="007C5563" w:rsidRPr="007001F1" w:rsidRDefault="007C5563" w:rsidP="007C5563">
            <w:pPr>
              <w:rPr>
                <w:color w:val="000000"/>
              </w:rPr>
            </w:pPr>
            <w:r w:rsidRPr="007001F1">
              <w:rPr>
                <w:color w:val="000000"/>
                <w:sz w:val="22"/>
                <w:szCs w:val="22"/>
              </w:rPr>
              <w:t> </w:t>
            </w:r>
          </w:p>
        </w:tc>
      </w:tr>
      <w:tr w:rsidR="007C5563" w:rsidRPr="007001F1" w14:paraId="1C5C7D35" w14:textId="77777777" w:rsidTr="007261E4">
        <w:trPr>
          <w:trHeight w:val="300"/>
        </w:trPr>
        <w:tc>
          <w:tcPr>
            <w:tcW w:w="3751" w:type="dxa"/>
            <w:gridSpan w:val="2"/>
            <w:shd w:val="clear" w:color="auto" w:fill="auto"/>
            <w:vAlign w:val="center"/>
            <w:hideMark/>
          </w:tcPr>
          <w:p w14:paraId="05545F6D" w14:textId="77777777"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14:paraId="10DD7EF7" w14:textId="77777777" w:rsidR="007C5563" w:rsidRPr="007001F1" w:rsidRDefault="007C5563" w:rsidP="007C5563">
            <w:pPr>
              <w:rPr>
                <w:color w:val="000000"/>
              </w:rPr>
            </w:pPr>
            <w:r w:rsidRPr="007001F1">
              <w:rPr>
                <w:color w:val="000000"/>
                <w:sz w:val="22"/>
                <w:szCs w:val="22"/>
              </w:rPr>
              <w:t> </w:t>
            </w:r>
          </w:p>
        </w:tc>
      </w:tr>
      <w:tr w:rsidR="007C5563" w:rsidRPr="007001F1" w:rsidDel="002D4145" w14:paraId="547C15A2" w14:textId="28013A60" w:rsidTr="007261E4">
        <w:trPr>
          <w:trHeight w:val="810"/>
          <w:del w:id="1974" w:author="Kramár Róbert" w:date="2018-04-27T16:56:00Z"/>
        </w:trPr>
        <w:tc>
          <w:tcPr>
            <w:tcW w:w="3751" w:type="dxa"/>
            <w:gridSpan w:val="2"/>
            <w:shd w:val="clear" w:color="auto" w:fill="auto"/>
            <w:vAlign w:val="center"/>
            <w:hideMark/>
          </w:tcPr>
          <w:p w14:paraId="233C2BEE" w14:textId="3987BBBE" w:rsidR="007C5563" w:rsidRPr="007001F1" w:rsidDel="002D4145" w:rsidRDefault="007C5563" w:rsidP="007C5563">
            <w:pPr>
              <w:rPr>
                <w:del w:id="1975" w:author="Kramár Róbert" w:date="2018-04-27T16:56:00Z"/>
                <w:color w:val="000000"/>
              </w:rPr>
            </w:pPr>
            <w:del w:id="1976" w:author="Kramár Róbert" w:date="2018-04-27T16:56:00Z">
              <w:r w:rsidRPr="007001F1" w:rsidDel="002D4145">
                <w:rPr>
                  <w:color w:val="000000"/>
                  <w:sz w:val="22"/>
                  <w:szCs w:val="22"/>
                </w:rPr>
                <w:delText>Priradenie predmetu obstarania k aktivitám projektu / k rozpočtovým položkám</w:delText>
              </w:r>
            </w:del>
          </w:p>
        </w:tc>
        <w:tc>
          <w:tcPr>
            <w:tcW w:w="5336" w:type="dxa"/>
            <w:gridSpan w:val="5"/>
            <w:shd w:val="clear" w:color="auto" w:fill="auto"/>
            <w:vAlign w:val="center"/>
            <w:hideMark/>
          </w:tcPr>
          <w:p w14:paraId="566DFC7C" w14:textId="002BB667" w:rsidR="007C5563" w:rsidRPr="007001F1" w:rsidDel="002D4145" w:rsidRDefault="007C5563" w:rsidP="007C5563">
            <w:pPr>
              <w:rPr>
                <w:del w:id="1977" w:author="Kramár Róbert" w:date="2018-04-27T16:56:00Z"/>
                <w:color w:val="000000"/>
              </w:rPr>
            </w:pPr>
            <w:del w:id="1978" w:author="Kramár Róbert" w:date="2018-04-27T16:56:00Z">
              <w:r w:rsidRPr="007001F1" w:rsidDel="002D4145">
                <w:rPr>
                  <w:color w:val="000000"/>
                  <w:sz w:val="22"/>
                  <w:szCs w:val="22"/>
                </w:rPr>
                <w:delText> </w:delText>
              </w:r>
            </w:del>
          </w:p>
        </w:tc>
      </w:tr>
      <w:tr w:rsidR="007C5563" w:rsidRPr="007001F1" w14:paraId="03E3F494" w14:textId="77777777" w:rsidTr="007261E4">
        <w:trPr>
          <w:trHeight w:val="315"/>
        </w:trPr>
        <w:tc>
          <w:tcPr>
            <w:tcW w:w="774" w:type="dxa"/>
            <w:shd w:val="clear" w:color="000000" w:fill="60497A"/>
            <w:vAlign w:val="center"/>
            <w:hideMark/>
          </w:tcPr>
          <w:p w14:paraId="3756D9F8" w14:textId="77777777"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19F4CB13"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F1F526B"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4FA9CDC1"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40473AC2"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7A5EF8F" w14:textId="77777777" w:rsidR="007C5563" w:rsidRPr="007001F1" w:rsidRDefault="007C5563" w:rsidP="007C5563">
            <w:pPr>
              <w:jc w:val="center"/>
              <w:rPr>
                <w:b/>
                <w:bCs/>
                <w:color w:val="FFFFFF"/>
              </w:rPr>
            </w:pPr>
            <w:r w:rsidRPr="007001F1">
              <w:rPr>
                <w:b/>
                <w:bCs/>
                <w:color w:val="FFFFFF"/>
                <w:sz w:val="22"/>
                <w:szCs w:val="22"/>
              </w:rPr>
              <w:t>Poznámka</w:t>
            </w:r>
          </w:p>
        </w:tc>
      </w:tr>
      <w:tr w:rsidR="007C5563" w:rsidRPr="007001F1" w14:paraId="45B03732" w14:textId="77777777" w:rsidTr="007261E4">
        <w:trPr>
          <w:trHeight w:val="20"/>
        </w:trPr>
        <w:tc>
          <w:tcPr>
            <w:tcW w:w="774" w:type="dxa"/>
            <w:shd w:val="clear" w:color="auto" w:fill="auto"/>
            <w:noWrap/>
            <w:vAlign w:val="center"/>
            <w:hideMark/>
          </w:tcPr>
          <w:p w14:paraId="5B2A8B02" w14:textId="77777777"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14:paraId="0A23C33E" w14:textId="54D43893" w:rsidR="007E5B38" w:rsidRPr="00A04031" w:rsidRDefault="007E5B38" w:rsidP="00D5534B">
            <w:pPr>
              <w:jc w:val="both"/>
              <w:rPr>
                <w:color w:val="000000"/>
                <w:sz w:val="22"/>
                <w:szCs w:val="22"/>
              </w:rPr>
            </w:pPr>
            <w:r w:rsidRPr="00A04031">
              <w:rPr>
                <w:color w:val="000000"/>
                <w:sz w:val="22"/>
                <w:szCs w:val="22"/>
              </w:rPr>
              <w:t>Boli dodržané princípy v zmysle § 10 ods. 2 ZVO?</w:t>
            </w:r>
            <w:ins w:id="1979" w:author="Kramár Róbert" w:date="2017-05-15T13:16:00Z">
              <w:r w:rsidR="0088057F" w:rsidRPr="00A04031">
                <w:rPr>
                  <w:color w:val="000000"/>
                  <w:sz w:val="22"/>
                  <w:szCs w:val="22"/>
                </w:rPr>
                <w:t xml:space="preserve"> </w:t>
              </w:r>
            </w:ins>
            <w:ins w:id="1980" w:author="Kramár Róbert" w:date="2017-07-26T17:24:00Z">
              <w:r w:rsidR="007001F1" w:rsidRPr="00A04031">
                <w:rPr>
                  <w:color w:val="1F497D"/>
                  <w:sz w:val="22"/>
                  <w:szCs w:val="22"/>
                  <w:rPrChange w:id="1981" w:author="Kramár Róbert" w:date="2017-07-26T17:49:00Z">
                    <w:rPr>
                      <w:color w:val="1F497D"/>
                    </w:rPr>
                  </w:rPrChange>
                </w:rPr>
                <w:t>Dodržal verejný obstarávateľ pri zadávaní zákazky princíp hospodárnosti?</w:t>
              </w:r>
            </w:ins>
          </w:p>
        </w:tc>
        <w:tc>
          <w:tcPr>
            <w:tcW w:w="567" w:type="dxa"/>
            <w:shd w:val="clear" w:color="auto" w:fill="auto"/>
            <w:vAlign w:val="center"/>
            <w:hideMark/>
          </w:tcPr>
          <w:p w14:paraId="1905CA23"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0E28656D"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3EC7CFB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1278F734" w14:textId="77777777" w:rsidR="007C5563" w:rsidRPr="007001F1" w:rsidRDefault="007C5563" w:rsidP="007C5563">
            <w:pPr>
              <w:jc w:val="center"/>
              <w:rPr>
                <w:color w:val="000000"/>
              </w:rPr>
            </w:pPr>
            <w:r w:rsidRPr="007001F1">
              <w:rPr>
                <w:color w:val="000000"/>
                <w:sz w:val="22"/>
                <w:szCs w:val="22"/>
              </w:rPr>
              <w:t> </w:t>
            </w:r>
          </w:p>
        </w:tc>
      </w:tr>
      <w:tr w:rsidR="007C5563" w:rsidRPr="007001F1" w14:paraId="31809B7F" w14:textId="77777777" w:rsidTr="007261E4">
        <w:trPr>
          <w:trHeight w:val="20"/>
        </w:trPr>
        <w:tc>
          <w:tcPr>
            <w:tcW w:w="774" w:type="dxa"/>
            <w:shd w:val="clear" w:color="auto" w:fill="auto"/>
            <w:noWrap/>
            <w:vAlign w:val="center"/>
            <w:hideMark/>
          </w:tcPr>
          <w:p w14:paraId="036E207C" w14:textId="4F266ECF" w:rsidR="007C5563" w:rsidRPr="007001F1" w:rsidRDefault="007C5563" w:rsidP="007C5563">
            <w:pPr>
              <w:jc w:val="center"/>
              <w:rPr>
                <w:color w:val="000000"/>
              </w:rPr>
            </w:pPr>
            <w:r w:rsidRPr="007001F1">
              <w:rPr>
                <w:color w:val="000000"/>
              </w:rPr>
              <w:t>2</w:t>
            </w:r>
          </w:p>
        </w:tc>
        <w:tc>
          <w:tcPr>
            <w:tcW w:w="4628" w:type="dxa"/>
            <w:gridSpan w:val="2"/>
            <w:shd w:val="clear" w:color="auto" w:fill="auto"/>
            <w:vAlign w:val="center"/>
            <w:hideMark/>
          </w:tcPr>
          <w:p w14:paraId="32E0DDA9" w14:textId="77777777" w:rsidR="007C5563" w:rsidRPr="007001F1" w:rsidRDefault="007C5563" w:rsidP="00D5534B">
            <w:pPr>
              <w:jc w:val="both"/>
              <w:rPr>
                <w:color w:val="000000"/>
              </w:rPr>
            </w:pPr>
            <w:r w:rsidRPr="007001F1">
              <w:rPr>
                <w:color w:val="000000"/>
                <w:sz w:val="22"/>
                <w:szCs w:val="22"/>
              </w:rPr>
              <w:t>Sú vynaložené náklady na predmet zákazky primerané jeho kvalite a cene?</w:t>
            </w:r>
          </w:p>
        </w:tc>
        <w:tc>
          <w:tcPr>
            <w:tcW w:w="567" w:type="dxa"/>
            <w:shd w:val="clear" w:color="auto" w:fill="auto"/>
            <w:vAlign w:val="center"/>
            <w:hideMark/>
          </w:tcPr>
          <w:p w14:paraId="77A4611A" w14:textId="77777777" w:rsidR="007C5563" w:rsidRPr="007001F1" w:rsidRDefault="007C5563" w:rsidP="007C5563">
            <w:pPr>
              <w:jc w:val="center"/>
              <w:rPr>
                <w:color w:val="000000"/>
              </w:rPr>
            </w:pPr>
          </w:p>
        </w:tc>
        <w:tc>
          <w:tcPr>
            <w:tcW w:w="567" w:type="dxa"/>
            <w:shd w:val="clear" w:color="auto" w:fill="auto"/>
            <w:vAlign w:val="center"/>
            <w:hideMark/>
          </w:tcPr>
          <w:p w14:paraId="782E11EF" w14:textId="77777777" w:rsidR="007C5563" w:rsidRPr="007001F1" w:rsidRDefault="007C5563" w:rsidP="007C5563">
            <w:pPr>
              <w:jc w:val="center"/>
              <w:rPr>
                <w:color w:val="000000"/>
              </w:rPr>
            </w:pPr>
          </w:p>
        </w:tc>
        <w:tc>
          <w:tcPr>
            <w:tcW w:w="776" w:type="dxa"/>
            <w:shd w:val="clear" w:color="auto" w:fill="auto"/>
            <w:vAlign w:val="center"/>
            <w:hideMark/>
          </w:tcPr>
          <w:p w14:paraId="1A7308D2" w14:textId="77777777" w:rsidR="007C5563" w:rsidRPr="007001F1" w:rsidRDefault="007C5563" w:rsidP="007C5563">
            <w:pPr>
              <w:jc w:val="center"/>
              <w:rPr>
                <w:color w:val="000000"/>
              </w:rPr>
            </w:pPr>
          </w:p>
        </w:tc>
        <w:tc>
          <w:tcPr>
            <w:tcW w:w="1775" w:type="dxa"/>
            <w:shd w:val="clear" w:color="auto" w:fill="auto"/>
            <w:vAlign w:val="center"/>
            <w:hideMark/>
          </w:tcPr>
          <w:p w14:paraId="4A2611AB" w14:textId="77777777" w:rsidR="007C5563" w:rsidRPr="007001F1" w:rsidRDefault="007C5563" w:rsidP="007C5563">
            <w:pPr>
              <w:jc w:val="center"/>
              <w:rPr>
                <w:color w:val="000000"/>
              </w:rPr>
            </w:pPr>
          </w:p>
        </w:tc>
      </w:tr>
      <w:tr w:rsidR="007C5563" w:rsidRPr="007001F1" w14:paraId="7E324421" w14:textId="77777777" w:rsidTr="007261E4">
        <w:trPr>
          <w:trHeight w:val="20"/>
        </w:trPr>
        <w:tc>
          <w:tcPr>
            <w:tcW w:w="774" w:type="dxa"/>
            <w:shd w:val="clear" w:color="auto" w:fill="auto"/>
            <w:noWrap/>
            <w:vAlign w:val="center"/>
            <w:hideMark/>
          </w:tcPr>
          <w:p w14:paraId="2DDA30D4" w14:textId="1075DCAF" w:rsidR="007C5563" w:rsidRPr="007001F1" w:rsidRDefault="007C5563" w:rsidP="007C5563">
            <w:pPr>
              <w:jc w:val="center"/>
              <w:rPr>
                <w:color w:val="000000"/>
              </w:rPr>
            </w:pPr>
            <w:r w:rsidRPr="007001F1">
              <w:rPr>
                <w:color w:val="000000"/>
                <w:sz w:val="22"/>
                <w:szCs w:val="22"/>
              </w:rPr>
              <w:t xml:space="preserve">3 </w:t>
            </w:r>
          </w:p>
        </w:tc>
        <w:tc>
          <w:tcPr>
            <w:tcW w:w="4628" w:type="dxa"/>
            <w:gridSpan w:val="2"/>
            <w:shd w:val="clear" w:color="auto" w:fill="auto"/>
            <w:vAlign w:val="center"/>
            <w:hideMark/>
          </w:tcPr>
          <w:p w14:paraId="268FF8C1" w14:textId="5E8370FC" w:rsidR="007C5563" w:rsidRPr="007001F1" w:rsidRDefault="007C5563" w:rsidP="00D5534B">
            <w:pPr>
              <w:jc w:val="both"/>
              <w:rPr>
                <w:color w:val="000000"/>
              </w:rPr>
            </w:pPr>
            <w:r w:rsidRPr="007001F1">
              <w:rPr>
                <w:color w:val="000000"/>
                <w:sz w:val="22"/>
                <w:szCs w:val="22"/>
              </w:rPr>
              <w:t>Bol zamestnanec vykonávajúci kontrolu oboznámený s rizikovými indikátormi</w:t>
            </w:r>
            <w:del w:id="1982" w:author="Kramár Róbert" w:date="2017-05-15T13:33:00Z">
              <w:r w:rsidRPr="007001F1" w:rsidDel="00A128DC">
                <w:rPr>
                  <w:color w:val="000000"/>
                  <w:sz w:val="22"/>
                  <w:szCs w:val="22"/>
                </w:rPr>
                <w:delText>, ktoré sú uvedené v Systéme riadenia EŠIF</w:delText>
              </w:r>
            </w:del>
            <w:ins w:id="1983" w:author="Kramár Róbert" w:date="2017-07-26T17:49:00Z">
              <w:r w:rsidR="00A04031">
                <w:rPr>
                  <w:color w:val="000000"/>
                  <w:sz w:val="22"/>
                  <w:szCs w:val="22"/>
                </w:rPr>
                <w:t xml:space="preserve"> </w:t>
              </w:r>
            </w:ins>
            <w:ins w:id="1984"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7E5B38"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7C46BF61"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4128E014"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58293236"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3F781E61" w14:textId="77777777" w:rsidR="007C5563" w:rsidRPr="007001F1" w:rsidRDefault="007C5563" w:rsidP="007C5563">
            <w:pPr>
              <w:jc w:val="center"/>
              <w:rPr>
                <w:color w:val="000000"/>
              </w:rPr>
            </w:pPr>
            <w:r w:rsidRPr="007001F1">
              <w:rPr>
                <w:color w:val="000000"/>
                <w:sz w:val="22"/>
                <w:szCs w:val="22"/>
              </w:rPr>
              <w:t> </w:t>
            </w:r>
          </w:p>
        </w:tc>
      </w:tr>
      <w:tr w:rsidR="00640805" w:rsidRPr="007001F1" w14:paraId="1C92C320" w14:textId="77777777" w:rsidTr="007261E4">
        <w:trPr>
          <w:trHeight w:val="675"/>
        </w:trPr>
        <w:tc>
          <w:tcPr>
            <w:tcW w:w="774" w:type="dxa"/>
            <w:vMerge w:val="restart"/>
            <w:shd w:val="clear" w:color="auto" w:fill="auto"/>
            <w:noWrap/>
            <w:vAlign w:val="center"/>
            <w:hideMark/>
          </w:tcPr>
          <w:p w14:paraId="696C9E79" w14:textId="149FE51E" w:rsidR="00640805" w:rsidRPr="007001F1" w:rsidRDefault="00640805" w:rsidP="007C5563">
            <w:pPr>
              <w:jc w:val="center"/>
              <w:rPr>
                <w:color w:val="000000"/>
              </w:rPr>
            </w:pPr>
            <w:r w:rsidRPr="007001F1">
              <w:rPr>
                <w:color w:val="000000"/>
                <w:sz w:val="22"/>
                <w:szCs w:val="22"/>
              </w:rPr>
              <w:t>4</w:t>
            </w:r>
          </w:p>
        </w:tc>
        <w:tc>
          <w:tcPr>
            <w:tcW w:w="4628" w:type="dxa"/>
            <w:gridSpan w:val="2"/>
            <w:shd w:val="clear" w:color="auto" w:fill="auto"/>
            <w:vAlign w:val="center"/>
            <w:hideMark/>
          </w:tcPr>
          <w:p w14:paraId="070864CC" w14:textId="72979922" w:rsidR="00640805" w:rsidRPr="007001F1" w:rsidRDefault="00640805" w:rsidP="00D5534B">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680F9B9B"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39D17DAC"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34CF0CB2"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0626E102" w14:textId="77777777" w:rsidR="00640805" w:rsidRPr="007001F1" w:rsidRDefault="00640805" w:rsidP="007C5563">
            <w:pPr>
              <w:jc w:val="center"/>
              <w:rPr>
                <w:color w:val="000000"/>
              </w:rPr>
            </w:pPr>
            <w:r w:rsidRPr="007001F1">
              <w:rPr>
                <w:color w:val="000000"/>
                <w:sz w:val="22"/>
                <w:szCs w:val="22"/>
              </w:rPr>
              <w:t> </w:t>
            </w:r>
          </w:p>
        </w:tc>
      </w:tr>
      <w:tr w:rsidR="00640805" w:rsidRPr="007001F1" w14:paraId="3D94D613" w14:textId="77777777" w:rsidTr="007261E4">
        <w:trPr>
          <w:trHeight w:val="675"/>
        </w:trPr>
        <w:tc>
          <w:tcPr>
            <w:tcW w:w="774" w:type="dxa"/>
            <w:vMerge/>
            <w:shd w:val="clear" w:color="auto" w:fill="auto"/>
            <w:noWrap/>
            <w:vAlign w:val="center"/>
          </w:tcPr>
          <w:p w14:paraId="5F9C1357"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019ECD72" w14:textId="2D961B07" w:rsidR="00640805" w:rsidRPr="007001F1" w:rsidRDefault="00640805" w:rsidP="00D5534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443C43EA" w14:textId="77777777" w:rsidR="00640805" w:rsidRPr="007001F1" w:rsidRDefault="00640805" w:rsidP="007C5563">
            <w:pPr>
              <w:jc w:val="center"/>
              <w:rPr>
                <w:color w:val="000000"/>
                <w:sz w:val="22"/>
                <w:szCs w:val="22"/>
              </w:rPr>
            </w:pPr>
          </w:p>
        </w:tc>
        <w:tc>
          <w:tcPr>
            <w:tcW w:w="567" w:type="dxa"/>
            <w:shd w:val="clear" w:color="auto" w:fill="auto"/>
            <w:vAlign w:val="center"/>
          </w:tcPr>
          <w:p w14:paraId="57063602" w14:textId="77777777" w:rsidR="00640805" w:rsidRPr="007001F1" w:rsidRDefault="00640805" w:rsidP="007C5563">
            <w:pPr>
              <w:jc w:val="center"/>
              <w:rPr>
                <w:color w:val="000000"/>
                <w:sz w:val="22"/>
                <w:szCs w:val="22"/>
              </w:rPr>
            </w:pPr>
          </w:p>
        </w:tc>
        <w:tc>
          <w:tcPr>
            <w:tcW w:w="776" w:type="dxa"/>
            <w:shd w:val="clear" w:color="auto" w:fill="auto"/>
            <w:vAlign w:val="center"/>
          </w:tcPr>
          <w:p w14:paraId="2452D367" w14:textId="77777777" w:rsidR="00640805" w:rsidRPr="007001F1" w:rsidRDefault="00640805" w:rsidP="007C5563">
            <w:pPr>
              <w:jc w:val="center"/>
              <w:rPr>
                <w:color w:val="000000"/>
                <w:sz w:val="22"/>
                <w:szCs w:val="22"/>
              </w:rPr>
            </w:pPr>
          </w:p>
        </w:tc>
        <w:tc>
          <w:tcPr>
            <w:tcW w:w="1775" w:type="dxa"/>
            <w:shd w:val="clear" w:color="auto" w:fill="auto"/>
            <w:vAlign w:val="center"/>
          </w:tcPr>
          <w:p w14:paraId="1884E6BE" w14:textId="77777777" w:rsidR="00640805" w:rsidRPr="007001F1" w:rsidRDefault="00640805" w:rsidP="007C5563">
            <w:pPr>
              <w:jc w:val="center"/>
              <w:rPr>
                <w:color w:val="000000"/>
                <w:sz w:val="22"/>
                <w:szCs w:val="22"/>
              </w:rPr>
            </w:pPr>
          </w:p>
        </w:tc>
      </w:tr>
      <w:tr w:rsidR="00640805" w:rsidRPr="007001F1" w14:paraId="73398DAE" w14:textId="77777777" w:rsidTr="007261E4">
        <w:trPr>
          <w:trHeight w:val="675"/>
        </w:trPr>
        <w:tc>
          <w:tcPr>
            <w:tcW w:w="774" w:type="dxa"/>
            <w:vMerge/>
            <w:shd w:val="clear" w:color="auto" w:fill="auto"/>
            <w:noWrap/>
            <w:vAlign w:val="center"/>
          </w:tcPr>
          <w:p w14:paraId="11E56295"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2803B324" w14:textId="62C78FD8" w:rsidR="00640805" w:rsidRPr="007001F1" w:rsidRDefault="00640805"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0FC2AB8" w14:textId="77777777" w:rsidR="00640805" w:rsidRPr="007001F1" w:rsidRDefault="00640805" w:rsidP="007C5563">
            <w:pPr>
              <w:jc w:val="center"/>
              <w:rPr>
                <w:color w:val="000000"/>
                <w:sz w:val="22"/>
                <w:szCs w:val="22"/>
              </w:rPr>
            </w:pPr>
          </w:p>
        </w:tc>
        <w:tc>
          <w:tcPr>
            <w:tcW w:w="567" w:type="dxa"/>
            <w:shd w:val="clear" w:color="auto" w:fill="auto"/>
            <w:vAlign w:val="center"/>
          </w:tcPr>
          <w:p w14:paraId="54FFA8FD" w14:textId="77777777" w:rsidR="00640805" w:rsidRPr="007001F1" w:rsidRDefault="00640805" w:rsidP="007C5563">
            <w:pPr>
              <w:jc w:val="center"/>
              <w:rPr>
                <w:color w:val="000000"/>
                <w:sz w:val="22"/>
                <w:szCs w:val="22"/>
              </w:rPr>
            </w:pPr>
          </w:p>
        </w:tc>
        <w:tc>
          <w:tcPr>
            <w:tcW w:w="776" w:type="dxa"/>
            <w:shd w:val="clear" w:color="auto" w:fill="auto"/>
            <w:vAlign w:val="center"/>
          </w:tcPr>
          <w:p w14:paraId="6F02CB13" w14:textId="77777777" w:rsidR="00640805" w:rsidRPr="007001F1" w:rsidRDefault="00640805" w:rsidP="007C5563">
            <w:pPr>
              <w:jc w:val="center"/>
              <w:rPr>
                <w:color w:val="000000"/>
                <w:sz w:val="22"/>
                <w:szCs w:val="22"/>
              </w:rPr>
            </w:pPr>
          </w:p>
        </w:tc>
        <w:tc>
          <w:tcPr>
            <w:tcW w:w="1775" w:type="dxa"/>
            <w:shd w:val="clear" w:color="auto" w:fill="auto"/>
            <w:vAlign w:val="center"/>
          </w:tcPr>
          <w:p w14:paraId="59357796" w14:textId="77777777" w:rsidR="00640805" w:rsidRPr="007001F1" w:rsidRDefault="00640805" w:rsidP="007C5563">
            <w:pPr>
              <w:jc w:val="center"/>
              <w:rPr>
                <w:color w:val="000000"/>
                <w:sz w:val="22"/>
                <w:szCs w:val="22"/>
              </w:rPr>
            </w:pPr>
          </w:p>
        </w:tc>
      </w:tr>
      <w:tr w:rsidR="007C5563" w:rsidRPr="007001F1" w14:paraId="4330DCFD" w14:textId="77777777" w:rsidTr="007261E4">
        <w:trPr>
          <w:trHeight w:val="20"/>
        </w:trPr>
        <w:tc>
          <w:tcPr>
            <w:tcW w:w="774" w:type="dxa"/>
            <w:shd w:val="clear" w:color="auto" w:fill="auto"/>
            <w:noWrap/>
            <w:vAlign w:val="center"/>
            <w:hideMark/>
          </w:tcPr>
          <w:p w14:paraId="544F2C8F" w14:textId="52702FB8" w:rsidR="007C5563" w:rsidRPr="007001F1" w:rsidRDefault="007E5B38" w:rsidP="007C5563">
            <w:pPr>
              <w:jc w:val="center"/>
              <w:rPr>
                <w:color w:val="000000"/>
              </w:rPr>
            </w:pPr>
            <w:r w:rsidRPr="007001F1">
              <w:rPr>
                <w:color w:val="000000"/>
                <w:sz w:val="22"/>
                <w:szCs w:val="22"/>
              </w:rPr>
              <w:t>5</w:t>
            </w:r>
            <w:r w:rsidR="007C5563" w:rsidRPr="007001F1">
              <w:rPr>
                <w:color w:val="000000"/>
                <w:sz w:val="22"/>
                <w:szCs w:val="22"/>
              </w:rPr>
              <w:t xml:space="preserve"> </w:t>
            </w:r>
          </w:p>
        </w:tc>
        <w:tc>
          <w:tcPr>
            <w:tcW w:w="4628" w:type="dxa"/>
            <w:gridSpan w:val="2"/>
            <w:shd w:val="clear" w:color="auto" w:fill="auto"/>
            <w:vAlign w:val="center"/>
            <w:hideMark/>
          </w:tcPr>
          <w:p w14:paraId="7C6D5F5C" w14:textId="2FD2AE00"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w:t>
            </w:r>
            <w:del w:id="1985" w:author="Kramár Róbert" w:date="2018-04-27T17:05:00Z">
              <w:r w:rsidRPr="007001F1" w:rsidDel="00090933">
                <w:rPr>
                  <w:color w:val="000000"/>
                  <w:sz w:val="22"/>
                  <w:szCs w:val="22"/>
                </w:rPr>
                <w:delText>poskytnutie</w:delText>
              </w:r>
            </w:del>
            <w:r w:rsidRPr="007001F1">
              <w:rPr>
                <w:color w:val="000000"/>
                <w:sz w:val="22"/>
                <w:szCs w:val="22"/>
              </w:rPr>
              <w:t xml:space="preserve"> NFP a účinnou Zmluvou o</w:t>
            </w:r>
            <w:ins w:id="1986" w:author="Kramár Róbert" w:date="2018-04-27T17:05:00Z">
              <w:r w:rsidR="00090933">
                <w:rPr>
                  <w:color w:val="000000"/>
                  <w:sz w:val="22"/>
                  <w:szCs w:val="22"/>
                </w:rPr>
                <w:t xml:space="preserve"> poskytnutí</w:t>
              </w:r>
            </w:ins>
            <w:r w:rsidRPr="007001F1">
              <w:rPr>
                <w:color w:val="000000"/>
                <w:sz w:val="22"/>
                <w:szCs w:val="22"/>
              </w:rPr>
              <w:t xml:space="preserve"> NFP? </w:t>
            </w:r>
          </w:p>
        </w:tc>
        <w:tc>
          <w:tcPr>
            <w:tcW w:w="567" w:type="dxa"/>
            <w:shd w:val="clear" w:color="auto" w:fill="auto"/>
            <w:vAlign w:val="center"/>
            <w:hideMark/>
          </w:tcPr>
          <w:p w14:paraId="0AF03E77"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3D992064"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367C68E8"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5DD1582F" w14:textId="77777777" w:rsidR="007C5563" w:rsidRPr="007001F1" w:rsidRDefault="007C5563" w:rsidP="007C5563">
            <w:pPr>
              <w:jc w:val="center"/>
              <w:rPr>
                <w:color w:val="000000"/>
              </w:rPr>
            </w:pPr>
            <w:r w:rsidRPr="007001F1">
              <w:rPr>
                <w:color w:val="000000"/>
                <w:sz w:val="22"/>
                <w:szCs w:val="22"/>
              </w:rPr>
              <w:t> </w:t>
            </w:r>
          </w:p>
        </w:tc>
      </w:tr>
      <w:tr w:rsidR="007C5563" w:rsidRPr="007001F1" w14:paraId="2E7A7FBA" w14:textId="77777777" w:rsidTr="007261E4">
        <w:trPr>
          <w:trHeight w:val="20"/>
        </w:trPr>
        <w:tc>
          <w:tcPr>
            <w:tcW w:w="774" w:type="dxa"/>
            <w:shd w:val="clear" w:color="auto" w:fill="auto"/>
            <w:noWrap/>
            <w:vAlign w:val="center"/>
            <w:hideMark/>
          </w:tcPr>
          <w:p w14:paraId="449AAE8D" w14:textId="1797A363" w:rsidR="007C5563" w:rsidRPr="007001F1" w:rsidRDefault="007E5B38" w:rsidP="007C5563">
            <w:pPr>
              <w:jc w:val="center"/>
              <w:rPr>
                <w:color w:val="000000"/>
              </w:rPr>
            </w:pPr>
            <w:r w:rsidRPr="007001F1">
              <w:rPr>
                <w:color w:val="000000"/>
                <w:sz w:val="22"/>
                <w:szCs w:val="22"/>
              </w:rPr>
              <w:t>6</w:t>
            </w:r>
            <w:r w:rsidR="007C5563" w:rsidRPr="007001F1">
              <w:rPr>
                <w:color w:val="000000"/>
                <w:sz w:val="22"/>
                <w:szCs w:val="22"/>
              </w:rPr>
              <w:t xml:space="preserve"> </w:t>
            </w:r>
          </w:p>
        </w:tc>
        <w:tc>
          <w:tcPr>
            <w:tcW w:w="4628" w:type="dxa"/>
            <w:gridSpan w:val="2"/>
            <w:shd w:val="clear" w:color="auto" w:fill="auto"/>
            <w:vAlign w:val="center"/>
            <w:hideMark/>
          </w:tcPr>
          <w:p w14:paraId="7D272C7D" w14:textId="77777777" w:rsidR="007C5563" w:rsidRPr="007001F1" w:rsidRDefault="007C5563" w:rsidP="00D5534B">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2E2AC5F"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2CFBA72F"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4D49746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1603E525" w14:textId="77777777" w:rsidR="007C5563" w:rsidRPr="007001F1" w:rsidRDefault="007C5563" w:rsidP="007C5563">
            <w:pPr>
              <w:jc w:val="center"/>
              <w:rPr>
                <w:color w:val="000000"/>
              </w:rPr>
            </w:pPr>
            <w:r w:rsidRPr="007001F1">
              <w:rPr>
                <w:color w:val="000000"/>
                <w:sz w:val="22"/>
                <w:szCs w:val="22"/>
              </w:rPr>
              <w:t> </w:t>
            </w:r>
          </w:p>
        </w:tc>
      </w:tr>
      <w:tr w:rsidR="00640805" w:rsidRPr="007001F1" w14:paraId="6D68432A" w14:textId="77777777" w:rsidTr="000A0E21">
        <w:trPr>
          <w:trHeight w:val="100"/>
        </w:trPr>
        <w:tc>
          <w:tcPr>
            <w:tcW w:w="774" w:type="dxa"/>
            <w:vMerge w:val="restart"/>
            <w:shd w:val="clear" w:color="auto" w:fill="auto"/>
            <w:noWrap/>
            <w:vAlign w:val="center"/>
            <w:hideMark/>
          </w:tcPr>
          <w:p w14:paraId="2C82E0C2" w14:textId="7A4184E3" w:rsidR="00640805" w:rsidRPr="007001F1" w:rsidRDefault="00640805" w:rsidP="007C5563">
            <w:pPr>
              <w:jc w:val="center"/>
              <w:rPr>
                <w:color w:val="000000"/>
              </w:rPr>
            </w:pPr>
            <w:r w:rsidRPr="007001F1">
              <w:rPr>
                <w:color w:val="000000"/>
                <w:sz w:val="22"/>
                <w:szCs w:val="22"/>
              </w:rPr>
              <w:t xml:space="preserve">7 </w:t>
            </w:r>
          </w:p>
        </w:tc>
        <w:tc>
          <w:tcPr>
            <w:tcW w:w="4628" w:type="dxa"/>
            <w:gridSpan w:val="2"/>
            <w:shd w:val="clear" w:color="auto" w:fill="auto"/>
            <w:vAlign w:val="center"/>
            <w:hideMark/>
          </w:tcPr>
          <w:p w14:paraId="64F19F84" w14:textId="4CE7637E" w:rsidR="00640805" w:rsidRPr="007001F1" w:rsidRDefault="00640805" w:rsidP="00D5534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24818743"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182ED5EE"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57D1D4F7"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27E3E8D7" w14:textId="77777777" w:rsidR="00640805" w:rsidRPr="007001F1" w:rsidRDefault="00640805" w:rsidP="007C5563">
            <w:pPr>
              <w:jc w:val="center"/>
              <w:rPr>
                <w:color w:val="000000"/>
              </w:rPr>
            </w:pPr>
            <w:r w:rsidRPr="007001F1">
              <w:rPr>
                <w:color w:val="000000"/>
                <w:sz w:val="22"/>
                <w:szCs w:val="22"/>
              </w:rPr>
              <w:t> </w:t>
            </w:r>
          </w:p>
        </w:tc>
      </w:tr>
      <w:tr w:rsidR="00640805" w:rsidRPr="007001F1" w14:paraId="5824E9D2" w14:textId="77777777" w:rsidTr="007261E4">
        <w:trPr>
          <w:trHeight w:val="1074"/>
        </w:trPr>
        <w:tc>
          <w:tcPr>
            <w:tcW w:w="774" w:type="dxa"/>
            <w:vMerge/>
            <w:shd w:val="clear" w:color="auto" w:fill="auto"/>
            <w:noWrap/>
            <w:vAlign w:val="center"/>
          </w:tcPr>
          <w:p w14:paraId="0E292046"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5AC7DF4A" w14:textId="34EF471B" w:rsidR="00640805" w:rsidRPr="007001F1" w:rsidDel="00640805" w:rsidRDefault="00640805" w:rsidP="00D5534B">
            <w:pPr>
              <w:jc w:val="both"/>
              <w:rPr>
                <w:color w:val="000000"/>
                <w:sz w:val="22"/>
                <w:szCs w:val="22"/>
              </w:rPr>
            </w:pPr>
            <w:r w:rsidRPr="007001F1">
              <w:rPr>
                <w:color w:val="000000"/>
                <w:sz w:val="22"/>
                <w:szCs w:val="22"/>
              </w:rPr>
              <w:t>b) Bola  PHZ určená na základe údajov a informácií o zákazkách  na  rovnaký alebo porovnateľný predmet zákazky, resp. na základe prieskumu trhu?</w:t>
            </w:r>
          </w:p>
        </w:tc>
        <w:tc>
          <w:tcPr>
            <w:tcW w:w="567" w:type="dxa"/>
            <w:shd w:val="clear" w:color="auto" w:fill="auto"/>
            <w:vAlign w:val="center"/>
          </w:tcPr>
          <w:p w14:paraId="40CE0D1F" w14:textId="77777777" w:rsidR="00640805" w:rsidRPr="007001F1" w:rsidRDefault="00640805" w:rsidP="007C5563">
            <w:pPr>
              <w:jc w:val="center"/>
              <w:rPr>
                <w:color w:val="000000"/>
                <w:sz w:val="22"/>
                <w:szCs w:val="22"/>
              </w:rPr>
            </w:pPr>
          </w:p>
        </w:tc>
        <w:tc>
          <w:tcPr>
            <w:tcW w:w="567" w:type="dxa"/>
            <w:shd w:val="clear" w:color="auto" w:fill="auto"/>
            <w:vAlign w:val="center"/>
          </w:tcPr>
          <w:p w14:paraId="3BDA460A" w14:textId="77777777" w:rsidR="00640805" w:rsidRPr="007001F1" w:rsidRDefault="00640805" w:rsidP="007C5563">
            <w:pPr>
              <w:jc w:val="center"/>
              <w:rPr>
                <w:color w:val="000000"/>
                <w:sz w:val="22"/>
                <w:szCs w:val="22"/>
              </w:rPr>
            </w:pPr>
          </w:p>
        </w:tc>
        <w:tc>
          <w:tcPr>
            <w:tcW w:w="776" w:type="dxa"/>
            <w:shd w:val="clear" w:color="auto" w:fill="auto"/>
            <w:vAlign w:val="center"/>
          </w:tcPr>
          <w:p w14:paraId="3FBDB710" w14:textId="77777777" w:rsidR="00640805" w:rsidRPr="007001F1" w:rsidRDefault="00640805" w:rsidP="007C5563">
            <w:pPr>
              <w:jc w:val="center"/>
              <w:rPr>
                <w:color w:val="000000"/>
                <w:sz w:val="22"/>
                <w:szCs w:val="22"/>
              </w:rPr>
            </w:pPr>
          </w:p>
        </w:tc>
        <w:tc>
          <w:tcPr>
            <w:tcW w:w="1775" w:type="dxa"/>
            <w:shd w:val="clear" w:color="auto" w:fill="auto"/>
            <w:vAlign w:val="center"/>
          </w:tcPr>
          <w:p w14:paraId="6C24BAF3" w14:textId="77777777" w:rsidR="00640805" w:rsidRPr="007001F1" w:rsidRDefault="00640805" w:rsidP="007C5563">
            <w:pPr>
              <w:jc w:val="center"/>
              <w:rPr>
                <w:color w:val="000000"/>
                <w:sz w:val="22"/>
                <w:szCs w:val="22"/>
              </w:rPr>
            </w:pPr>
          </w:p>
        </w:tc>
      </w:tr>
      <w:tr w:rsidR="00640805" w:rsidRPr="007001F1" w14:paraId="634D26F3" w14:textId="77777777" w:rsidTr="007261E4">
        <w:trPr>
          <w:trHeight w:val="1074"/>
        </w:trPr>
        <w:tc>
          <w:tcPr>
            <w:tcW w:w="774" w:type="dxa"/>
            <w:vMerge/>
            <w:shd w:val="clear" w:color="auto" w:fill="auto"/>
            <w:noWrap/>
            <w:vAlign w:val="center"/>
          </w:tcPr>
          <w:p w14:paraId="1B2B0CB6"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58354DD7" w14:textId="77777777" w:rsidR="00640805" w:rsidRPr="007001F1" w:rsidRDefault="00640805" w:rsidP="00D5534B">
            <w:pPr>
              <w:jc w:val="both"/>
              <w:rPr>
                <w:color w:val="000000"/>
                <w:sz w:val="22"/>
                <w:szCs w:val="22"/>
              </w:rPr>
            </w:pPr>
            <w:r w:rsidRPr="007001F1">
              <w:rPr>
                <w:color w:val="000000"/>
                <w:sz w:val="22"/>
                <w:szCs w:val="22"/>
              </w:rPr>
              <w:t>c) Bola PHZ určená tak, že zahŕňa:</w:t>
            </w:r>
          </w:p>
          <w:p w14:paraId="0FF80BC6" w14:textId="77777777" w:rsidR="00640805" w:rsidRPr="007001F1" w:rsidRDefault="00640805" w:rsidP="00D5534B">
            <w:pPr>
              <w:jc w:val="both"/>
              <w:rPr>
                <w:color w:val="000000"/>
                <w:sz w:val="22"/>
                <w:szCs w:val="22"/>
              </w:rPr>
            </w:pPr>
            <w:r w:rsidRPr="007001F1">
              <w:rPr>
                <w:color w:val="000000"/>
                <w:sz w:val="22"/>
                <w:szCs w:val="22"/>
              </w:rPr>
              <w:t xml:space="preserve">- PHZ všetkých prípadných častí zákazky, </w:t>
            </w:r>
          </w:p>
          <w:p w14:paraId="39E8562A" w14:textId="77777777" w:rsidR="00640805" w:rsidRPr="007001F1" w:rsidRDefault="00640805" w:rsidP="00D5534B">
            <w:pPr>
              <w:jc w:val="both"/>
              <w:rPr>
                <w:color w:val="000000"/>
                <w:sz w:val="22"/>
                <w:szCs w:val="22"/>
              </w:rPr>
            </w:pPr>
            <w:r w:rsidRPr="007001F1">
              <w:rPr>
                <w:color w:val="000000"/>
                <w:sz w:val="22"/>
                <w:szCs w:val="22"/>
              </w:rPr>
              <w:t xml:space="preserve">-  hodnotu opakovaných plnení v priebehu kalendárneho roka, </w:t>
            </w:r>
          </w:p>
          <w:p w14:paraId="213E5BAE" w14:textId="77777777" w:rsidR="00640805" w:rsidRPr="007001F1" w:rsidRDefault="00640805" w:rsidP="00D5534B">
            <w:pPr>
              <w:jc w:val="both"/>
              <w:rPr>
                <w:color w:val="000000"/>
                <w:sz w:val="22"/>
                <w:szCs w:val="22"/>
              </w:rPr>
            </w:pPr>
            <w:r w:rsidRPr="007001F1">
              <w:rPr>
                <w:color w:val="000000"/>
                <w:sz w:val="22"/>
                <w:szCs w:val="22"/>
              </w:rPr>
              <w:t>- všetky formy  opcií a všetky obnovenia zákazky v priebehu kalendárneho roka,</w:t>
            </w:r>
          </w:p>
          <w:p w14:paraId="5D93596A" w14:textId="704FF48E" w:rsidR="00640805" w:rsidRPr="007001F1" w:rsidDel="00640805" w:rsidRDefault="00640805" w:rsidP="00D5534B">
            <w:pPr>
              <w:jc w:val="both"/>
              <w:rPr>
                <w:color w:val="000000"/>
                <w:sz w:val="22"/>
                <w:szCs w:val="22"/>
              </w:rPr>
            </w:pPr>
            <w:r w:rsidRPr="007001F1">
              <w:rPr>
                <w:color w:val="000000"/>
                <w:sz w:val="22"/>
                <w:szCs w:val="22"/>
              </w:rPr>
              <w:t>- 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78DA134B" w14:textId="77777777" w:rsidR="00640805" w:rsidRPr="007001F1" w:rsidRDefault="00640805" w:rsidP="007C5563">
            <w:pPr>
              <w:jc w:val="center"/>
              <w:rPr>
                <w:color w:val="000000"/>
                <w:sz w:val="22"/>
                <w:szCs w:val="22"/>
              </w:rPr>
            </w:pPr>
          </w:p>
        </w:tc>
        <w:tc>
          <w:tcPr>
            <w:tcW w:w="567" w:type="dxa"/>
            <w:shd w:val="clear" w:color="auto" w:fill="auto"/>
            <w:vAlign w:val="center"/>
          </w:tcPr>
          <w:p w14:paraId="612311A4" w14:textId="77777777" w:rsidR="00640805" w:rsidRPr="007001F1" w:rsidRDefault="00640805" w:rsidP="007C5563">
            <w:pPr>
              <w:jc w:val="center"/>
              <w:rPr>
                <w:color w:val="000000"/>
                <w:sz w:val="22"/>
                <w:szCs w:val="22"/>
              </w:rPr>
            </w:pPr>
          </w:p>
        </w:tc>
        <w:tc>
          <w:tcPr>
            <w:tcW w:w="776" w:type="dxa"/>
            <w:shd w:val="clear" w:color="auto" w:fill="auto"/>
            <w:vAlign w:val="center"/>
          </w:tcPr>
          <w:p w14:paraId="1968A1EA" w14:textId="77777777" w:rsidR="00640805" w:rsidRPr="007001F1" w:rsidRDefault="00640805" w:rsidP="007C5563">
            <w:pPr>
              <w:jc w:val="center"/>
              <w:rPr>
                <w:color w:val="000000"/>
                <w:sz w:val="22"/>
                <w:szCs w:val="22"/>
              </w:rPr>
            </w:pPr>
          </w:p>
        </w:tc>
        <w:tc>
          <w:tcPr>
            <w:tcW w:w="1775" w:type="dxa"/>
            <w:shd w:val="clear" w:color="auto" w:fill="auto"/>
            <w:vAlign w:val="center"/>
          </w:tcPr>
          <w:p w14:paraId="5E183F9C" w14:textId="77777777" w:rsidR="00640805" w:rsidRPr="007001F1" w:rsidRDefault="00640805" w:rsidP="007C5563">
            <w:pPr>
              <w:jc w:val="center"/>
              <w:rPr>
                <w:color w:val="000000"/>
                <w:sz w:val="22"/>
                <w:szCs w:val="22"/>
              </w:rPr>
            </w:pPr>
          </w:p>
        </w:tc>
      </w:tr>
      <w:tr w:rsidR="00640805" w:rsidRPr="007001F1" w14:paraId="79962276" w14:textId="77777777" w:rsidTr="000A0E21">
        <w:trPr>
          <w:trHeight w:val="656"/>
        </w:trPr>
        <w:tc>
          <w:tcPr>
            <w:tcW w:w="774" w:type="dxa"/>
            <w:vMerge/>
            <w:shd w:val="clear" w:color="auto" w:fill="auto"/>
            <w:noWrap/>
            <w:vAlign w:val="center"/>
          </w:tcPr>
          <w:p w14:paraId="21DC2BF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168F8DF5" w14:textId="02C1A9ED" w:rsidR="00640805" w:rsidRPr="007001F1" w:rsidDel="00640805" w:rsidRDefault="00640805" w:rsidP="00D5534B">
            <w:pPr>
              <w:jc w:val="both"/>
              <w:rPr>
                <w:color w:val="000000"/>
                <w:sz w:val="22"/>
                <w:szCs w:val="22"/>
              </w:rPr>
            </w:pPr>
            <w:r w:rsidRPr="007001F1">
              <w:rPr>
                <w:color w:val="000000"/>
                <w:sz w:val="22"/>
                <w:szCs w:val="22"/>
              </w:rPr>
              <w:t>d) Nedošlo k rozdeleniu zákazky alebo nebol zvolený spôsob určenia jej PHZ s cieľom znížiť PHZ pod finančné limity podľa ZVO?</w:t>
            </w:r>
          </w:p>
        </w:tc>
        <w:tc>
          <w:tcPr>
            <w:tcW w:w="567" w:type="dxa"/>
            <w:shd w:val="clear" w:color="auto" w:fill="auto"/>
            <w:vAlign w:val="center"/>
          </w:tcPr>
          <w:p w14:paraId="1C45A0B6" w14:textId="77777777" w:rsidR="00640805" w:rsidRPr="007001F1" w:rsidRDefault="00640805" w:rsidP="007C5563">
            <w:pPr>
              <w:jc w:val="center"/>
              <w:rPr>
                <w:color w:val="000000"/>
                <w:sz w:val="22"/>
                <w:szCs w:val="22"/>
              </w:rPr>
            </w:pPr>
          </w:p>
        </w:tc>
        <w:tc>
          <w:tcPr>
            <w:tcW w:w="567" w:type="dxa"/>
            <w:shd w:val="clear" w:color="auto" w:fill="auto"/>
            <w:vAlign w:val="center"/>
          </w:tcPr>
          <w:p w14:paraId="36331C24" w14:textId="77777777" w:rsidR="00640805" w:rsidRPr="007001F1" w:rsidRDefault="00640805" w:rsidP="007C5563">
            <w:pPr>
              <w:jc w:val="center"/>
              <w:rPr>
                <w:color w:val="000000"/>
                <w:sz w:val="22"/>
                <w:szCs w:val="22"/>
              </w:rPr>
            </w:pPr>
          </w:p>
        </w:tc>
        <w:tc>
          <w:tcPr>
            <w:tcW w:w="776" w:type="dxa"/>
            <w:shd w:val="clear" w:color="auto" w:fill="auto"/>
            <w:vAlign w:val="center"/>
          </w:tcPr>
          <w:p w14:paraId="61CB697E" w14:textId="77777777" w:rsidR="00640805" w:rsidRPr="007001F1" w:rsidRDefault="00640805" w:rsidP="007C5563">
            <w:pPr>
              <w:jc w:val="center"/>
              <w:rPr>
                <w:color w:val="000000"/>
                <w:sz w:val="22"/>
                <w:szCs w:val="22"/>
              </w:rPr>
            </w:pPr>
          </w:p>
        </w:tc>
        <w:tc>
          <w:tcPr>
            <w:tcW w:w="1775" w:type="dxa"/>
            <w:shd w:val="clear" w:color="auto" w:fill="auto"/>
            <w:vAlign w:val="center"/>
          </w:tcPr>
          <w:p w14:paraId="539AED80" w14:textId="77777777" w:rsidR="00640805" w:rsidRPr="007001F1" w:rsidRDefault="00640805" w:rsidP="007C5563">
            <w:pPr>
              <w:jc w:val="center"/>
              <w:rPr>
                <w:color w:val="000000"/>
                <w:sz w:val="22"/>
                <w:szCs w:val="22"/>
              </w:rPr>
            </w:pPr>
          </w:p>
        </w:tc>
      </w:tr>
      <w:tr w:rsidR="00640805" w:rsidRPr="007001F1" w14:paraId="705C274B" w14:textId="77777777" w:rsidTr="007261E4">
        <w:trPr>
          <w:trHeight w:val="1074"/>
        </w:trPr>
        <w:tc>
          <w:tcPr>
            <w:tcW w:w="774" w:type="dxa"/>
            <w:vMerge/>
            <w:shd w:val="clear" w:color="auto" w:fill="auto"/>
            <w:noWrap/>
            <w:vAlign w:val="center"/>
          </w:tcPr>
          <w:p w14:paraId="0FB4F657"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2C5B299E" w14:textId="70E41E1F" w:rsidR="00640805" w:rsidRPr="007001F1" w:rsidDel="00640805" w:rsidRDefault="00640805" w:rsidP="00D5534B">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0586D36" w14:textId="77777777" w:rsidR="00640805" w:rsidRPr="007001F1" w:rsidRDefault="00640805" w:rsidP="007C5563">
            <w:pPr>
              <w:jc w:val="center"/>
              <w:rPr>
                <w:color w:val="000000"/>
                <w:sz w:val="22"/>
                <w:szCs w:val="22"/>
              </w:rPr>
            </w:pPr>
          </w:p>
        </w:tc>
        <w:tc>
          <w:tcPr>
            <w:tcW w:w="567" w:type="dxa"/>
            <w:shd w:val="clear" w:color="auto" w:fill="auto"/>
            <w:vAlign w:val="center"/>
          </w:tcPr>
          <w:p w14:paraId="1B629027" w14:textId="77777777" w:rsidR="00640805" w:rsidRPr="007001F1" w:rsidRDefault="00640805" w:rsidP="007C5563">
            <w:pPr>
              <w:jc w:val="center"/>
              <w:rPr>
                <w:color w:val="000000"/>
                <w:sz w:val="22"/>
                <w:szCs w:val="22"/>
              </w:rPr>
            </w:pPr>
          </w:p>
        </w:tc>
        <w:tc>
          <w:tcPr>
            <w:tcW w:w="776" w:type="dxa"/>
            <w:shd w:val="clear" w:color="auto" w:fill="auto"/>
            <w:vAlign w:val="center"/>
          </w:tcPr>
          <w:p w14:paraId="2F40F259" w14:textId="77777777" w:rsidR="00640805" w:rsidRPr="007001F1" w:rsidRDefault="00640805" w:rsidP="007C5563">
            <w:pPr>
              <w:jc w:val="center"/>
              <w:rPr>
                <w:color w:val="000000"/>
                <w:sz w:val="22"/>
                <w:szCs w:val="22"/>
              </w:rPr>
            </w:pPr>
          </w:p>
        </w:tc>
        <w:tc>
          <w:tcPr>
            <w:tcW w:w="1775" w:type="dxa"/>
            <w:shd w:val="clear" w:color="auto" w:fill="auto"/>
            <w:vAlign w:val="center"/>
          </w:tcPr>
          <w:p w14:paraId="699E136D" w14:textId="77777777" w:rsidR="00640805" w:rsidRPr="007001F1" w:rsidRDefault="00640805" w:rsidP="007C5563">
            <w:pPr>
              <w:jc w:val="center"/>
              <w:rPr>
                <w:color w:val="000000"/>
                <w:sz w:val="22"/>
                <w:szCs w:val="22"/>
              </w:rPr>
            </w:pPr>
          </w:p>
        </w:tc>
      </w:tr>
      <w:tr w:rsidR="00640805" w:rsidRPr="007001F1" w14:paraId="6597D332" w14:textId="77777777" w:rsidTr="000A0E21">
        <w:trPr>
          <w:trHeight w:val="498"/>
        </w:trPr>
        <w:tc>
          <w:tcPr>
            <w:tcW w:w="774" w:type="dxa"/>
            <w:vMerge/>
            <w:shd w:val="clear" w:color="auto" w:fill="auto"/>
            <w:noWrap/>
            <w:vAlign w:val="center"/>
          </w:tcPr>
          <w:p w14:paraId="1A5C5B43"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6425EC49" w14:textId="7F797123" w:rsidR="00640805" w:rsidRPr="007001F1" w:rsidDel="00640805" w:rsidRDefault="00640805" w:rsidP="00D5534B">
            <w:pPr>
              <w:jc w:val="both"/>
              <w:rPr>
                <w:color w:val="000000"/>
                <w:sz w:val="22"/>
                <w:szCs w:val="22"/>
              </w:rPr>
            </w:pPr>
            <w:r w:rsidRPr="007001F1">
              <w:rPr>
                <w:color w:val="000000"/>
                <w:sz w:val="22"/>
                <w:szCs w:val="22"/>
              </w:rPr>
              <w:t>f) Bola PHZ platná v čase začatia postupu zadávania zákazky?</w:t>
            </w:r>
          </w:p>
        </w:tc>
        <w:tc>
          <w:tcPr>
            <w:tcW w:w="567" w:type="dxa"/>
            <w:shd w:val="clear" w:color="auto" w:fill="auto"/>
            <w:vAlign w:val="center"/>
          </w:tcPr>
          <w:p w14:paraId="1DE68948" w14:textId="77777777" w:rsidR="00640805" w:rsidRPr="007001F1" w:rsidRDefault="00640805" w:rsidP="007C5563">
            <w:pPr>
              <w:jc w:val="center"/>
              <w:rPr>
                <w:color w:val="000000"/>
                <w:sz w:val="22"/>
                <w:szCs w:val="22"/>
              </w:rPr>
            </w:pPr>
          </w:p>
        </w:tc>
        <w:tc>
          <w:tcPr>
            <w:tcW w:w="567" w:type="dxa"/>
            <w:shd w:val="clear" w:color="auto" w:fill="auto"/>
            <w:vAlign w:val="center"/>
          </w:tcPr>
          <w:p w14:paraId="302D640D" w14:textId="77777777" w:rsidR="00640805" w:rsidRPr="007001F1" w:rsidRDefault="00640805" w:rsidP="007C5563">
            <w:pPr>
              <w:jc w:val="center"/>
              <w:rPr>
                <w:color w:val="000000"/>
                <w:sz w:val="22"/>
                <w:szCs w:val="22"/>
              </w:rPr>
            </w:pPr>
          </w:p>
        </w:tc>
        <w:tc>
          <w:tcPr>
            <w:tcW w:w="776" w:type="dxa"/>
            <w:shd w:val="clear" w:color="auto" w:fill="auto"/>
            <w:vAlign w:val="center"/>
          </w:tcPr>
          <w:p w14:paraId="586418D8" w14:textId="77777777" w:rsidR="00640805" w:rsidRPr="007001F1" w:rsidRDefault="00640805" w:rsidP="007C5563">
            <w:pPr>
              <w:jc w:val="center"/>
              <w:rPr>
                <w:color w:val="000000"/>
                <w:sz w:val="22"/>
                <w:szCs w:val="22"/>
              </w:rPr>
            </w:pPr>
          </w:p>
        </w:tc>
        <w:tc>
          <w:tcPr>
            <w:tcW w:w="1775" w:type="dxa"/>
            <w:shd w:val="clear" w:color="auto" w:fill="auto"/>
            <w:vAlign w:val="center"/>
          </w:tcPr>
          <w:p w14:paraId="1319F34F" w14:textId="77777777" w:rsidR="00640805" w:rsidRPr="007001F1" w:rsidRDefault="00640805" w:rsidP="007C5563">
            <w:pPr>
              <w:jc w:val="center"/>
              <w:rPr>
                <w:color w:val="000000"/>
                <w:sz w:val="22"/>
                <w:szCs w:val="22"/>
              </w:rPr>
            </w:pPr>
          </w:p>
        </w:tc>
      </w:tr>
      <w:tr w:rsidR="00640805" w:rsidRPr="007001F1" w14:paraId="3F187605" w14:textId="77777777" w:rsidTr="007261E4">
        <w:trPr>
          <w:trHeight w:val="1074"/>
        </w:trPr>
        <w:tc>
          <w:tcPr>
            <w:tcW w:w="774" w:type="dxa"/>
            <w:vMerge/>
            <w:shd w:val="clear" w:color="auto" w:fill="auto"/>
            <w:noWrap/>
            <w:vAlign w:val="center"/>
          </w:tcPr>
          <w:p w14:paraId="0C8E198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42762D41" w14:textId="32E55A37" w:rsidR="00640805" w:rsidRPr="007001F1" w:rsidDel="00640805" w:rsidRDefault="00640805" w:rsidP="00D5534B">
            <w:pPr>
              <w:jc w:val="both"/>
              <w:rPr>
                <w:color w:val="000000"/>
                <w:sz w:val="22"/>
                <w:szCs w:val="22"/>
              </w:rPr>
            </w:pPr>
            <w:r w:rsidRPr="007001F1">
              <w:rPr>
                <w:color w:val="000000"/>
                <w:sz w:val="22"/>
                <w:szCs w:val="22"/>
              </w:rPr>
              <w:t xml:space="preserve">g) Je PHZ nižšia ako </w:t>
            </w:r>
            <w:ins w:id="1987" w:author="Kramár Róbert" w:date="2017-05-15T13:17:00Z">
              <w:r w:rsidR="0088057F" w:rsidRPr="007001F1">
                <w:rPr>
                  <w:color w:val="000000"/>
                  <w:sz w:val="22"/>
                  <w:szCs w:val="22"/>
                </w:rPr>
                <w:t>1</w:t>
              </w:r>
            </w:ins>
            <w:r w:rsidRPr="007001F1">
              <w:rPr>
                <w:color w:val="000000"/>
                <w:sz w:val="22"/>
                <w:szCs w:val="22"/>
              </w:rPr>
              <w:t>5 000 EUR v nadväznosti       na hodnotu opakovaných plnení v priebehu kalendárneho roka, resp. počas platnosti zmluvy, ak sa zmluva uzatvára na dlhšie obdobie ako jeden kalendárny rok ?</w:t>
            </w:r>
          </w:p>
        </w:tc>
        <w:tc>
          <w:tcPr>
            <w:tcW w:w="567" w:type="dxa"/>
            <w:shd w:val="clear" w:color="auto" w:fill="auto"/>
            <w:vAlign w:val="center"/>
          </w:tcPr>
          <w:p w14:paraId="4AB2EEF4" w14:textId="77777777" w:rsidR="00640805" w:rsidRPr="007001F1" w:rsidRDefault="00640805" w:rsidP="007C5563">
            <w:pPr>
              <w:jc w:val="center"/>
              <w:rPr>
                <w:color w:val="000000"/>
                <w:sz w:val="22"/>
                <w:szCs w:val="22"/>
              </w:rPr>
            </w:pPr>
          </w:p>
        </w:tc>
        <w:tc>
          <w:tcPr>
            <w:tcW w:w="567" w:type="dxa"/>
            <w:shd w:val="clear" w:color="auto" w:fill="auto"/>
            <w:vAlign w:val="center"/>
          </w:tcPr>
          <w:p w14:paraId="4D85E666" w14:textId="77777777" w:rsidR="00640805" w:rsidRPr="007001F1" w:rsidRDefault="00640805" w:rsidP="007C5563">
            <w:pPr>
              <w:jc w:val="center"/>
              <w:rPr>
                <w:color w:val="000000"/>
                <w:sz w:val="22"/>
                <w:szCs w:val="22"/>
              </w:rPr>
            </w:pPr>
          </w:p>
        </w:tc>
        <w:tc>
          <w:tcPr>
            <w:tcW w:w="776" w:type="dxa"/>
            <w:shd w:val="clear" w:color="auto" w:fill="auto"/>
            <w:vAlign w:val="center"/>
          </w:tcPr>
          <w:p w14:paraId="24E4B624" w14:textId="77777777" w:rsidR="00640805" w:rsidRPr="007001F1" w:rsidRDefault="00640805" w:rsidP="007C5563">
            <w:pPr>
              <w:jc w:val="center"/>
              <w:rPr>
                <w:color w:val="000000"/>
                <w:sz w:val="22"/>
                <w:szCs w:val="22"/>
              </w:rPr>
            </w:pPr>
          </w:p>
        </w:tc>
        <w:tc>
          <w:tcPr>
            <w:tcW w:w="1775" w:type="dxa"/>
            <w:shd w:val="clear" w:color="auto" w:fill="auto"/>
            <w:vAlign w:val="center"/>
          </w:tcPr>
          <w:p w14:paraId="752C49CF" w14:textId="77777777" w:rsidR="00640805" w:rsidRPr="007001F1" w:rsidRDefault="00640805" w:rsidP="007C5563">
            <w:pPr>
              <w:jc w:val="center"/>
              <w:rPr>
                <w:color w:val="000000"/>
                <w:sz w:val="22"/>
                <w:szCs w:val="22"/>
              </w:rPr>
            </w:pPr>
          </w:p>
        </w:tc>
      </w:tr>
      <w:tr w:rsidR="00640805" w:rsidRPr="007001F1" w14:paraId="069655EE" w14:textId="77777777" w:rsidTr="000A0E21">
        <w:trPr>
          <w:trHeight w:val="410"/>
        </w:trPr>
        <w:tc>
          <w:tcPr>
            <w:tcW w:w="774" w:type="dxa"/>
            <w:vMerge/>
            <w:shd w:val="clear" w:color="auto" w:fill="auto"/>
            <w:noWrap/>
            <w:vAlign w:val="center"/>
          </w:tcPr>
          <w:p w14:paraId="2874865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1952A05C" w14:textId="73925699" w:rsidR="00640805" w:rsidRPr="007001F1" w:rsidDel="00640805" w:rsidRDefault="00640805" w:rsidP="00D5534B">
            <w:pPr>
              <w:jc w:val="both"/>
              <w:rPr>
                <w:color w:val="000000"/>
                <w:sz w:val="22"/>
                <w:szCs w:val="22"/>
              </w:rPr>
            </w:pPr>
            <w:r w:rsidRPr="007001F1">
              <w:rPr>
                <w:color w:val="000000"/>
                <w:sz w:val="22"/>
                <w:szCs w:val="22"/>
              </w:rPr>
              <w:t>h) Bola PHZ určená v súlade s ostatnými ustanoveniami §</w:t>
            </w:r>
            <w:ins w:id="1988" w:author="Kramár Róbert" w:date="2017-07-26T17:49:00Z">
              <w:r w:rsidR="00A04031">
                <w:rPr>
                  <w:color w:val="000000"/>
                  <w:sz w:val="22"/>
                  <w:szCs w:val="22"/>
                </w:rPr>
                <w:t xml:space="preserve"> </w:t>
              </w:r>
            </w:ins>
            <w:r w:rsidRPr="007001F1">
              <w:rPr>
                <w:color w:val="000000"/>
                <w:sz w:val="22"/>
                <w:szCs w:val="22"/>
              </w:rPr>
              <w:t>6 ZVO?</w:t>
            </w:r>
          </w:p>
        </w:tc>
        <w:tc>
          <w:tcPr>
            <w:tcW w:w="567" w:type="dxa"/>
            <w:shd w:val="clear" w:color="auto" w:fill="auto"/>
            <w:vAlign w:val="center"/>
          </w:tcPr>
          <w:p w14:paraId="11DE9A5A" w14:textId="77777777" w:rsidR="00640805" w:rsidRPr="007001F1" w:rsidRDefault="00640805" w:rsidP="007C5563">
            <w:pPr>
              <w:jc w:val="center"/>
              <w:rPr>
                <w:color w:val="000000"/>
                <w:sz w:val="22"/>
                <w:szCs w:val="22"/>
              </w:rPr>
            </w:pPr>
          </w:p>
        </w:tc>
        <w:tc>
          <w:tcPr>
            <w:tcW w:w="567" w:type="dxa"/>
            <w:shd w:val="clear" w:color="auto" w:fill="auto"/>
            <w:vAlign w:val="center"/>
          </w:tcPr>
          <w:p w14:paraId="23D439A0" w14:textId="77777777" w:rsidR="00640805" w:rsidRPr="007001F1" w:rsidRDefault="00640805" w:rsidP="007C5563">
            <w:pPr>
              <w:jc w:val="center"/>
              <w:rPr>
                <w:color w:val="000000"/>
                <w:sz w:val="22"/>
                <w:szCs w:val="22"/>
              </w:rPr>
            </w:pPr>
          </w:p>
        </w:tc>
        <w:tc>
          <w:tcPr>
            <w:tcW w:w="776" w:type="dxa"/>
            <w:shd w:val="clear" w:color="auto" w:fill="auto"/>
            <w:vAlign w:val="center"/>
          </w:tcPr>
          <w:p w14:paraId="1FB37B2E" w14:textId="77777777" w:rsidR="00640805" w:rsidRPr="007001F1" w:rsidRDefault="00640805" w:rsidP="007C5563">
            <w:pPr>
              <w:jc w:val="center"/>
              <w:rPr>
                <w:color w:val="000000"/>
                <w:sz w:val="22"/>
                <w:szCs w:val="22"/>
              </w:rPr>
            </w:pPr>
          </w:p>
        </w:tc>
        <w:tc>
          <w:tcPr>
            <w:tcW w:w="1775" w:type="dxa"/>
            <w:shd w:val="clear" w:color="auto" w:fill="auto"/>
            <w:vAlign w:val="center"/>
          </w:tcPr>
          <w:p w14:paraId="43895533" w14:textId="77777777" w:rsidR="00640805" w:rsidRPr="007001F1" w:rsidRDefault="00640805" w:rsidP="007C5563">
            <w:pPr>
              <w:jc w:val="center"/>
              <w:rPr>
                <w:color w:val="000000"/>
                <w:sz w:val="22"/>
                <w:szCs w:val="22"/>
              </w:rPr>
            </w:pPr>
          </w:p>
        </w:tc>
      </w:tr>
      <w:tr w:rsidR="00640805" w:rsidRPr="007001F1" w14:paraId="30706973" w14:textId="77777777" w:rsidTr="000A0E21">
        <w:trPr>
          <w:trHeight w:val="602"/>
        </w:trPr>
        <w:tc>
          <w:tcPr>
            <w:tcW w:w="774" w:type="dxa"/>
            <w:vMerge w:val="restart"/>
            <w:shd w:val="clear" w:color="auto" w:fill="auto"/>
            <w:noWrap/>
            <w:vAlign w:val="center"/>
            <w:hideMark/>
          </w:tcPr>
          <w:p w14:paraId="53E591E6" w14:textId="4C057D52" w:rsidR="00640805" w:rsidRPr="007001F1" w:rsidRDefault="00640805" w:rsidP="007C5563">
            <w:pPr>
              <w:jc w:val="center"/>
              <w:rPr>
                <w:color w:val="000000"/>
              </w:rPr>
            </w:pPr>
            <w:r w:rsidRPr="007001F1">
              <w:rPr>
                <w:color w:val="000000"/>
                <w:sz w:val="22"/>
                <w:szCs w:val="22"/>
              </w:rPr>
              <w:t>8</w:t>
            </w:r>
          </w:p>
        </w:tc>
        <w:tc>
          <w:tcPr>
            <w:tcW w:w="4628" w:type="dxa"/>
            <w:gridSpan w:val="2"/>
            <w:shd w:val="clear" w:color="auto" w:fill="auto"/>
            <w:vAlign w:val="center"/>
            <w:hideMark/>
          </w:tcPr>
          <w:p w14:paraId="291B1746" w14:textId="3CF69092" w:rsidR="00640805" w:rsidRPr="007001F1" w:rsidRDefault="00640805" w:rsidP="00D5534B">
            <w:pPr>
              <w:jc w:val="both"/>
              <w:rPr>
                <w:color w:val="000000"/>
              </w:rPr>
            </w:pPr>
            <w:r w:rsidRPr="007001F1">
              <w:rPr>
                <w:color w:val="000000"/>
                <w:sz w:val="22"/>
                <w:szCs w:val="22"/>
              </w:rPr>
              <w:t>a) Oslovil alebo identifikoval prijímateľ minimálne troch potenciálnych dodávateľov za úče</w:t>
            </w:r>
            <w:r w:rsidR="00D5534B" w:rsidRPr="007001F1">
              <w:rPr>
                <w:color w:val="000000"/>
                <w:sz w:val="22"/>
                <w:szCs w:val="22"/>
              </w:rPr>
              <w:t>lom výberu úspešného uchádzača?</w:t>
            </w:r>
          </w:p>
        </w:tc>
        <w:tc>
          <w:tcPr>
            <w:tcW w:w="567" w:type="dxa"/>
            <w:shd w:val="clear" w:color="auto" w:fill="auto"/>
            <w:vAlign w:val="center"/>
            <w:hideMark/>
          </w:tcPr>
          <w:p w14:paraId="0F588F6E"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53832EE0"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6AAA1EE4"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1B6FF0AA" w14:textId="77777777" w:rsidR="00640805" w:rsidRPr="007001F1" w:rsidRDefault="00640805" w:rsidP="007C5563">
            <w:pPr>
              <w:jc w:val="center"/>
              <w:rPr>
                <w:color w:val="000000"/>
              </w:rPr>
            </w:pPr>
            <w:r w:rsidRPr="007001F1">
              <w:rPr>
                <w:color w:val="000000"/>
                <w:sz w:val="22"/>
                <w:szCs w:val="22"/>
              </w:rPr>
              <w:t> </w:t>
            </w:r>
          </w:p>
        </w:tc>
      </w:tr>
      <w:tr w:rsidR="00640805" w:rsidRPr="007001F1" w14:paraId="41FD189F" w14:textId="77777777" w:rsidTr="007261E4">
        <w:trPr>
          <w:trHeight w:val="885"/>
        </w:trPr>
        <w:tc>
          <w:tcPr>
            <w:tcW w:w="774" w:type="dxa"/>
            <w:vMerge/>
            <w:shd w:val="clear" w:color="auto" w:fill="auto"/>
            <w:noWrap/>
            <w:vAlign w:val="center"/>
          </w:tcPr>
          <w:p w14:paraId="4BD164AB"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3B0FE1E4" w14:textId="6059F017" w:rsidR="00640805" w:rsidRPr="007001F1" w:rsidRDefault="00640805" w:rsidP="00D5534B">
            <w:pPr>
              <w:jc w:val="both"/>
              <w:rPr>
                <w:color w:val="000000"/>
                <w:sz w:val="22"/>
                <w:szCs w:val="22"/>
              </w:rPr>
            </w:pPr>
            <w:r w:rsidRPr="007001F1">
              <w:rPr>
                <w:color w:val="000000"/>
                <w:sz w:val="22"/>
                <w:szCs w:val="22"/>
              </w:rPr>
              <w:t>b) Využil pri prieskume trhu niektorý z možných nástrojov (napr. formou faxu, mailu, web stránky, katalógov, cenových ponúk, atď. okrem telefonického prieskumu)?</w:t>
            </w:r>
          </w:p>
        </w:tc>
        <w:tc>
          <w:tcPr>
            <w:tcW w:w="567" w:type="dxa"/>
            <w:shd w:val="clear" w:color="auto" w:fill="auto"/>
            <w:vAlign w:val="center"/>
          </w:tcPr>
          <w:p w14:paraId="6B59C5A3" w14:textId="77777777" w:rsidR="00640805" w:rsidRPr="007001F1" w:rsidRDefault="00640805" w:rsidP="007C5563">
            <w:pPr>
              <w:jc w:val="center"/>
              <w:rPr>
                <w:color w:val="000000"/>
                <w:sz w:val="22"/>
                <w:szCs w:val="22"/>
              </w:rPr>
            </w:pPr>
          </w:p>
        </w:tc>
        <w:tc>
          <w:tcPr>
            <w:tcW w:w="567" w:type="dxa"/>
            <w:shd w:val="clear" w:color="auto" w:fill="auto"/>
            <w:vAlign w:val="center"/>
          </w:tcPr>
          <w:p w14:paraId="6DFFE7F0" w14:textId="77777777" w:rsidR="00640805" w:rsidRPr="007001F1" w:rsidRDefault="00640805" w:rsidP="007C5563">
            <w:pPr>
              <w:jc w:val="center"/>
              <w:rPr>
                <w:color w:val="000000"/>
                <w:sz w:val="22"/>
                <w:szCs w:val="22"/>
              </w:rPr>
            </w:pPr>
          </w:p>
        </w:tc>
        <w:tc>
          <w:tcPr>
            <w:tcW w:w="776" w:type="dxa"/>
            <w:shd w:val="clear" w:color="auto" w:fill="auto"/>
            <w:vAlign w:val="center"/>
          </w:tcPr>
          <w:p w14:paraId="0D71C76B" w14:textId="77777777" w:rsidR="00640805" w:rsidRPr="007001F1" w:rsidRDefault="00640805" w:rsidP="007C5563">
            <w:pPr>
              <w:jc w:val="center"/>
              <w:rPr>
                <w:color w:val="000000"/>
                <w:sz w:val="22"/>
                <w:szCs w:val="22"/>
              </w:rPr>
            </w:pPr>
          </w:p>
        </w:tc>
        <w:tc>
          <w:tcPr>
            <w:tcW w:w="1775" w:type="dxa"/>
            <w:shd w:val="clear" w:color="auto" w:fill="auto"/>
            <w:vAlign w:val="center"/>
          </w:tcPr>
          <w:p w14:paraId="60FC16A1" w14:textId="77777777" w:rsidR="00640805" w:rsidRPr="007001F1" w:rsidRDefault="00640805" w:rsidP="007C5563">
            <w:pPr>
              <w:jc w:val="center"/>
              <w:rPr>
                <w:color w:val="000000"/>
                <w:sz w:val="22"/>
                <w:szCs w:val="22"/>
              </w:rPr>
            </w:pPr>
          </w:p>
        </w:tc>
      </w:tr>
      <w:tr w:rsidR="000F623C" w:rsidRPr="007001F1" w14:paraId="12F7C944" w14:textId="77777777" w:rsidTr="007261E4">
        <w:trPr>
          <w:trHeight w:val="20"/>
        </w:trPr>
        <w:tc>
          <w:tcPr>
            <w:tcW w:w="774" w:type="dxa"/>
            <w:shd w:val="clear" w:color="auto" w:fill="auto"/>
            <w:noWrap/>
            <w:vAlign w:val="center"/>
          </w:tcPr>
          <w:p w14:paraId="0414DD1A" w14:textId="31DF4871" w:rsidR="000F623C" w:rsidRPr="007001F1" w:rsidDel="007C5563" w:rsidRDefault="00D2171A" w:rsidP="007C5563">
            <w:pPr>
              <w:jc w:val="center"/>
              <w:rPr>
                <w:color w:val="000000"/>
                <w:sz w:val="22"/>
                <w:szCs w:val="22"/>
              </w:rPr>
            </w:pPr>
            <w:r w:rsidRPr="007001F1">
              <w:rPr>
                <w:color w:val="000000"/>
                <w:sz w:val="22"/>
                <w:szCs w:val="22"/>
              </w:rPr>
              <w:t>9</w:t>
            </w:r>
          </w:p>
        </w:tc>
        <w:tc>
          <w:tcPr>
            <w:tcW w:w="4628" w:type="dxa"/>
            <w:gridSpan w:val="2"/>
            <w:shd w:val="clear" w:color="auto" w:fill="auto"/>
            <w:vAlign w:val="center"/>
          </w:tcPr>
          <w:p w14:paraId="2F72EAEA" w14:textId="3E1FD5E9" w:rsidR="000F623C" w:rsidRPr="007001F1" w:rsidRDefault="000F623C" w:rsidP="00D5534B">
            <w:pPr>
              <w:jc w:val="both"/>
              <w:rPr>
                <w:color w:val="000000"/>
                <w:sz w:val="22"/>
                <w:szCs w:val="22"/>
              </w:rPr>
            </w:pPr>
            <w:r w:rsidRPr="007001F1">
              <w:rPr>
                <w:color w:val="000000"/>
                <w:sz w:val="22"/>
                <w:szCs w:val="22"/>
              </w:rPr>
              <w:t xml:space="preserve">Boli oslovení alebo identifikovaní potenciálni </w:t>
            </w:r>
            <w:r w:rsidRPr="007001F1">
              <w:rPr>
                <w:color w:val="000000"/>
                <w:sz w:val="22"/>
                <w:szCs w:val="22"/>
              </w:rPr>
              <w:lastRenderedPageBreak/>
              <w:t xml:space="preserve">dodávatelia také hospodárskej subjekty, ktoré </w:t>
            </w:r>
            <w:r w:rsidR="000C04FA" w:rsidRPr="007001F1">
              <w:rPr>
                <w:color w:val="000000"/>
                <w:sz w:val="22"/>
                <w:szCs w:val="22"/>
              </w:rPr>
              <w:t>sú oprávnené dodávať službu, tovar alebo prácu v rozsahu predmetu zákazky?</w:t>
            </w:r>
          </w:p>
        </w:tc>
        <w:tc>
          <w:tcPr>
            <w:tcW w:w="567" w:type="dxa"/>
            <w:shd w:val="clear" w:color="auto" w:fill="auto"/>
            <w:vAlign w:val="center"/>
          </w:tcPr>
          <w:p w14:paraId="66AADCE3" w14:textId="77777777" w:rsidR="000F623C" w:rsidRPr="007001F1" w:rsidRDefault="000F623C" w:rsidP="007C5563">
            <w:pPr>
              <w:jc w:val="center"/>
              <w:rPr>
                <w:color w:val="000000"/>
                <w:sz w:val="22"/>
                <w:szCs w:val="22"/>
              </w:rPr>
            </w:pPr>
          </w:p>
        </w:tc>
        <w:tc>
          <w:tcPr>
            <w:tcW w:w="567" w:type="dxa"/>
            <w:shd w:val="clear" w:color="auto" w:fill="auto"/>
            <w:vAlign w:val="center"/>
          </w:tcPr>
          <w:p w14:paraId="43E8CE0D" w14:textId="77777777" w:rsidR="000F623C" w:rsidRPr="007001F1" w:rsidRDefault="000F623C" w:rsidP="007C5563">
            <w:pPr>
              <w:jc w:val="center"/>
              <w:rPr>
                <w:color w:val="000000"/>
                <w:sz w:val="22"/>
                <w:szCs w:val="22"/>
              </w:rPr>
            </w:pPr>
          </w:p>
        </w:tc>
        <w:tc>
          <w:tcPr>
            <w:tcW w:w="776" w:type="dxa"/>
            <w:shd w:val="clear" w:color="auto" w:fill="auto"/>
            <w:vAlign w:val="center"/>
          </w:tcPr>
          <w:p w14:paraId="55359D8A" w14:textId="77777777" w:rsidR="000F623C" w:rsidRPr="007001F1" w:rsidRDefault="000F623C" w:rsidP="007C5563">
            <w:pPr>
              <w:jc w:val="center"/>
              <w:rPr>
                <w:color w:val="000000"/>
                <w:sz w:val="22"/>
                <w:szCs w:val="22"/>
              </w:rPr>
            </w:pPr>
          </w:p>
        </w:tc>
        <w:tc>
          <w:tcPr>
            <w:tcW w:w="1775" w:type="dxa"/>
            <w:shd w:val="clear" w:color="auto" w:fill="auto"/>
            <w:vAlign w:val="center"/>
          </w:tcPr>
          <w:p w14:paraId="04E9A8A7" w14:textId="77777777" w:rsidR="000F623C" w:rsidRPr="007001F1" w:rsidRDefault="000F623C" w:rsidP="007C5563">
            <w:pPr>
              <w:jc w:val="center"/>
              <w:rPr>
                <w:color w:val="000000"/>
                <w:sz w:val="22"/>
                <w:szCs w:val="22"/>
              </w:rPr>
            </w:pPr>
          </w:p>
        </w:tc>
      </w:tr>
      <w:tr w:rsidR="007C5563" w:rsidRPr="007001F1" w14:paraId="04EB51BE" w14:textId="77777777" w:rsidTr="000A0E21">
        <w:trPr>
          <w:trHeight w:val="512"/>
        </w:trPr>
        <w:tc>
          <w:tcPr>
            <w:tcW w:w="774" w:type="dxa"/>
            <w:shd w:val="clear" w:color="auto" w:fill="auto"/>
            <w:noWrap/>
            <w:vAlign w:val="center"/>
            <w:hideMark/>
          </w:tcPr>
          <w:p w14:paraId="638A2363" w14:textId="1811590C" w:rsidR="007C5563" w:rsidRPr="007001F1" w:rsidRDefault="007C5563" w:rsidP="00D2171A">
            <w:pPr>
              <w:jc w:val="center"/>
              <w:rPr>
                <w:color w:val="000000"/>
              </w:rPr>
            </w:pPr>
            <w:r w:rsidRPr="007001F1">
              <w:rPr>
                <w:color w:val="000000"/>
                <w:sz w:val="22"/>
                <w:szCs w:val="22"/>
              </w:rPr>
              <w:t>1</w:t>
            </w:r>
            <w:r w:rsidR="00D2171A" w:rsidRPr="007001F1">
              <w:rPr>
                <w:color w:val="000000"/>
                <w:sz w:val="22"/>
                <w:szCs w:val="22"/>
              </w:rPr>
              <w:t>0</w:t>
            </w:r>
          </w:p>
        </w:tc>
        <w:tc>
          <w:tcPr>
            <w:tcW w:w="4628" w:type="dxa"/>
            <w:gridSpan w:val="2"/>
            <w:shd w:val="clear" w:color="auto" w:fill="auto"/>
            <w:vAlign w:val="center"/>
            <w:hideMark/>
          </w:tcPr>
          <w:p w14:paraId="457C7929" w14:textId="77777777" w:rsidR="007C5563" w:rsidRPr="007001F1" w:rsidRDefault="007C5563" w:rsidP="00D5534B">
            <w:pPr>
              <w:jc w:val="both"/>
              <w:rPr>
                <w:color w:val="000000"/>
              </w:rPr>
            </w:pPr>
            <w:r w:rsidRPr="007001F1">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14:paraId="5340FED2"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7F7CB1D3"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6DBEEF4D"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50EF3C5B" w14:textId="77777777" w:rsidR="007C5563" w:rsidRPr="007001F1" w:rsidRDefault="007C5563" w:rsidP="007C5563">
            <w:pPr>
              <w:jc w:val="center"/>
              <w:rPr>
                <w:color w:val="000000"/>
              </w:rPr>
            </w:pPr>
            <w:r w:rsidRPr="007001F1">
              <w:rPr>
                <w:color w:val="000000"/>
                <w:sz w:val="22"/>
                <w:szCs w:val="22"/>
              </w:rPr>
              <w:t> </w:t>
            </w:r>
          </w:p>
        </w:tc>
      </w:tr>
      <w:tr w:rsidR="00640805" w:rsidRPr="007001F1" w14:paraId="4DCE5687" w14:textId="77777777" w:rsidTr="000A0E21">
        <w:trPr>
          <w:trHeight w:val="466"/>
        </w:trPr>
        <w:tc>
          <w:tcPr>
            <w:tcW w:w="774" w:type="dxa"/>
            <w:vMerge w:val="restart"/>
            <w:shd w:val="clear" w:color="auto" w:fill="auto"/>
            <w:noWrap/>
            <w:vAlign w:val="center"/>
          </w:tcPr>
          <w:p w14:paraId="5D1A6A24" w14:textId="4CC53E33" w:rsidR="00640805" w:rsidRPr="007001F1" w:rsidRDefault="00640805">
            <w:pPr>
              <w:jc w:val="center"/>
              <w:rPr>
                <w:color w:val="000000"/>
                <w:sz w:val="22"/>
                <w:szCs w:val="22"/>
              </w:rPr>
            </w:pPr>
            <w:r w:rsidRPr="007001F1">
              <w:rPr>
                <w:color w:val="000000"/>
                <w:sz w:val="22"/>
                <w:szCs w:val="22"/>
              </w:rPr>
              <w:t>11</w:t>
            </w:r>
          </w:p>
        </w:tc>
        <w:tc>
          <w:tcPr>
            <w:tcW w:w="4628" w:type="dxa"/>
            <w:gridSpan w:val="2"/>
            <w:shd w:val="clear" w:color="auto" w:fill="auto"/>
            <w:vAlign w:val="center"/>
          </w:tcPr>
          <w:p w14:paraId="5966CC28" w14:textId="3973A22F" w:rsidR="00640805" w:rsidRPr="007001F1" w:rsidRDefault="00640805"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7B2F5A5" w14:textId="77777777" w:rsidR="00640805" w:rsidRPr="007001F1" w:rsidRDefault="00640805" w:rsidP="007C5563">
            <w:pPr>
              <w:jc w:val="center"/>
              <w:rPr>
                <w:color w:val="000000"/>
                <w:sz w:val="22"/>
                <w:szCs w:val="22"/>
              </w:rPr>
            </w:pPr>
          </w:p>
        </w:tc>
        <w:tc>
          <w:tcPr>
            <w:tcW w:w="567" w:type="dxa"/>
            <w:shd w:val="clear" w:color="auto" w:fill="auto"/>
            <w:vAlign w:val="center"/>
          </w:tcPr>
          <w:p w14:paraId="07868FFD" w14:textId="77777777" w:rsidR="00640805" w:rsidRPr="007001F1" w:rsidRDefault="00640805" w:rsidP="007C5563">
            <w:pPr>
              <w:jc w:val="center"/>
              <w:rPr>
                <w:color w:val="000000"/>
                <w:sz w:val="22"/>
                <w:szCs w:val="22"/>
              </w:rPr>
            </w:pPr>
          </w:p>
        </w:tc>
        <w:tc>
          <w:tcPr>
            <w:tcW w:w="776" w:type="dxa"/>
            <w:shd w:val="clear" w:color="auto" w:fill="auto"/>
            <w:vAlign w:val="center"/>
          </w:tcPr>
          <w:p w14:paraId="504E969B" w14:textId="77777777" w:rsidR="00640805" w:rsidRPr="007001F1" w:rsidRDefault="00640805" w:rsidP="007C5563">
            <w:pPr>
              <w:jc w:val="center"/>
              <w:rPr>
                <w:color w:val="000000"/>
                <w:sz w:val="22"/>
                <w:szCs w:val="22"/>
              </w:rPr>
            </w:pPr>
          </w:p>
        </w:tc>
        <w:tc>
          <w:tcPr>
            <w:tcW w:w="1775" w:type="dxa"/>
            <w:shd w:val="clear" w:color="auto" w:fill="auto"/>
            <w:vAlign w:val="center"/>
          </w:tcPr>
          <w:p w14:paraId="71F48CE6" w14:textId="77777777" w:rsidR="00640805" w:rsidRPr="007001F1" w:rsidRDefault="00640805" w:rsidP="007C5563">
            <w:pPr>
              <w:jc w:val="center"/>
              <w:rPr>
                <w:color w:val="000000"/>
                <w:sz w:val="22"/>
                <w:szCs w:val="22"/>
              </w:rPr>
            </w:pPr>
          </w:p>
        </w:tc>
      </w:tr>
      <w:tr w:rsidR="00640805" w:rsidRPr="007001F1" w14:paraId="72EDCDB2" w14:textId="77777777" w:rsidTr="007261E4">
        <w:trPr>
          <w:trHeight w:val="845"/>
        </w:trPr>
        <w:tc>
          <w:tcPr>
            <w:tcW w:w="774" w:type="dxa"/>
            <w:vMerge/>
            <w:shd w:val="clear" w:color="auto" w:fill="auto"/>
            <w:noWrap/>
            <w:vAlign w:val="center"/>
          </w:tcPr>
          <w:p w14:paraId="32F3C12F" w14:textId="77777777" w:rsidR="00640805" w:rsidRPr="007001F1" w:rsidRDefault="00640805">
            <w:pPr>
              <w:jc w:val="center"/>
              <w:rPr>
                <w:color w:val="000000"/>
                <w:sz w:val="22"/>
                <w:szCs w:val="22"/>
              </w:rPr>
            </w:pPr>
          </w:p>
        </w:tc>
        <w:tc>
          <w:tcPr>
            <w:tcW w:w="4628" w:type="dxa"/>
            <w:gridSpan w:val="2"/>
            <w:shd w:val="clear" w:color="auto" w:fill="auto"/>
            <w:vAlign w:val="center"/>
          </w:tcPr>
          <w:p w14:paraId="4C46E909" w14:textId="0886E108" w:rsidR="00640805" w:rsidRPr="007001F1" w:rsidRDefault="00640805" w:rsidP="00D5534B">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766EA9D" w14:textId="77777777" w:rsidR="00640805" w:rsidRPr="007001F1" w:rsidRDefault="00640805" w:rsidP="007C5563">
            <w:pPr>
              <w:jc w:val="center"/>
              <w:rPr>
                <w:color w:val="000000"/>
                <w:sz w:val="22"/>
                <w:szCs w:val="22"/>
              </w:rPr>
            </w:pPr>
          </w:p>
        </w:tc>
        <w:tc>
          <w:tcPr>
            <w:tcW w:w="567" w:type="dxa"/>
            <w:shd w:val="clear" w:color="auto" w:fill="auto"/>
            <w:vAlign w:val="center"/>
          </w:tcPr>
          <w:p w14:paraId="22437BE7" w14:textId="77777777" w:rsidR="00640805" w:rsidRPr="007001F1" w:rsidRDefault="00640805" w:rsidP="007C5563">
            <w:pPr>
              <w:jc w:val="center"/>
              <w:rPr>
                <w:color w:val="000000"/>
                <w:sz w:val="22"/>
                <w:szCs w:val="22"/>
              </w:rPr>
            </w:pPr>
          </w:p>
        </w:tc>
        <w:tc>
          <w:tcPr>
            <w:tcW w:w="776" w:type="dxa"/>
            <w:shd w:val="clear" w:color="auto" w:fill="auto"/>
            <w:vAlign w:val="center"/>
          </w:tcPr>
          <w:p w14:paraId="11F511DB" w14:textId="77777777" w:rsidR="00640805" w:rsidRPr="007001F1" w:rsidRDefault="00640805" w:rsidP="007C5563">
            <w:pPr>
              <w:jc w:val="center"/>
              <w:rPr>
                <w:color w:val="000000"/>
                <w:sz w:val="22"/>
                <w:szCs w:val="22"/>
              </w:rPr>
            </w:pPr>
          </w:p>
        </w:tc>
        <w:tc>
          <w:tcPr>
            <w:tcW w:w="1775" w:type="dxa"/>
            <w:shd w:val="clear" w:color="auto" w:fill="auto"/>
            <w:vAlign w:val="center"/>
          </w:tcPr>
          <w:p w14:paraId="01BAB63C" w14:textId="77777777" w:rsidR="00640805" w:rsidRPr="007001F1" w:rsidRDefault="00640805" w:rsidP="007C5563">
            <w:pPr>
              <w:jc w:val="center"/>
              <w:rPr>
                <w:color w:val="000000"/>
                <w:sz w:val="22"/>
                <w:szCs w:val="22"/>
              </w:rPr>
            </w:pPr>
          </w:p>
        </w:tc>
      </w:tr>
      <w:tr w:rsidR="00640805" w:rsidRPr="007001F1" w14:paraId="2DC1D50B" w14:textId="77777777" w:rsidTr="007261E4">
        <w:trPr>
          <w:trHeight w:val="845"/>
        </w:trPr>
        <w:tc>
          <w:tcPr>
            <w:tcW w:w="774" w:type="dxa"/>
            <w:vMerge/>
            <w:shd w:val="clear" w:color="auto" w:fill="auto"/>
            <w:noWrap/>
            <w:vAlign w:val="center"/>
          </w:tcPr>
          <w:p w14:paraId="27F924D2" w14:textId="77777777" w:rsidR="00640805" w:rsidRPr="007001F1" w:rsidRDefault="00640805">
            <w:pPr>
              <w:jc w:val="center"/>
              <w:rPr>
                <w:color w:val="000000"/>
                <w:sz w:val="22"/>
                <w:szCs w:val="22"/>
              </w:rPr>
            </w:pPr>
          </w:p>
        </w:tc>
        <w:tc>
          <w:tcPr>
            <w:tcW w:w="4628" w:type="dxa"/>
            <w:gridSpan w:val="2"/>
            <w:shd w:val="clear" w:color="auto" w:fill="auto"/>
            <w:vAlign w:val="center"/>
          </w:tcPr>
          <w:p w14:paraId="1C066023" w14:textId="421738A4" w:rsidR="00640805" w:rsidRPr="007001F1" w:rsidRDefault="00640805" w:rsidP="00D5534B">
            <w:pPr>
              <w:jc w:val="both"/>
              <w:rPr>
                <w:color w:val="000000"/>
                <w:sz w:val="22"/>
                <w:szCs w:val="22"/>
              </w:rPr>
            </w:pPr>
            <w:del w:id="1989" w:author="Kramár Róbert" w:date="2018-04-27T17:39:00Z">
              <w:r w:rsidRPr="007001F1" w:rsidDel="00695091">
                <w:rPr>
                  <w:color w:val="000000"/>
                  <w:sz w:val="22"/>
                  <w:szCs w:val="22"/>
                </w:rPr>
                <w:delText>c) Má úspešný uchádzač a subdodávateľ úspešného uchádzača (ak relevantné) zapísaných v registri partnerov verejného sektora konečných užívateľov výhod</w:delText>
              </w:r>
            </w:del>
            <w:r w:rsidR="00695091">
              <w:rPr>
                <w:rStyle w:val="Odkaznakomentr"/>
              </w:rPr>
              <w:commentReference w:id="1990"/>
            </w:r>
            <w:del w:id="1991" w:author="Kramár Róbert" w:date="2018-04-27T17:39:00Z">
              <w:r w:rsidRPr="007001F1" w:rsidDel="00695091">
                <w:rPr>
                  <w:color w:val="000000"/>
                  <w:sz w:val="22"/>
                  <w:szCs w:val="22"/>
                </w:rPr>
                <w:delText xml:space="preserve">?    </w:delText>
              </w:r>
            </w:del>
          </w:p>
        </w:tc>
        <w:tc>
          <w:tcPr>
            <w:tcW w:w="567" w:type="dxa"/>
            <w:shd w:val="clear" w:color="auto" w:fill="auto"/>
            <w:vAlign w:val="center"/>
          </w:tcPr>
          <w:p w14:paraId="3BA2DC02" w14:textId="77777777" w:rsidR="00640805" w:rsidRPr="007001F1" w:rsidRDefault="00640805" w:rsidP="007C5563">
            <w:pPr>
              <w:jc w:val="center"/>
              <w:rPr>
                <w:color w:val="000000"/>
                <w:sz w:val="22"/>
                <w:szCs w:val="22"/>
              </w:rPr>
            </w:pPr>
          </w:p>
        </w:tc>
        <w:tc>
          <w:tcPr>
            <w:tcW w:w="567" w:type="dxa"/>
            <w:shd w:val="clear" w:color="auto" w:fill="auto"/>
            <w:vAlign w:val="center"/>
          </w:tcPr>
          <w:p w14:paraId="71DF0287" w14:textId="77777777" w:rsidR="00640805" w:rsidRPr="007001F1" w:rsidRDefault="00640805" w:rsidP="007C5563">
            <w:pPr>
              <w:jc w:val="center"/>
              <w:rPr>
                <w:color w:val="000000"/>
                <w:sz w:val="22"/>
                <w:szCs w:val="22"/>
              </w:rPr>
            </w:pPr>
          </w:p>
        </w:tc>
        <w:tc>
          <w:tcPr>
            <w:tcW w:w="776" w:type="dxa"/>
            <w:shd w:val="clear" w:color="auto" w:fill="auto"/>
            <w:vAlign w:val="center"/>
          </w:tcPr>
          <w:p w14:paraId="1370F207" w14:textId="77777777" w:rsidR="00640805" w:rsidRPr="007001F1" w:rsidRDefault="00640805" w:rsidP="007C5563">
            <w:pPr>
              <w:jc w:val="center"/>
              <w:rPr>
                <w:color w:val="000000"/>
                <w:sz w:val="22"/>
                <w:szCs w:val="22"/>
              </w:rPr>
            </w:pPr>
          </w:p>
        </w:tc>
        <w:tc>
          <w:tcPr>
            <w:tcW w:w="1775" w:type="dxa"/>
            <w:shd w:val="clear" w:color="auto" w:fill="auto"/>
            <w:vAlign w:val="center"/>
          </w:tcPr>
          <w:p w14:paraId="6F01A91E" w14:textId="77777777" w:rsidR="00640805" w:rsidRPr="007001F1" w:rsidRDefault="00640805" w:rsidP="007C5563">
            <w:pPr>
              <w:jc w:val="center"/>
              <w:rPr>
                <w:color w:val="000000"/>
                <w:sz w:val="22"/>
                <w:szCs w:val="22"/>
              </w:rPr>
            </w:pPr>
          </w:p>
        </w:tc>
      </w:tr>
      <w:tr w:rsidR="007C5563" w:rsidRPr="007001F1" w14:paraId="3EF5D733" w14:textId="77777777" w:rsidTr="007261E4">
        <w:trPr>
          <w:trHeight w:val="20"/>
        </w:trPr>
        <w:tc>
          <w:tcPr>
            <w:tcW w:w="774" w:type="dxa"/>
            <w:shd w:val="clear" w:color="auto" w:fill="auto"/>
            <w:noWrap/>
            <w:vAlign w:val="center"/>
            <w:hideMark/>
          </w:tcPr>
          <w:p w14:paraId="52ABA1F7" w14:textId="050A1040" w:rsidR="007C5563" w:rsidRPr="007001F1" w:rsidRDefault="009E59B0">
            <w:pPr>
              <w:jc w:val="center"/>
              <w:rPr>
                <w:color w:val="000000"/>
              </w:rPr>
            </w:pPr>
            <w:r w:rsidRPr="007001F1">
              <w:rPr>
                <w:color w:val="000000"/>
                <w:sz w:val="22"/>
                <w:szCs w:val="22"/>
              </w:rPr>
              <w:t>12</w:t>
            </w:r>
          </w:p>
        </w:tc>
        <w:tc>
          <w:tcPr>
            <w:tcW w:w="4628" w:type="dxa"/>
            <w:gridSpan w:val="2"/>
            <w:shd w:val="clear" w:color="auto" w:fill="auto"/>
            <w:vAlign w:val="center"/>
            <w:hideMark/>
          </w:tcPr>
          <w:p w14:paraId="1D71668F" w14:textId="7E8E1B5F" w:rsidR="007C5563" w:rsidRPr="007001F1" w:rsidRDefault="007C5563" w:rsidP="00D5534B">
            <w:pPr>
              <w:jc w:val="both"/>
              <w:rPr>
                <w:color w:val="000000"/>
              </w:rPr>
            </w:pPr>
            <w:r w:rsidRPr="007001F1">
              <w:rPr>
                <w:color w:val="000000"/>
                <w:sz w:val="22"/>
                <w:szCs w:val="22"/>
              </w:rPr>
              <w:t xml:space="preserve">Obsahuje prieskum trhu minimálne náležitosti určené </w:t>
            </w:r>
            <w:r w:rsidR="000F623C" w:rsidRPr="007001F1">
              <w:rPr>
                <w:color w:val="000000"/>
                <w:sz w:val="22"/>
                <w:szCs w:val="22"/>
              </w:rPr>
              <w:t>S</w:t>
            </w:r>
            <w:r w:rsidRPr="007001F1">
              <w:rPr>
                <w:color w:val="000000"/>
                <w:sz w:val="22"/>
                <w:szCs w:val="22"/>
              </w:rPr>
              <w:t xml:space="preserve">ystémom riadenia EŠIF? </w:t>
            </w:r>
          </w:p>
        </w:tc>
        <w:tc>
          <w:tcPr>
            <w:tcW w:w="567" w:type="dxa"/>
            <w:shd w:val="clear" w:color="auto" w:fill="auto"/>
            <w:vAlign w:val="center"/>
            <w:hideMark/>
          </w:tcPr>
          <w:p w14:paraId="22785005"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7CA2A202"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062E30E6"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351698EF" w14:textId="77777777" w:rsidR="007C5563" w:rsidRPr="007001F1" w:rsidRDefault="007C5563" w:rsidP="007C5563">
            <w:pPr>
              <w:jc w:val="center"/>
              <w:rPr>
                <w:color w:val="000000"/>
              </w:rPr>
            </w:pPr>
            <w:r w:rsidRPr="007001F1">
              <w:rPr>
                <w:color w:val="000000"/>
                <w:sz w:val="22"/>
                <w:szCs w:val="22"/>
              </w:rPr>
              <w:t> </w:t>
            </w:r>
          </w:p>
        </w:tc>
      </w:tr>
      <w:tr w:rsidR="007C5563" w:rsidRPr="007001F1" w14:paraId="743CB5E5" w14:textId="77777777" w:rsidTr="007261E4">
        <w:trPr>
          <w:trHeight w:val="20"/>
        </w:trPr>
        <w:tc>
          <w:tcPr>
            <w:tcW w:w="774" w:type="dxa"/>
            <w:shd w:val="clear" w:color="auto" w:fill="auto"/>
            <w:noWrap/>
            <w:vAlign w:val="center"/>
            <w:hideMark/>
          </w:tcPr>
          <w:p w14:paraId="784D9937" w14:textId="14CE996B" w:rsidR="007C5563" w:rsidRPr="007001F1" w:rsidRDefault="009E59B0">
            <w:pPr>
              <w:jc w:val="center"/>
              <w:rPr>
                <w:color w:val="000000"/>
              </w:rPr>
            </w:pPr>
            <w:r w:rsidRPr="007001F1">
              <w:rPr>
                <w:color w:val="000000"/>
                <w:sz w:val="22"/>
                <w:szCs w:val="22"/>
              </w:rPr>
              <w:t>13</w:t>
            </w:r>
          </w:p>
        </w:tc>
        <w:tc>
          <w:tcPr>
            <w:tcW w:w="4628" w:type="dxa"/>
            <w:gridSpan w:val="2"/>
            <w:shd w:val="clear" w:color="auto" w:fill="auto"/>
            <w:vAlign w:val="center"/>
            <w:hideMark/>
          </w:tcPr>
          <w:p w14:paraId="53FBBD14" w14:textId="77777777" w:rsidR="007C5563" w:rsidRPr="007001F1" w:rsidRDefault="007C5563"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B9189E5"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19640A09"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2DE1A7D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44F132F5" w14:textId="77777777" w:rsidR="007C5563" w:rsidRPr="007001F1" w:rsidRDefault="007C5563" w:rsidP="007C5563">
            <w:pPr>
              <w:jc w:val="center"/>
              <w:rPr>
                <w:color w:val="000000"/>
              </w:rPr>
            </w:pPr>
            <w:r w:rsidRPr="007001F1">
              <w:rPr>
                <w:color w:val="000000"/>
                <w:sz w:val="22"/>
                <w:szCs w:val="22"/>
              </w:rPr>
              <w:t> </w:t>
            </w:r>
          </w:p>
        </w:tc>
      </w:tr>
      <w:tr w:rsidR="007C5563" w:rsidRPr="007001F1" w14:paraId="6A633EBF" w14:textId="77777777" w:rsidTr="007261E4">
        <w:trPr>
          <w:trHeight w:val="300"/>
        </w:trPr>
        <w:tc>
          <w:tcPr>
            <w:tcW w:w="9087" w:type="dxa"/>
            <w:gridSpan w:val="7"/>
            <w:shd w:val="clear" w:color="auto" w:fill="auto"/>
            <w:noWrap/>
            <w:vAlign w:val="center"/>
          </w:tcPr>
          <w:p w14:paraId="49043A9C" w14:textId="77777777" w:rsidR="007C5563" w:rsidRPr="007001F1" w:rsidRDefault="007C5563" w:rsidP="007C5563">
            <w:pPr>
              <w:jc w:val="both"/>
              <w:rPr>
                <w:b/>
                <w:sz w:val="20"/>
                <w:szCs w:val="20"/>
              </w:rPr>
            </w:pPr>
            <w:r w:rsidRPr="007001F1">
              <w:rPr>
                <w:b/>
                <w:sz w:val="20"/>
                <w:szCs w:val="20"/>
              </w:rPr>
              <w:t>VYJADRENIE</w:t>
            </w:r>
          </w:p>
          <w:p w14:paraId="42495713" w14:textId="77777777" w:rsidR="007C5563" w:rsidRPr="007001F1" w:rsidRDefault="007C5563" w:rsidP="007C5563">
            <w:pPr>
              <w:jc w:val="both"/>
              <w:rPr>
                <w:sz w:val="20"/>
                <w:szCs w:val="20"/>
              </w:rPr>
            </w:pPr>
          </w:p>
          <w:p w14:paraId="129E5D08" w14:textId="77777777" w:rsidR="007C5563" w:rsidRPr="007001F1" w:rsidRDefault="007C5563" w:rsidP="007C5563">
            <w:r w:rsidRPr="007001F1">
              <w:rPr>
                <w:sz w:val="20"/>
                <w:szCs w:val="20"/>
              </w:rPr>
              <w:t xml:space="preserve">Na základe overených skutočností potvrdzujem, že </w:t>
            </w:r>
            <w:sdt>
              <w:sdtPr>
                <w:rPr>
                  <w:sz w:val="20"/>
                  <w:szCs w:val="20"/>
                </w:rPr>
                <w:id w:val="-1686200475"/>
                <w:placeholder>
                  <w:docPart w:val="4BA30D0BC650471EB4720BA903D071E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6063A950" w14:textId="77777777" w:rsidR="007C5563" w:rsidRPr="007001F1" w:rsidRDefault="007C5563" w:rsidP="007C5563">
            <w:pPr>
              <w:rPr>
                <w:b/>
                <w:bCs/>
                <w:color w:val="000000"/>
              </w:rPr>
            </w:pPr>
          </w:p>
        </w:tc>
      </w:tr>
      <w:tr w:rsidR="007C5563" w:rsidRPr="007001F1" w14:paraId="21A2C6E5" w14:textId="77777777" w:rsidTr="007261E4">
        <w:trPr>
          <w:trHeight w:val="300"/>
        </w:trPr>
        <w:tc>
          <w:tcPr>
            <w:tcW w:w="3751" w:type="dxa"/>
            <w:gridSpan w:val="2"/>
            <w:shd w:val="clear" w:color="auto" w:fill="auto"/>
            <w:vAlign w:val="center"/>
            <w:hideMark/>
          </w:tcPr>
          <w:p w14:paraId="7C6B19AC"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74"/>
            </w:r>
            <w:r w:rsidRPr="007001F1">
              <w:rPr>
                <w:b/>
                <w:bCs/>
                <w:sz w:val="22"/>
                <w:szCs w:val="22"/>
              </w:rPr>
              <w:t>:</w:t>
            </w:r>
          </w:p>
        </w:tc>
        <w:tc>
          <w:tcPr>
            <w:tcW w:w="5336" w:type="dxa"/>
            <w:gridSpan w:val="5"/>
            <w:shd w:val="clear" w:color="auto" w:fill="auto"/>
            <w:vAlign w:val="center"/>
            <w:hideMark/>
          </w:tcPr>
          <w:p w14:paraId="33C4D817" w14:textId="77777777" w:rsidR="007C5563" w:rsidRPr="007001F1" w:rsidRDefault="007C5563" w:rsidP="007C5563">
            <w:pPr>
              <w:rPr>
                <w:color w:val="000000"/>
              </w:rPr>
            </w:pPr>
            <w:r w:rsidRPr="007001F1">
              <w:rPr>
                <w:color w:val="000000"/>
                <w:sz w:val="22"/>
                <w:szCs w:val="22"/>
              </w:rPr>
              <w:t> </w:t>
            </w:r>
          </w:p>
        </w:tc>
      </w:tr>
      <w:tr w:rsidR="007C5563" w:rsidRPr="007001F1" w14:paraId="2B9367F4" w14:textId="77777777" w:rsidTr="007261E4">
        <w:trPr>
          <w:trHeight w:val="300"/>
        </w:trPr>
        <w:tc>
          <w:tcPr>
            <w:tcW w:w="3751" w:type="dxa"/>
            <w:gridSpan w:val="2"/>
            <w:shd w:val="clear" w:color="auto" w:fill="auto"/>
            <w:vAlign w:val="center"/>
            <w:hideMark/>
          </w:tcPr>
          <w:p w14:paraId="7CB4FF2D" w14:textId="77777777" w:rsidR="007C5563" w:rsidRPr="007001F1" w:rsidRDefault="007C5563" w:rsidP="007C5563">
            <w:pPr>
              <w:rPr>
                <w:b/>
                <w:bCs/>
              </w:rPr>
            </w:pPr>
            <w:r w:rsidRPr="007001F1">
              <w:rPr>
                <w:b/>
                <w:bCs/>
                <w:sz w:val="22"/>
                <w:szCs w:val="22"/>
              </w:rPr>
              <w:t>Dátum:</w:t>
            </w:r>
          </w:p>
        </w:tc>
        <w:tc>
          <w:tcPr>
            <w:tcW w:w="5336" w:type="dxa"/>
            <w:gridSpan w:val="5"/>
            <w:shd w:val="clear" w:color="auto" w:fill="auto"/>
            <w:vAlign w:val="center"/>
            <w:hideMark/>
          </w:tcPr>
          <w:p w14:paraId="46AE6632" w14:textId="77777777" w:rsidR="007C5563" w:rsidRPr="007001F1" w:rsidRDefault="007C5563" w:rsidP="007C5563">
            <w:pPr>
              <w:rPr>
                <w:color w:val="000000"/>
              </w:rPr>
            </w:pPr>
            <w:r w:rsidRPr="007001F1">
              <w:rPr>
                <w:color w:val="000000"/>
                <w:sz w:val="22"/>
                <w:szCs w:val="22"/>
              </w:rPr>
              <w:t> </w:t>
            </w:r>
          </w:p>
        </w:tc>
      </w:tr>
      <w:tr w:rsidR="007C5563" w:rsidRPr="007001F1" w14:paraId="4C5226E4" w14:textId="77777777" w:rsidTr="007261E4">
        <w:trPr>
          <w:trHeight w:val="300"/>
        </w:trPr>
        <w:tc>
          <w:tcPr>
            <w:tcW w:w="3751" w:type="dxa"/>
            <w:gridSpan w:val="2"/>
            <w:shd w:val="clear" w:color="000000" w:fill="FFFFFF"/>
            <w:vAlign w:val="center"/>
            <w:hideMark/>
          </w:tcPr>
          <w:p w14:paraId="5107C2AC" w14:textId="77777777" w:rsidR="007C5563" w:rsidRPr="007001F1" w:rsidRDefault="007C5563" w:rsidP="007C5563">
            <w:pPr>
              <w:rPr>
                <w:b/>
                <w:bCs/>
              </w:rPr>
            </w:pPr>
            <w:r w:rsidRPr="007001F1">
              <w:rPr>
                <w:b/>
                <w:bCs/>
                <w:sz w:val="22"/>
                <w:szCs w:val="22"/>
              </w:rPr>
              <w:t>Podpis:</w:t>
            </w:r>
          </w:p>
        </w:tc>
        <w:tc>
          <w:tcPr>
            <w:tcW w:w="5336" w:type="dxa"/>
            <w:gridSpan w:val="5"/>
            <w:shd w:val="clear" w:color="auto" w:fill="auto"/>
            <w:vAlign w:val="center"/>
            <w:hideMark/>
          </w:tcPr>
          <w:p w14:paraId="31C421D1" w14:textId="77777777" w:rsidR="007C5563" w:rsidRPr="007001F1" w:rsidRDefault="007C5563" w:rsidP="007C5563">
            <w:pPr>
              <w:rPr>
                <w:color w:val="000000"/>
              </w:rPr>
            </w:pPr>
            <w:r w:rsidRPr="007001F1">
              <w:rPr>
                <w:color w:val="000000"/>
                <w:sz w:val="22"/>
                <w:szCs w:val="22"/>
              </w:rPr>
              <w:t> </w:t>
            </w:r>
          </w:p>
        </w:tc>
      </w:tr>
      <w:tr w:rsidR="007C5563" w:rsidRPr="007001F1" w14:paraId="63CAEB7F" w14:textId="77777777" w:rsidTr="007261E4">
        <w:trPr>
          <w:trHeight w:val="300"/>
        </w:trPr>
        <w:tc>
          <w:tcPr>
            <w:tcW w:w="9087" w:type="dxa"/>
            <w:gridSpan w:val="7"/>
            <w:shd w:val="clear" w:color="auto" w:fill="auto"/>
            <w:noWrap/>
            <w:vAlign w:val="bottom"/>
            <w:hideMark/>
          </w:tcPr>
          <w:p w14:paraId="06AADC1D" w14:textId="77777777" w:rsidR="007C5563" w:rsidRPr="007001F1" w:rsidRDefault="007C5563" w:rsidP="007C5563">
            <w:pPr>
              <w:jc w:val="center"/>
              <w:rPr>
                <w:color w:val="000000"/>
              </w:rPr>
            </w:pPr>
            <w:r w:rsidRPr="007001F1">
              <w:rPr>
                <w:color w:val="000000"/>
                <w:sz w:val="22"/>
                <w:szCs w:val="22"/>
              </w:rPr>
              <w:t> </w:t>
            </w:r>
          </w:p>
        </w:tc>
      </w:tr>
      <w:tr w:rsidR="007C5563" w:rsidRPr="007001F1" w14:paraId="429719F2" w14:textId="77777777" w:rsidTr="007261E4">
        <w:trPr>
          <w:trHeight w:val="300"/>
        </w:trPr>
        <w:tc>
          <w:tcPr>
            <w:tcW w:w="3751" w:type="dxa"/>
            <w:gridSpan w:val="2"/>
            <w:shd w:val="clear" w:color="000000" w:fill="FFFFFF"/>
            <w:vAlign w:val="center"/>
            <w:hideMark/>
          </w:tcPr>
          <w:p w14:paraId="7AB9525B"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75"/>
            </w:r>
            <w:r w:rsidRPr="007001F1">
              <w:rPr>
                <w:b/>
                <w:bCs/>
                <w:sz w:val="22"/>
                <w:szCs w:val="22"/>
              </w:rPr>
              <w:t>:</w:t>
            </w:r>
          </w:p>
        </w:tc>
        <w:tc>
          <w:tcPr>
            <w:tcW w:w="5336" w:type="dxa"/>
            <w:gridSpan w:val="5"/>
            <w:shd w:val="clear" w:color="auto" w:fill="auto"/>
            <w:vAlign w:val="center"/>
            <w:hideMark/>
          </w:tcPr>
          <w:p w14:paraId="32996A7D" w14:textId="77777777" w:rsidR="007C5563" w:rsidRPr="007001F1" w:rsidRDefault="007C5563" w:rsidP="007C5563">
            <w:pPr>
              <w:rPr>
                <w:color w:val="000000"/>
              </w:rPr>
            </w:pPr>
            <w:r w:rsidRPr="007001F1">
              <w:rPr>
                <w:color w:val="000000"/>
                <w:sz w:val="22"/>
                <w:szCs w:val="22"/>
              </w:rPr>
              <w:t> </w:t>
            </w:r>
          </w:p>
        </w:tc>
      </w:tr>
      <w:tr w:rsidR="007C5563" w:rsidRPr="007001F1" w14:paraId="4DC5F726" w14:textId="77777777" w:rsidTr="007261E4">
        <w:trPr>
          <w:trHeight w:val="300"/>
        </w:trPr>
        <w:tc>
          <w:tcPr>
            <w:tcW w:w="3751" w:type="dxa"/>
            <w:gridSpan w:val="2"/>
            <w:shd w:val="clear" w:color="000000" w:fill="FFFFFF"/>
            <w:vAlign w:val="center"/>
            <w:hideMark/>
          </w:tcPr>
          <w:p w14:paraId="39CB3F44" w14:textId="77777777" w:rsidR="007C5563" w:rsidRPr="007001F1" w:rsidRDefault="007C5563" w:rsidP="007C5563">
            <w:pPr>
              <w:rPr>
                <w:b/>
                <w:bCs/>
              </w:rPr>
            </w:pPr>
            <w:r w:rsidRPr="007001F1">
              <w:rPr>
                <w:b/>
                <w:bCs/>
                <w:sz w:val="22"/>
                <w:szCs w:val="22"/>
              </w:rPr>
              <w:t xml:space="preserve">Dátum: </w:t>
            </w:r>
          </w:p>
        </w:tc>
        <w:tc>
          <w:tcPr>
            <w:tcW w:w="5336" w:type="dxa"/>
            <w:gridSpan w:val="5"/>
            <w:shd w:val="clear" w:color="auto" w:fill="auto"/>
            <w:vAlign w:val="center"/>
            <w:hideMark/>
          </w:tcPr>
          <w:p w14:paraId="4546F230" w14:textId="77777777" w:rsidR="007C5563" w:rsidRPr="007001F1" w:rsidRDefault="007C5563" w:rsidP="007C5563">
            <w:pPr>
              <w:rPr>
                <w:color w:val="000000"/>
              </w:rPr>
            </w:pPr>
            <w:r w:rsidRPr="007001F1">
              <w:rPr>
                <w:color w:val="000000"/>
                <w:sz w:val="22"/>
                <w:szCs w:val="22"/>
              </w:rPr>
              <w:t> </w:t>
            </w:r>
          </w:p>
        </w:tc>
      </w:tr>
      <w:tr w:rsidR="007C5563" w:rsidRPr="007001F1" w14:paraId="52A3530E" w14:textId="77777777" w:rsidTr="007261E4">
        <w:trPr>
          <w:trHeight w:val="300"/>
        </w:trPr>
        <w:tc>
          <w:tcPr>
            <w:tcW w:w="3751" w:type="dxa"/>
            <w:gridSpan w:val="2"/>
            <w:shd w:val="clear" w:color="000000" w:fill="FFFFFF"/>
            <w:vAlign w:val="center"/>
            <w:hideMark/>
          </w:tcPr>
          <w:p w14:paraId="3EA7533B" w14:textId="77777777" w:rsidR="007C5563" w:rsidRPr="007001F1" w:rsidRDefault="007C5563" w:rsidP="007C5563">
            <w:pPr>
              <w:rPr>
                <w:b/>
                <w:bCs/>
              </w:rPr>
            </w:pPr>
            <w:r w:rsidRPr="007001F1">
              <w:rPr>
                <w:b/>
                <w:bCs/>
                <w:sz w:val="22"/>
                <w:szCs w:val="22"/>
              </w:rPr>
              <w:t>Podpis:</w:t>
            </w:r>
          </w:p>
        </w:tc>
        <w:tc>
          <w:tcPr>
            <w:tcW w:w="5336" w:type="dxa"/>
            <w:gridSpan w:val="5"/>
            <w:shd w:val="clear" w:color="auto" w:fill="auto"/>
            <w:vAlign w:val="center"/>
            <w:hideMark/>
          </w:tcPr>
          <w:p w14:paraId="3430E3E3" w14:textId="77777777" w:rsidR="007C5563" w:rsidRPr="007001F1" w:rsidRDefault="007C5563" w:rsidP="007C5563">
            <w:pPr>
              <w:rPr>
                <w:color w:val="000000"/>
              </w:rPr>
            </w:pPr>
            <w:r w:rsidRPr="007001F1">
              <w:rPr>
                <w:color w:val="000000"/>
                <w:sz w:val="22"/>
                <w:szCs w:val="22"/>
              </w:rPr>
              <w:t> </w:t>
            </w:r>
          </w:p>
        </w:tc>
      </w:tr>
    </w:tbl>
    <w:p w14:paraId="4F36FC2F" w14:textId="4FC41AC2" w:rsidR="007C5563" w:rsidRPr="007001F1" w:rsidRDefault="007C5563"/>
    <w:p w14:paraId="31436596" w14:textId="77777777" w:rsidR="007C5563" w:rsidRPr="007001F1" w:rsidRDefault="007C556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14:paraId="67355BA6" w14:textId="77777777" w:rsidTr="007261E4">
        <w:trPr>
          <w:trHeight w:val="645"/>
        </w:trPr>
        <w:tc>
          <w:tcPr>
            <w:tcW w:w="9087" w:type="dxa"/>
            <w:gridSpan w:val="7"/>
            <w:shd w:val="clear" w:color="000000" w:fill="60497A"/>
            <w:vAlign w:val="center"/>
            <w:hideMark/>
          </w:tcPr>
          <w:p w14:paraId="5E7C722F" w14:textId="6782433C"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1992" w:name="KZ_39"/>
            <w:r w:rsidRPr="007001F1">
              <w:rPr>
                <w:b/>
                <w:bCs/>
                <w:color w:val="FFFFFF"/>
              </w:rPr>
              <w:t xml:space="preserve">Zákazka podľa § 117  ZVO - nad </w:t>
            </w:r>
            <w:ins w:id="1993" w:author="Kramár Róbert" w:date="2017-05-15T13:15:00Z">
              <w:r w:rsidR="0088057F" w:rsidRPr="007001F1">
                <w:rPr>
                  <w:b/>
                  <w:bCs/>
                  <w:color w:val="FFFFFF"/>
                </w:rPr>
                <w:t>1</w:t>
              </w:r>
            </w:ins>
            <w:r w:rsidRPr="007001F1">
              <w:rPr>
                <w:b/>
                <w:bCs/>
                <w:color w:val="FFFFFF"/>
              </w:rPr>
              <w:t>5</w:t>
            </w:r>
            <w:ins w:id="1994" w:author="Kramár Róbert" w:date="2017-05-15T13:15:00Z">
              <w:r w:rsidR="0088057F" w:rsidRPr="007001F1">
                <w:rPr>
                  <w:b/>
                  <w:bCs/>
                  <w:color w:val="FFFFFF"/>
                </w:rPr>
                <w:t xml:space="preserve"> </w:t>
              </w:r>
            </w:ins>
            <w:r w:rsidRPr="007001F1">
              <w:rPr>
                <w:b/>
                <w:bCs/>
                <w:color w:val="FFFFFF"/>
              </w:rPr>
              <w:t>000 EUR - štandardná ex-post kontrola</w:t>
            </w:r>
            <w:bookmarkEnd w:id="1992"/>
          </w:p>
        </w:tc>
      </w:tr>
      <w:tr w:rsidR="007C5563" w:rsidRPr="007001F1" w14:paraId="674A9603" w14:textId="77777777" w:rsidTr="007261E4">
        <w:trPr>
          <w:trHeight w:val="330"/>
        </w:trPr>
        <w:tc>
          <w:tcPr>
            <w:tcW w:w="9087" w:type="dxa"/>
            <w:gridSpan w:val="7"/>
            <w:shd w:val="clear" w:color="auto" w:fill="auto"/>
            <w:vAlign w:val="center"/>
            <w:hideMark/>
          </w:tcPr>
          <w:p w14:paraId="0509E2B3"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309E49BC" w14:textId="77777777" w:rsidTr="007261E4">
        <w:trPr>
          <w:trHeight w:val="300"/>
        </w:trPr>
        <w:tc>
          <w:tcPr>
            <w:tcW w:w="3559" w:type="dxa"/>
            <w:gridSpan w:val="2"/>
            <w:shd w:val="clear" w:color="auto" w:fill="auto"/>
            <w:vAlign w:val="center"/>
            <w:hideMark/>
          </w:tcPr>
          <w:p w14:paraId="3369D8A4" w14:textId="77777777"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14:paraId="7EA8E676" w14:textId="77777777" w:rsidR="007C5563" w:rsidRPr="007001F1" w:rsidRDefault="007C5563" w:rsidP="007C5563">
            <w:pPr>
              <w:rPr>
                <w:color w:val="000000"/>
              </w:rPr>
            </w:pPr>
            <w:r w:rsidRPr="007001F1">
              <w:rPr>
                <w:color w:val="000000"/>
                <w:sz w:val="22"/>
                <w:szCs w:val="22"/>
              </w:rPr>
              <w:t> </w:t>
            </w:r>
          </w:p>
        </w:tc>
      </w:tr>
      <w:tr w:rsidR="007C5563" w:rsidRPr="007001F1" w14:paraId="44316F38" w14:textId="77777777" w:rsidTr="007261E4">
        <w:trPr>
          <w:trHeight w:val="660"/>
        </w:trPr>
        <w:tc>
          <w:tcPr>
            <w:tcW w:w="3559" w:type="dxa"/>
            <w:gridSpan w:val="2"/>
            <w:shd w:val="clear" w:color="auto" w:fill="auto"/>
            <w:vAlign w:val="center"/>
            <w:hideMark/>
          </w:tcPr>
          <w:p w14:paraId="437F775B" w14:textId="12255EC3" w:rsidR="007C5563" w:rsidRPr="007001F1" w:rsidRDefault="007C5563" w:rsidP="007C5563">
            <w:pPr>
              <w:rPr>
                <w:color w:val="000000"/>
              </w:rPr>
            </w:pPr>
            <w:r w:rsidRPr="007001F1">
              <w:rPr>
                <w:color w:val="000000"/>
                <w:sz w:val="22"/>
                <w:szCs w:val="22"/>
              </w:rPr>
              <w:t xml:space="preserve">Názov </w:t>
            </w:r>
            <w:ins w:id="1995" w:author="Kramár Róbert" w:date="2018-04-27T15:14: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0C12B188" w14:textId="77777777" w:rsidR="007C5563" w:rsidRPr="007001F1" w:rsidRDefault="007C5563" w:rsidP="007C5563">
            <w:pPr>
              <w:rPr>
                <w:color w:val="000000"/>
              </w:rPr>
            </w:pPr>
            <w:r w:rsidRPr="007001F1">
              <w:rPr>
                <w:color w:val="000000"/>
                <w:sz w:val="22"/>
                <w:szCs w:val="22"/>
              </w:rPr>
              <w:t> </w:t>
            </w:r>
          </w:p>
        </w:tc>
      </w:tr>
      <w:tr w:rsidR="007C5563" w:rsidRPr="007001F1" w14:paraId="7471E1DB" w14:textId="77777777" w:rsidTr="007261E4">
        <w:trPr>
          <w:trHeight w:val="330"/>
        </w:trPr>
        <w:tc>
          <w:tcPr>
            <w:tcW w:w="9087" w:type="dxa"/>
            <w:gridSpan w:val="7"/>
            <w:shd w:val="clear" w:color="auto" w:fill="auto"/>
            <w:vAlign w:val="center"/>
            <w:hideMark/>
          </w:tcPr>
          <w:p w14:paraId="378495C1"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03B1D053" w14:textId="77777777" w:rsidTr="007261E4">
        <w:trPr>
          <w:trHeight w:val="330"/>
        </w:trPr>
        <w:tc>
          <w:tcPr>
            <w:tcW w:w="3559" w:type="dxa"/>
            <w:gridSpan w:val="2"/>
            <w:shd w:val="clear" w:color="auto" w:fill="auto"/>
            <w:vAlign w:val="center"/>
            <w:hideMark/>
          </w:tcPr>
          <w:p w14:paraId="4FF2791B" w14:textId="54E04AC1"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41CE60A" w14:textId="77777777" w:rsidR="007C5563" w:rsidRPr="007001F1" w:rsidRDefault="007C5563" w:rsidP="007C5563">
            <w:pPr>
              <w:rPr>
                <w:color w:val="000000"/>
              </w:rPr>
            </w:pPr>
            <w:r w:rsidRPr="007001F1">
              <w:rPr>
                <w:color w:val="000000"/>
                <w:sz w:val="22"/>
                <w:szCs w:val="22"/>
              </w:rPr>
              <w:t> </w:t>
            </w:r>
          </w:p>
        </w:tc>
      </w:tr>
      <w:tr w:rsidR="007C5563" w:rsidRPr="007001F1" w14:paraId="5F1B7A4F" w14:textId="77777777" w:rsidTr="007261E4">
        <w:trPr>
          <w:trHeight w:val="300"/>
        </w:trPr>
        <w:tc>
          <w:tcPr>
            <w:tcW w:w="3559" w:type="dxa"/>
            <w:gridSpan w:val="2"/>
            <w:shd w:val="clear" w:color="auto" w:fill="auto"/>
            <w:vAlign w:val="center"/>
            <w:hideMark/>
          </w:tcPr>
          <w:p w14:paraId="5791A697" w14:textId="77777777"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14:paraId="09B0CFAB" w14:textId="77777777" w:rsidR="007C5563" w:rsidRPr="007001F1" w:rsidRDefault="007C5563" w:rsidP="007C5563">
            <w:pPr>
              <w:rPr>
                <w:color w:val="000000"/>
              </w:rPr>
            </w:pPr>
            <w:r w:rsidRPr="007001F1">
              <w:rPr>
                <w:color w:val="000000"/>
                <w:sz w:val="22"/>
                <w:szCs w:val="22"/>
              </w:rPr>
              <w:t> </w:t>
            </w:r>
          </w:p>
        </w:tc>
      </w:tr>
      <w:tr w:rsidR="007C5563" w:rsidRPr="007001F1" w14:paraId="32160356" w14:textId="77777777" w:rsidTr="007261E4">
        <w:trPr>
          <w:trHeight w:val="300"/>
        </w:trPr>
        <w:tc>
          <w:tcPr>
            <w:tcW w:w="3559" w:type="dxa"/>
            <w:gridSpan w:val="2"/>
            <w:shd w:val="clear" w:color="auto" w:fill="auto"/>
            <w:vAlign w:val="center"/>
            <w:hideMark/>
          </w:tcPr>
          <w:p w14:paraId="3C300277" w14:textId="77777777"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8DB59F0" w14:textId="77777777" w:rsidR="007C5563" w:rsidRPr="007001F1" w:rsidRDefault="007C5563" w:rsidP="007C5563">
            <w:pPr>
              <w:rPr>
                <w:color w:val="000000"/>
              </w:rPr>
            </w:pPr>
            <w:r w:rsidRPr="007001F1">
              <w:rPr>
                <w:color w:val="000000"/>
                <w:sz w:val="22"/>
                <w:szCs w:val="22"/>
              </w:rPr>
              <w:t> </w:t>
            </w:r>
          </w:p>
        </w:tc>
      </w:tr>
      <w:tr w:rsidR="007C5563" w:rsidRPr="007001F1" w14:paraId="531163DB" w14:textId="77777777" w:rsidTr="007261E4">
        <w:trPr>
          <w:trHeight w:val="300"/>
        </w:trPr>
        <w:tc>
          <w:tcPr>
            <w:tcW w:w="3559" w:type="dxa"/>
            <w:gridSpan w:val="2"/>
            <w:shd w:val="clear" w:color="auto" w:fill="auto"/>
            <w:vAlign w:val="center"/>
            <w:hideMark/>
          </w:tcPr>
          <w:p w14:paraId="118AC819"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42B0FFF" w14:textId="77777777" w:rsidR="007C5563" w:rsidRPr="007001F1" w:rsidRDefault="007C5563" w:rsidP="007C5563">
            <w:pPr>
              <w:rPr>
                <w:color w:val="000000"/>
              </w:rPr>
            </w:pPr>
            <w:r w:rsidRPr="007001F1">
              <w:rPr>
                <w:color w:val="000000"/>
                <w:sz w:val="22"/>
                <w:szCs w:val="22"/>
              </w:rPr>
              <w:t> </w:t>
            </w:r>
          </w:p>
        </w:tc>
      </w:tr>
      <w:tr w:rsidR="007C5563" w:rsidRPr="007001F1" w14:paraId="2E994BCE" w14:textId="77777777" w:rsidTr="007261E4">
        <w:trPr>
          <w:trHeight w:val="330"/>
        </w:trPr>
        <w:tc>
          <w:tcPr>
            <w:tcW w:w="9087" w:type="dxa"/>
            <w:gridSpan w:val="7"/>
            <w:shd w:val="clear" w:color="auto" w:fill="auto"/>
            <w:vAlign w:val="center"/>
            <w:hideMark/>
          </w:tcPr>
          <w:p w14:paraId="5D30A791"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1F79FA6F" w14:textId="77777777" w:rsidTr="007261E4">
        <w:trPr>
          <w:trHeight w:val="300"/>
        </w:trPr>
        <w:tc>
          <w:tcPr>
            <w:tcW w:w="3559" w:type="dxa"/>
            <w:gridSpan w:val="2"/>
            <w:shd w:val="clear" w:color="auto" w:fill="auto"/>
            <w:vAlign w:val="center"/>
            <w:hideMark/>
          </w:tcPr>
          <w:p w14:paraId="49FDE76A"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CA3B596" w14:textId="3EDEDAAC" w:rsidR="007C5563" w:rsidRPr="007001F1" w:rsidRDefault="000F623C" w:rsidP="007C5563">
            <w:pPr>
              <w:rPr>
                <w:color w:val="000000"/>
              </w:rPr>
            </w:pPr>
            <w:r w:rsidRPr="007001F1">
              <w:rPr>
                <w:color w:val="000000"/>
                <w:sz w:val="22"/>
                <w:szCs w:val="22"/>
              </w:rPr>
              <w:t>Zákazka s nízkou hodnotou</w:t>
            </w:r>
            <w:r w:rsidR="007C5563" w:rsidRPr="007001F1">
              <w:rPr>
                <w:color w:val="000000"/>
                <w:sz w:val="22"/>
                <w:szCs w:val="22"/>
              </w:rPr>
              <w:t xml:space="preserve"> </w:t>
            </w:r>
            <w:r w:rsidR="000C04FA" w:rsidRPr="007001F1">
              <w:rPr>
                <w:color w:val="000000"/>
                <w:sz w:val="22"/>
                <w:szCs w:val="22"/>
              </w:rPr>
              <w:t>-</w:t>
            </w:r>
            <w:r w:rsidR="007C5563" w:rsidRPr="007001F1">
              <w:rPr>
                <w:color w:val="000000"/>
                <w:sz w:val="22"/>
                <w:szCs w:val="22"/>
              </w:rPr>
              <w:t xml:space="preserve"> </w:t>
            </w:r>
            <w:r w:rsidRPr="007001F1">
              <w:rPr>
                <w:color w:val="000000"/>
                <w:sz w:val="22"/>
                <w:szCs w:val="22"/>
              </w:rPr>
              <w:t xml:space="preserve">hodnota zákazky </w:t>
            </w:r>
            <w:ins w:id="1996" w:author="Kramár Róbert" w:date="2017-05-15T13:15:00Z">
              <w:r w:rsidR="0088057F" w:rsidRPr="007001F1">
                <w:rPr>
                  <w:color w:val="000000"/>
                  <w:sz w:val="22"/>
                  <w:szCs w:val="22"/>
                </w:rPr>
                <w:t>1</w:t>
              </w:r>
            </w:ins>
            <w:r w:rsidR="007C5563" w:rsidRPr="007001F1">
              <w:rPr>
                <w:color w:val="000000"/>
                <w:sz w:val="22"/>
                <w:szCs w:val="22"/>
              </w:rPr>
              <w:t>5</w:t>
            </w:r>
            <w:ins w:id="1997" w:author="Kramár Róbert" w:date="2017-05-15T13:15:00Z">
              <w:r w:rsidR="0088057F" w:rsidRPr="007001F1">
                <w:rPr>
                  <w:color w:val="000000"/>
                  <w:sz w:val="22"/>
                  <w:szCs w:val="22"/>
                </w:rPr>
                <w:t xml:space="preserve"> </w:t>
              </w:r>
            </w:ins>
            <w:r w:rsidR="007C5563" w:rsidRPr="007001F1">
              <w:rPr>
                <w:color w:val="000000"/>
                <w:sz w:val="22"/>
                <w:szCs w:val="22"/>
              </w:rPr>
              <w:t xml:space="preserve">000 EUR </w:t>
            </w:r>
            <w:r w:rsidRPr="007001F1">
              <w:rPr>
                <w:color w:val="000000"/>
                <w:sz w:val="22"/>
                <w:szCs w:val="22"/>
              </w:rPr>
              <w:t xml:space="preserve">a vyššia </w:t>
            </w:r>
            <w:r w:rsidR="007C5563" w:rsidRPr="007001F1">
              <w:rPr>
                <w:color w:val="000000"/>
                <w:sz w:val="22"/>
                <w:szCs w:val="22"/>
              </w:rPr>
              <w:t>bez DPH</w:t>
            </w:r>
          </w:p>
        </w:tc>
      </w:tr>
      <w:tr w:rsidR="007C5563" w:rsidRPr="007001F1" w14:paraId="45449578" w14:textId="77777777" w:rsidTr="007261E4">
        <w:trPr>
          <w:trHeight w:val="300"/>
        </w:trPr>
        <w:tc>
          <w:tcPr>
            <w:tcW w:w="3559" w:type="dxa"/>
            <w:gridSpan w:val="2"/>
            <w:shd w:val="clear" w:color="auto" w:fill="auto"/>
            <w:vAlign w:val="center"/>
            <w:hideMark/>
          </w:tcPr>
          <w:p w14:paraId="25893DFB" w14:textId="77777777"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D1B8EDE" w14:textId="5D6EFE78"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2723B62C" w14:textId="77777777" w:rsidTr="007261E4">
        <w:trPr>
          <w:trHeight w:val="300"/>
        </w:trPr>
        <w:tc>
          <w:tcPr>
            <w:tcW w:w="3559" w:type="dxa"/>
            <w:gridSpan w:val="2"/>
            <w:shd w:val="clear" w:color="auto" w:fill="auto"/>
            <w:vAlign w:val="center"/>
            <w:hideMark/>
          </w:tcPr>
          <w:p w14:paraId="7326E69F" w14:textId="77777777"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66A4D49" w14:textId="77777777" w:rsidR="007C5563" w:rsidRPr="007001F1" w:rsidRDefault="007C5563" w:rsidP="007C5563">
            <w:pPr>
              <w:rPr>
                <w:color w:val="000000"/>
              </w:rPr>
            </w:pPr>
          </w:p>
        </w:tc>
      </w:tr>
      <w:tr w:rsidR="004D0B9F" w:rsidRPr="007001F1" w14:paraId="4BBBF0F0" w14:textId="77777777" w:rsidTr="007261E4">
        <w:trPr>
          <w:trHeight w:val="300"/>
        </w:trPr>
        <w:tc>
          <w:tcPr>
            <w:tcW w:w="3559" w:type="dxa"/>
            <w:gridSpan w:val="2"/>
            <w:shd w:val="clear" w:color="auto" w:fill="auto"/>
            <w:vAlign w:val="center"/>
          </w:tcPr>
          <w:p w14:paraId="7C2F18D4" w14:textId="041700CE" w:rsidR="004D0B9F" w:rsidRPr="007001F1" w:rsidRDefault="004D0B9F" w:rsidP="007C5563">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5D872E1" w14:textId="77777777" w:rsidR="004D0B9F" w:rsidRPr="007001F1" w:rsidRDefault="004D0B9F" w:rsidP="007C5563">
            <w:pPr>
              <w:rPr>
                <w:color w:val="000000"/>
              </w:rPr>
            </w:pPr>
          </w:p>
        </w:tc>
      </w:tr>
      <w:tr w:rsidR="007C5563" w:rsidRPr="007001F1" w14:paraId="1ADCC8B6" w14:textId="77777777" w:rsidTr="007261E4">
        <w:trPr>
          <w:trHeight w:val="300"/>
        </w:trPr>
        <w:tc>
          <w:tcPr>
            <w:tcW w:w="3559" w:type="dxa"/>
            <w:gridSpan w:val="2"/>
            <w:shd w:val="clear" w:color="auto" w:fill="auto"/>
            <w:vAlign w:val="center"/>
            <w:hideMark/>
          </w:tcPr>
          <w:p w14:paraId="201088DB" w14:textId="77777777"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14:paraId="355F0F5A" w14:textId="77777777" w:rsidR="007C5563" w:rsidRPr="007001F1" w:rsidRDefault="007C5563" w:rsidP="007C5563">
            <w:pPr>
              <w:rPr>
                <w:color w:val="000000"/>
              </w:rPr>
            </w:pPr>
            <w:r w:rsidRPr="007001F1">
              <w:rPr>
                <w:color w:val="000000"/>
                <w:sz w:val="22"/>
                <w:szCs w:val="22"/>
              </w:rPr>
              <w:t>Štandardná ex-post kontrola</w:t>
            </w:r>
          </w:p>
        </w:tc>
      </w:tr>
      <w:tr w:rsidR="007C5563" w:rsidRPr="007001F1" w14:paraId="3D93C10C" w14:textId="77777777" w:rsidTr="007261E4">
        <w:trPr>
          <w:trHeight w:val="300"/>
        </w:trPr>
        <w:tc>
          <w:tcPr>
            <w:tcW w:w="3559" w:type="dxa"/>
            <w:gridSpan w:val="2"/>
            <w:shd w:val="clear" w:color="auto" w:fill="auto"/>
            <w:vAlign w:val="center"/>
            <w:hideMark/>
          </w:tcPr>
          <w:p w14:paraId="230CBFDE" w14:textId="77777777"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14:paraId="3B2961A5" w14:textId="77777777" w:rsidR="007C5563" w:rsidRPr="007001F1" w:rsidRDefault="007C5563" w:rsidP="007C5563">
            <w:pPr>
              <w:rPr>
                <w:color w:val="000000"/>
              </w:rPr>
            </w:pPr>
            <w:r w:rsidRPr="007001F1">
              <w:rPr>
                <w:color w:val="000000"/>
                <w:sz w:val="22"/>
                <w:szCs w:val="22"/>
              </w:rPr>
              <w:t> </w:t>
            </w:r>
          </w:p>
        </w:tc>
      </w:tr>
      <w:tr w:rsidR="007C5563" w:rsidRPr="007001F1" w:rsidDel="00322CCF" w14:paraId="456AC4ED" w14:textId="18D17648" w:rsidTr="007261E4">
        <w:trPr>
          <w:trHeight w:val="330"/>
          <w:del w:id="1998" w:author="Kramár Róbert" w:date="2018-04-27T15:05:00Z"/>
        </w:trPr>
        <w:tc>
          <w:tcPr>
            <w:tcW w:w="3559" w:type="dxa"/>
            <w:gridSpan w:val="2"/>
            <w:shd w:val="clear" w:color="auto" w:fill="auto"/>
            <w:vAlign w:val="center"/>
            <w:hideMark/>
          </w:tcPr>
          <w:p w14:paraId="6861B57C" w14:textId="3E5497E8" w:rsidR="007C5563" w:rsidRPr="007001F1" w:rsidDel="00322CCF" w:rsidRDefault="007C5563" w:rsidP="007C5563">
            <w:pPr>
              <w:rPr>
                <w:del w:id="1999" w:author="Kramár Róbert" w:date="2018-04-27T15:05:00Z"/>
                <w:color w:val="000000"/>
              </w:rPr>
            </w:pPr>
            <w:del w:id="2000" w:author="Kramár Róbert" w:date="2018-04-27T15:05:00Z">
              <w:r w:rsidRPr="007001F1" w:rsidDel="00322CCF">
                <w:rPr>
                  <w:color w:val="000000"/>
                  <w:sz w:val="22"/>
                  <w:szCs w:val="22"/>
                </w:rPr>
                <w:delText xml:space="preserve">Identifikátor zákazky v </w:delText>
              </w:r>
              <w:r w:rsidR="00556640" w:rsidRPr="007001F1" w:rsidDel="00322CCF">
                <w:rPr>
                  <w:color w:val="000000"/>
                  <w:sz w:val="22"/>
                  <w:szCs w:val="22"/>
                </w:rPr>
                <w:delText>ITMS2014+</w:delText>
              </w:r>
            </w:del>
          </w:p>
        </w:tc>
        <w:tc>
          <w:tcPr>
            <w:tcW w:w="5528" w:type="dxa"/>
            <w:gridSpan w:val="5"/>
            <w:shd w:val="clear" w:color="auto" w:fill="auto"/>
            <w:vAlign w:val="center"/>
            <w:hideMark/>
          </w:tcPr>
          <w:p w14:paraId="077C44DF" w14:textId="4E547320" w:rsidR="007C5563" w:rsidRPr="007001F1" w:rsidDel="00322CCF" w:rsidRDefault="007C5563" w:rsidP="007C5563">
            <w:pPr>
              <w:rPr>
                <w:del w:id="2001" w:author="Kramár Róbert" w:date="2018-04-27T15:05:00Z"/>
                <w:color w:val="000000"/>
              </w:rPr>
            </w:pPr>
          </w:p>
        </w:tc>
      </w:tr>
      <w:tr w:rsidR="007C5563" w:rsidRPr="007001F1" w14:paraId="29C74B58" w14:textId="77777777" w:rsidTr="007261E4">
        <w:trPr>
          <w:trHeight w:val="300"/>
        </w:trPr>
        <w:tc>
          <w:tcPr>
            <w:tcW w:w="3559" w:type="dxa"/>
            <w:gridSpan w:val="2"/>
            <w:shd w:val="clear" w:color="auto" w:fill="auto"/>
            <w:vAlign w:val="center"/>
            <w:hideMark/>
          </w:tcPr>
          <w:p w14:paraId="2C118E7E" w14:textId="77777777"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14:paraId="38943BCF" w14:textId="77777777" w:rsidR="007C5563" w:rsidRPr="007001F1" w:rsidRDefault="007C5563" w:rsidP="007C5563">
            <w:pPr>
              <w:rPr>
                <w:color w:val="000000"/>
              </w:rPr>
            </w:pPr>
            <w:r w:rsidRPr="007001F1">
              <w:rPr>
                <w:color w:val="000000"/>
                <w:sz w:val="22"/>
                <w:szCs w:val="22"/>
              </w:rPr>
              <w:t> </w:t>
            </w:r>
          </w:p>
        </w:tc>
      </w:tr>
      <w:tr w:rsidR="007C5563" w:rsidRPr="007001F1" w14:paraId="2F8C4A7F" w14:textId="77777777" w:rsidTr="007261E4">
        <w:trPr>
          <w:trHeight w:val="300"/>
        </w:trPr>
        <w:tc>
          <w:tcPr>
            <w:tcW w:w="3559" w:type="dxa"/>
            <w:gridSpan w:val="2"/>
            <w:shd w:val="clear" w:color="auto" w:fill="auto"/>
            <w:vAlign w:val="center"/>
            <w:hideMark/>
          </w:tcPr>
          <w:p w14:paraId="5DA22BF5" w14:textId="77777777"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14:paraId="317D50AA" w14:textId="77777777" w:rsidR="007C5563" w:rsidRPr="007001F1" w:rsidRDefault="007C5563" w:rsidP="007C5563">
            <w:pPr>
              <w:rPr>
                <w:color w:val="000000"/>
              </w:rPr>
            </w:pPr>
            <w:r w:rsidRPr="007001F1">
              <w:rPr>
                <w:color w:val="000000"/>
                <w:sz w:val="22"/>
                <w:szCs w:val="22"/>
              </w:rPr>
              <w:t> </w:t>
            </w:r>
          </w:p>
        </w:tc>
      </w:tr>
      <w:tr w:rsidR="007C5563" w:rsidRPr="007001F1" w14:paraId="63F8C1A9" w14:textId="77777777" w:rsidTr="007261E4">
        <w:trPr>
          <w:trHeight w:val="300"/>
        </w:trPr>
        <w:tc>
          <w:tcPr>
            <w:tcW w:w="3559" w:type="dxa"/>
            <w:gridSpan w:val="2"/>
            <w:shd w:val="clear" w:color="auto" w:fill="auto"/>
            <w:vAlign w:val="center"/>
            <w:hideMark/>
          </w:tcPr>
          <w:p w14:paraId="3412C194" w14:textId="77777777"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E9923A1" w14:textId="77777777" w:rsidR="007C5563" w:rsidRPr="007001F1" w:rsidRDefault="007C5563" w:rsidP="007C5563">
            <w:pPr>
              <w:rPr>
                <w:color w:val="000000"/>
              </w:rPr>
            </w:pPr>
          </w:p>
        </w:tc>
      </w:tr>
      <w:tr w:rsidR="007C5563" w:rsidRPr="007001F1" w14:paraId="7BCA9E71" w14:textId="77777777" w:rsidTr="007261E4">
        <w:trPr>
          <w:trHeight w:val="300"/>
        </w:trPr>
        <w:tc>
          <w:tcPr>
            <w:tcW w:w="3559" w:type="dxa"/>
            <w:gridSpan w:val="2"/>
            <w:shd w:val="clear" w:color="auto" w:fill="auto"/>
            <w:vAlign w:val="center"/>
            <w:hideMark/>
          </w:tcPr>
          <w:p w14:paraId="592A58FE" w14:textId="77777777"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8A4F7FE" w14:textId="77777777" w:rsidR="007C5563" w:rsidRPr="007001F1" w:rsidRDefault="007C5563" w:rsidP="007C5563">
            <w:pPr>
              <w:rPr>
                <w:color w:val="000000"/>
              </w:rPr>
            </w:pPr>
            <w:r w:rsidRPr="007001F1">
              <w:rPr>
                <w:color w:val="000000"/>
                <w:sz w:val="22"/>
                <w:szCs w:val="22"/>
              </w:rPr>
              <w:t> </w:t>
            </w:r>
          </w:p>
        </w:tc>
      </w:tr>
      <w:tr w:rsidR="007C5563" w:rsidRPr="007001F1" w14:paraId="5F831AFD" w14:textId="77777777" w:rsidTr="007261E4">
        <w:trPr>
          <w:trHeight w:val="300"/>
        </w:trPr>
        <w:tc>
          <w:tcPr>
            <w:tcW w:w="3559" w:type="dxa"/>
            <w:gridSpan w:val="2"/>
            <w:shd w:val="clear" w:color="auto" w:fill="auto"/>
            <w:vAlign w:val="center"/>
            <w:hideMark/>
          </w:tcPr>
          <w:p w14:paraId="272D46B8" w14:textId="77777777" w:rsidR="007C5563" w:rsidRPr="007001F1" w:rsidRDefault="007C5563" w:rsidP="007C5563">
            <w:pPr>
              <w:rPr>
                <w:color w:val="000000"/>
              </w:rPr>
            </w:pPr>
            <w:r w:rsidRPr="007001F1">
              <w:rPr>
                <w:color w:val="000000"/>
                <w:sz w:val="22"/>
                <w:szCs w:val="22"/>
              </w:rPr>
              <w:t>Hodnota zákazky s DPH</w:t>
            </w:r>
          </w:p>
        </w:tc>
        <w:tc>
          <w:tcPr>
            <w:tcW w:w="5528" w:type="dxa"/>
            <w:gridSpan w:val="5"/>
            <w:shd w:val="clear" w:color="auto" w:fill="auto"/>
            <w:vAlign w:val="center"/>
            <w:hideMark/>
          </w:tcPr>
          <w:p w14:paraId="0EFEC974" w14:textId="77777777" w:rsidR="007C5563" w:rsidRPr="007001F1" w:rsidRDefault="007C5563" w:rsidP="007C5563">
            <w:pPr>
              <w:rPr>
                <w:color w:val="000000"/>
              </w:rPr>
            </w:pPr>
            <w:r w:rsidRPr="007001F1">
              <w:rPr>
                <w:color w:val="000000"/>
                <w:sz w:val="22"/>
                <w:szCs w:val="22"/>
              </w:rPr>
              <w:t> </w:t>
            </w:r>
          </w:p>
        </w:tc>
      </w:tr>
      <w:tr w:rsidR="007C5563" w:rsidRPr="007001F1" w14:paraId="093FC1B4" w14:textId="77777777" w:rsidTr="007261E4">
        <w:trPr>
          <w:trHeight w:val="300"/>
        </w:trPr>
        <w:tc>
          <w:tcPr>
            <w:tcW w:w="3559" w:type="dxa"/>
            <w:gridSpan w:val="2"/>
            <w:shd w:val="clear" w:color="auto" w:fill="auto"/>
            <w:vAlign w:val="center"/>
            <w:hideMark/>
          </w:tcPr>
          <w:p w14:paraId="43AF506C" w14:textId="77777777"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14:paraId="37AD2A62" w14:textId="77777777" w:rsidR="007C5563" w:rsidRPr="007001F1" w:rsidRDefault="007C5563" w:rsidP="007C5563">
            <w:pPr>
              <w:rPr>
                <w:color w:val="000000"/>
              </w:rPr>
            </w:pPr>
            <w:r w:rsidRPr="007001F1">
              <w:rPr>
                <w:color w:val="000000"/>
                <w:sz w:val="22"/>
                <w:szCs w:val="22"/>
              </w:rPr>
              <w:t> </w:t>
            </w:r>
          </w:p>
        </w:tc>
      </w:tr>
      <w:tr w:rsidR="007C5563" w:rsidRPr="007001F1" w14:paraId="28BEC286" w14:textId="77777777" w:rsidTr="007261E4">
        <w:trPr>
          <w:trHeight w:val="300"/>
        </w:trPr>
        <w:tc>
          <w:tcPr>
            <w:tcW w:w="3559" w:type="dxa"/>
            <w:gridSpan w:val="2"/>
            <w:shd w:val="clear" w:color="auto" w:fill="auto"/>
            <w:vAlign w:val="center"/>
            <w:hideMark/>
          </w:tcPr>
          <w:p w14:paraId="6DF6D088" w14:textId="77777777"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0AAEFD0" w14:textId="77777777" w:rsidR="007C5563" w:rsidRPr="007001F1" w:rsidRDefault="007C5563" w:rsidP="007C5563">
            <w:pPr>
              <w:rPr>
                <w:color w:val="000000"/>
              </w:rPr>
            </w:pPr>
            <w:r w:rsidRPr="007001F1">
              <w:rPr>
                <w:color w:val="000000"/>
                <w:sz w:val="22"/>
                <w:szCs w:val="22"/>
              </w:rPr>
              <w:t> </w:t>
            </w:r>
          </w:p>
        </w:tc>
      </w:tr>
      <w:tr w:rsidR="007C5563" w:rsidRPr="007001F1" w14:paraId="28D17268" w14:textId="77777777" w:rsidTr="007261E4">
        <w:trPr>
          <w:trHeight w:val="300"/>
        </w:trPr>
        <w:tc>
          <w:tcPr>
            <w:tcW w:w="3559" w:type="dxa"/>
            <w:gridSpan w:val="2"/>
            <w:shd w:val="clear" w:color="auto" w:fill="auto"/>
            <w:vAlign w:val="center"/>
            <w:hideMark/>
          </w:tcPr>
          <w:p w14:paraId="39395EDB" w14:textId="77777777"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8F8B8AB" w14:textId="77777777" w:rsidR="007C5563" w:rsidRPr="007001F1" w:rsidRDefault="007C5563" w:rsidP="007C5563">
            <w:pPr>
              <w:rPr>
                <w:color w:val="000000"/>
              </w:rPr>
            </w:pPr>
            <w:r w:rsidRPr="007001F1">
              <w:rPr>
                <w:color w:val="000000"/>
                <w:sz w:val="22"/>
                <w:szCs w:val="22"/>
              </w:rPr>
              <w:t> </w:t>
            </w:r>
          </w:p>
        </w:tc>
      </w:tr>
      <w:tr w:rsidR="007C5563" w:rsidRPr="007001F1" w14:paraId="5421AD34" w14:textId="77777777" w:rsidTr="007261E4">
        <w:trPr>
          <w:trHeight w:val="300"/>
        </w:trPr>
        <w:tc>
          <w:tcPr>
            <w:tcW w:w="3559" w:type="dxa"/>
            <w:gridSpan w:val="2"/>
            <w:shd w:val="clear" w:color="auto" w:fill="auto"/>
            <w:vAlign w:val="center"/>
            <w:hideMark/>
          </w:tcPr>
          <w:p w14:paraId="061EC40B" w14:textId="77777777"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5539FAD" w14:textId="77777777" w:rsidR="007C5563" w:rsidRPr="007001F1" w:rsidRDefault="007C5563" w:rsidP="007C5563">
            <w:pPr>
              <w:rPr>
                <w:color w:val="000000"/>
              </w:rPr>
            </w:pPr>
            <w:r w:rsidRPr="007001F1">
              <w:rPr>
                <w:color w:val="000000"/>
                <w:sz w:val="22"/>
                <w:szCs w:val="22"/>
              </w:rPr>
              <w:t> </w:t>
            </w:r>
          </w:p>
        </w:tc>
      </w:tr>
      <w:tr w:rsidR="007C5563" w:rsidRPr="007001F1" w:rsidDel="002D4145" w14:paraId="05C2EC27" w14:textId="714E9F14" w:rsidTr="007261E4">
        <w:trPr>
          <w:trHeight w:val="810"/>
          <w:del w:id="2002" w:author="Kramár Róbert" w:date="2018-04-27T16:56:00Z"/>
        </w:trPr>
        <w:tc>
          <w:tcPr>
            <w:tcW w:w="3559" w:type="dxa"/>
            <w:gridSpan w:val="2"/>
            <w:shd w:val="clear" w:color="auto" w:fill="auto"/>
            <w:vAlign w:val="center"/>
            <w:hideMark/>
          </w:tcPr>
          <w:p w14:paraId="2AFE794F" w14:textId="15A6A393" w:rsidR="007C5563" w:rsidRPr="007001F1" w:rsidDel="002D4145" w:rsidRDefault="007C5563" w:rsidP="007C5563">
            <w:pPr>
              <w:rPr>
                <w:del w:id="2003" w:author="Kramár Róbert" w:date="2018-04-27T16:56:00Z"/>
                <w:color w:val="000000"/>
              </w:rPr>
            </w:pPr>
            <w:del w:id="2004" w:author="Kramár Róbert" w:date="2018-04-27T16:56: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7F80A83B" w14:textId="45BCA68F" w:rsidR="007C5563" w:rsidRPr="007001F1" w:rsidDel="002D4145" w:rsidRDefault="007C5563" w:rsidP="007C5563">
            <w:pPr>
              <w:rPr>
                <w:del w:id="2005" w:author="Kramár Róbert" w:date="2018-04-27T16:56:00Z"/>
                <w:color w:val="000000"/>
              </w:rPr>
            </w:pPr>
            <w:del w:id="2006" w:author="Kramár Róbert" w:date="2018-04-27T16:56:00Z">
              <w:r w:rsidRPr="007001F1" w:rsidDel="002D4145">
                <w:rPr>
                  <w:color w:val="000000"/>
                  <w:sz w:val="22"/>
                  <w:szCs w:val="22"/>
                </w:rPr>
                <w:delText> </w:delText>
              </w:r>
            </w:del>
          </w:p>
        </w:tc>
      </w:tr>
      <w:tr w:rsidR="007C5563" w:rsidRPr="007001F1" w14:paraId="4FD32165" w14:textId="77777777" w:rsidTr="007261E4">
        <w:trPr>
          <w:trHeight w:val="315"/>
        </w:trPr>
        <w:tc>
          <w:tcPr>
            <w:tcW w:w="582" w:type="dxa"/>
            <w:shd w:val="clear" w:color="000000" w:fill="60497A"/>
            <w:vAlign w:val="center"/>
            <w:hideMark/>
          </w:tcPr>
          <w:p w14:paraId="21EA4C71" w14:textId="77777777"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4834E56"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C61176E"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23CC96CD"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7AC20704"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0942EC6" w14:textId="77777777" w:rsidR="007C5563" w:rsidRPr="007001F1" w:rsidRDefault="007C5563" w:rsidP="007C5563">
            <w:pPr>
              <w:jc w:val="center"/>
              <w:rPr>
                <w:b/>
                <w:bCs/>
                <w:color w:val="FFFFFF"/>
              </w:rPr>
            </w:pPr>
            <w:r w:rsidRPr="007001F1">
              <w:rPr>
                <w:b/>
                <w:bCs/>
                <w:color w:val="FFFFFF"/>
                <w:sz w:val="22"/>
                <w:szCs w:val="22"/>
              </w:rPr>
              <w:t>Poznámka</w:t>
            </w:r>
          </w:p>
        </w:tc>
      </w:tr>
      <w:tr w:rsidR="007C5563" w:rsidRPr="007001F1" w14:paraId="2207C60F" w14:textId="77777777" w:rsidTr="007261E4">
        <w:trPr>
          <w:trHeight w:val="20"/>
        </w:trPr>
        <w:tc>
          <w:tcPr>
            <w:tcW w:w="582" w:type="dxa"/>
            <w:shd w:val="clear" w:color="auto" w:fill="auto"/>
            <w:noWrap/>
            <w:vAlign w:val="center"/>
            <w:hideMark/>
          </w:tcPr>
          <w:p w14:paraId="71B4F3C2" w14:textId="77777777" w:rsidR="007C5563" w:rsidRPr="007001F1" w:rsidRDefault="007C5563" w:rsidP="007C5563">
            <w:pPr>
              <w:jc w:val="center"/>
              <w:rPr>
                <w:color w:val="000000"/>
              </w:rPr>
            </w:pPr>
            <w:r w:rsidRPr="007001F1">
              <w:rPr>
                <w:color w:val="000000"/>
                <w:sz w:val="22"/>
                <w:szCs w:val="22"/>
              </w:rPr>
              <w:t>1</w:t>
            </w:r>
          </w:p>
        </w:tc>
        <w:tc>
          <w:tcPr>
            <w:tcW w:w="4820" w:type="dxa"/>
            <w:gridSpan w:val="2"/>
            <w:shd w:val="clear" w:color="auto" w:fill="auto"/>
            <w:vAlign w:val="center"/>
            <w:hideMark/>
          </w:tcPr>
          <w:p w14:paraId="45F85D80" w14:textId="77777777" w:rsidR="007C5563" w:rsidRPr="007001F1" w:rsidRDefault="007C5563" w:rsidP="00A3755D">
            <w:pPr>
              <w:jc w:val="both"/>
              <w:rPr>
                <w:sz w:val="22"/>
                <w:szCs w:val="22"/>
              </w:rPr>
            </w:pPr>
            <w:r w:rsidRPr="007001F1">
              <w:rPr>
                <w:sz w:val="22"/>
                <w:szCs w:val="22"/>
              </w:rPr>
              <w:t xml:space="preserve">Predmetom zákazky je tovar/služba/práca, ktorá nie je bežne dostupná na trhu? </w:t>
            </w:r>
          </w:p>
        </w:tc>
        <w:tc>
          <w:tcPr>
            <w:tcW w:w="567" w:type="dxa"/>
            <w:shd w:val="clear" w:color="auto" w:fill="auto"/>
            <w:vAlign w:val="center"/>
            <w:hideMark/>
          </w:tcPr>
          <w:p w14:paraId="6427D36F"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6E744A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141BA1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618E0FFA" w14:textId="77777777" w:rsidR="007C5563" w:rsidRPr="007001F1" w:rsidRDefault="007C5563" w:rsidP="007C5563">
            <w:pPr>
              <w:jc w:val="center"/>
              <w:rPr>
                <w:sz w:val="22"/>
                <w:szCs w:val="22"/>
              </w:rPr>
            </w:pPr>
            <w:r w:rsidRPr="007001F1">
              <w:rPr>
                <w:sz w:val="22"/>
                <w:szCs w:val="22"/>
              </w:rPr>
              <w:t> </w:t>
            </w:r>
          </w:p>
        </w:tc>
      </w:tr>
      <w:tr w:rsidR="00640805" w:rsidRPr="007001F1" w14:paraId="7E4D35EA" w14:textId="77777777" w:rsidTr="000A0E21">
        <w:trPr>
          <w:trHeight w:val="132"/>
        </w:trPr>
        <w:tc>
          <w:tcPr>
            <w:tcW w:w="582" w:type="dxa"/>
            <w:vMerge w:val="restart"/>
            <w:shd w:val="clear" w:color="auto" w:fill="auto"/>
            <w:noWrap/>
            <w:vAlign w:val="center"/>
            <w:hideMark/>
          </w:tcPr>
          <w:p w14:paraId="1F45F7EE" w14:textId="77777777" w:rsidR="00640805" w:rsidRPr="007001F1" w:rsidRDefault="00640805" w:rsidP="007C5563">
            <w:pPr>
              <w:jc w:val="center"/>
              <w:rPr>
                <w:color w:val="000000"/>
              </w:rPr>
            </w:pPr>
            <w:r w:rsidRPr="007001F1">
              <w:rPr>
                <w:color w:val="000000"/>
                <w:sz w:val="22"/>
                <w:szCs w:val="22"/>
              </w:rPr>
              <w:t>2</w:t>
            </w:r>
          </w:p>
        </w:tc>
        <w:tc>
          <w:tcPr>
            <w:tcW w:w="4820" w:type="dxa"/>
            <w:gridSpan w:val="2"/>
            <w:shd w:val="clear" w:color="auto" w:fill="auto"/>
            <w:vAlign w:val="center"/>
            <w:hideMark/>
          </w:tcPr>
          <w:p w14:paraId="71640F90" w14:textId="4183DC6D" w:rsidR="00A3755D" w:rsidRPr="007001F1" w:rsidRDefault="00640805" w:rsidP="000A0E21">
            <w:pPr>
              <w:jc w:val="both"/>
              <w:rPr>
                <w:sz w:val="22"/>
                <w:szCs w:val="22"/>
              </w:rPr>
            </w:pPr>
            <w:r w:rsidRPr="007001F1">
              <w:rPr>
                <w:sz w:val="22"/>
                <w:szCs w:val="22"/>
              </w:rPr>
              <w:t>a) Bola PH</w:t>
            </w:r>
            <w:r w:rsidR="00D5534B" w:rsidRPr="007001F1">
              <w:rPr>
                <w:sz w:val="22"/>
                <w:szCs w:val="22"/>
              </w:rPr>
              <w:t>Z určená ako cena bez DPH?</w:t>
            </w:r>
          </w:p>
        </w:tc>
        <w:tc>
          <w:tcPr>
            <w:tcW w:w="567" w:type="dxa"/>
            <w:shd w:val="clear" w:color="auto" w:fill="auto"/>
            <w:vAlign w:val="center"/>
            <w:hideMark/>
          </w:tcPr>
          <w:p w14:paraId="26B5F1A3" w14:textId="77777777" w:rsidR="00640805" w:rsidRPr="007001F1" w:rsidRDefault="00640805" w:rsidP="007C5563">
            <w:pPr>
              <w:jc w:val="center"/>
              <w:rPr>
                <w:sz w:val="22"/>
                <w:szCs w:val="22"/>
              </w:rPr>
            </w:pPr>
            <w:r w:rsidRPr="007001F1">
              <w:rPr>
                <w:sz w:val="22"/>
                <w:szCs w:val="22"/>
              </w:rPr>
              <w:t> </w:t>
            </w:r>
          </w:p>
        </w:tc>
        <w:tc>
          <w:tcPr>
            <w:tcW w:w="567" w:type="dxa"/>
            <w:shd w:val="clear" w:color="auto" w:fill="auto"/>
            <w:vAlign w:val="center"/>
            <w:hideMark/>
          </w:tcPr>
          <w:p w14:paraId="2D03CA77" w14:textId="77777777" w:rsidR="00640805" w:rsidRPr="007001F1" w:rsidRDefault="00640805" w:rsidP="007C5563">
            <w:pPr>
              <w:jc w:val="center"/>
              <w:rPr>
                <w:sz w:val="22"/>
                <w:szCs w:val="22"/>
              </w:rPr>
            </w:pPr>
            <w:r w:rsidRPr="007001F1">
              <w:rPr>
                <w:sz w:val="22"/>
                <w:szCs w:val="22"/>
              </w:rPr>
              <w:t> </w:t>
            </w:r>
          </w:p>
        </w:tc>
        <w:tc>
          <w:tcPr>
            <w:tcW w:w="776" w:type="dxa"/>
            <w:shd w:val="clear" w:color="auto" w:fill="auto"/>
            <w:vAlign w:val="center"/>
            <w:hideMark/>
          </w:tcPr>
          <w:p w14:paraId="057AFF51" w14:textId="77777777" w:rsidR="00640805" w:rsidRPr="007001F1" w:rsidRDefault="00640805" w:rsidP="007C5563">
            <w:pPr>
              <w:jc w:val="center"/>
              <w:rPr>
                <w:sz w:val="22"/>
                <w:szCs w:val="22"/>
              </w:rPr>
            </w:pPr>
            <w:r w:rsidRPr="007001F1">
              <w:rPr>
                <w:sz w:val="22"/>
                <w:szCs w:val="22"/>
              </w:rPr>
              <w:t> </w:t>
            </w:r>
          </w:p>
        </w:tc>
        <w:tc>
          <w:tcPr>
            <w:tcW w:w="1775" w:type="dxa"/>
            <w:shd w:val="clear" w:color="auto" w:fill="auto"/>
            <w:vAlign w:val="center"/>
            <w:hideMark/>
          </w:tcPr>
          <w:p w14:paraId="5AA16FDC" w14:textId="77777777" w:rsidR="00640805" w:rsidRPr="007001F1" w:rsidRDefault="00640805" w:rsidP="007C5563">
            <w:pPr>
              <w:jc w:val="center"/>
              <w:rPr>
                <w:sz w:val="22"/>
                <w:szCs w:val="22"/>
              </w:rPr>
            </w:pPr>
            <w:r w:rsidRPr="007001F1">
              <w:rPr>
                <w:sz w:val="22"/>
                <w:szCs w:val="22"/>
              </w:rPr>
              <w:t> </w:t>
            </w:r>
          </w:p>
        </w:tc>
      </w:tr>
      <w:tr w:rsidR="00640805" w:rsidRPr="007001F1" w14:paraId="23BD2076" w14:textId="77777777" w:rsidTr="007261E4">
        <w:trPr>
          <w:trHeight w:val="567"/>
        </w:trPr>
        <w:tc>
          <w:tcPr>
            <w:tcW w:w="582" w:type="dxa"/>
            <w:vMerge/>
            <w:shd w:val="clear" w:color="auto" w:fill="auto"/>
            <w:noWrap/>
            <w:vAlign w:val="center"/>
          </w:tcPr>
          <w:p w14:paraId="18379FD5"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28FB6A19" w14:textId="50C77D35" w:rsidR="00640805" w:rsidRPr="007001F1" w:rsidDel="00640805" w:rsidRDefault="00640805" w:rsidP="00A3755D">
            <w:pPr>
              <w:jc w:val="both"/>
              <w:rPr>
                <w:sz w:val="22"/>
                <w:szCs w:val="22"/>
              </w:rPr>
            </w:pPr>
            <w:r w:rsidRPr="007001F1">
              <w:rPr>
                <w:sz w:val="22"/>
                <w:szCs w:val="22"/>
              </w:rPr>
              <w:t>b) Bola  PHZ určená na základe údajov a informácií o zákazkách  na rovnaký alebo porovnateľný predmet zákazky, r</w:t>
            </w:r>
            <w:r w:rsidR="00CD1E59" w:rsidRPr="007001F1">
              <w:rPr>
                <w:sz w:val="22"/>
                <w:szCs w:val="22"/>
              </w:rPr>
              <w:t>esp. na základe prieskumu trhu</w:t>
            </w:r>
            <w:r w:rsidRPr="007001F1">
              <w:rPr>
                <w:sz w:val="22"/>
                <w:szCs w:val="22"/>
              </w:rPr>
              <w:t>?</w:t>
            </w:r>
          </w:p>
        </w:tc>
        <w:tc>
          <w:tcPr>
            <w:tcW w:w="567" w:type="dxa"/>
            <w:shd w:val="clear" w:color="auto" w:fill="auto"/>
            <w:vAlign w:val="center"/>
          </w:tcPr>
          <w:p w14:paraId="50221201" w14:textId="77777777" w:rsidR="00640805" w:rsidRPr="007001F1" w:rsidRDefault="00640805" w:rsidP="007C5563">
            <w:pPr>
              <w:jc w:val="center"/>
              <w:rPr>
                <w:sz w:val="22"/>
                <w:szCs w:val="22"/>
              </w:rPr>
            </w:pPr>
          </w:p>
        </w:tc>
        <w:tc>
          <w:tcPr>
            <w:tcW w:w="567" w:type="dxa"/>
            <w:shd w:val="clear" w:color="auto" w:fill="auto"/>
            <w:vAlign w:val="center"/>
          </w:tcPr>
          <w:p w14:paraId="461990CC" w14:textId="77777777" w:rsidR="00640805" w:rsidRPr="007001F1" w:rsidRDefault="00640805" w:rsidP="007C5563">
            <w:pPr>
              <w:jc w:val="center"/>
              <w:rPr>
                <w:sz w:val="22"/>
                <w:szCs w:val="22"/>
              </w:rPr>
            </w:pPr>
          </w:p>
        </w:tc>
        <w:tc>
          <w:tcPr>
            <w:tcW w:w="776" w:type="dxa"/>
            <w:shd w:val="clear" w:color="auto" w:fill="auto"/>
            <w:vAlign w:val="center"/>
          </w:tcPr>
          <w:p w14:paraId="5DD4B32E" w14:textId="77777777" w:rsidR="00640805" w:rsidRPr="007001F1" w:rsidRDefault="00640805" w:rsidP="007C5563">
            <w:pPr>
              <w:jc w:val="center"/>
              <w:rPr>
                <w:sz w:val="22"/>
                <w:szCs w:val="22"/>
              </w:rPr>
            </w:pPr>
          </w:p>
        </w:tc>
        <w:tc>
          <w:tcPr>
            <w:tcW w:w="1775" w:type="dxa"/>
            <w:shd w:val="clear" w:color="auto" w:fill="auto"/>
            <w:vAlign w:val="center"/>
          </w:tcPr>
          <w:p w14:paraId="43EADA15" w14:textId="77777777" w:rsidR="00640805" w:rsidRPr="007001F1" w:rsidRDefault="00640805" w:rsidP="007C5563">
            <w:pPr>
              <w:jc w:val="center"/>
              <w:rPr>
                <w:sz w:val="22"/>
                <w:szCs w:val="22"/>
              </w:rPr>
            </w:pPr>
          </w:p>
        </w:tc>
      </w:tr>
      <w:tr w:rsidR="00640805" w:rsidRPr="007001F1" w14:paraId="12390110" w14:textId="77777777" w:rsidTr="007261E4">
        <w:trPr>
          <w:trHeight w:val="1423"/>
        </w:trPr>
        <w:tc>
          <w:tcPr>
            <w:tcW w:w="582" w:type="dxa"/>
            <w:vMerge/>
            <w:shd w:val="clear" w:color="auto" w:fill="auto"/>
            <w:noWrap/>
            <w:vAlign w:val="center"/>
          </w:tcPr>
          <w:p w14:paraId="621277E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48EF8A7D" w14:textId="77777777" w:rsidR="00640805" w:rsidRPr="007001F1" w:rsidRDefault="00640805" w:rsidP="00A3755D">
            <w:pPr>
              <w:jc w:val="both"/>
              <w:rPr>
                <w:sz w:val="22"/>
                <w:szCs w:val="22"/>
              </w:rPr>
            </w:pPr>
            <w:r w:rsidRPr="007001F1">
              <w:rPr>
                <w:sz w:val="22"/>
                <w:szCs w:val="22"/>
              </w:rPr>
              <w:t>c) Bola PHZ určená tak, že zahŕňa:</w:t>
            </w:r>
          </w:p>
          <w:p w14:paraId="28A0C377" w14:textId="77777777" w:rsidR="00640805" w:rsidRPr="007001F1" w:rsidRDefault="00640805" w:rsidP="00A3755D">
            <w:pPr>
              <w:jc w:val="both"/>
              <w:rPr>
                <w:sz w:val="22"/>
                <w:szCs w:val="22"/>
              </w:rPr>
            </w:pPr>
            <w:r w:rsidRPr="007001F1">
              <w:rPr>
                <w:sz w:val="22"/>
                <w:szCs w:val="22"/>
              </w:rPr>
              <w:t>- PHZ všetkých prípadných častí zákazky,</w:t>
            </w:r>
          </w:p>
          <w:p w14:paraId="3A776ED8" w14:textId="77777777" w:rsidR="00640805" w:rsidRPr="007001F1" w:rsidRDefault="00640805" w:rsidP="00A3755D">
            <w:pPr>
              <w:jc w:val="both"/>
              <w:rPr>
                <w:sz w:val="22"/>
                <w:szCs w:val="22"/>
              </w:rPr>
            </w:pPr>
            <w:r w:rsidRPr="007001F1">
              <w:rPr>
                <w:sz w:val="22"/>
                <w:szCs w:val="22"/>
              </w:rPr>
              <w:t xml:space="preserve">- hodnotu opakovaných plnení v priebehu kalendárneho roka, </w:t>
            </w:r>
          </w:p>
          <w:p w14:paraId="12E41A4E" w14:textId="77777777" w:rsidR="00640805" w:rsidRPr="007001F1" w:rsidRDefault="00640805" w:rsidP="00A3755D">
            <w:pPr>
              <w:jc w:val="both"/>
              <w:rPr>
                <w:sz w:val="22"/>
                <w:szCs w:val="22"/>
              </w:rPr>
            </w:pPr>
            <w:r w:rsidRPr="007001F1">
              <w:rPr>
                <w:sz w:val="22"/>
                <w:szCs w:val="22"/>
              </w:rPr>
              <w:t>-  všetky formy opcií a všetky obnovenia zákazky v priebehu kalendárneho roka,</w:t>
            </w:r>
          </w:p>
          <w:p w14:paraId="798E2570" w14:textId="53D1E0E6" w:rsidR="00640805" w:rsidRPr="007001F1" w:rsidDel="00640805" w:rsidRDefault="00640805" w:rsidP="00A3755D">
            <w:pPr>
              <w:jc w:val="both"/>
              <w:rPr>
                <w:sz w:val="22"/>
                <w:szCs w:val="22"/>
              </w:rPr>
            </w:pPr>
            <w:r w:rsidRPr="007001F1">
              <w:rPr>
                <w:sz w:val="22"/>
                <w:szCs w:val="22"/>
              </w:rPr>
              <w:lastRenderedPageBreak/>
              <w:t>- 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5D3F420E" w14:textId="77777777" w:rsidR="00640805" w:rsidRPr="007001F1" w:rsidRDefault="00640805" w:rsidP="007C5563">
            <w:pPr>
              <w:jc w:val="center"/>
              <w:rPr>
                <w:sz w:val="22"/>
                <w:szCs w:val="22"/>
              </w:rPr>
            </w:pPr>
          </w:p>
        </w:tc>
        <w:tc>
          <w:tcPr>
            <w:tcW w:w="567" w:type="dxa"/>
            <w:shd w:val="clear" w:color="auto" w:fill="auto"/>
            <w:vAlign w:val="center"/>
          </w:tcPr>
          <w:p w14:paraId="5ED60367" w14:textId="77777777" w:rsidR="00640805" w:rsidRPr="007001F1" w:rsidRDefault="00640805" w:rsidP="007C5563">
            <w:pPr>
              <w:jc w:val="center"/>
              <w:rPr>
                <w:sz w:val="22"/>
                <w:szCs w:val="22"/>
              </w:rPr>
            </w:pPr>
          </w:p>
        </w:tc>
        <w:tc>
          <w:tcPr>
            <w:tcW w:w="776" w:type="dxa"/>
            <w:shd w:val="clear" w:color="auto" w:fill="auto"/>
            <w:vAlign w:val="center"/>
          </w:tcPr>
          <w:p w14:paraId="534D6AF9" w14:textId="77777777" w:rsidR="00640805" w:rsidRPr="007001F1" w:rsidRDefault="00640805" w:rsidP="007C5563">
            <w:pPr>
              <w:jc w:val="center"/>
              <w:rPr>
                <w:sz w:val="22"/>
                <w:szCs w:val="22"/>
              </w:rPr>
            </w:pPr>
          </w:p>
        </w:tc>
        <w:tc>
          <w:tcPr>
            <w:tcW w:w="1775" w:type="dxa"/>
            <w:shd w:val="clear" w:color="auto" w:fill="auto"/>
            <w:vAlign w:val="center"/>
          </w:tcPr>
          <w:p w14:paraId="5C0DA327" w14:textId="77777777" w:rsidR="00640805" w:rsidRPr="007001F1" w:rsidRDefault="00640805" w:rsidP="007C5563">
            <w:pPr>
              <w:jc w:val="center"/>
              <w:rPr>
                <w:sz w:val="22"/>
                <w:szCs w:val="22"/>
              </w:rPr>
            </w:pPr>
          </w:p>
        </w:tc>
      </w:tr>
      <w:tr w:rsidR="00640805" w:rsidRPr="007001F1" w14:paraId="5A2ABCE3" w14:textId="77777777" w:rsidTr="000A0E21">
        <w:trPr>
          <w:trHeight w:val="763"/>
        </w:trPr>
        <w:tc>
          <w:tcPr>
            <w:tcW w:w="582" w:type="dxa"/>
            <w:vMerge/>
            <w:shd w:val="clear" w:color="auto" w:fill="auto"/>
            <w:noWrap/>
            <w:vAlign w:val="center"/>
          </w:tcPr>
          <w:p w14:paraId="2FEA79E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5152C059" w14:textId="0A3E77EF" w:rsidR="00640805" w:rsidRPr="007001F1" w:rsidDel="00640805" w:rsidRDefault="00640805" w:rsidP="00A3755D">
            <w:pPr>
              <w:jc w:val="both"/>
              <w:rPr>
                <w:sz w:val="22"/>
                <w:szCs w:val="22"/>
              </w:rPr>
            </w:pPr>
            <w:r w:rsidRPr="007001F1">
              <w:rPr>
                <w:sz w:val="22"/>
                <w:szCs w:val="22"/>
              </w:rPr>
              <w:t>d) Je stanovená PHZ tak, že nezahŕňa PHZ aj dodávku tovaru alebo poskytnutie služieb, ktoré nie sú nevyhnutné  na splnenie zmluvy na stavebné práce?</w:t>
            </w:r>
          </w:p>
        </w:tc>
        <w:tc>
          <w:tcPr>
            <w:tcW w:w="567" w:type="dxa"/>
            <w:shd w:val="clear" w:color="auto" w:fill="auto"/>
            <w:vAlign w:val="center"/>
          </w:tcPr>
          <w:p w14:paraId="6EA9E9BA" w14:textId="77777777" w:rsidR="00640805" w:rsidRPr="007001F1" w:rsidRDefault="00640805" w:rsidP="007C5563">
            <w:pPr>
              <w:jc w:val="center"/>
              <w:rPr>
                <w:sz w:val="22"/>
                <w:szCs w:val="22"/>
              </w:rPr>
            </w:pPr>
          </w:p>
        </w:tc>
        <w:tc>
          <w:tcPr>
            <w:tcW w:w="567" w:type="dxa"/>
            <w:shd w:val="clear" w:color="auto" w:fill="auto"/>
            <w:vAlign w:val="center"/>
          </w:tcPr>
          <w:p w14:paraId="077864C8" w14:textId="77777777" w:rsidR="00640805" w:rsidRPr="007001F1" w:rsidRDefault="00640805" w:rsidP="007C5563">
            <w:pPr>
              <w:jc w:val="center"/>
              <w:rPr>
                <w:sz w:val="22"/>
                <w:szCs w:val="22"/>
              </w:rPr>
            </w:pPr>
          </w:p>
        </w:tc>
        <w:tc>
          <w:tcPr>
            <w:tcW w:w="776" w:type="dxa"/>
            <w:shd w:val="clear" w:color="auto" w:fill="auto"/>
            <w:vAlign w:val="center"/>
          </w:tcPr>
          <w:p w14:paraId="30BF08D3" w14:textId="77777777" w:rsidR="00640805" w:rsidRPr="007001F1" w:rsidRDefault="00640805" w:rsidP="007C5563">
            <w:pPr>
              <w:jc w:val="center"/>
              <w:rPr>
                <w:sz w:val="22"/>
                <w:szCs w:val="22"/>
              </w:rPr>
            </w:pPr>
          </w:p>
        </w:tc>
        <w:tc>
          <w:tcPr>
            <w:tcW w:w="1775" w:type="dxa"/>
            <w:shd w:val="clear" w:color="auto" w:fill="auto"/>
            <w:vAlign w:val="center"/>
          </w:tcPr>
          <w:p w14:paraId="2BC25B06" w14:textId="77777777" w:rsidR="00640805" w:rsidRPr="007001F1" w:rsidRDefault="00640805" w:rsidP="007C5563">
            <w:pPr>
              <w:jc w:val="center"/>
              <w:rPr>
                <w:sz w:val="22"/>
                <w:szCs w:val="22"/>
              </w:rPr>
            </w:pPr>
          </w:p>
        </w:tc>
      </w:tr>
      <w:tr w:rsidR="00640805" w:rsidRPr="007001F1" w14:paraId="50043C6D" w14:textId="77777777" w:rsidTr="000A0E21">
        <w:trPr>
          <w:trHeight w:val="593"/>
        </w:trPr>
        <w:tc>
          <w:tcPr>
            <w:tcW w:w="582" w:type="dxa"/>
            <w:vMerge/>
            <w:shd w:val="clear" w:color="auto" w:fill="auto"/>
            <w:noWrap/>
            <w:vAlign w:val="center"/>
          </w:tcPr>
          <w:p w14:paraId="349D23C9"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0B72AF43" w14:textId="11721560" w:rsidR="00640805" w:rsidRPr="007001F1" w:rsidDel="00640805" w:rsidRDefault="00640805" w:rsidP="00A3755D">
            <w:pPr>
              <w:jc w:val="both"/>
              <w:rPr>
                <w:sz w:val="22"/>
                <w:szCs w:val="22"/>
              </w:rPr>
            </w:pPr>
            <w:r w:rsidRPr="007001F1">
              <w:rPr>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49BA5DA1" w14:textId="77777777" w:rsidR="00640805" w:rsidRPr="007001F1" w:rsidRDefault="00640805" w:rsidP="007C5563">
            <w:pPr>
              <w:jc w:val="center"/>
              <w:rPr>
                <w:sz w:val="22"/>
                <w:szCs w:val="22"/>
              </w:rPr>
            </w:pPr>
          </w:p>
        </w:tc>
        <w:tc>
          <w:tcPr>
            <w:tcW w:w="567" w:type="dxa"/>
            <w:shd w:val="clear" w:color="auto" w:fill="auto"/>
            <w:vAlign w:val="center"/>
          </w:tcPr>
          <w:p w14:paraId="0DA6BD7C" w14:textId="77777777" w:rsidR="00640805" w:rsidRPr="007001F1" w:rsidRDefault="00640805" w:rsidP="007C5563">
            <w:pPr>
              <w:jc w:val="center"/>
              <w:rPr>
                <w:sz w:val="22"/>
                <w:szCs w:val="22"/>
              </w:rPr>
            </w:pPr>
          </w:p>
        </w:tc>
        <w:tc>
          <w:tcPr>
            <w:tcW w:w="776" w:type="dxa"/>
            <w:shd w:val="clear" w:color="auto" w:fill="auto"/>
            <w:vAlign w:val="center"/>
          </w:tcPr>
          <w:p w14:paraId="50C00946" w14:textId="77777777" w:rsidR="00640805" w:rsidRPr="007001F1" w:rsidRDefault="00640805" w:rsidP="007C5563">
            <w:pPr>
              <w:jc w:val="center"/>
              <w:rPr>
                <w:sz w:val="22"/>
                <w:szCs w:val="22"/>
              </w:rPr>
            </w:pPr>
          </w:p>
        </w:tc>
        <w:tc>
          <w:tcPr>
            <w:tcW w:w="1775" w:type="dxa"/>
            <w:shd w:val="clear" w:color="auto" w:fill="auto"/>
            <w:vAlign w:val="center"/>
          </w:tcPr>
          <w:p w14:paraId="7230AA5A" w14:textId="77777777" w:rsidR="00640805" w:rsidRPr="007001F1" w:rsidRDefault="00640805" w:rsidP="007C5563">
            <w:pPr>
              <w:jc w:val="center"/>
              <w:rPr>
                <w:sz w:val="22"/>
                <w:szCs w:val="22"/>
              </w:rPr>
            </w:pPr>
          </w:p>
        </w:tc>
      </w:tr>
      <w:tr w:rsidR="00640805" w:rsidRPr="007001F1" w14:paraId="00A5F148" w14:textId="77777777" w:rsidTr="007261E4">
        <w:trPr>
          <w:trHeight w:val="1423"/>
        </w:trPr>
        <w:tc>
          <w:tcPr>
            <w:tcW w:w="582" w:type="dxa"/>
            <w:vMerge/>
            <w:shd w:val="clear" w:color="auto" w:fill="auto"/>
            <w:noWrap/>
            <w:vAlign w:val="center"/>
          </w:tcPr>
          <w:p w14:paraId="4D8EF3A5"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0025D6D0" w14:textId="588DF7DF" w:rsidR="00640805" w:rsidRPr="007001F1" w:rsidDel="00640805" w:rsidRDefault="00640805" w:rsidP="00ED7644">
            <w:pPr>
              <w:jc w:val="both"/>
              <w:rPr>
                <w:sz w:val="22"/>
                <w:szCs w:val="22"/>
              </w:rPr>
            </w:pPr>
            <w:r w:rsidRPr="007001F1">
              <w:rPr>
                <w:sz w:val="22"/>
                <w:szCs w:val="22"/>
              </w:rPr>
              <w:t>f) Boli v dokumentácii k verejnému obstarávaniu aj informácie a podklady, na základe ktorých bola určená PHZ a to najmä záznam z prieskumu trhu, aktualizovaný rozpočet zo žiadosti o NFP</w:t>
            </w:r>
            <w:del w:id="2007" w:author="Kramár Róbert" w:date="2018-01-24T13:35:00Z">
              <w:r w:rsidRPr="007001F1" w:rsidDel="00FE2EE5">
                <w:rPr>
                  <w:sz w:val="22"/>
                  <w:szCs w:val="22"/>
                </w:rPr>
                <w:delText>,</w:delText>
              </w:r>
            </w:del>
            <w:del w:id="2008" w:author="Kramár Róbert" w:date="2018-01-24T10:15:00Z">
              <w:r w:rsidRPr="007001F1" w:rsidDel="00ED7644">
                <w:rPr>
                  <w:sz w:val="22"/>
                  <w:szCs w:val="22"/>
                </w:rPr>
                <w:delText xml:space="preserve"> štátna cenová expertíza a pod.</w:delText>
              </w:r>
            </w:del>
            <w:r w:rsidRPr="007001F1">
              <w:rPr>
                <w:sz w:val="22"/>
                <w:szCs w:val="22"/>
              </w:rPr>
              <w:t>?</w:t>
            </w:r>
          </w:p>
        </w:tc>
        <w:tc>
          <w:tcPr>
            <w:tcW w:w="567" w:type="dxa"/>
            <w:shd w:val="clear" w:color="auto" w:fill="auto"/>
            <w:vAlign w:val="center"/>
          </w:tcPr>
          <w:p w14:paraId="46AEA32F" w14:textId="77777777" w:rsidR="00640805" w:rsidRPr="007001F1" w:rsidRDefault="00640805" w:rsidP="007C5563">
            <w:pPr>
              <w:jc w:val="center"/>
              <w:rPr>
                <w:sz w:val="22"/>
                <w:szCs w:val="22"/>
              </w:rPr>
            </w:pPr>
          </w:p>
        </w:tc>
        <w:tc>
          <w:tcPr>
            <w:tcW w:w="567" w:type="dxa"/>
            <w:shd w:val="clear" w:color="auto" w:fill="auto"/>
            <w:vAlign w:val="center"/>
          </w:tcPr>
          <w:p w14:paraId="34B70FB4" w14:textId="77777777" w:rsidR="00640805" w:rsidRPr="007001F1" w:rsidRDefault="00640805" w:rsidP="007C5563">
            <w:pPr>
              <w:jc w:val="center"/>
              <w:rPr>
                <w:sz w:val="22"/>
                <w:szCs w:val="22"/>
              </w:rPr>
            </w:pPr>
          </w:p>
        </w:tc>
        <w:tc>
          <w:tcPr>
            <w:tcW w:w="776" w:type="dxa"/>
            <w:shd w:val="clear" w:color="auto" w:fill="auto"/>
            <w:vAlign w:val="center"/>
          </w:tcPr>
          <w:p w14:paraId="6DE23525" w14:textId="77777777" w:rsidR="00640805" w:rsidRPr="007001F1" w:rsidRDefault="00640805" w:rsidP="007C5563">
            <w:pPr>
              <w:jc w:val="center"/>
              <w:rPr>
                <w:sz w:val="22"/>
                <w:szCs w:val="22"/>
              </w:rPr>
            </w:pPr>
          </w:p>
        </w:tc>
        <w:tc>
          <w:tcPr>
            <w:tcW w:w="1775" w:type="dxa"/>
            <w:shd w:val="clear" w:color="auto" w:fill="auto"/>
            <w:vAlign w:val="center"/>
          </w:tcPr>
          <w:p w14:paraId="1A1DB498" w14:textId="77777777" w:rsidR="00640805" w:rsidRPr="007001F1" w:rsidRDefault="00640805" w:rsidP="007C5563">
            <w:pPr>
              <w:jc w:val="center"/>
              <w:rPr>
                <w:sz w:val="22"/>
                <w:szCs w:val="22"/>
              </w:rPr>
            </w:pPr>
          </w:p>
        </w:tc>
      </w:tr>
      <w:tr w:rsidR="00640805" w:rsidRPr="007001F1" w14:paraId="2CD64B22" w14:textId="77777777" w:rsidTr="000A0E21">
        <w:trPr>
          <w:trHeight w:val="370"/>
        </w:trPr>
        <w:tc>
          <w:tcPr>
            <w:tcW w:w="582" w:type="dxa"/>
            <w:vMerge/>
            <w:shd w:val="clear" w:color="auto" w:fill="auto"/>
            <w:noWrap/>
            <w:vAlign w:val="center"/>
          </w:tcPr>
          <w:p w14:paraId="7926044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427E6584" w14:textId="7B5B801F" w:rsidR="00640805" w:rsidRPr="007001F1" w:rsidDel="00640805" w:rsidRDefault="00640805" w:rsidP="00A3755D">
            <w:pPr>
              <w:jc w:val="both"/>
              <w:rPr>
                <w:sz w:val="22"/>
                <w:szCs w:val="22"/>
              </w:rPr>
            </w:pPr>
            <w:r w:rsidRPr="007001F1">
              <w:rPr>
                <w:sz w:val="22"/>
                <w:szCs w:val="22"/>
              </w:rPr>
              <w:t>g) Bola PHZ platná v čase zač</w:t>
            </w:r>
            <w:r w:rsidR="00A3755D" w:rsidRPr="007001F1">
              <w:rPr>
                <w:sz w:val="22"/>
                <w:szCs w:val="22"/>
              </w:rPr>
              <w:t>atia postupu zadávania zákazky?</w:t>
            </w:r>
          </w:p>
        </w:tc>
        <w:tc>
          <w:tcPr>
            <w:tcW w:w="567" w:type="dxa"/>
            <w:shd w:val="clear" w:color="auto" w:fill="auto"/>
            <w:vAlign w:val="center"/>
          </w:tcPr>
          <w:p w14:paraId="060962FB" w14:textId="77777777" w:rsidR="00640805" w:rsidRPr="007001F1" w:rsidRDefault="00640805" w:rsidP="007C5563">
            <w:pPr>
              <w:jc w:val="center"/>
              <w:rPr>
                <w:sz w:val="22"/>
                <w:szCs w:val="22"/>
              </w:rPr>
            </w:pPr>
          </w:p>
        </w:tc>
        <w:tc>
          <w:tcPr>
            <w:tcW w:w="567" w:type="dxa"/>
            <w:shd w:val="clear" w:color="auto" w:fill="auto"/>
            <w:vAlign w:val="center"/>
          </w:tcPr>
          <w:p w14:paraId="3126EB7C" w14:textId="77777777" w:rsidR="00640805" w:rsidRPr="007001F1" w:rsidRDefault="00640805" w:rsidP="007C5563">
            <w:pPr>
              <w:jc w:val="center"/>
              <w:rPr>
                <w:sz w:val="22"/>
                <w:szCs w:val="22"/>
              </w:rPr>
            </w:pPr>
          </w:p>
        </w:tc>
        <w:tc>
          <w:tcPr>
            <w:tcW w:w="776" w:type="dxa"/>
            <w:shd w:val="clear" w:color="auto" w:fill="auto"/>
            <w:vAlign w:val="center"/>
          </w:tcPr>
          <w:p w14:paraId="3D24C5A5" w14:textId="77777777" w:rsidR="00640805" w:rsidRPr="007001F1" w:rsidRDefault="00640805" w:rsidP="007C5563">
            <w:pPr>
              <w:jc w:val="center"/>
              <w:rPr>
                <w:sz w:val="22"/>
                <w:szCs w:val="22"/>
              </w:rPr>
            </w:pPr>
          </w:p>
        </w:tc>
        <w:tc>
          <w:tcPr>
            <w:tcW w:w="1775" w:type="dxa"/>
            <w:shd w:val="clear" w:color="auto" w:fill="auto"/>
            <w:vAlign w:val="center"/>
          </w:tcPr>
          <w:p w14:paraId="46BF1D5D" w14:textId="77777777" w:rsidR="00640805" w:rsidRPr="007001F1" w:rsidRDefault="00640805" w:rsidP="007C5563">
            <w:pPr>
              <w:jc w:val="center"/>
              <w:rPr>
                <w:sz w:val="22"/>
                <w:szCs w:val="22"/>
              </w:rPr>
            </w:pPr>
          </w:p>
        </w:tc>
      </w:tr>
      <w:tr w:rsidR="00640805" w:rsidRPr="007001F1" w14:paraId="372B321D" w14:textId="77777777" w:rsidTr="007261E4">
        <w:trPr>
          <w:trHeight w:val="1423"/>
        </w:trPr>
        <w:tc>
          <w:tcPr>
            <w:tcW w:w="582" w:type="dxa"/>
            <w:vMerge/>
            <w:shd w:val="clear" w:color="auto" w:fill="auto"/>
            <w:noWrap/>
            <w:vAlign w:val="center"/>
          </w:tcPr>
          <w:p w14:paraId="340D22BB"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27E38380" w14:textId="77777777" w:rsidR="00640805" w:rsidRPr="007001F1" w:rsidRDefault="00640805" w:rsidP="00A3755D">
            <w:pPr>
              <w:jc w:val="both"/>
              <w:rPr>
                <w:sz w:val="22"/>
                <w:szCs w:val="22"/>
              </w:rPr>
            </w:pPr>
            <w:r w:rsidRPr="007001F1">
              <w:rPr>
                <w:sz w:val="22"/>
                <w:szCs w:val="22"/>
              </w:rPr>
              <w:t>h) Je PHZ v nadväznosti na hodnotu opakovaných plnení v priebehu kalendárneho roka, resp. počas platnosti zmluvy, ak sa zmluva uzatvára na dlhšie obdobie ako jeden kalendárny rok, nižšia ako:</w:t>
            </w:r>
          </w:p>
          <w:p w14:paraId="5E388629" w14:textId="38A26699" w:rsidR="00640805" w:rsidRPr="007001F1" w:rsidRDefault="00640805" w:rsidP="00A3755D">
            <w:pPr>
              <w:jc w:val="both"/>
              <w:rPr>
                <w:sz w:val="22"/>
                <w:szCs w:val="22"/>
              </w:rPr>
            </w:pPr>
            <w:r w:rsidRPr="007001F1">
              <w:rPr>
                <w:sz w:val="22"/>
                <w:szCs w:val="22"/>
              </w:rPr>
              <w:t xml:space="preserve">- </w:t>
            </w:r>
            <w:ins w:id="2009" w:author="Kramár Róbert" w:date="2017-05-15T13:28:00Z">
              <w:r w:rsidR="00A128DC" w:rsidRPr="007001F1">
                <w:rPr>
                  <w:sz w:val="22"/>
                  <w:szCs w:val="22"/>
                </w:rPr>
                <w:t>5</w:t>
              </w:r>
            </w:ins>
            <w:del w:id="2010" w:author="Kramár Róbert" w:date="2017-05-15T13:28:00Z">
              <w:r w:rsidRPr="007001F1" w:rsidDel="00A128DC">
                <w:rPr>
                  <w:sz w:val="22"/>
                  <w:szCs w:val="22"/>
                </w:rPr>
                <w:delText>2</w:delText>
              </w:r>
            </w:del>
            <w:r w:rsidRPr="007001F1">
              <w:rPr>
                <w:sz w:val="22"/>
                <w:szCs w:val="22"/>
              </w:rPr>
              <w:t>0 000 eur, ak ide o zákazku na dodanie tovaru, okrem potravín,</w:t>
            </w:r>
          </w:p>
          <w:p w14:paraId="397FC9BB" w14:textId="5804B0F5" w:rsidR="00640805" w:rsidRPr="007001F1" w:rsidDel="00410560" w:rsidRDefault="00640805" w:rsidP="00A3755D">
            <w:pPr>
              <w:jc w:val="both"/>
              <w:rPr>
                <w:del w:id="2011" w:author="Hudec Branislav" w:date="2018-02-20T19:02:00Z"/>
                <w:sz w:val="22"/>
                <w:szCs w:val="22"/>
              </w:rPr>
            </w:pPr>
            <w:del w:id="2012" w:author="Hudec Branislav" w:date="2018-02-20T19:02:00Z">
              <w:r w:rsidRPr="007001F1" w:rsidDel="00410560">
                <w:rPr>
                  <w:sz w:val="22"/>
                  <w:szCs w:val="22"/>
                </w:rPr>
                <w:delText>- 40 000 eur, ak ide o zákazku na dodanie tovaru, ktorým sú potraviny,</w:delText>
              </w:r>
            </w:del>
          </w:p>
          <w:p w14:paraId="766AE7EB" w14:textId="4946D053" w:rsidR="00640805" w:rsidRPr="007001F1" w:rsidRDefault="00640805" w:rsidP="00A3755D">
            <w:pPr>
              <w:jc w:val="both"/>
              <w:rPr>
                <w:sz w:val="22"/>
                <w:szCs w:val="22"/>
              </w:rPr>
            </w:pPr>
            <w:r w:rsidRPr="007001F1">
              <w:rPr>
                <w:sz w:val="22"/>
                <w:szCs w:val="22"/>
              </w:rPr>
              <w:t xml:space="preserve">- </w:t>
            </w:r>
            <w:ins w:id="2013" w:author="Kramár Róbert" w:date="2017-05-15T13:28:00Z">
              <w:r w:rsidR="00A128DC" w:rsidRPr="007001F1">
                <w:rPr>
                  <w:sz w:val="22"/>
                  <w:szCs w:val="22"/>
                </w:rPr>
                <w:t>5</w:t>
              </w:r>
            </w:ins>
            <w:del w:id="2014" w:author="Kramár Róbert" w:date="2017-05-15T13:28:00Z">
              <w:r w:rsidRPr="007001F1" w:rsidDel="00A128DC">
                <w:rPr>
                  <w:sz w:val="22"/>
                  <w:szCs w:val="22"/>
                </w:rPr>
                <w:delText>2</w:delText>
              </w:r>
            </w:del>
            <w:r w:rsidRPr="007001F1">
              <w:rPr>
                <w:sz w:val="22"/>
                <w:szCs w:val="22"/>
              </w:rPr>
              <w:t xml:space="preserve">0 000 eur, ak ide o zákazku na poskytnutie služby, okrem služby uvedenej v </w:t>
            </w:r>
            <w:hyperlink r:id="rId11" w:anchor="prilohy.priloha-priloha_c_1_k_zakonu_c_343_2015_z_z.oznacenie" w:tooltip="Odkaz na predpis alebo ustanovenie" w:history="1">
              <w:r w:rsidRPr="007001F1">
                <w:rPr>
                  <w:bCs/>
                  <w:sz w:val="22"/>
                  <w:szCs w:val="22"/>
                  <w:u w:val="single"/>
                </w:rPr>
                <w:t>prílohe č. 1</w:t>
              </w:r>
            </w:hyperlink>
            <w:r w:rsidRPr="007001F1">
              <w:rPr>
                <w:sz w:val="22"/>
                <w:szCs w:val="22"/>
              </w:rPr>
              <w:t xml:space="preserve"> ZVO,</w:t>
            </w:r>
          </w:p>
          <w:p w14:paraId="6CE42CD8" w14:textId="30A3866A" w:rsidR="00640805" w:rsidRDefault="00640805" w:rsidP="00A3755D">
            <w:pPr>
              <w:jc w:val="both"/>
              <w:rPr>
                <w:ins w:id="2015" w:author="Kramár Róbert" w:date="2018-01-24T10:43:00Z"/>
                <w:sz w:val="22"/>
                <w:szCs w:val="22"/>
              </w:rPr>
            </w:pPr>
            <w:r w:rsidRPr="007001F1">
              <w:rPr>
                <w:sz w:val="22"/>
                <w:szCs w:val="22"/>
              </w:rPr>
              <w:t xml:space="preserve">- </w:t>
            </w:r>
            <w:ins w:id="2016" w:author="Kramár Róbert" w:date="2017-05-15T13:28:00Z">
              <w:r w:rsidR="00A128DC" w:rsidRPr="007001F1">
                <w:rPr>
                  <w:sz w:val="22"/>
                  <w:szCs w:val="22"/>
                </w:rPr>
                <w:t>15</w:t>
              </w:r>
            </w:ins>
            <w:del w:id="2017" w:author="Kramár Róbert" w:date="2017-05-15T13:28:00Z">
              <w:r w:rsidRPr="007001F1" w:rsidDel="00A128DC">
                <w:rPr>
                  <w:sz w:val="22"/>
                  <w:szCs w:val="22"/>
                </w:rPr>
                <w:delText>7</w:delText>
              </w:r>
            </w:del>
            <w:r w:rsidRPr="007001F1">
              <w:rPr>
                <w:sz w:val="22"/>
                <w:szCs w:val="22"/>
              </w:rPr>
              <w:t>0 000 eur, ak ide o zákazku na uskutočnenie stavebných prác</w:t>
            </w:r>
            <w:ins w:id="2018" w:author="Kramár Róbert" w:date="2018-01-24T10:46:00Z">
              <w:r w:rsidR="00B72111">
                <w:rPr>
                  <w:sz w:val="22"/>
                  <w:szCs w:val="22"/>
                </w:rPr>
                <w:t>,</w:t>
              </w:r>
            </w:ins>
          </w:p>
          <w:p w14:paraId="3D9CC3FD" w14:textId="0C686E79" w:rsidR="0038726D" w:rsidRDefault="0038726D" w:rsidP="00A3755D">
            <w:pPr>
              <w:jc w:val="both"/>
              <w:rPr>
                <w:ins w:id="2019" w:author="Kramár Róbert" w:date="2018-01-24T10:44:00Z"/>
                <w:sz w:val="22"/>
                <w:szCs w:val="22"/>
              </w:rPr>
            </w:pPr>
            <w:ins w:id="2020" w:author="Kramár Róbert" w:date="2018-01-24T10:43:00Z">
              <w:r>
                <w:rPr>
                  <w:sz w:val="22"/>
                  <w:szCs w:val="22"/>
                </w:rPr>
                <w:t xml:space="preserve">- 200 000 eur, ak ide </w:t>
              </w:r>
            </w:ins>
            <w:ins w:id="2021" w:author="Kramár Róbert" w:date="2018-01-24T10:44:00Z">
              <w:r>
                <w:rPr>
                  <w:sz w:val="22"/>
                  <w:szCs w:val="22"/>
                </w:rPr>
                <w:t xml:space="preserve">o </w:t>
              </w:r>
            </w:ins>
            <w:ins w:id="2022" w:author="Kramár Róbert" w:date="2018-01-24T10:43:00Z">
              <w:r w:rsidRPr="0038726D">
                <w:rPr>
                  <w:sz w:val="22"/>
                  <w:szCs w:val="22"/>
                </w:rPr>
                <w:t>služby uvedené v prílohe č. 1 ZVO (sociálne služby a iné osobitné služby</w:t>
              </w:r>
            </w:ins>
            <w:ins w:id="2023" w:author="Kramár Róbert" w:date="2018-01-24T10:44:00Z">
              <w:r w:rsidR="00B72111">
                <w:rPr>
                  <w:sz w:val="22"/>
                  <w:szCs w:val="22"/>
                </w:rPr>
                <w:t>)</w:t>
              </w:r>
            </w:ins>
            <w:ins w:id="2024" w:author="Kramár Róbert" w:date="2018-01-24T10:46:00Z">
              <w:r w:rsidR="00B72111">
                <w:rPr>
                  <w:sz w:val="22"/>
                  <w:szCs w:val="22"/>
                </w:rPr>
                <w:t>,</w:t>
              </w:r>
            </w:ins>
          </w:p>
          <w:p w14:paraId="5A529838" w14:textId="77777777" w:rsidR="00B72111" w:rsidRDefault="00B72111" w:rsidP="00B72111">
            <w:pPr>
              <w:jc w:val="both"/>
              <w:rPr>
                <w:ins w:id="2025" w:author="Hudec Branislav" w:date="2018-02-20T19:18:00Z"/>
                <w:sz w:val="22"/>
                <w:szCs w:val="22"/>
              </w:rPr>
            </w:pPr>
            <w:ins w:id="2026" w:author="Kramár Róbert" w:date="2018-01-24T10:44:00Z">
              <w:r>
                <w:rPr>
                  <w:sz w:val="22"/>
                  <w:szCs w:val="22"/>
                </w:rPr>
                <w:t xml:space="preserve">- </w:t>
              </w:r>
            </w:ins>
            <w:ins w:id="2027" w:author="Kramár Róbert" w:date="2018-01-24T10:45:00Z">
              <w:r>
                <w:rPr>
                  <w:sz w:val="22"/>
                  <w:szCs w:val="22"/>
                </w:rPr>
                <w:t xml:space="preserve">200 000 eur, ak ide o </w:t>
              </w:r>
              <w:r w:rsidRPr="00B72111">
                <w:rPr>
                  <w:sz w:val="22"/>
                  <w:szCs w:val="22"/>
                </w:rPr>
                <w:t>potraviny určené pre zariadenia školského stravo</w:t>
              </w:r>
              <w:r>
                <w:rPr>
                  <w:sz w:val="22"/>
                  <w:szCs w:val="22"/>
                </w:rPr>
                <w:t>vania, zariadenia pre seniorov,</w:t>
              </w:r>
            </w:ins>
            <w:ins w:id="2028" w:author="Kramár Róbert" w:date="2018-01-24T10:46:00Z">
              <w:r>
                <w:rPr>
                  <w:sz w:val="22"/>
                  <w:szCs w:val="22"/>
                </w:rPr>
                <w:t xml:space="preserve"> </w:t>
              </w:r>
            </w:ins>
            <w:ins w:id="2029" w:author="Kramár Róbert" w:date="2018-01-24T10:45:00Z">
              <w:r>
                <w:rPr>
                  <w:sz w:val="22"/>
                  <w:szCs w:val="22"/>
                </w:rPr>
                <w:t>domovy sociálnych služieb</w:t>
              </w:r>
            </w:ins>
            <w:ins w:id="2030" w:author="Hudec Branislav" w:date="2018-02-20T19:05:00Z">
              <w:r w:rsidR="00410560">
                <w:rPr>
                  <w:sz w:val="22"/>
                  <w:szCs w:val="22"/>
                </w:rPr>
                <w:t xml:space="preserve"> alebo zariadenia podľa osobitného predpisu</w:t>
              </w:r>
            </w:ins>
            <w:ins w:id="2031" w:author="Kramár Róbert" w:date="2018-01-24T10:45:00Z">
              <w:r w:rsidRPr="00B72111">
                <w:rPr>
                  <w:sz w:val="22"/>
                  <w:szCs w:val="22"/>
                </w:rPr>
                <w:t>, ak tieto poskytujú stravovanie</w:t>
              </w:r>
            </w:ins>
            <w:ins w:id="2032" w:author="Kramár Róbert" w:date="2018-01-24T10:46:00Z">
              <w:r>
                <w:rPr>
                  <w:sz w:val="22"/>
                  <w:szCs w:val="22"/>
                </w:rPr>
                <w:t>;</w:t>
              </w:r>
            </w:ins>
          </w:p>
          <w:p w14:paraId="2DA679C8" w14:textId="77777777" w:rsidR="005B76E7" w:rsidRDefault="005B76E7" w:rsidP="00B72111">
            <w:pPr>
              <w:jc w:val="both"/>
              <w:rPr>
                <w:ins w:id="2033" w:author="Hudec Branislav" w:date="2018-02-20T19:18:00Z"/>
                <w:sz w:val="22"/>
                <w:szCs w:val="22"/>
              </w:rPr>
            </w:pPr>
          </w:p>
          <w:p w14:paraId="2EA5D2B7" w14:textId="77777777" w:rsidR="005B76E7" w:rsidRDefault="005B76E7" w:rsidP="00B72111">
            <w:pPr>
              <w:jc w:val="both"/>
              <w:rPr>
                <w:ins w:id="2034" w:author="Hudec Branislav" w:date="2018-02-20T19:18:00Z"/>
                <w:sz w:val="22"/>
                <w:szCs w:val="22"/>
              </w:rPr>
            </w:pPr>
            <w:ins w:id="2035" w:author="Hudec Branislav" w:date="2018-02-20T19:18:00Z">
              <w:r>
                <w:rPr>
                  <w:sz w:val="22"/>
                  <w:szCs w:val="22"/>
                </w:rPr>
                <w:t>V prípade osoby podľa § 8 ZVO nižšia ako:</w:t>
              </w:r>
            </w:ins>
          </w:p>
          <w:p w14:paraId="7EF24653" w14:textId="7BB6D6A4" w:rsidR="005B76E7" w:rsidRPr="005B76E7" w:rsidRDefault="005B76E7" w:rsidP="005B76E7">
            <w:pPr>
              <w:jc w:val="both"/>
              <w:rPr>
                <w:ins w:id="2036" w:author="Hudec Branislav" w:date="2018-02-20T19:21:00Z"/>
                <w:sz w:val="22"/>
                <w:szCs w:val="22"/>
              </w:rPr>
            </w:pPr>
            <w:ins w:id="2037" w:author="Hudec Branislav" w:date="2018-02-20T19:21:00Z">
              <w:r>
                <w:rPr>
                  <w:sz w:val="22"/>
                  <w:szCs w:val="22"/>
                </w:rPr>
                <w:t>- 4</w:t>
              </w:r>
              <w:r w:rsidRPr="005B76E7">
                <w:rPr>
                  <w:sz w:val="22"/>
                  <w:szCs w:val="22"/>
                </w:rPr>
                <w:t>0 000 eur, ak ide o zákazku na dodanie tovaru, okrem potravín,</w:t>
              </w:r>
            </w:ins>
          </w:p>
          <w:p w14:paraId="2F80DBA9" w14:textId="286E997B" w:rsidR="005B76E7" w:rsidRDefault="00681103" w:rsidP="005B76E7">
            <w:pPr>
              <w:jc w:val="both"/>
              <w:rPr>
                <w:ins w:id="2038" w:author="Hudec Branislav" w:date="2018-02-20T19:24:00Z"/>
                <w:sz w:val="22"/>
                <w:szCs w:val="22"/>
              </w:rPr>
            </w:pPr>
            <w:ins w:id="2039" w:author="Hudec Branislav" w:date="2018-02-20T19:21:00Z">
              <w:r>
                <w:rPr>
                  <w:sz w:val="22"/>
                  <w:szCs w:val="22"/>
                </w:rPr>
                <w:t xml:space="preserve">- </w:t>
              </w:r>
            </w:ins>
            <w:ins w:id="2040" w:author="Hudec Branislav" w:date="2018-02-20T19:24:00Z">
              <w:r>
                <w:rPr>
                  <w:sz w:val="22"/>
                  <w:szCs w:val="22"/>
                </w:rPr>
                <w:t>4</w:t>
              </w:r>
            </w:ins>
            <w:ins w:id="2041" w:author="Hudec Branislav" w:date="2018-02-20T19:21:00Z">
              <w:r w:rsidR="005B76E7" w:rsidRPr="005B76E7">
                <w:rPr>
                  <w:sz w:val="22"/>
                  <w:szCs w:val="22"/>
                </w:rPr>
                <w:t>0 000 eur, ak ide o zákazku na poskytnutie služby, okrem služby uvedenej v prílohe č. 1 ZVO,</w:t>
              </w:r>
            </w:ins>
          </w:p>
          <w:p w14:paraId="3602DDC0" w14:textId="44BA9A0A" w:rsidR="00681103" w:rsidRPr="005B76E7" w:rsidRDefault="00681103" w:rsidP="005B76E7">
            <w:pPr>
              <w:jc w:val="both"/>
              <w:rPr>
                <w:ins w:id="2042" w:author="Hudec Branislav" w:date="2018-02-20T19:21:00Z"/>
                <w:sz w:val="22"/>
                <w:szCs w:val="22"/>
              </w:rPr>
            </w:pPr>
            <w:ins w:id="2043" w:author="Hudec Branislav" w:date="2018-02-20T19:24:00Z">
              <w:r>
                <w:rPr>
                  <w:sz w:val="22"/>
                  <w:szCs w:val="22"/>
                </w:rPr>
                <w:t>- 80 000 eur, ak ide o zákazku na potraviny,</w:t>
              </w:r>
            </w:ins>
          </w:p>
          <w:p w14:paraId="7D779F75" w14:textId="286E6208" w:rsidR="005B76E7" w:rsidRPr="005B76E7" w:rsidRDefault="005B76E7" w:rsidP="005B76E7">
            <w:pPr>
              <w:jc w:val="both"/>
              <w:rPr>
                <w:ins w:id="2044" w:author="Hudec Branislav" w:date="2018-02-20T19:21:00Z"/>
                <w:sz w:val="22"/>
                <w:szCs w:val="22"/>
              </w:rPr>
            </w:pPr>
            <w:ins w:id="2045" w:author="Hudec Branislav" w:date="2018-02-20T19:21:00Z">
              <w:r>
                <w:rPr>
                  <w:sz w:val="22"/>
                  <w:szCs w:val="22"/>
                </w:rPr>
                <w:t>- 1</w:t>
              </w:r>
            </w:ins>
            <w:ins w:id="2046" w:author="Hudec Branislav" w:date="2018-02-20T19:23:00Z">
              <w:r>
                <w:rPr>
                  <w:sz w:val="22"/>
                  <w:szCs w:val="22"/>
                </w:rPr>
                <w:t>4</w:t>
              </w:r>
            </w:ins>
            <w:ins w:id="2047" w:author="Hudec Branislav" w:date="2018-02-20T19:21:00Z">
              <w:r w:rsidRPr="005B76E7">
                <w:rPr>
                  <w:sz w:val="22"/>
                  <w:szCs w:val="22"/>
                </w:rPr>
                <w:t>0 000 eur, ak ide o zákazku na uskutočnenie stavebných prác,</w:t>
              </w:r>
            </w:ins>
          </w:p>
          <w:p w14:paraId="712D4D21" w14:textId="48ED4B0B" w:rsidR="005B76E7" w:rsidRPr="005B76E7" w:rsidRDefault="005B76E7" w:rsidP="005B76E7">
            <w:pPr>
              <w:jc w:val="both"/>
              <w:rPr>
                <w:ins w:id="2048" w:author="Hudec Branislav" w:date="2018-02-20T19:21:00Z"/>
                <w:sz w:val="22"/>
                <w:szCs w:val="22"/>
              </w:rPr>
            </w:pPr>
            <w:ins w:id="2049" w:author="Hudec Branislav" w:date="2018-02-20T19:21:00Z">
              <w:r>
                <w:rPr>
                  <w:sz w:val="22"/>
                  <w:szCs w:val="22"/>
                </w:rPr>
                <w:t xml:space="preserve">- </w:t>
              </w:r>
            </w:ins>
            <w:ins w:id="2050" w:author="Hudec Branislav" w:date="2018-02-20T19:23:00Z">
              <w:r>
                <w:rPr>
                  <w:sz w:val="22"/>
                  <w:szCs w:val="22"/>
                </w:rPr>
                <w:t>4</w:t>
              </w:r>
            </w:ins>
            <w:ins w:id="2051" w:author="Hudec Branislav" w:date="2018-02-20T19:21:00Z">
              <w:r w:rsidRPr="005B76E7">
                <w:rPr>
                  <w:sz w:val="22"/>
                  <w:szCs w:val="22"/>
                </w:rPr>
                <w:t>00 000 eur, ak ide o služby uvedené v prílohe č. 1 ZVO (sociálne služby a iné osobitné služby),</w:t>
              </w:r>
            </w:ins>
          </w:p>
          <w:p w14:paraId="76FA2F6E" w14:textId="71F4CE1E" w:rsidR="005B76E7" w:rsidRPr="007001F1" w:rsidDel="00640805" w:rsidRDefault="005B76E7" w:rsidP="005B76E7">
            <w:pPr>
              <w:jc w:val="both"/>
              <w:rPr>
                <w:sz w:val="22"/>
                <w:szCs w:val="22"/>
              </w:rPr>
            </w:pPr>
            <w:ins w:id="2052" w:author="Hudec Branislav" w:date="2018-02-20T19:21:00Z">
              <w:r w:rsidRPr="005B76E7">
                <w:rPr>
                  <w:sz w:val="22"/>
                  <w:szCs w:val="22"/>
                </w:rPr>
                <w:t>- 200 000 eur, ak ide o potraviny určené pre zariadenia školského stravovania, zariadenia pre seniorov, domovy sociálnych služieb alebo zariadenia podľa osobitného predpisu, ak tieto poskytujú stravovanie;</w:t>
              </w:r>
            </w:ins>
          </w:p>
        </w:tc>
        <w:tc>
          <w:tcPr>
            <w:tcW w:w="567" w:type="dxa"/>
            <w:shd w:val="clear" w:color="auto" w:fill="auto"/>
            <w:vAlign w:val="center"/>
          </w:tcPr>
          <w:p w14:paraId="76FA8472" w14:textId="77777777" w:rsidR="00640805" w:rsidRPr="007001F1" w:rsidRDefault="00640805" w:rsidP="007C5563">
            <w:pPr>
              <w:jc w:val="center"/>
              <w:rPr>
                <w:sz w:val="22"/>
                <w:szCs w:val="22"/>
              </w:rPr>
            </w:pPr>
          </w:p>
        </w:tc>
        <w:tc>
          <w:tcPr>
            <w:tcW w:w="567" w:type="dxa"/>
            <w:shd w:val="clear" w:color="auto" w:fill="auto"/>
            <w:vAlign w:val="center"/>
          </w:tcPr>
          <w:p w14:paraId="03B8026D" w14:textId="77777777" w:rsidR="00640805" w:rsidRPr="007001F1" w:rsidRDefault="00640805" w:rsidP="007C5563">
            <w:pPr>
              <w:jc w:val="center"/>
              <w:rPr>
                <w:sz w:val="22"/>
                <w:szCs w:val="22"/>
              </w:rPr>
            </w:pPr>
          </w:p>
        </w:tc>
        <w:tc>
          <w:tcPr>
            <w:tcW w:w="776" w:type="dxa"/>
            <w:shd w:val="clear" w:color="auto" w:fill="auto"/>
            <w:vAlign w:val="center"/>
          </w:tcPr>
          <w:p w14:paraId="4541D08F" w14:textId="77777777" w:rsidR="00640805" w:rsidRPr="007001F1" w:rsidRDefault="00640805" w:rsidP="007C5563">
            <w:pPr>
              <w:jc w:val="center"/>
              <w:rPr>
                <w:sz w:val="22"/>
                <w:szCs w:val="22"/>
              </w:rPr>
            </w:pPr>
          </w:p>
        </w:tc>
        <w:tc>
          <w:tcPr>
            <w:tcW w:w="1775" w:type="dxa"/>
            <w:shd w:val="clear" w:color="auto" w:fill="auto"/>
            <w:vAlign w:val="center"/>
          </w:tcPr>
          <w:p w14:paraId="08EAEA4D" w14:textId="77777777" w:rsidR="00640805" w:rsidRPr="007001F1" w:rsidRDefault="00640805" w:rsidP="007C5563">
            <w:pPr>
              <w:jc w:val="center"/>
              <w:rPr>
                <w:sz w:val="22"/>
                <w:szCs w:val="22"/>
              </w:rPr>
            </w:pPr>
          </w:p>
        </w:tc>
      </w:tr>
      <w:tr w:rsidR="00640805" w:rsidRPr="007001F1" w14:paraId="334342EF" w14:textId="77777777" w:rsidTr="007261E4">
        <w:trPr>
          <w:trHeight w:val="510"/>
        </w:trPr>
        <w:tc>
          <w:tcPr>
            <w:tcW w:w="582" w:type="dxa"/>
            <w:vMerge/>
            <w:shd w:val="clear" w:color="auto" w:fill="auto"/>
            <w:noWrap/>
            <w:vAlign w:val="center"/>
          </w:tcPr>
          <w:p w14:paraId="0F2E4779" w14:textId="2A9176B2" w:rsidR="00640805" w:rsidRPr="007001F1" w:rsidRDefault="00640805" w:rsidP="007C5563">
            <w:pPr>
              <w:jc w:val="center"/>
              <w:rPr>
                <w:color w:val="000000"/>
                <w:sz w:val="22"/>
                <w:szCs w:val="22"/>
              </w:rPr>
            </w:pPr>
          </w:p>
        </w:tc>
        <w:tc>
          <w:tcPr>
            <w:tcW w:w="4820" w:type="dxa"/>
            <w:gridSpan w:val="2"/>
            <w:shd w:val="clear" w:color="auto" w:fill="auto"/>
            <w:vAlign w:val="center"/>
          </w:tcPr>
          <w:p w14:paraId="7D78A4A0" w14:textId="38BF1CB0" w:rsidR="00A3755D" w:rsidRPr="007001F1" w:rsidDel="00640805" w:rsidRDefault="00640805" w:rsidP="000A0E21">
            <w:pPr>
              <w:jc w:val="both"/>
              <w:rPr>
                <w:sz w:val="22"/>
                <w:szCs w:val="22"/>
              </w:rPr>
            </w:pPr>
            <w:r w:rsidRPr="007001F1">
              <w:rPr>
                <w:color w:val="000000"/>
                <w:sz w:val="22"/>
                <w:szCs w:val="22"/>
              </w:rPr>
              <w:t xml:space="preserve"> </w:t>
            </w:r>
            <w:r w:rsidR="00A3755D" w:rsidRPr="007001F1">
              <w:rPr>
                <w:color w:val="000000"/>
                <w:sz w:val="22"/>
                <w:szCs w:val="22"/>
              </w:rPr>
              <w:t>i)</w:t>
            </w:r>
            <w:r w:rsidR="006E2FCF" w:rsidRPr="007001F1">
              <w:rPr>
                <w:color w:val="000000"/>
                <w:sz w:val="22"/>
                <w:szCs w:val="22"/>
              </w:rPr>
              <w:t xml:space="preserve"> </w:t>
            </w:r>
            <w:r w:rsidRPr="007001F1">
              <w:rPr>
                <w:color w:val="000000"/>
                <w:sz w:val="22"/>
                <w:szCs w:val="22"/>
              </w:rPr>
              <w:t>Bola PHZ určená v súlade s ostatnými ustanoveniami §</w:t>
            </w:r>
            <w:r w:rsidR="00CD1E59" w:rsidRPr="007001F1">
              <w:rPr>
                <w:color w:val="000000"/>
                <w:sz w:val="22"/>
                <w:szCs w:val="22"/>
              </w:rPr>
              <w:t xml:space="preserve"> </w:t>
            </w:r>
            <w:r w:rsidRPr="007001F1">
              <w:rPr>
                <w:color w:val="000000"/>
                <w:sz w:val="22"/>
                <w:szCs w:val="22"/>
              </w:rPr>
              <w:t>6 ZVO?</w:t>
            </w:r>
          </w:p>
        </w:tc>
        <w:tc>
          <w:tcPr>
            <w:tcW w:w="567" w:type="dxa"/>
            <w:shd w:val="clear" w:color="auto" w:fill="auto"/>
            <w:vAlign w:val="center"/>
          </w:tcPr>
          <w:p w14:paraId="18508CC2" w14:textId="77777777" w:rsidR="00640805" w:rsidRPr="007001F1" w:rsidRDefault="00640805" w:rsidP="007C5563">
            <w:pPr>
              <w:jc w:val="center"/>
              <w:rPr>
                <w:sz w:val="22"/>
                <w:szCs w:val="22"/>
              </w:rPr>
            </w:pPr>
          </w:p>
        </w:tc>
        <w:tc>
          <w:tcPr>
            <w:tcW w:w="567" w:type="dxa"/>
            <w:shd w:val="clear" w:color="auto" w:fill="auto"/>
            <w:vAlign w:val="center"/>
          </w:tcPr>
          <w:p w14:paraId="6534A10D" w14:textId="77777777" w:rsidR="00640805" w:rsidRPr="007001F1" w:rsidRDefault="00640805" w:rsidP="007C5563">
            <w:pPr>
              <w:jc w:val="center"/>
              <w:rPr>
                <w:sz w:val="22"/>
                <w:szCs w:val="22"/>
              </w:rPr>
            </w:pPr>
          </w:p>
        </w:tc>
        <w:tc>
          <w:tcPr>
            <w:tcW w:w="776" w:type="dxa"/>
            <w:shd w:val="clear" w:color="auto" w:fill="auto"/>
            <w:vAlign w:val="center"/>
          </w:tcPr>
          <w:p w14:paraId="2F1360DE" w14:textId="77777777" w:rsidR="00640805" w:rsidRPr="007001F1" w:rsidRDefault="00640805" w:rsidP="007C5563">
            <w:pPr>
              <w:jc w:val="center"/>
              <w:rPr>
                <w:sz w:val="22"/>
                <w:szCs w:val="22"/>
              </w:rPr>
            </w:pPr>
          </w:p>
        </w:tc>
        <w:tc>
          <w:tcPr>
            <w:tcW w:w="1775" w:type="dxa"/>
            <w:shd w:val="clear" w:color="auto" w:fill="auto"/>
            <w:vAlign w:val="center"/>
          </w:tcPr>
          <w:p w14:paraId="1577E2C4" w14:textId="77777777" w:rsidR="00640805" w:rsidRPr="007001F1" w:rsidRDefault="00640805" w:rsidP="007C5563">
            <w:pPr>
              <w:jc w:val="center"/>
              <w:rPr>
                <w:sz w:val="22"/>
                <w:szCs w:val="22"/>
              </w:rPr>
            </w:pPr>
          </w:p>
        </w:tc>
      </w:tr>
      <w:tr w:rsidR="007C5563" w:rsidRPr="007001F1" w14:paraId="71B5FBD9" w14:textId="77777777" w:rsidTr="007261E4">
        <w:trPr>
          <w:trHeight w:val="20"/>
        </w:trPr>
        <w:tc>
          <w:tcPr>
            <w:tcW w:w="582" w:type="dxa"/>
            <w:shd w:val="clear" w:color="auto" w:fill="auto"/>
            <w:noWrap/>
            <w:vAlign w:val="center"/>
            <w:hideMark/>
          </w:tcPr>
          <w:p w14:paraId="731A60E5" w14:textId="77777777" w:rsidR="007C5563" w:rsidRPr="007001F1" w:rsidRDefault="007C5563" w:rsidP="007C5563">
            <w:pPr>
              <w:jc w:val="center"/>
              <w:rPr>
                <w:color w:val="000000"/>
              </w:rPr>
            </w:pPr>
            <w:r w:rsidRPr="007001F1">
              <w:rPr>
                <w:color w:val="000000"/>
                <w:sz w:val="22"/>
                <w:szCs w:val="22"/>
              </w:rPr>
              <w:t>3</w:t>
            </w:r>
          </w:p>
        </w:tc>
        <w:tc>
          <w:tcPr>
            <w:tcW w:w="4820" w:type="dxa"/>
            <w:gridSpan w:val="2"/>
            <w:shd w:val="clear" w:color="auto" w:fill="auto"/>
            <w:vAlign w:val="center"/>
            <w:hideMark/>
          </w:tcPr>
          <w:p w14:paraId="56041A04" w14:textId="77777777" w:rsidR="007C5563" w:rsidRPr="007001F1" w:rsidRDefault="007C5563" w:rsidP="00A3755D">
            <w:pPr>
              <w:jc w:val="both"/>
              <w:rPr>
                <w:sz w:val="22"/>
                <w:szCs w:val="22"/>
              </w:rPr>
            </w:pPr>
            <w:r w:rsidRPr="007001F1">
              <w:rPr>
                <w:sz w:val="22"/>
                <w:szCs w:val="22"/>
              </w:rPr>
              <w:t>Sú vynaložené náklady na predmet zákazky  primerané jeho kvalite a cene?</w:t>
            </w:r>
          </w:p>
        </w:tc>
        <w:tc>
          <w:tcPr>
            <w:tcW w:w="567" w:type="dxa"/>
            <w:shd w:val="clear" w:color="auto" w:fill="auto"/>
            <w:vAlign w:val="center"/>
            <w:hideMark/>
          </w:tcPr>
          <w:p w14:paraId="7666E9C9"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523B828"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65CC55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00BD9F9" w14:textId="77777777" w:rsidR="007C5563" w:rsidRPr="007001F1" w:rsidRDefault="007C5563" w:rsidP="007C5563">
            <w:pPr>
              <w:jc w:val="center"/>
              <w:rPr>
                <w:sz w:val="22"/>
                <w:szCs w:val="22"/>
              </w:rPr>
            </w:pPr>
            <w:r w:rsidRPr="007001F1">
              <w:rPr>
                <w:sz w:val="22"/>
                <w:szCs w:val="22"/>
              </w:rPr>
              <w:t> </w:t>
            </w:r>
          </w:p>
        </w:tc>
      </w:tr>
      <w:tr w:rsidR="007C5563" w:rsidRPr="007001F1" w14:paraId="49E097EC" w14:textId="77777777" w:rsidTr="007261E4">
        <w:trPr>
          <w:trHeight w:val="20"/>
        </w:trPr>
        <w:tc>
          <w:tcPr>
            <w:tcW w:w="582" w:type="dxa"/>
            <w:shd w:val="clear" w:color="auto" w:fill="auto"/>
            <w:noWrap/>
            <w:vAlign w:val="center"/>
            <w:hideMark/>
          </w:tcPr>
          <w:p w14:paraId="5E096B6D" w14:textId="5F649F71" w:rsidR="007C5563" w:rsidRPr="007001F1" w:rsidRDefault="00154B4F" w:rsidP="007C5563">
            <w:pPr>
              <w:jc w:val="center"/>
              <w:rPr>
                <w:color w:val="000000"/>
              </w:rPr>
            </w:pPr>
            <w:r w:rsidRPr="007001F1">
              <w:rPr>
                <w:color w:val="000000"/>
                <w:sz w:val="22"/>
                <w:szCs w:val="22"/>
              </w:rPr>
              <w:t>4</w:t>
            </w:r>
          </w:p>
        </w:tc>
        <w:tc>
          <w:tcPr>
            <w:tcW w:w="4820" w:type="dxa"/>
            <w:gridSpan w:val="2"/>
            <w:shd w:val="clear" w:color="auto" w:fill="auto"/>
            <w:vAlign w:val="center"/>
            <w:hideMark/>
          </w:tcPr>
          <w:p w14:paraId="2A6B1F13" w14:textId="77777777" w:rsidR="007C5563" w:rsidRPr="007001F1" w:rsidRDefault="007C5563" w:rsidP="00A3755D">
            <w:pPr>
              <w:jc w:val="both"/>
              <w:rPr>
                <w:sz w:val="22"/>
                <w:szCs w:val="22"/>
              </w:rPr>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14:paraId="6A93D3A6"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442B668A"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00990CD"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1A04EC0E" w14:textId="77777777" w:rsidR="007C5563" w:rsidRPr="007001F1" w:rsidRDefault="007C5563" w:rsidP="007C5563">
            <w:pPr>
              <w:jc w:val="center"/>
              <w:rPr>
                <w:sz w:val="22"/>
                <w:szCs w:val="22"/>
              </w:rPr>
            </w:pPr>
            <w:r w:rsidRPr="007001F1">
              <w:rPr>
                <w:sz w:val="22"/>
                <w:szCs w:val="22"/>
              </w:rPr>
              <w:t> </w:t>
            </w:r>
          </w:p>
        </w:tc>
      </w:tr>
      <w:tr w:rsidR="007C5563" w:rsidRPr="007001F1" w14:paraId="27102A54" w14:textId="77777777" w:rsidTr="007261E4">
        <w:trPr>
          <w:trHeight w:val="20"/>
        </w:trPr>
        <w:tc>
          <w:tcPr>
            <w:tcW w:w="582" w:type="dxa"/>
            <w:shd w:val="clear" w:color="auto" w:fill="auto"/>
            <w:noWrap/>
            <w:vAlign w:val="center"/>
            <w:hideMark/>
          </w:tcPr>
          <w:p w14:paraId="48311379" w14:textId="3245ACDC" w:rsidR="007C5563" w:rsidRPr="007001F1" w:rsidRDefault="00154B4F" w:rsidP="007C5563">
            <w:pPr>
              <w:jc w:val="center"/>
              <w:rPr>
                <w:color w:val="000000"/>
              </w:rPr>
            </w:pPr>
            <w:r w:rsidRPr="007001F1">
              <w:rPr>
                <w:color w:val="000000"/>
                <w:sz w:val="22"/>
                <w:szCs w:val="22"/>
              </w:rPr>
              <w:t>5</w:t>
            </w:r>
          </w:p>
        </w:tc>
        <w:tc>
          <w:tcPr>
            <w:tcW w:w="4820" w:type="dxa"/>
            <w:gridSpan w:val="2"/>
            <w:shd w:val="clear" w:color="auto" w:fill="auto"/>
            <w:vAlign w:val="center"/>
            <w:hideMark/>
          </w:tcPr>
          <w:p w14:paraId="1DC4E186" w14:textId="0E059DCC" w:rsidR="007C5563" w:rsidRPr="007001F1" w:rsidRDefault="007C5563" w:rsidP="00A3755D">
            <w:pPr>
              <w:jc w:val="both"/>
              <w:rPr>
                <w:sz w:val="22"/>
                <w:szCs w:val="22"/>
              </w:rPr>
            </w:pPr>
            <w:r w:rsidRPr="007001F1">
              <w:rPr>
                <w:sz w:val="22"/>
                <w:szCs w:val="22"/>
              </w:rPr>
              <w:t xml:space="preserve">Zaslal prijímateľ v ten istý deň ako zverejnil výzvu na súťaž na svojom webovom sídle, informáciu o tomto zverejnení aj na osobitný mailový kontakt </w:t>
            </w:r>
            <w:ins w:id="2053" w:author="Kramár Róbert" w:date="2018-01-24T10:14:00Z">
              <w:r w:rsidR="00ED7644">
                <w:rPr>
                  <w:sz w:val="22"/>
                  <w:szCs w:val="22"/>
                </w:rPr>
                <w:fldChar w:fldCharType="begin"/>
              </w:r>
              <w:r w:rsidR="00ED7644">
                <w:rPr>
                  <w:sz w:val="22"/>
                  <w:szCs w:val="22"/>
                </w:rPr>
                <w:instrText xml:space="preserve"> HYPERLINK "mailto:</w:instrText>
              </w:r>
            </w:ins>
            <w:r w:rsidR="00ED7644" w:rsidRPr="007001F1">
              <w:rPr>
                <w:sz w:val="22"/>
                <w:szCs w:val="22"/>
              </w:rPr>
              <w:instrText>zakazkycko@vlada.gov.sk</w:instrText>
            </w:r>
            <w:ins w:id="2054" w:author="Kramár Róbert" w:date="2018-01-24T10:14:00Z">
              <w:r w:rsidR="00ED7644">
                <w:rPr>
                  <w:sz w:val="22"/>
                  <w:szCs w:val="22"/>
                </w:rPr>
                <w:instrText xml:space="preserve">" </w:instrText>
              </w:r>
              <w:r w:rsidR="00ED7644">
                <w:rPr>
                  <w:sz w:val="22"/>
                  <w:szCs w:val="22"/>
                </w:rPr>
                <w:fldChar w:fldCharType="separate"/>
              </w:r>
            </w:ins>
            <w:r w:rsidR="00ED7644" w:rsidRPr="00567CB4">
              <w:rPr>
                <w:rStyle w:val="Hypertextovprepojenie"/>
                <w:sz w:val="22"/>
                <w:szCs w:val="22"/>
              </w:rPr>
              <w:t>zakazkycko@vlada.gov.sk</w:t>
            </w:r>
            <w:ins w:id="2055" w:author="Kramár Róbert" w:date="2018-01-24T10:14:00Z">
              <w:r w:rsidR="00ED7644">
                <w:rPr>
                  <w:sz w:val="22"/>
                  <w:szCs w:val="22"/>
                </w:rPr>
                <w:fldChar w:fldCharType="end"/>
              </w:r>
              <w:r w:rsidR="00ED7644">
                <w:rPr>
                  <w:sz w:val="22"/>
                  <w:szCs w:val="22"/>
                </w:rPr>
                <w:t xml:space="preserve"> </w:t>
              </w:r>
            </w:ins>
            <w:r w:rsidRPr="007001F1">
              <w:rPr>
                <w:sz w:val="22"/>
                <w:szCs w:val="22"/>
              </w:rPr>
              <w:t>?</w:t>
            </w:r>
          </w:p>
        </w:tc>
        <w:tc>
          <w:tcPr>
            <w:tcW w:w="567" w:type="dxa"/>
            <w:shd w:val="clear" w:color="auto" w:fill="auto"/>
            <w:vAlign w:val="center"/>
            <w:hideMark/>
          </w:tcPr>
          <w:p w14:paraId="250C9FFB"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706232E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0247B624"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14233E0D" w14:textId="77777777" w:rsidR="007C5563" w:rsidRPr="007001F1" w:rsidRDefault="007C5563" w:rsidP="007C5563">
            <w:pPr>
              <w:jc w:val="center"/>
              <w:rPr>
                <w:sz w:val="22"/>
                <w:szCs w:val="22"/>
              </w:rPr>
            </w:pPr>
            <w:r w:rsidRPr="007001F1">
              <w:rPr>
                <w:sz w:val="22"/>
                <w:szCs w:val="22"/>
              </w:rPr>
              <w:t> </w:t>
            </w:r>
          </w:p>
        </w:tc>
      </w:tr>
      <w:tr w:rsidR="007C5563" w:rsidRPr="007001F1" w14:paraId="040880D3" w14:textId="77777777" w:rsidTr="007261E4">
        <w:trPr>
          <w:trHeight w:val="20"/>
        </w:trPr>
        <w:tc>
          <w:tcPr>
            <w:tcW w:w="582" w:type="dxa"/>
            <w:shd w:val="clear" w:color="auto" w:fill="auto"/>
            <w:noWrap/>
            <w:vAlign w:val="center"/>
            <w:hideMark/>
          </w:tcPr>
          <w:p w14:paraId="3234AC70" w14:textId="6334FCEB" w:rsidR="007C5563" w:rsidRPr="007001F1" w:rsidRDefault="00154B4F" w:rsidP="007C5563">
            <w:pPr>
              <w:jc w:val="center"/>
              <w:rPr>
                <w:color w:val="000000"/>
              </w:rPr>
            </w:pPr>
            <w:r w:rsidRPr="007001F1">
              <w:rPr>
                <w:color w:val="000000"/>
                <w:sz w:val="22"/>
                <w:szCs w:val="22"/>
              </w:rPr>
              <w:t>6</w:t>
            </w:r>
          </w:p>
        </w:tc>
        <w:tc>
          <w:tcPr>
            <w:tcW w:w="4820" w:type="dxa"/>
            <w:gridSpan w:val="2"/>
            <w:shd w:val="clear" w:color="auto" w:fill="auto"/>
            <w:vAlign w:val="center"/>
            <w:hideMark/>
          </w:tcPr>
          <w:p w14:paraId="29C808F3" w14:textId="273235B6" w:rsidR="007C5563" w:rsidRPr="007001F1" w:rsidRDefault="007C5563" w:rsidP="00A3755D">
            <w:pPr>
              <w:jc w:val="both"/>
              <w:rPr>
                <w:sz w:val="22"/>
                <w:szCs w:val="22"/>
              </w:rPr>
            </w:pPr>
            <w:r w:rsidRPr="007001F1">
              <w:rPr>
                <w:sz w:val="22"/>
                <w:szCs w:val="22"/>
              </w:rPr>
              <w:t>Zaslal  prijímateľ  súčasne so zverejnením výzvy na súťaž a jej zaslaním na zverejnenie CKO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14:paraId="7A0C17F5"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3D000F5C"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465A11E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086E2184" w14:textId="77777777" w:rsidR="007C5563" w:rsidRPr="007001F1" w:rsidRDefault="007C5563" w:rsidP="007C5563">
            <w:pPr>
              <w:jc w:val="center"/>
              <w:rPr>
                <w:sz w:val="22"/>
                <w:szCs w:val="22"/>
              </w:rPr>
            </w:pPr>
            <w:r w:rsidRPr="007001F1">
              <w:rPr>
                <w:sz w:val="22"/>
                <w:szCs w:val="22"/>
              </w:rPr>
              <w:t> </w:t>
            </w:r>
          </w:p>
        </w:tc>
      </w:tr>
      <w:tr w:rsidR="006E2FCF" w:rsidRPr="007001F1" w14:paraId="0098A8A3" w14:textId="77777777" w:rsidTr="007261E4">
        <w:trPr>
          <w:trHeight w:val="20"/>
        </w:trPr>
        <w:tc>
          <w:tcPr>
            <w:tcW w:w="582" w:type="dxa"/>
            <w:shd w:val="clear" w:color="auto" w:fill="auto"/>
            <w:noWrap/>
            <w:vAlign w:val="center"/>
          </w:tcPr>
          <w:p w14:paraId="774A9DCD" w14:textId="28C52C83" w:rsidR="006E2FCF" w:rsidRPr="007001F1" w:rsidRDefault="006E2FCF" w:rsidP="007C5563">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0494B8B0" w14:textId="42E89FCB" w:rsidR="006E2FCF" w:rsidRPr="007001F1" w:rsidRDefault="006E2FCF" w:rsidP="00A3755D">
            <w:pPr>
              <w:jc w:val="both"/>
              <w:rPr>
                <w:sz w:val="22"/>
                <w:szCs w:val="22"/>
              </w:rPr>
            </w:pPr>
            <w:r w:rsidRPr="007001F1">
              <w:rPr>
                <w:sz w:val="22"/>
                <w:szCs w:val="22"/>
              </w:rPr>
              <w:t xml:space="preserve">Bola zverejnená výzva na súťaž na webovom sídle prijímateľa minimálne </w:t>
            </w:r>
            <w:ins w:id="2056" w:author="Kramár Róbert" w:date="2018-04-27T17:06:00Z">
              <w:r w:rsidR="000E236A">
                <w:rPr>
                  <w:sz w:val="22"/>
                  <w:szCs w:val="22"/>
                </w:rPr>
                <w:t xml:space="preserve">celých </w:t>
              </w:r>
            </w:ins>
            <w:r w:rsidRPr="007001F1">
              <w:rPr>
                <w:sz w:val="22"/>
                <w:szCs w:val="22"/>
              </w:rPr>
              <w:t>5 pracovných dní pred dňom predkladania ponúk</w:t>
            </w:r>
            <w:ins w:id="2057" w:author="Hudec Branislav" w:date="2018-02-20T19:26:00Z">
              <w:r w:rsidR="00681103">
                <w:rPr>
                  <w:sz w:val="22"/>
                  <w:szCs w:val="22"/>
                </w:rPr>
                <w:t xml:space="preserve"> (do lehoty sa nezapočítava deň zverejnenia)</w:t>
              </w:r>
            </w:ins>
            <w:r w:rsidRPr="007001F1">
              <w:rPr>
                <w:sz w:val="22"/>
                <w:szCs w:val="22"/>
              </w:rPr>
              <w:t>?</w:t>
            </w:r>
          </w:p>
        </w:tc>
        <w:tc>
          <w:tcPr>
            <w:tcW w:w="567" w:type="dxa"/>
            <w:shd w:val="clear" w:color="auto" w:fill="auto"/>
            <w:vAlign w:val="center"/>
          </w:tcPr>
          <w:p w14:paraId="587DEB1D" w14:textId="77777777" w:rsidR="006E2FCF" w:rsidRPr="007001F1" w:rsidRDefault="006E2FCF" w:rsidP="007C5563">
            <w:pPr>
              <w:jc w:val="center"/>
              <w:rPr>
                <w:sz w:val="22"/>
                <w:szCs w:val="22"/>
              </w:rPr>
            </w:pPr>
          </w:p>
        </w:tc>
        <w:tc>
          <w:tcPr>
            <w:tcW w:w="567" w:type="dxa"/>
            <w:shd w:val="clear" w:color="auto" w:fill="auto"/>
            <w:vAlign w:val="center"/>
          </w:tcPr>
          <w:p w14:paraId="71B193B2" w14:textId="77777777" w:rsidR="006E2FCF" w:rsidRPr="007001F1" w:rsidRDefault="006E2FCF" w:rsidP="007C5563">
            <w:pPr>
              <w:jc w:val="center"/>
              <w:rPr>
                <w:sz w:val="22"/>
                <w:szCs w:val="22"/>
              </w:rPr>
            </w:pPr>
          </w:p>
        </w:tc>
        <w:tc>
          <w:tcPr>
            <w:tcW w:w="776" w:type="dxa"/>
            <w:shd w:val="clear" w:color="auto" w:fill="auto"/>
            <w:vAlign w:val="center"/>
          </w:tcPr>
          <w:p w14:paraId="447BFD8A" w14:textId="77777777" w:rsidR="006E2FCF" w:rsidRPr="007001F1" w:rsidRDefault="006E2FCF" w:rsidP="007C5563">
            <w:pPr>
              <w:jc w:val="center"/>
              <w:rPr>
                <w:sz w:val="22"/>
                <w:szCs w:val="22"/>
              </w:rPr>
            </w:pPr>
          </w:p>
        </w:tc>
        <w:tc>
          <w:tcPr>
            <w:tcW w:w="1775" w:type="dxa"/>
            <w:shd w:val="clear" w:color="auto" w:fill="auto"/>
            <w:vAlign w:val="center"/>
          </w:tcPr>
          <w:p w14:paraId="63BA63EF" w14:textId="77777777" w:rsidR="006E2FCF" w:rsidRPr="007001F1" w:rsidRDefault="006E2FCF" w:rsidP="007C5563">
            <w:pPr>
              <w:jc w:val="center"/>
              <w:rPr>
                <w:sz w:val="22"/>
                <w:szCs w:val="22"/>
              </w:rPr>
            </w:pPr>
          </w:p>
        </w:tc>
      </w:tr>
      <w:tr w:rsidR="008F3740" w:rsidRPr="007001F1" w14:paraId="39A83C81" w14:textId="77777777" w:rsidTr="000A0E21">
        <w:trPr>
          <w:trHeight w:val="682"/>
        </w:trPr>
        <w:tc>
          <w:tcPr>
            <w:tcW w:w="582" w:type="dxa"/>
            <w:shd w:val="clear" w:color="auto" w:fill="auto"/>
            <w:noWrap/>
            <w:vAlign w:val="center"/>
          </w:tcPr>
          <w:p w14:paraId="0D1CD871" w14:textId="7C70752E" w:rsidR="008F3740" w:rsidRPr="007001F1" w:rsidDel="00154B4F" w:rsidRDefault="006E2FCF" w:rsidP="007C5563">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26A8161C" w14:textId="7CE50D71" w:rsidR="008F3740" w:rsidRPr="007001F1" w:rsidRDefault="008F3740" w:rsidP="00A3755D">
            <w:pPr>
              <w:jc w:val="both"/>
              <w:rPr>
                <w:sz w:val="22"/>
                <w:szCs w:val="22"/>
              </w:rPr>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dodávať službu, tovar alebo prácu v rozsahu predmetu zákazky?</w:t>
            </w:r>
          </w:p>
        </w:tc>
        <w:tc>
          <w:tcPr>
            <w:tcW w:w="567" w:type="dxa"/>
            <w:shd w:val="clear" w:color="auto" w:fill="auto"/>
            <w:vAlign w:val="center"/>
          </w:tcPr>
          <w:p w14:paraId="1964E659" w14:textId="77777777" w:rsidR="008F3740" w:rsidRPr="007001F1" w:rsidRDefault="008F3740" w:rsidP="007C5563">
            <w:pPr>
              <w:jc w:val="center"/>
              <w:rPr>
                <w:sz w:val="22"/>
                <w:szCs w:val="22"/>
              </w:rPr>
            </w:pPr>
          </w:p>
        </w:tc>
        <w:tc>
          <w:tcPr>
            <w:tcW w:w="567" w:type="dxa"/>
            <w:shd w:val="clear" w:color="auto" w:fill="auto"/>
            <w:vAlign w:val="center"/>
          </w:tcPr>
          <w:p w14:paraId="4EE5A452" w14:textId="77777777" w:rsidR="008F3740" w:rsidRPr="007001F1" w:rsidRDefault="008F3740" w:rsidP="007C5563">
            <w:pPr>
              <w:jc w:val="center"/>
              <w:rPr>
                <w:sz w:val="22"/>
                <w:szCs w:val="22"/>
              </w:rPr>
            </w:pPr>
          </w:p>
        </w:tc>
        <w:tc>
          <w:tcPr>
            <w:tcW w:w="776" w:type="dxa"/>
            <w:shd w:val="clear" w:color="auto" w:fill="auto"/>
            <w:vAlign w:val="center"/>
          </w:tcPr>
          <w:p w14:paraId="5ADDBC46" w14:textId="77777777" w:rsidR="008F3740" w:rsidRPr="007001F1" w:rsidRDefault="008F3740" w:rsidP="007C5563">
            <w:pPr>
              <w:jc w:val="center"/>
              <w:rPr>
                <w:sz w:val="22"/>
                <w:szCs w:val="22"/>
              </w:rPr>
            </w:pPr>
          </w:p>
        </w:tc>
        <w:tc>
          <w:tcPr>
            <w:tcW w:w="1775" w:type="dxa"/>
            <w:shd w:val="clear" w:color="auto" w:fill="auto"/>
            <w:vAlign w:val="center"/>
          </w:tcPr>
          <w:p w14:paraId="078CA525" w14:textId="77777777" w:rsidR="008F3740" w:rsidRPr="007001F1" w:rsidRDefault="008F3740" w:rsidP="007C5563">
            <w:pPr>
              <w:jc w:val="center"/>
              <w:rPr>
                <w:sz w:val="22"/>
                <w:szCs w:val="22"/>
              </w:rPr>
            </w:pPr>
          </w:p>
        </w:tc>
      </w:tr>
      <w:tr w:rsidR="00530834" w:rsidRPr="007001F1" w14:paraId="2C7712D3" w14:textId="77777777" w:rsidTr="000A0E21">
        <w:trPr>
          <w:trHeight w:val="370"/>
        </w:trPr>
        <w:tc>
          <w:tcPr>
            <w:tcW w:w="582" w:type="dxa"/>
            <w:vMerge w:val="restart"/>
            <w:shd w:val="clear" w:color="auto" w:fill="auto"/>
            <w:noWrap/>
            <w:vAlign w:val="center"/>
            <w:hideMark/>
          </w:tcPr>
          <w:p w14:paraId="5542D726" w14:textId="6A6499F6" w:rsidR="00530834" w:rsidRPr="007001F1" w:rsidRDefault="006E2FCF" w:rsidP="007C5563">
            <w:pPr>
              <w:jc w:val="center"/>
              <w:rPr>
                <w:color w:val="000000"/>
              </w:rPr>
            </w:pPr>
            <w:r w:rsidRPr="007001F1">
              <w:rPr>
                <w:color w:val="000000"/>
                <w:sz w:val="22"/>
                <w:szCs w:val="22"/>
              </w:rPr>
              <w:t>9</w:t>
            </w:r>
          </w:p>
        </w:tc>
        <w:tc>
          <w:tcPr>
            <w:tcW w:w="4820" w:type="dxa"/>
            <w:gridSpan w:val="2"/>
            <w:shd w:val="clear" w:color="auto" w:fill="auto"/>
            <w:vAlign w:val="center"/>
            <w:hideMark/>
          </w:tcPr>
          <w:p w14:paraId="0044A500" w14:textId="0D98E6BE" w:rsidR="00530834" w:rsidRPr="007001F1" w:rsidRDefault="00530834" w:rsidP="00A3755D">
            <w:pPr>
              <w:jc w:val="both"/>
              <w:rPr>
                <w:sz w:val="22"/>
                <w:szCs w:val="22"/>
              </w:rPr>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14:paraId="647A9C75" w14:textId="77777777" w:rsidR="00530834" w:rsidRPr="007001F1" w:rsidRDefault="00530834" w:rsidP="007C5563">
            <w:pPr>
              <w:jc w:val="center"/>
              <w:rPr>
                <w:sz w:val="22"/>
                <w:szCs w:val="22"/>
              </w:rPr>
            </w:pPr>
            <w:r w:rsidRPr="007001F1">
              <w:rPr>
                <w:sz w:val="22"/>
                <w:szCs w:val="22"/>
              </w:rPr>
              <w:t> </w:t>
            </w:r>
          </w:p>
        </w:tc>
        <w:tc>
          <w:tcPr>
            <w:tcW w:w="567" w:type="dxa"/>
            <w:shd w:val="clear" w:color="auto" w:fill="auto"/>
            <w:vAlign w:val="center"/>
            <w:hideMark/>
          </w:tcPr>
          <w:p w14:paraId="4ED11BD5" w14:textId="77777777" w:rsidR="00530834" w:rsidRPr="007001F1" w:rsidRDefault="00530834" w:rsidP="007C5563">
            <w:pPr>
              <w:jc w:val="center"/>
              <w:rPr>
                <w:sz w:val="22"/>
                <w:szCs w:val="22"/>
              </w:rPr>
            </w:pPr>
            <w:r w:rsidRPr="007001F1">
              <w:rPr>
                <w:sz w:val="22"/>
                <w:szCs w:val="22"/>
              </w:rPr>
              <w:t> </w:t>
            </w:r>
          </w:p>
        </w:tc>
        <w:tc>
          <w:tcPr>
            <w:tcW w:w="776" w:type="dxa"/>
            <w:shd w:val="clear" w:color="auto" w:fill="auto"/>
            <w:vAlign w:val="center"/>
            <w:hideMark/>
          </w:tcPr>
          <w:p w14:paraId="47258EC0" w14:textId="77777777" w:rsidR="00530834" w:rsidRPr="007001F1" w:rsidRDefault="00530834" w:rsidP="007C5563">
            <w:pPr>
              <w:jc w:val="center"/>
              <w:rPr>
                <w:sz w:val="22"/>
                <w:szCs w:val="22"/>
              </w:rPr>
            </w:pPr>
            <w:r w:rsidRPr="007001F1">
              <w:rPr>
                <w:sz w:val="22"/>
                <w:szCs w:val="22"/>
              </w:rPr>
              <w:t> </w:t>
            </w:r>
          </w:p>
        </w:tc>
        <w:tc>
          <w:tcPr>
            <w:tcW w:w="1775" w:type="dxa"/>
            <w:shd w:val="clear" w:color="auto" w:fill="auto"/>
            <w:vAlign w:val="center"/>
            <w:hideMark/>
          </w:tcPr>
          <w:p w14:paraId="06E22376" w14:textId="77777777" w:rsidR="00530834" w:rsidRPr="007001F1" w:rsidRDefault="00530834" w:rsidP="007C5563">
            <w:pPr>
              <w:jc w:val="center"/>
              <w:rPr>
                <w:sz w:val="22"/>
                <w:szCs w:val="22"/>
              </w:rPr>
            </w:pPr>
            <w:r w:rsidRPr="007001F1">
              <w:rPr>
                <w:sz w:val="22"/>
                <w:szCs w:val="22"/>
              </w:rPr>
              <w:t> </w:t>
            </w:r>
          </w:p>
        </w:tc>
      </w:tr>
      <w:tr w:rsidR="00530834" w:rsidRPr="007001F1" w14:paraId="2954BADB" w14:textId="77777777" w:rsidTr="000A0E21">
        <w:trPr>
          <w:trHeight w:val="278"/>
        </w:trPr>
        <w:tc>
          <w:tcPr>
            <w:tcW w:w="582" w:type="dxa"/>
            <w:vMerge/>
            <w:shd w:val="clear" w:color="auto" w:fill="auto"/>
            <w:noWrap/>
            <w:vAlign w:val="center"/>
          </w:tcPr>
          <w:p w14:paraId="7FC2F251" w14:textId="77777777" w:rsidR="00530834" w:rsidRPr="007001F1" w:rsidRDefault="00530834" w:rsidP="007C5563">
            <w:pPr>
              <w:jc w:val="center"/>
              <w:rPr>
                <w:color w:val="000000"/>
                <w:sz w:val="22"/>
                <w:szCs w:val="22"/>
              </w:rPr>
            </w:pPr>
          </w:p>
        </w:tc>
        <w:tc>
          <w:tcPr>
            <w:tcW w:w="4820" w:type="dxa"/>
            <w:gridSpan w:val="2"/>
            <w:shd w:val="clear" w:color="auto" w:fill="auto"/>
            <w:vAlign w:val="center"/>
          </w:tcPr>
          <w:p w14:paraId="74D70C0D" w14:textId="60ED9A12" w:rsidR="00530834" w:rsidRPr="007001F1" w:rsidRDefault="00530834" w:rsidP="00A3755D">
            <w:pPr>
              <w:jc w:val="both"/>
              <w:rPr>
                <w:sz w:val="22"/>
                <w:szCs w:val="22"/>
              </w:rPr>
            </w:pPr>
            <w:r w:rsidRPr="007001F1">
              <w:rPr>
                <w:sz w:val="22"/>
                <w:szCs w:val="22"/>
              </w:rPr>
              <w:t>b) Obsahuje prieskum trhu minimálne náležitosti určené Systémom riadenia EŠIF?</w:t>
            </w:r>
          </w:p>
        </w:tc>
        <w:tc>
          <w:tcPr>
            <w:tcW w:w="567" w:type="dxa"/>
            <w:shd w:val="clear" w:color="auto" w:fill="auto"/>
            <w:vAlign w:val="center"/>
          </w:tcPr>
          <w:p w14:paraId="78F64E06" w14:textId="77777777" w:rsidR="00530834" w:rsidRPr="007001F1" w:rsidRDefault="00530834" w:rsidP="007C5563">
            <w:pPr>
              <w:jc w:val="center"/>
              <w:rPr>
                <w:sz w:val="22"/>
                <w:szCs w:val="22"/>
              </w:rPr>
            </w:pPr>
          </w:p>
        </w:tc>
        <w:tc>
          <w:tcPr>
            <w:tcW w:w="567" w:type="dxa"/>
            <w:shd w:val="clear" w:color="auto" w:fill="auto"/>
            <w:vAlign w:val="center"/>
          </w:tcPr>
          <w:p w14:paraId="1C1C2D66" w14:textId="77777777" w:rsidR="00530834" w:rsidRPr="007001F1" w:rsidRDefault="00530834" w:rsidP="007C5563">
            <w:pPr>
              <w:jc w:val="center"/>
              <w:rPr>
                <w:sz w:val="22"/>
                <w:szCs w:val="22"/>
              </w:rPr>
            </w:pPr>
          </w:p>
        </w:tc>
        <w:tc>
          <w:tcPr>
            <w:tcW w:w="776" w:type="dxa"/>
            <w:shd w:val="clear" w:color="auto" w:fill="auto"/>
            <w:vAlign w:val="center"/>
          </w:tcPr>
          <w:p w14:paraId="00066738" w14:textId="77777777" w:rsidR="00530834" w:rsidRPr="007001F1" w:rsidRDefault="00530834" w:rsidP="007C5563">
            <w:pPr>
              <w:jc w:val="center"/>
              <w:rPr>
                <w:sz w:val="22"/>
                <w:szCs w:val="22"/>
              </w:rPr>
            </w:pPr>
          </w:p>
        </w:tc>
        <w:tc>
          <w:tcPr>
            <w:tcW w:w="1775" w:type="dxa"/>
            <w:shd w:val="clear" w:color="auto" w:fill="auto"/>
            <w:vAlign w:val="center"/>
          </w:tcPr>
          <w:p w14:paraId="10B2758F" w14:textId="77777777" w:rsidR="00530834" w:rsidRPr="007001F1" w:rsidRDefault="00530834" w:rsidP="007C5563">
            <w:pPr>
              <w:jc w:val="center"/>
              <w:rPr>
                <w:sz w:val="22"/>
                <w:szCs w:val="22"/>
              </w:rPr>
            </w:pPr>
          </w:p>
        </w:tc>
      </w:tr>
      <w:tr w:rsidR="00530834" w:rsidRPr="007001F1" w14:paraId="4773475B" w14:textId="77777777" w:rsidTr="007261E4">
        <w:trPr>
          <w:trHeight w:val="590"/>
        </w:trPr>
        <w:tc>
          <w:tcPr>
            <w:tcW w:w="582" w:type="dxa"/>
            <w:vMerge/>
            <w:shd w:val="clear" w:color="auto" w:fill="auto"/>
            <w:noWrap/>
            <w:vAlign w:val="center"/>
          </w:tcPr>
          <w:p w14:paraId="329124C4" w14:textId="77777777" w:rsidR="00530834" w:rsidRPr="007001F1" w:rsidRDefault="00530834" w:rsidP="007C5563">
            <w:pPr>
              <w:jc w:val="center"/>
              <w:rPr>
                <w:color w:val="000000"/>
                <w:sz w:val="22"/>
                <w:szCs w:val="22"/>
              </w:rPr>
            </w:pPr>
          </w:p>
        </w:tc>
        <w:tc>
          <w:tcPr>
            <w:tcW w:w="4820" w:type="dxa"/>
            <w:gridSpan w:val="2"/>
            <w:shd w:val="clear" w:color="auto" w:fill="auto"/>
            <w:vAlign w:val="center"/>
          </w:tcPr>
          <w:p w14:paraId="053C463A" w14:textId="17C364DB" w:rsidR="00530834" w:rsidRPr="007001F1" w:rsidRDefault="00530834" w:rsidP="00A3755D">
            <w:pPr>
              <w:jc w:val="both"/>
              <w:rPr>
                <w:sz w:val="22"/>
                <w:szCs w:val="22"/>
              </w:rPr>
            </w:pPr>
            <w:r w:rsidRPr="007001F1">
              <w:rPr>
                <w:sz w:val="22"/>
                <w:szCs w:val="22"/>
              </w:rPr>
              <w:t>c)  Majú vybraní záujemcovia oprávnenie poskytnúť obstarávanú službu resp. dodať tovar alebo uskutočniť stavebné práce?</w:t>
            </w:r>
          </w:p>
        </w:tc>
        <w:tc>
          <w:tcPr>
            <w:tcW w:w="567" w:type="dxa"/>
            <w:shd w:val="clear" w:color="auto" w:fill="auto"/>
            <w:vAlign w:val="center"/>
          </w:tcPr>
          <w:p w14:paraId="745EDC6F" w14:textId="77777777" w:rsidR="00530834" w:rsidRPr="007001F1" w:rsidRDefault="00530834" w:rsidP="007C5563">
            <w:pPr>
              <w:jc w:val="center"/>
              <w:rPr>
                <w:sz w:val="22"/>
                <w:szCs w:val="22"/>
              </w:rPr>
            </w:pPr>
          </w:p>
        </w:tc>
        <w:tc>
          <w:tcPr>
            <w:tcW w:w="567" w:type="dxa"/>
            <w:shd w:val="clear" w:color="auto" w:fill="auto"/>
            <w:vAlign w:val="center"/>
          </w:tcPr>
          <w:p w14:paraId="763B8575" w14:textId="77777777" w:rsidR="00530834" w:rsidRPr="007001F1" w:rsidRDefault="00530834" w:rsidP="007C5563">
            <w:pPr>
              <w:jc w:val="center"/>
              <w:rPr>
                <w:sz w:val="22"/>
                <w:szCs w:val="22"/>
              </w:rPr>
            </w:pPr>
          </w:p>
        </w:tc>
        <w:tc>
          <w:tcPr>
            <w:tcW w:w="776" w:type="dxa"/>
            <w:shd w:val="clear" w:color="auto" w:fill="auto"/>
            <w:vAlign w:val="center"/>
          </w:tcPr>
          <w:p w14:paraId="647BD283" w14:textId="77777777" w:rsidR="00530834" w:rsidRPr="007001F1" w:rsidRDefault="00530834" w:rsidP="007C5563">
            <w:pPr>
              <w:jc w:val="center"/>
              <w:rPr>
                <w:sz w:val="22"/>
                <w:szCs w:val="22"/>
              </w:rPr>
            </w:pPr>
          </w:p>
        </w:tc>
        <w:tc>
          <w:tcPr>
            <w:tcW w:w="1775" w:type="dxa"/>
            <w:shd w:val="clear" w:color="auto" w:fill="auto"/>
            <w:vAlign w:val="center"/>
          </w:tcPr>
          <w:p w14:paraId="7D47D2EA" w14:textId="77777777" w:rsidR="00530834" w:rsidRPr="007001F1" w:rsidRDefault="00530834" w:rsidP="007C5563">
            <w:pPr>
              <w:jc w:val="center"/>
              <w:rPr>
                <w:sz w:val="22"/>
                <w:szCs w:val="22"/>
              </w:rPr>
            </w:pPr>
          </w:p>
        </w:tc>
      </w:tr>
      <w:tr w:rsidR="007C5563" w:rsidRPr="007001F1" w14:paraId="0F75540E" w14:textId="77777777" w:rsidTr="007261E4">
        <w:trPr>
          <w:trHeight w:val="20"/>
        </w:trPr>
        <w:tc>
          <w:tcPr>
            <w:tcW w:w="582" w:type="dxa"/>
            <w:shd w:val="clear" w:color="auto" w:fill="auto"/>
            <w:noWrap/>
            <w:vAlign w:val="center"/>
            <w:hideMark/>
          </w:tcPr>
          <w:p w14:paraId="6F1A01E4" w14:textId="541F74CB" w:rsidR="007C5563" w:rsidRPr="007001F1" w:rsidRDefault="006E2FCF" w:rsidP="007C5563">
            <w:pPr>
              <w:jc w:val="center"/>
              <w:rPr>
                <w:color w:val="000000"/>
              </w:rPr>
            </w:pPr>
            <w:r w:rsidRPr="007001F1">
              <w:rPr>
                <w:color w:val="000000"/>
                <w:sz w:val="22"/>
                <w:szCs w:val="22"/>
              </w:rPr>
              <w:t>10</w:t>
            </w:r>
          </w:p>
        </w:tc>
        <w:tc>
          <w:tcPr>
            <w:tcW w:w="4820" w:type="dxa"/>
            <w:gridSpan w:val="2"/>
            <w:shd w:val="clear" w:color="auto" w:fill="auto"/>
            <w:vAlign w:val="center"/>
            <w:hideMark/>
          </w:tcPr>
          <w:p w14:paraId="53C76E7B" w14:textId="77777777" w:rsidR="007C5563" w:rsidRPr="007001F1" w:rsidRDefault="007C5563" w:rsidP="00A3755D">
            <w:pPr>
              <w:jc w:val="both"/>
              <w:rPr>
                <w:sz w:val="22"/>
                <w:szCs w:val="22"/>
              </w:rPr>
            </w:pPr>
            <w:r w:rsidRPr="007001F1">
              <w:rPr>
                <w:sz w:val="22"/>
                <w:szCs w:val="22"/>
              </w:rPr>
              <w:t xml:space="preserve">Výsledok súťaže je založený na písomnom zmluvnom vzťahu? </w:t>
            </w:r>
          </w:p>
        </w:tc>
        <w:tc>
          <w:tcPr>
            <w:tcW w:w="567" w:type="dxa"/>
            <w:shd w:val="clear" w:color="auto" w:fill="auto"/>
            <w:vAlign w:val="center"/>
            <w:hideMark/>
          </w:tcPr>
          <w:p w14:paraId="24E638D4"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F1EF62F"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1D72265"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454F54CF" w14:textId="77777777" w:rsidR="007C5563" w:rsidRPr="007001F1" w:rsidRDefault="007C5563" w:rsidP="007C5563">
            <w:pPr>
              <w:jc w:val="center"/>
              <w:rPr>
                <w:sz w:val="22"/>
                <w:szCs w:val="22"/>
              </w:rPr>
            </w:pPr>
            <w:r w:rsidRPr="007001F1">
              <w:rPr>
                <w:sz w:val="22"/>
                <w:szCs w:val="22"/>
              </w:rPr>
              <w:t> </w:t>
            </w:r>
          </w:p>
        </w:tc>
      </w:tr>
      <w:tr w:rsidR="007C5563" w:rsidRPr="007001F1" w14:paraId="52E24A9B" w14:textId="77777777" w:rsidTr="007261E4">
        <w:trPr>
          <w:trHeight w:val="20"/>
        </w:trPr>
        <w:tc>
          <w:tcPr>
            <w:tcW w:w="582" w:type="dxa"/>
            <w:shd w:val="clear" w:color="auto" w:fill="auto"/>
            <w:noWrap/>
            <w:vAlign w:val="center"/>
            <w:hideMark/>
          </w:tcPr>
          <w:p w14:paraId="2326622C" w14:textId="76C7469C" w:rsidR="007C5563" w:rsidRPr="007001F1" w:rsidRDefault="006E2FCF" w:rsidP="007C5563">
            <w:pPr>
              <w:jc w:val="center"/>
              <w:rPr>
                <w:color w:val="000000"/>
              </w:rPr>
            </w:pPr>
            <w:r w:rsidRPr="007001F1">
              <w:rPr>
                <w:color w:val="000000"/>
                <w:sz w:val="22"/>
                <w:szCs w:val="22"/>
              </w:rPr>
              <w:t>11</w:t>
            </w:r>
          </w:p>
        </w:tc>
        <w:tc>
          <w:tcPr>
            <w:tcW w:w="4820" w:type="dxa"/>
            <w:gridSpan w:val="2"/>
            <w:shd w:val="clear" w:color="auto" w:fill="auto"/>
            <w:vAlign w:val="center"/>
            <w:hideMark/>
          </w:tcPr>
          <w:p w14:paraId="1290F799" w14:textId="55321C87" w:rsidR="007C5563" w:rsidRPr="007001F1" w:rsidRDefault="007C5563" w:rsidP="00A3755D">
            <w:pPr>
              <w:jc w:val="both"/>
              <w:rPr>
                <w:sz w:val="22"/>
                <w:szCs w:val="22"/>
              </w:rPr>
            </w:pPr>
            <w:r w:rsidRPr="007001F1">
              <w:rPr>
                <w:sz w:val="22"/>
                <w:szCs w:val="22"/>
              </w:rPr>
              <w:t xml:space="preserve">V prípade, že prijímateľovi nebola predložená ani jedna ponuka a následne došlo k rokovaniu s jedným alebo viacerými záujemcami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14:paraId="5E77523E"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29AEE11"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CABB7F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2BDB554" w14:textId="77777777" w:rsidR="007C5563" w:rsidRPr="007001F1" w:rsidRDefault="007C5563" w:rsidP="007C5563">
            <w:pPr>
              <w:jc w:val="center"/>
              <w:rPr>
                <w:sz w:val="22"/>
                <w:szCs w:val="22"/>
              </w:rPr>
            </w:pPr>
            <w:r w:rsidRPr="007001F1">
              <w:rPr>
                <w:sz w:val="22"/>
                <w:szCs w:val="22"/>
              </w:rPr>
              <w:t> </w:t>
            </w:r>
          </w:p>
        </w:tc>
      </w:tr>
      <w:tr w:rsidR="007C5563" w:rsidRPr="007001F1" w14:paraId="03DBF1F6" w14:textId="77777777" w:rsidTr="007261E4">
        <w:trPr>
          <w:trHeight w:val="20"/>
        </w:trPr>
        <w:tc>
          <w:tcPr>
            <w:tcW w:w="582" w:type="dxa"/>
            <w:shd w:val="clear" w:color="auto" w:fill="auto"/>
            <w:noWrap/>
            <w:vAlign w:val="center"/>
            <w:hideMark/>
          </w:tcPr>
          <w:p w14:paraId="4E54F626" w14:textId="7830E00C" w:rsidR="007C5563" w:rsidRPr="007001F1" w:rsidRDefault="00154B4F">
            <w:pPr>
              <w:jc w:val="center"/>
              <w:rPr>
                <w:color w:val="000000"/>
              </w:rPr>
            </w:pPr>
            <w:r w:rsidRPr="007001F1">
              <w:rPr>
                <w:color w:val="000000"/>
                <w:sz w:val="22"/>
                <w:szCs w:val="22"/>
              </w:rPr>
              <w:t>1</w:t>
            </w:r>
            <w:r w:rsidR="006E2FCF" w:rsidRPr="007001F1">
              <w:rPr>
                <w:color w:val="000000"/>
                <w:sz w:val="22"/>
                <w:szCs w:val="22"/>
              </w:rPr>
              <w:t>2</w:t>
            </w:r>
          </w:p>
        </w:tc>
        <w:tc>
          <w:tcPr>
            <w:tcW w:w="4820" w:type="dxa"/>
            <w:gridSpan w:val="2"/>
            <w:shd w:val="clear" w:color="auto" w:fill="auto"/>
            <w:vAlign w:val="center"/>
            <w:hideMark/>
          </w:tcPr>
          <w:p w14:paraId="2C73E17A" w14:textId="68836A4A" w:rsidR="007C5563" w:rsidRPr="00A04031" w:rsidRDefault="00E26AF3" w:rsidP="00A3755D">
            <w:pPr>
              <w:jc w:val="both"/>
              <w:rPr>
                <w:sz w:val="22"/>
                <w:szCs w:val="22"/>
              </w:rPr>
            </w:pPr>
            <w:r w:rsidRPr="00A04031">
              <w:rPr>
                <w:sz w:val="22"/>
                <w:szCs w:val="22"/>
              </w:rPr>
              <w:t>Boli dodržané princípy v zmysle § 10 ods. 2 ZVO?</w:t>
            </w:r>
            <w:ins w:id="2058" w:author="Kramár Róbert" w:date="2017-05-15T13:16:00Z">
              <w:r w:rsidR="0088057F" w:rsidRPr="00A04031">
                <w:rPr>
                  <w:sz w:val="22"/>
                  <w:szCs w:val="22"/>
                </w:rPr>
                <w:t xml:space="preserve"> </w:t>
              </w:r>
            </w:ins>
            <w:ins w:id="2059" w:author="Kramár Róbert" w:date="2017-07-26T17:24:00Z">
              <w:r w:rsidR="007001F1" w:rsidRPr="00A04031">
                <w:rPr>
                  <w:color w:val="1F497D"/>
                  <w:sz w:val="22"/>
                  <w:szCs w:val="22"/>
                  <w:rPrChange w:id="2060" w:author="Kramár Róbert" w:date="2017-07-26T17:49:00Z">
                    <w:rPr>
                      <w:color w:val="1F497D"/>
                    </w:rPr>
                  </w:rPrChange>
                </w:rPr>
                <w:t>Dodržal verejný obstarávateľ pri zadávaní zákazky princíp hospodárnosti?</w:t>
              </w:r>
            </w:ins>
          </w:p>
        </w:tc>
        <w:tc>
          <w:tcPr>
            <w:tcW w:w="567" w:type="dxa"/>
            <w:shd w:val="clear" w:color="auto" w:fill="auto"/>
            <w:vAlign w:val="center"/>
            <w:hideMark/>
          </w:tcPr>
          <w:p w14:paraId="749DDEB5"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775BA5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A7A8DB9"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3A9BBE2F" w14:textId="77777777" w:rsidR="007C5563" w:rsidRPr="007001F1" w:rsidRDefault="007C5563" w:rsidP="007C5563">
            <w:pPr>
              <w:jc w:val="center"/>
              <w:rPr>
                <w:sz w:val="22"/>
                <w:szCs w:val="22"/>
              </w:rPr>
            </w:pPr>
            <w:r w:rsidRPr="007001F1">
              <w:rPr>
                <w:sz w:val="22"/>
                <w:szCs w:val="22"/>
              </w:rPr>
              <w:t> </w:t>
            </w:r>
          </w:p>
        </w:tc>
      </w:tr>
      <w:tr w:rsidR="007C5563" w:rsidRPr="007001F1" w14:paraId="073A2760" w14:textId="77777777" w:rsidTr="007261E4">
        <w:trPr>
          <w:trHeight w:val="20"/>
        </w:trPr>
        <w:tc>
          <w:tcPr>
            <w:tcW w:w="582" w:type="dxa"/>
            <w:shd w:val="clear" w:color="auto" w:fill="auto"/>
            <w:noWrap/>
            <w:vAlign w:val="center"/>
            <w:hideMark/>
          </w:tcPr>
          <w:p w14:paraId="27DE1886" w14:textId="01371D2B" w:rsidR="007C5563" w:rsidRPr="007001F1" w:rsidRDefault="006E2FCF">
            <w:pPr>
              <w:jc w:val="center"/>
              <w:rPr>
                <w:color w:val="000000"/>
              </w:rPr>
            </w:pPr>
            <w:r w:rsidRPr="007001F1">
              <w:rPr>
                <w:color w:val="000000"/>
                <w:sz w:val="22"/>
                <w:szCs w:val="22"/>
              </w:rPr>
              <w:t>13</w:t>
            </w:r>
          </w:p>
        </w:tc>
        <w:tc>
          <w:tcPr>
            <w:tcW w:w="4820" w:type="dxa"/>
            <w:gridSpan w:val="2"/>
            <w:shd w:val="clear" w:color="auto" w:fill="auto"/>
            <w:vAlign w:val="center"/>
            <w:hideMark/>
          </w:tcPr>
          <w:p w14:paraId="0E5FA253" w14:textId="68ACD169" w:rsidR="007C5563" w:rsidRPr="007001F1" w:rsidRDefault="007C5563" w:rsidP="00A3755D">
            <w:pPr>
              <w:jc w:val="both"/>
              <w:rPr>
                <w:sz w:val="22"/>
                <w:szCs w:val="22"/>
              </w:rPr>
            </w:pPr>
            <w:r w:rsidRPr="007001F1">
              <w:rPr>
                <w:sz w:val="22"/>
                <w:szCs w:val="22"/>
              </w:rPr>
              <w:t>Bol zamestnanec vykonávajúci kontrolu oboznámený s rizikovými indikátormi</w:t>
            </w:r>
            <w:del w:id="2061" w:author="Kramár Róbert" w:date="2017-05-15T13:33:00Z">
              <w:r w:rsidRPr="007001F1" w:rsidDel="00A128DC">
                <w:rPr>
                  <w:sz w:val="22"/>
                  <w:szCs w:val="22"/>
                </w:rPr>
                <w:delText>, ktoré sú uvedené v Systéme riadenia EŠIF</w:delText>
              </w:r>
            </w:del>
            <w:ins w:id="2062" w:author="Kramár Róbert" w:date="2017-07-26T17:50:00Z">
              <w:r w:rsidR="00A04031">
                <w:rPr>
                  <w:sz w:val="22"/>
                  <w:szCs w:val="22"/>
                </w:rPr>
                <w:t xml:space="preserve"> </w:t>
              </w:r>
            </w:ins>
            <w:ins w:id="2063" w:author="Kramár Róbert" w:date="2017-05-15T13:33:00Z">
              <w:r w:rsidR="00A128DC" w:rsidRPr="007001F1">
                <w:rPr>
                  <w:sz w:val="22"/>
                  <w:szCs w:val="22"/>
                </w:rPr>
                <w:t>podľa Systému riadenia EŠIF</w:t>
              </w:r>
            </w:ins>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14:paraId="05E3153C"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73B2526B"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1B10D8D8"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705BA79D" w14:textId="77777777" w:rsidR="007C5563" w:rsidRPr="007001F1" w:rsidRDefault="007C5563" w:rsidP="007C5563">
            <w:pPr>
              <w:jc w:val="center"/>
              <w:rPr>
                <w:sz w:val="22"/>
                <w:szCs w:val="22"/>
              </w:rPr>
            </w:pPr>
            <w:r w:rsidRPr="007001F1">
              <w:rPr>
                <w:sz w:val="22"/>
                <w:szCs w:val="22"/>
              </w:rPr>
              <w:t> </w:t>
            </w:r>
          </w:p>
        </w:tc>
      </w:tr>
      <w:tr w:rsidR="00530834" w:rsidRPr="007001F1" w14:paraId="3CFFAE05" w14:textId="77777777" w:rsidTr="000A0E21">
        <w:trPr>
          <w:trHeight w:val="408"/>
        </w:trPr>
        <w:tc>
          <w:tcPr>
            <w:tcW w:w="582" w:type="dxa"/>
            <w:vMerge w:val="restart"/>
            <w:shd w:val="clear" w:color="auto" w:fill="auto"/>
            <w:noWrap/>
            <w:vAlign w:val="center"/>
            <w:hideMark/>
          </w:tcPr>
          <w:p w14:paraId="5D0552BC" w14:textId="0E829A28" w:rsidR="00530834" w:rsidRPr="007001F1" w:rsidRDefault="00530834">
            <w:pPr>
              <w:jc w:val="center"/>
              <w:rPr>
                <w:color w:val="000000"/>
              </w:rPr>
            </w:pPr>
            <w:r w:rsidRPr="007001F1">
              <w:rPr>
                <w:color w:val="000000"/>
                <w:sz w:val="22"/>
                <w:szCs w:val="22"/>
              </w:rPr>
              <w:t>1</w:t>
            </w:r>
            <w:r w:rsidR="006E2FCF" w:rsidRPr="007001F1">
              <w:rPr>
                <w:color w:val="000000"/>
                <w:sz w:val="22"/>
                <w:szCs w:val="22"/>
              </w:rPr>
              <w:t>4</w:t>
            </w:r>
          </w:p>
        </w:tc>
        <w:tc>
          <w:tcPr>
            <w:tcW w:w="4820" w:type="dxa"/>
            <w:gridSpan w:val="2"/>
            <w:shd w:val="clear" w:color="auto" w:fill="auto"/>
            <w:vAlign w:val="center"/>
            <w:hideMark/>
          </w:tcPr>
          <w:p w14:paraId="3043CD5D" w14:textId="3D132235" w:rsidR="00530834" w:rsidRPr="007001F1" w:rsidRDefault="00530834" w:rsidP="00A3755D">
            <w:pPr>
              <w:jc w:val="both"/>
              <w:rPr>
                <w:sz w:val="22"/>
                <w:szCs w:val="22"/>
              </w:rPr>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14:paraId="342A452C" w14:textId="77777777" w:rsidR="00530834" w:rsidRPr="007001F1" w:rsidRDefault="00530834" w:rsidP="007C5563">
            <w:pPr>
              <w:jc w:val="center"/>
              <w:rPr>
                <w:sz w:val="22"/>
                <w:szCs w:val="22"/>
              </w:rPr>
            </w:pPr>
            <w:r w:rsidRPr="007001F1">
              <w:rPr>
                <w:sz w:val="22"/>
                <w:szCs w:val="22"/>
              </w:rPr>
              <w:t> </w:t>
            </w:r>
          </w:p>
        </w:tc>
        <w:tc>
          <w:tcPr>
            <w:tcW w:w="567" w:type="dxa"/>
            <w:shd w:val="clear" w:color="auto" w:fill="auto"/>
            <w:vAlign w:val="center"/>
            <w:hideMark/>
          </w:tcPr>
          <w:p w14:paraId="54AC8166" w14:textId="77777777" w:rsidR="00530834" w:rsidRPr="007001F1" w:rsidRDefault="00530834" w:rsidP="007C5563">
            <w:pPr>
              <w:jc w:val="center"/>
              <w:rPr>
                <w:sz w:val="22"/>
                <w:szCs w:val="22"/>
              </w:rPr>
            </w:pPr>
            <w:r w:rsidRPr="007001F1">
              <w:rPr>
                <w:sz w:val="22"/>
                <w:szCs w:val="22"/>
              </w:rPr>
              <w:t> </w:t>
            </w:r>
          </w:p>
        </w:tc>
        <w:tc>
          <w:tcPr>
            <w:tcW w:w="776" w:type="dxa"/>
            <w:shd w:val="clear" w:color="auto" w:fill="auto"/>
            <w:vAlign w:val="center"/>
            <w:hideMark/>
          </w:tcPr>
          <w:p w14:paraId="78ED0CC7" w14:textId="77777777" w:rsidR="00530834" w:rsidRPr="007001F1" w:rsidRDefault="00530834" w:rsidP="007C5563">
            <w:pPr>
              <w:jc w:val="center"/>
              <w:rPr>
                <w:sz w:val="22"/>
                <w:szCs w:val="22"/>
              </w:rPr>
            </w:pPr>
            <w:r w:rsidRPr="007001F1">
              <w:rPr>
                <w:sz w:val="22"/>
                <w:szCs w:val="22"/>
              </w:rPr>
              <w:t> </w:t>
            </w:r>
          </w:p>
        </w:tc>
        <w:tc>
          <w:tcPr>
            <w:tcW w:w="1775" w:type="dxa"/>
            <w:shd w:val="clear" w:color="auto" w:fill="auto"/>
            <w:vAlign w:val="center"/>
            <w:hideMark/>
          </w:tcPr>
          <w:p w14:paraId="39102F9F" w14:textId="77777777" w:rsidR="00530834" w:rsidRPr="007001F1" w:rsidRDefault="00530834" w:rsidP="007C5563">
            <w:pPr>
              <w:jc w:val="center"/>
              <w:rPr>
                <w:sz w:val="22"/>
                <w:szCs w:val="22"/>
              </w:rPr>
            </w:pPr>
            <w:r w:rsidRPr="007001F1">
              <w:rPr>
                <w:sz w:val="22"/>
                <w:szCs w:val="22"/>
              </w:rPr>
              <w:t> </w:t>
            </w:r>
          </w:p>
        </w:tc>
      </w:tr>
      <w:tr w:rsidR="00530834" w:rsidRPr="007001F1" w14:paraId="36946562" w14:textId="77777777" w:rsidTr="007261E4">
        <w:trPr>
          <w:trHeight w:val="675"/>
        </w:trPr>
        <w:tc>
          <w:tcPr>
            <w:tcW w:w="582" w:type="dxa"/>
            <w:vMerge/>
            <w:shd w:val="clear" w:color="auto" w:fill="auto"/>
            <w:noWrap/>
            <w:vAlign w:val="center"/>
          </w:tcPr>
          <w:p w14:paraId="71C6A16E" w14:textId="77777777" w:rsidR="00530834" w:rsidRPr="007001F1" w:rsidRDefault="00530834">
            <w:pPr>
              <w:jc w:val="center"/>
              <w:rPr>
                <w:color w:val="000000"/>
                <w:sz w:val="22"/>
                <w:szCs w:val="22"/>
              </w:rPr>
            </w:pPr>
          </w:p>
        </w:tc>
        <w:tc>
          <w:tcPr>
            <w:tcW w:w="4820" w:type="dxa"/>
            <w:gridSpan w:val="2"/>
            <w:shd w:val="clear" w:color="auto" w:fill="auto"/>
            <w:vAlign w:val="center"/>
          </w:tcPr>
          <w:p w14:paraId="6C2BE3CE" w14:textId="42FE9245" w:rsidR="00530834" w:rsidRPr="007001F1" w:rsidRDefault="00530834" w:rsidP="00A3755D">
            <w:pPr>
              <w:jc w:val="both"/>
              <w:rPr>
                <w:sz w:val="22"/>
                <w:szCs w:val="22"/>
              </w:rPr>
            </w:pPr>
            <w:r w:rsidRPr="007001F1">
              <w:rPr>
                <w:sz w:val="22"/>
                <w:szCs w:val="22"/>
              </w:rPr>
              <w:t>b) Boli v prípade konfliktu záujmov prijaté primerané opatrenia a vykonaná ná</w:t>
            </w:r>
            <w:r w:rsidR="00A3755D" w:rsidRPr="007001F1">
              <w:rPr>
                <w:sz w:val="22"/>
                <w:szCs w:val="22"/>
              </w:rPr>
              <w:t xml:space="preserve">pravu v zmysle </w:t>
            </w:r>
            <w:r w:rsidR="00C62314" w:rsidRPr="007001F1">
              <w:rPr>
                <w:sz w:val="22"/>
                <w:szCs w:val="22"/>
              </w:rPr>
              <w:t xml:space="preserve">           </w:t>
            </w:r>
            <w:r w:rsidR="00A3755D" w:rsidRPr="007001F1">
              <w:rPr>
                <w:sz w:val="22"/>
                <w:szCs w:val="22"/>
              </w:rPr>
              <w:lastRenderedPageBreak/>
              <w:t>§ 23 ods. 5 ZVO?</w:t>
            </w:r>
          </w:p>
        </w:tc>
        <w:tc>
          <w:tcPr>
            <w:tcW w:w="567" w:type="dxa"/>
            <w:shd w:val="clear" w:color="auto" w:fill="auto"/>
            <w:vAlign w:val="center"/>
          </w:tcPr>
          <w:p w14:paraId="6ACF56EF" w14:textId="77777777" w:rsidR="00530834" w:rsidRPr="007001F1" w:rsidRDefault="00530834" w:rsidP="007C5563">
            <w:pPr>
              <w:jc w:val="center"/>
              <w:rPr>
                <w:sz w:val="22"/>
                <w:szCs w:val="22"/>
              </w:rPr>
            </w:pPr>
          </w:p>
        </w:tc>
        <w:tc>
          <w:tcPr>
            <w:tcW w:w="567" w:type="dxa"/>
            <w:shd w:val="clear" w:color="auto" w:fill="auto"/>
            <w:vAlign w:val="center"/>
          </w:tcPr>
          <w:p w14:paraId="2F470DD4" w14:textId="77777777" w:rsidR="00530834" w:rsidRPr="007001F1" w:rsidRDefault="00530834" w:rsidP="007C5563">
            <w:pPr>
              <w:jc w:val="center"/>
              <w:rPr>
                <w:sz w:val="22"/>
                <w:szCs w:val="22"/>
              </w:rPr>
            </w:pPr>
          </w:p>
        </w:tc>
        <w:tc>
          <w:tcPr>
            <w:tcW w:w="776" w:type="dxa"/>
            <w:shd w:val="clear" w:color="auto" w:fill="auto"/>
            <w:vAlign w:val="center"/>
          </w:tcPr>
          <w:p w14:paraId="53EA535C" w14:textId="77777777" w:rsidR="00530834" w:rsidRPr="007001F1" w:rsidRDefault="00530834" w:rsidP="007C5563">
            <w:pPr>
              <w:jc w:val="center"/>
              <w:rPr>
                <w:sz w:val="22"/>
                <w:szCs w:val="22"/>
              </w:rPr>
            </w:pPr>
          </w:p>
        </w:tc>
        <w:tc>
          <w:tcPr>
            <w:tcW w:w="1775" w:type="dxa"/>
            <w:shd w:val="clear" w:color="auto" w:fill="auto"/>
            <w:vAlign w:val="center"/>
          </w:tcPr>
          <w:p w14:paraId="5F8CC5FD" w14:textId="77777777" w:rsidR="00530834" w:rsidRPr="007001F1" w:rsidRDefault="00530834" w:rsidP="007C5563">
            <w:pPr>
              <w:jc w:val="center"/>
              <w:rPr>
                <w:sz w:val="22"/>
                <w:szCs w:val="22"/>
              </w:rPr>
            </w:pPr>
          </w:p>
        </w:tc>
      </w:tr>
      <w:tr w:rsidR="00530834" w:rsidRPr="007001F1" w14:paraId="3508013C" w14:textId="77777777" w:rsidTr="007261E4">
        <w:trPr>
          <w:trHeight w:val="675"/>
        </w:trPr>
        <w:tc>
          <w:tcPr>
            <w:tcW w:w="582" w:type="dxa"/>
            <w:vMerge/>
            <w:shd w:val="clear" w:color="auto" w:fill="auto"/>
            <w:noWrap/>
            <w:vAlign w:val="center"/>
          </w:tcPr>
          <w:p w14:paraId="76023EB5" w14:textId="77777777" w:rsidR="00530834" w:rsidRPr="007001F1" w:rsidRDefault="00530834">
            <w:pPr>
              <w:jc w:val="center"/>
              <w:rPr>
                <w:color w:val="000000"/>
                <w:sz w:val="22"/>
                <w:szCs w:val="22"/>
              </w:rPr>
            </w:pPr>
          </w:p>
        </w:tc>
        <w:tc>
          <w:tcPr>
            <w:tcW w:w="4820" w:type="dxa"/>
            <w:gridSpan w:val="2"/>
            <w:shd w:val="clear" w:color="auto" w:fill="auto"/>
            <w:vAlign w:val="center"/>
          </w:tcPr>
          <w:p w14:paraId="4F2CAB5A" w14:textId="3B3E3284" w:rsidR="00530834" w:rsidRPr="007001F1" w:rsidRDefault="00530834" w:rsidP="00A3755D">
            <w:pPr>
              <w:jc w:val="both"/>
              <w:rPr>
                <w:sz w:val="22"/>
                <w:szCs w:val="22"/>
              </w:rPr>
            </w:pPr>
            <w:r w:rsidRPr="007001F1">
              <w:rPr>
                <w:sz w:val="22"/>
                <w:szCs w:val="22"/>
              </w:rPr>
              <w:t xml:space="preserve">c) Bol uchádzač alebo záujemca vylúčený podľa </w:t>
            </w:r>
            <w:r w:rsidR="00C62314"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7FB67070" w14:textId="77777777" w:rsidR="00530834" w:rsidRPr="007001F1" w:rsidRDefault="00530834" w:rsidP="007C5563">
            <w:pPr>
              <w:jc w:val="center"/>
              <w:rPr>
                <w:sz w:val="22"/>
                <w:szCs w:val="22"/>
              </w:rPr>
            </w:pPr>
          </w:p>
        </w:tc>
        <w:tc>
          <w:tcPr>
            <w:tcW w:w="567" w:type="dxa"/>
            <w:shd w:val="clear" w:color="auto" w:fill="auto"/>
            <w:vAlign w:val="center"/>
          </w:tcPr>
          <w:p w14:paraId="1504633D" w14:textId="77777777" w:rsidR="00530834" w:rsidRPr="007001F1" w:rsidRDefault="00530834" w:rsidP="007C5563">
            <w:pPr>
              <w:jc w:val="center"/>
              <w:rPr>
                <w:sz w:val="22"/>
                <w:szCs w:val="22"/>
              </w:rPr>
            </w:pPr>
          </w:p>
        </w:tc>
        <w:tc>
          <w:tcPr>
            <w:tcW w:w="776" w:type="dxa"/>
            <w:shd w:val="clear" w:color="auto" w:fill="auto"/>
            <w:vAlign w:val="center"/>
          </w:tcPr>
          <w:p w14:paraId="645FDA06" w14:textId="77777777" w:rsidR="00530834" w:rsidRPr="007001F1" w:rsidRDefault="00530834" w:rsidP="007C5563">
            <w:pPr>
              <w:jc w:val="center"/>
              <w:rPr>
                <w:sz w:val="22"/>
                <w:szCs w:val="22"/>
              </w:rPr>
            </w:pPr>
          </w:p>
        </w:tc>
        <w:tc>
          <w:tcPr>
            <w:tcW w:w="1775" w:type="dxa"/>
            <w:shd w:val="clear" w:color="auto" w:fill="auto"/>
            <w:vAlign w:val="center"/>
          </w:tcPr>
          <w:p w14:paraId="4C3C013B" w14:textId="77777777" w:rsidR="00530834" w:rsidRPr="007001F1" w:rsidRDefault="00530834" w:rsidP="007C5563">
            <w:pPr>
              <w:jc w:val="center"/>
              <w:rPr>
                <w:sz w:val="22"/>
                <w:szCs w:val="22"/>
              </w:rPr>
            </w:pPr>
          </w:p>
        </w:tc>
      </w:tr>
      <w:tr w:rsidR="007C5563" w:rsidRPr="007001F1" w14:paraId="11E63447" w14:textId="77777777" w:rsidTr="007261E4">
        <w:trPr>
          <w:trHeight w:val="20"/>
        </w:trPr>
        <w:tc>
          <w:tcPr>
            <w:tcW w:w="582" w:type="dxa"/>
            <w:shd w:val="clear" w:color="auto" w:fill="auto"/>
            <w:noWrap/>
            <w:vAlign w:val="center"/>
            <w:hideMark/>
          </w:tcPr>
          <w:p w14:paraId="16F0376B" w14:textId="6FCDF7E2" w:rsidR="007C5563" w:rsidRPr="007001F1" w:rsidRDefault="007C5563">
            <w:pPr>
              <w:jc w:val="center"/>
              <w:rPr>
                <w:color w:val="000000"/>
              </w:rPr>
            </w:pPr>
            <w:r w:rsidRPr="007001F1">
              <w:rPr>
                <w:color w:val="000000"/>
                <w:sz w:val="22"/>
                <w:szCs w:val="22"/>
              </w:rPr>
              <w:t xml:space="preserve"> </w:t>
            </w:r>
            <w:r w:rsidR="00154B4F" w:rsidRPr="007001F1">
              <w:rPr>
                <w:color w:val="000000"/>
                <w:sz w:val="22"/>
                <w:szCs w:val="22"/>
              </w:rPr>
              <w:t>1</w:t>
            </w:r>
            <w:r w:rsidR="006E2FCF" w:rsidRPr="007001F1">
              <w:rPr>
                <w:color w:val="000000"/>
                <w:sz w:val="22"/>
                <w:szCs w:val="22"/>
              </w:rPr>
              <w:t>5</w:t>
            </w:r>
          </w:p>
        </w:tc>
        <w:tc>
          <w:tcPr>
            <w:tcW w:w="4820" w:type="dxa"/>
            <w:gridSpan w:val="2"/>
            <w:shd w:val="clear" w:color="auto" w:fill="auto"/>
            <w:vAlign w:val="center"/>
            <w:hideMark/>
          </w:tcPr>
          <w:p w14:paraId="188AB9F9" w14:textId="0777C148" w:rsidR="007C5563" w:rsidRPr="007001F1" w:rsidRDefault="007C5563" w:rsidP="00A3755D">
            <w:pPr>
              <w:jc w:val="both"/>
              <w:rPr>
                <w:sz w:val="22"/>
                <w:szCs w:val="22"/>
              </w:rPr>
            </w:pPr>
            <w:r w:rsidRPr="007001F1">
              <w:rPr>
                <w:sz w:val="22"/>
                <w:szCs w:val="22"/>
              </w:rPr>
              <w:t xml:space="preserve">Je verejné obstarávanie  z pohľadu kontroly predmetu obstarávania, návrhu zmluvných podmienok a iných údajov vo vecnom súlade </w:t>
            </w:r>
            <w:r w:rsidR="00C62314" w:rsidRPr="007001F1">
              <w:rPr>
                <w:sz w:val="22"/>
                <w:szCs w:val="22"/>
              </w:rPr>
              <w:t xml:space="preserve">                 </w:t>
            </w:r>
            <w:r w:rsidRPr="007001F1">
              <w:rPr>
                <w:sz w:val="22"/>
                <w:szCs w:val="22"/>
              </w:rPr>
              <w:t xml:space="preserve">so schválenou žiadosťou o NFP a účinnou Zmluvou </w:t>
            </w:r>
            <w:r w:rsidR="00C62314" w:rsidRPr="007001F1">
              <w:rPr>
                <w:sz w:val="22"/>
                <w:szCs w:val="22"/>
              </w:rPr>
              <w:t xml:space="preserve">              </w:t>
            </w:r>
            <w:r w:rsidRPr="007001F1">
              <w:rPr>
                <w:sz w:val="22"/>
                <w:szCs w:val="22"/>
              </w:rPr>
              <w:t xml:space="preserve">o poskytnutí NFP? </w:t>
            </w:r>
          </w:p>
        </w:tc>
        <w:tc>
          <w:tcPr>
            <w:tcW w:w="567" w:type="dxa"/>
            <w:shd w:val="clear" w:color="auto" w:fill="auto"/>
            <w:vAlign w:val="center"/>
            <w:hideMark/>
          </w:tcPr>
          <w:p w14:paraId="1D0D3E7B"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022B0EE"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6DEA4F6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0F63F46" w14:textId="77777777" w:rsidR="007C5563" w:rsidRPr="007001F1" w:rsidRDefault="007C5563" w:rsidP="007C5563">
            <w:pPr>
              <w:jc w:val="center"/>
              <w:rPr>
                <w:sz w:val="22"/>
                <w:szCs w:val="22"/>
              </w:rPr>
            </w:pPr>
            <w:r w:rsidRPr="007001F1">
              <w:rPr>
                <w:sz w:val="22"/>
                <w:szCs w:val="22"/>
              </w:rPr>
              <w:t> </w:t>
            </w:r>
          </w:p>
        </w:tc>
      </w:tr>
      <w:tr w:rsidR="00C62314" w:rsidRPr="007001F1" w14:paraId="5A02BF86" w14:textId="77777777" w:rsidTr="007261E4">
        <w:trPr>
          <w:trHeight w:val="20"/>
        </w:trPr>
        <w:tc>
          <w:tcPr>
            <w:tcW w:w="582" w:type="dxa"/>
            <w:vMerge w:val="restart"/>
            <w:shd w:val="clear" w:color="auto" w:fill="auto"/>
            <w:noWrap/>
            <w:vAlign w:val="center"/>
          </w:tcPr>
          <w:p w14:paraId="1C5E5975" w14:textId="77777777" w:rsidR="00C62314" w:rsidRPr="007001F1" w:rsidRDefault="00C62314">
            <w:pPr>
              <w:jc w:val="center"/>
              <w:rPr>
                <w:color w:val="000000"/>
                <w:sz w:val="22"/>
                <w:szCs w:val="22"/>
              </w:rPr>
            </w:pPr>
          </w:p>
          <w:p w14:paraId="6A9AB1CC" w14:textId="77777777" w:rsidR="00C62314" w:rsidRPr="007001F1" w:rsidRDefault="00C62314">
            <w:pPr>
              <w:jc w:val="center"/>
              <w:rPr>
                <w:color w:val="000000"/>
                <w:sz w:val="22"/>
                <w:szCs w:val="22"/>
              </w:rPr>
            </w:pPr>
          </w:p>
          <w:p w14:paraId="4BA3C636" w14:textId="77777777" w:rsidR="00C62314" w:rsidRPr="007001F1" w:rsidRDefault="00C62314">
            <w:pPr>
              <w:jc w:val="center"/>
              <w:rPr>
                <w:color w:val="000000"/>
                <w:sz w:val="22"/>
                <w:szCs w:val="22"/>
              </w:rPr>
            </w:pPr>
          </w:p>
          <w:p w14:paraId="64F7DD0E" w14:textId="77777777" w:rsidR="00C62314" w:rsidRPr="007001F1" w:rsidRDefault="00C62314">
            <w:pPr>
              <w:jc w:val="center"/>
              <w:rPr>
                <w:color w:val="000000"/>
                <w:sz w:val="22"/>
                <w:szCs w:val="22"/>
              </w:rPr>
            </w:pPr>
          </w:p>
          <w:p w14:paraId="1DE50B9C" w14:textId="367A5D82" w:rsidR="00C62314" w:rsidRPr="007001F1" w:rsidRDefault="00C62314" w:rsidP="00C62314">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76FB1E16" w14:textId="4390E909" w:rsidR="00C62314" w:rsidRPr="007001F1" w:rsidRDefault="00C62314" w:rsidP="00A3755D">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1ABE1799" w14:textId="77777777" w:rsidR="00C62314" w:rsidRPr="007001F1" w:rsidRDefault="00C62314" w:rsidP="007C5563">
            <w:pPr>
              <w:jc w:val="center"/>
              <w:rPr>
                <w:sz w:val="22"/>
                <w:szCs w:val="22"/>
              </w:rPr>
            </w:pPr>
          </w:p>
        </w:tc>
        <w:tc>
          <w:tcPr>
            <w:tcW w:w="567" w:type="dxa"/>
            <w:shd w:val="clear" w:color="auto" w:fill="auto"/>
            <w:vAlign w:val="center"/>
          </w:tcPr>
          <w:p w14:paraId="099C07C0" w14:textId="77777777" w:rsidR="00C62314" w:rsidRPr="007001F1" w:rsidRDefault="00C62314" w:rsidP="007C5563">
            <w:pPr>
              <w:jc w:val="center"/>
              <w:rPr>
                <w:sz w:val="22"/>
                <w:szCs w:val="22"/>
              </w:rPr>
            </w:pPr>
          </w:p>
        </w:tc>
        <w:tc>
          <w:tcPr>
            <w:tcW w:w="776" w:type="dxa"/>
            <w:shd w:val="clear" w:color="auto" w:fill="auto"/>
            <w:vAlign w:val="center"/>
          </w:tcPr>
          <w:p w14:paraId="41E208F2" w14:textId="77777777" w:rsidR="00C62314" w:rsidRPr="007001F1" w:rsidRDefault="00C62314" w:rsidP="007C5563">
            <w:pPr>
              <w:jc w:val="center"/>
              <w:rPr>
                <w:sz w:val="22"/>
                <w:szCs w:val="22"/>
              </w:rPr>
            </w:pPr>
          </w:p>
        </w:tc>
        <w:tc>
          <w:tcPr>
            <w:tcW w:w="1775" w:type="dxa"/>
            <w:shd w:val="clear" w:color="auto" w:fill="auto"/>
            <w:vAlign w:val="center"/>
          </w:tcPr>
          <w:p w14:paraId="177E0E99" w14:textId="77777777" w:rsidR="00C62314" w:rsidRPr="007001F1" w:rsidRDefault="00C62314" w:rsidP="007C5563">
            <w:pPr>
              <w:jc w:val="center"/>
              <w:rPr>
                <w:sz w:val="22"/>
                <w:szCs w:val="22"/>
              </w:rPr>
            </w:pPr>
          </w:p>
        </w:tc>
      </w:tr>
      <w:tr w:rsidR="00C62314" w:rsidRPr="007001F1" w14:paraId="1F2D4A10" w14:textId="77777777" w:rsidTr="007261E4">
        <w:trPr>
          <w:trHeight w:val="20"/>
        </w:trPr>
        <w:tc>
          <w:tcPr>
            <w:tcW w:w="582" w:type="dxa"/>
            <w:vMerge/>
            <w:shd w:val="clear" w:color="auto" w:fill="auto"/>
            <w:noWrap/>
            <w:vAlign w:val="center"/>
          </w:tcPr>
          <w:p w14:paraId="216CE1BF" w14:textId="77777777" w:rsidR="00C62314" w:rsidRPr="007001F1" w:rsidRDefault="00C62314">
            <w:pPr>
              <w:jc w:val="center"/>
              <w:rPr>
                <w:color w:val="000000"/>
                <w:sz w:val="22"/>
                <w:szCs w:val="22"/>
              </w:rPr>
            </w:pPr>
          </w:p>
        </w:tc>
        <w:tc>
          <w:tcPr>
            <w:tcW w:w="4820" w:type="dxa"/>
            <w:gridSpan w:val="2"/>
            <w:shd w:val="clear" w:color="auto" w:fill="auto"/>
            <w:vAlign w:val="center"/>
          </w:tcPr>
          <w:p w14:paraId="691D2451" w14:textId="70D008D7" w:rsidR="00C62314" w:rsidRPr="007001F1" w:rsidRDefault="00C62314" w:rsidP="00A3755D">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E071FA7" w14:textId="77777777" w:rsidR="00C62314" w:rsidRPr="007001F1" w:rsidRDefault="00C62314" w:rsidP="007C5563">
            <w:pPr>
              <w:jc w:val="center"/>
              <w:rPr>
                <w:sz w:val="22"/>
                <w:szCs w:val="22"/>
              </w:rPr>
            </w:pPr>
          </w:p>
        </w:tc>
        <w:tc>
          <w:tcPr>
            <w:tcW w:w="567" w:type="dxa"/>
            <w:shd w:val="clear" w:color="auto" w:fill="auto"/>
            <w:vAlign w:val="center"/>
          </w:tcPr>
          <w:p w14:paraId="1256168C" w14:textId="77777777" w:rsidR="00C62314" w:rsidRPr="007001F1" w:rsidRDefault="00C62314" w:rsidP="007C5563">
            <w:pPr>
              <w:jc w:val="center"/>
              <w:rPr>
                <w:sz w:val="22"/>
                <w:szCs w:val="22"/>
              </w:rPr>
            </w:pPr>
          </w:p>
        </w:tc>
        <w:tc>
          <w:tcPr>
            <w:tcW w:w="776" w:type="dxa"/>
            <w:shd w:val="clear" w:color="auto" w:fill="auto"/>
            <w:vAlign w:val="center"/>
          </w:tcPr>
          <w:p w14:paraId="0BABBA46" w14:textId="77777777" w:rsidR="00C62314" w:rsidRPr="007001F1" w:rsidRDefault="00C62314" w:rsidP="007C5563">
            <w:pPr>
              <w:jc w:val="center"/>
              <w:rPr>
                <w:sz w:val="22"/>
                <w:szCs w:val="22"/>
              </w:rPr>
            </w:pPr>
          </w:p>
        </w:tc>
        <w:tc>
          <w:tcPr>
            <w:tcW w:w="1775" w:type="dxa"/>
            <w:shd w:val="clear" w:color="auto" w:fill="auto"/>
            <w:vAlign w:val="center"/>
          </w:tcPr>
          <w:p w14:paraId="5615D8DC" w14:textId="77777777" w:rsidR="00C62314" w:rsidRPr="007001F1" w:rsidRDefault="00C62314" w:rsidP="007C5563">
            <w:pPr>
              <w:jc w:val="center"/>
              <w:rPr>
                <w:sz w:val="22"/>
                <w:szCs w:val="22"/>
              </w:rPr>
            </w:pPr>
          </w:p>
        </w:tc>
      </w:tr>
      <w:tr w:rsidR="00C62314" w:rsidRPr="007001F1" w14:paraId="40686686" w14:textId="77777777" w:rsidTr="007261E4">
        <w:trPr>
          <w:trHeight w:val="20"/>
        </w:trPr>
        <w:tc>
          <w:tcPr>
            <w:tcW w:w="582" w:type="dxa"/>
            <w:vMerge/>
            <w:shd w:val="clear" w:color="auto" w:fill="auto"/>
            <w:noWrap/>
            <w:vAlign w:val="center"/>
          </w:tcPr>
          <w:p w14:paraId="43EECB00" w14:textId="77777777" w:rsidR="00C62314" w:rsidRPr="007001F1" w:rsidRDefault="00C62314">
            <w:pPr>
              <w:jc w:val="center"/>
              <w:rPr>
                <w:color w:val="000000"/>
                <w:sz w:val="22"/>
                <w:szCs w:val="22"/>
              </w:rPr>
            </w:pPr>
          </w:p>
        </w:tc>
        <w:tc>
          <w:tcPr>
            <w:tcW w:w="4820" w:type="dxa"/>
            <w:gridSpan w:val="2"/>
            <w:shd w:val="clear" w:color="auto" w:fill="auto"/>
            <w:vAlign w:val="center"/>
          </w:tcPr>
          <w:p w14:paraId="3AEE9ADD" w14:textId="5F13D321" w:rsidR="00C62314" w:rsidRPr="007001F1" w:rsidRDefault="00C62314" w:rsidP="00A3755D">
            <w:pPr>
              <w:jc w:val="both"/>
              <w:rPr>
                <w:sz w:val="22"/>
                <w:szCs w:val="22"/>
              </w:rPr>
            </w:pPr>
            <w:del w:id="2064" w:author="Kramár Róbert" w:date="2018-04-27T17:39:00Z">
              <w:r w:rsidRPr="007001F1" w:rsidDel="00695091">
                <w:rPr>
                  <w:sz w:val="22"/>
                  <w:szCs w:val="22"/>
                </w:rPr>
                <w:delText xml:space="preserve">c) Má úspešný uchádzač a subdodávateľ úspešného uchádzača (ak relevantné) zapísaných v registri partnerov verejného sektora konečných užívateľov výhod?    </w:delText>
              </w:r>
            </w:del>
            <w:r w:rsidR="00695091">
              <w:rPr>
                <w:rStyle w:val="Odkaznakomentr"/>
              </w:rPr>
              <w:commentReference w:id="2065"/>
            </w:r>
          </w:p>
        </w:tc>
        <w:tc>
          <w:tcPr>
            <w:tcW w:w="567" w:type="dxa"/>
            <w:shd w:val="clear" w:color="auto" w:fill="auto"/>
            <w:vAlign w:val="center"/>
          </w:tcPr>
          <w:p w14:paraId="6EB7DE48" w14:textId="77777777" w:rsidR="00C62314" w:rsidRPr="007001F1" w:rsidRDefault="00C62314" w:rsidP="007C5563">
            <w:pPr>
              <w:jc w:val="center"/>
              <w:rPr>
                <w:sz w:val="22"/>
                <w:szCs w:val="22"/>
              </w:rPr>
            </w:pPr>
          </w:p>
        </w:tc>
        <w:tc>
          <w:tcPr>
            <w:tcW w:w="567" w:type="dxa"/>
            <w:shd w:val="clear" w:color="auto" w:fill="auto"/>
            <w:vAlign w:val="center"/>
          </w:tcPr>
          <w:p w14:paraId="1ED773BC" w14:textId="77777777" w:rsidR="00C62314" w:rsidRPr="007001F1" w:rsidRDefault="00C62314" w:rsidP="007C5563">
            <w:pPr>
              <w:jc w:val="center"/>
              <w:rPr>
                <w:sz w:val="22"/>
                <w:szCs w:val="22"/>
              </w:rPr>
            </w:pPr>
          </w:p>
        </w:tc>
        <w:tc>
          <w:tcPr>
            <w:tcW w:w="776" w:type="dxa"/>
            <w:shd w:val="clear" w:color="auto" w:fill="auto"/>
            <w:vAlign w:val="center"/>
          </w:tcPr>
          <w:p w14:paraId="4A7FA546" w14:textId="77777777" w:rsidR="00C62314" w:rsidRPr="007001F1" w:rsidRDefault="00C62314" w:rsidP="007C5563">
            <w:pPr>
              <w:jc w:val="center"/>
              <w:rPr>
                <w:sz w:val="22"/>
                <w:szCs w:val="22"/>
              </w:rPr>
            </w:pPr>
          </w:p>
        </w:tc>
        <w:tc>
          <w:tcPr>
            <w:tcW w:w="1775" w:type="dxa"/>
            <w:shd w:val="clear" w:color="auto" w:fill="auto"/>
            <w:vAlign w:val="center"/>
          </w:tcPr>
          <w:p w14:paraId="1DF44E31" w14:textId="77777777" w:rsidR="00C62314" w:rsidRPr="007001F1" w:rsidRDefault="00C62314" w:rsidP="007C5563">
            <w:pPr>
              <w:jc w:val="center"/>
              <w:rPr>
                <w:sz w:val="22"/>
                <w:szCs w:val="22"/>
              </w:rPr>
            </w:pPr>
          </w:p>
        </w:tc>
      </w:tr>
      <w:tr w:rsidR="007C5563" w:rsidRPr="007001F1" w14:paraId="18683639" w14:textId="77777777" w:rsidTr="000A0E21">
        <w:trPr>
          <w:trHeight w:val="299"/>
        </w:trPr>
        <w:tc>
          <w:tcPr>
            <w:tcW w:w="582" w:type="dxa"/>
            <w:shd w:val="clear" w:color="auto" w:fill="auto"/>
            <w:noWrap/>
            <w:vAlign w:val="center"/>
            <w:hideMark/>
          </w:tcPr>
          <w:p w14:paraId="47704516" w14:textId="414AEDCE" w:rsidR="007C5563" w:rsidRPr="007001F1" w:rsidRDefault="007C5563">
            <w:pPr>
              <w:jc w:val="center"/>
              <w:rPr>
                <w:color w:val="000000"/>
              </w:rPr>
            </w:pPr>
            <w:r w:rsidRPr="007001F1">
              <w:rPr>
                <w:color w:val="000000"/>
                <w:sz w:val="22"/>
                <w:szCs w:val="22"/>
              </w:rPr>
              <w:t xml:space="preserve"> </w:t>
            </w:r>
            <w:r w:rsidR="00154B4F" w:rsidRPr="007001F1">
              <w:rPr>
                <w:color w:val="000000"/>
                <w:sz w:val="22"/>
                <w:szCs w:val="22"/>
              </w:rPr>
              <w:t>1</w:t>
            </w:r>
            <w:r w:rsidR="006E2FCF" w:rsidRPr="007001F1">
              <w:rPr>
                <w:color w:val="000000"/>
                <w:sz w:val="22"/>
                <w:szCs w:val="22"/>
              </w:rPr>
              <w:t>7</w:t>
            </w:r>
          </w:p>
        </w:tc>
        <w:tc>
          <w:tcPr>
            <w:tcW w:w="4820" w:type="dxa"/>
            <w:gridSpan w:val="2"/>
            <w:shd w:val="clear" w:color="auto" w:fill="auto"/>
            <w:vAlign w:val="center"/>
            <w:hideMark/>
          </w:tcPr>
          <w:p w14:paraId="391726CC" w14:textId="183E8B6D" w:rsidR="007C5563" w:rsidRPr="007001F1" w:rsidRDefault="007C5563" w:rsidP="00A3755D">
            <w:pPr>
              <w:jc w:val="both"/>
              <w:rPr>
                <w:sz w:val="22"/>
                <w:szCs w:val="22"/>
              </w:rPr>
            </w:pPr>
            <w:r w:rsidRPr="007001F1">
              <w:rPr>
                <w:sz w:val="22"/>
                <w:szCs w:val="22"/>
              </w:rPr>
              <w:t xml:space="preserve">Bola výsledná zmluva zverejnená v súlade </w:t>
            </w:r>
            <w:r w:rsidR="00C62314" w:rsidRPr="007001F1">
              <w:rPr>
                <w:sz w:val="22"/>
                <w:szCs w:val="22"/>
              </w:rPr>
              <w:t xml:space="preserve">                </w:t>
            </w:r>
            <w:r w:rsidRPr="007001F1">
              <w:rPr>
                <w:sz w:val="22"/>
                <w:szCs w:val="22"/>
              </w:rPr>
              <w:t xml:space="preserve">so zákonom o slobodnom prístupe k informáciám? </w:t>
            </w:r>
          </w:p>
        </w:tc>
        <w:tc>
          <w:tcPr>
            <w:tcW w:w="567" w:type="dxa"/>
            <w:shd w:val="clear" w:color="auto" w:fill="auto"/>
            <w:vAlign w:val="center"/>
            <w:hideMark/>
          </w:tcPr>
          <w:p w14:paraId="483836BA"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F985683"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023BAA5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4603BCA1" w14:textId="77777777" w:rsidR="007C5563" w:rsidRPr="007001F1" w:rsidRDefault="007C5563" w:rsidP="007C5563">
            <w:pPr>
              <w:jc w:val="center"/>
              <w:rPr>
                <w:sz w:val="22"/>
                <w:szCs w:val="22"/>
              </w:rPr>
            </w:pPr>
            <w:r w:rsidRPr="007001F1">
              <w:rPr>
                <w:sz w:val="22"/>
                <w:szCs w:val="22"/>
              </w:rPr>
              <w:t> </w:t>
            </w:r>
          </w:p>
        </w:tc>
      </w:tr>
      <w:tr w:rsidR="007C5563" w:rsidRPr="007001F1" w14:paraId="3FD73AD2" w14:textId="77777777" w:rsidTr="007261E4">
        <w:trPr>
          <w:trHeight w:val="20"/>
        </w:trPr>
        <w:tc>
          <w:tcPr>
            <w:tcW w:w="582" w:type="dxa"/>
            <w:shd w:val="clear" w:color="auto" w:fill="auto"/>
            <w:noWrap/>
            <w:vAlign w:val="center"/>
            <w:hideMark/>
          </w:tcPr>
          <w:p w14:paraId="70F4E8FE" w14:textId="4CCD5150" w:rsidR="007C5563" w:rsidRPr="007001F1" w:rsidRDefault="007C5563">
            <w:pPr>
              <w:jc w:val="center"/>
              <w:rPr>
                <w:color w:val="000000"/>
              </w:rPr>
            </w:pPr>
            <w:r w:rsidRPr="007001F1">
              <w:rPr>
                <w:color w:val="000000"/>
                <w:sz w:val="22"/>
                <w:szCs w:val="22"/>
              </w:rPr>
              <w:t xml:space="preserve"> </w:t>
            </w:r>
            <w:r w:rsidR="00154B4F" w:rsidRPr="007001F1">
              <w:rPr>
                <w:color w:val="000000"/>
                <w:sz w:val="22"/>
                <w:szCs w:val="22"/>
              </w:rPr>
              <w:t>1</w:t>
            </w:r>
            <w:r w:rsidR="00C62314" w:rsidRPr="007001F1">
              <w:rPr>
                <w:color w:val="000000"/>
                <w:sz w:val="22"/>
                <w:szCs w:val="22"/>
              </w:rPr>
              <w:t>8</w:t>
            </w:r>
          </w:p>
        </w:tc>
        <w:tc>
          <w:tcPr>
            <w:tcW w:w="4820" w:type="dxa"/>
            <w:gridSpan w:val="2"/>
            <w:shd w:val="clear" w:color="auto" w:fill="auto"/>
            <w:vAlign w:val="center"/>
            <w:hideMark/>
          </w:tcPr>
          <w:p w14:paraId="7E9B52A1" w14:textId="327784C7" w:rsidR="007C5563" w:rsidRPr="007001F1" w:rsidRDefault="007C5563" w:rsidP="00A3755D">
            <w:pPr>
              <w:jc w:val="both"/>
              <w:rPr>
                <w:sz w:val="22"/>
                <w:szCs w:val="22"/>
              </w:rPr>
            </w:pPr>
            <w:r w:rsidRPr="007001F1">
              <w:rPr>
                <w:sz w:val="22"/>
                <w:szCs w:val="22"/>
              </w:rPr>
              <w:t xml:space="preserve">Neboli identifikované iné porušenia pravidiel </w:t>
            </w:r>
            <w:r w:rsidR="00C62314" w:rsidRPr="007001F1">
              <w:rPr>
                <w:sz w:val="22"/>
                <w:szCs w:val="22"/>
              </w:rPr>
              <w:t xml:space="preserve">               </w:t>
            </w:r>
            <w:r w:rsidRPr="007001F1">
              <w:rPr>
                <w:sz w:val="22"/>
                <w:szCs w:val="22"/>
              </w:rPr>
              <w:t>a postupov verejného obstarávania?</w:t>
            </w:r>
          </w:p>
        </w:tc>
        <w:tc>
          <w:tcPr>
            <w:tcW w:w="567" w:type="dxa"/>
            <w:shd w:val="clear" w:color="auto" w:fill="auto"/>
            <w:vAlign w:val="center"/>
            <w:hideMark/>
          </w:tcPr>
          <w:p w14:paraId="27BDDC28"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39B3B323"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3DEC1FEE"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2691BB9D" w14:textId="77777777" w:rsidR="007C5563" w:rsidRPr="007001F1" w:rsidRDefault="007C5563" w:rsidP="007C5563">
            <w:pPr>
              <w:jc w:val="center"/>
              <w:rPr>
                <w:sz w:val="22"/>
                <w:szCs w:val="22"/>
              </w:rPr>
            </w:pPr>
            <w:r w:rsidRPr="007001F1">
              <w:rPr>
                <w:sz w:val="22"/>
                <w:szCs w:val="22"/>
              </w:rPr>
              <w:t> </w:t>
            </w:r>
          </w:p>
        </w:tc>
      </w:tr>
      <w:tr w:rsidR="007C5563" w:rsidRPr="007001F1" w14:paraId="00AC9093" w14:textId="77777777" w:rsidTr="007261E4">
        <w:trPr>
          <w:trHeight w:val="300"/>
        </w:trPr>
        <w:tc>
          <w:tcPr>
            <w:tcW w:w="9087" w:type="dxa"/>
            <w:gridSpan w:val="7"/>
            <w:shd w:val="clear" w:color="auto" w:fill="auto"/>
            <w:noWrap/>
            <w:vAlign w:val="center"/>
          </w:tcPr>
          <w:p w14:paraId="13DEC721" w14:textId="77777777" w:rsidR="007C5563" w:rsidRPr="007001F1" w:rsidRDefault="007C5563" w:rsidP="007C5563">
            <w:pPr>
              <w:jc w:val="both"/>
              <w:rPr>
                <w:b/>
                <w:sz w:val="20"/>
                <w:szCs w:val="20"/>
              </w:rPr>
            </w:pPr>
            <w:r w:rsidRPr="007001F1">
              <w:rPr>
                <w:b/>
                <w:sz w:val="20"/>
                <w:szCs w:val="20"/>
              </w:rPr>
              <w:t>VYJADRENIE</w:t>
            </w:r>
          </w:p>
          <w:p w14:paraId="6489FBA1" w14:textId="77777777" w:rsidR="007C5563" w:rsidRPr="007001F1" w:rsidRDefault="007C5563" w:rsidP="007C5563">
            <w:pPr>
              <w:jc w:val="both"/>
              <w:rPr>
                <w:sz w:val="20"/>
                <w:szCs w:val="20"/>
              </w:rPr>
            </w:pPr>
          </w:p>
          <w:p w14:paraId="1C873AA3" w14:textId="77777777" w:rsidR="007C5563" w:rsidRPr="007001F1" w:rsidRDefault="007C5563" w:rsidP="007C5563">
            <w:r w:rsidRPr="007001F1">
              <w:rPr>
                <w:sz w:val="20"/>
                <w:szCs w:val="20"/>
              </w:rPr>
              <w:t xml:space="preserve">Na základe overených skutočností potvrdzujem, že </w:t>
            </w:r>
            <w:sdt>
              <w:sdtPr>
                <w:rPr>
                  <w:sz w:val="20"/>
                  <w:szCs w:val="20"/>
                </w:rPr>
                <w:id w:val="-1004971327"/>
                <w:placeholder>
                  <w:docPart w:val="6EB696FB050C4EF896A98E23641CC23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0AE14F51" w14:textId="77777777" w:rsidR="007C5563" w:rsidRPr="007001F1" w:rsidRDefault="007C5563" w:rsidP="007C5563">
            <w:pPr>
              <w:rPr>
                <w:b/>
                <w:bCs/>
                <w:color w:val="000000"/>
              </w:rPr>
            </w:pPr>
          </w:p>
        </w:tc>
      </w:tr>
      <w:tr w:rsidR="007C5563" w:rsidRPr="007001F1" w14:paraId="483552B2" w14:textId="77777777" w:rsidTr="007261E4">
        <w:trPr>
          <w:trHeight w:val="300"/>
        </w:trPr>
        <w:tc>
          <w:tcPr>
            <w:tcW w:w="3559" w:type="dxa"/>
            <w:gridSpan w:val="2"/>
            <w:shd w:val="clear" w:color="auto" w:fill="auto"/>
            <w:vAlign w:val="center"/>
            <w:hideMark/>
          </w:tcPr>
          <w:p w14:paraId="77330914"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76"/>
            </w:r>
            <w:r w:rsidRPr="007001F1">
              <w:rPr>
                <w:b/>
                <w:bCs/>
                <w:sz w:val="22"/>
                <w:szCs w:val="22"/>
              </w:rPr>
              <w:t>:</w:t>
            </w:r>
          </w:p>
        </w:tc>
        <w:tc>
          <w:tcPr>
            <w:tcW w:w="5528" w:type="dxa"/>
            <w:gridSpan w:val="5"/>
            <w:shd w:val="clear" w:color="auto" w:fill="auto"/>
            <w:vAlign w:val="center"/>
            <w:hideMark/>
          </w:tcPr>
          <w:p w14:paraId="7BF02E83" w14:textId="77777777" w:rsidR="007C5563" w:rsidRPr="007001F1" w:rsidRDefault="007C5563" w:rsidP="007C5563">
            <w:pPr>
              <w:rPr>
                <w:color w:val="000000"/>
              </w:rPr>
            </w:pPr>
            <w:r w:rsidRPr="007001F1">
              <w:rPr>
                <w:color w:val="000000"/>
                <w:sz w:val="22"/>
                <w:szCs w:val="22"/>
              </w:rPr>
              <w:t> </w:t>
            </w:r>
          </w:p>
        </w:tc>
      </w:tr>
      <w:tr w:rsidR="007C5563" w:rsidRPr="007001F1" w14:paraId="5A20A6AB" w14:textId="77777777" w:rsidTr="007261E4">
        <w:trPr>
          <w:trHeight w:val="300"/>
        </w:trPr>
        <w:tc>
          <w:tcPr>
            <w:tcW w:w="3559" w:type="dxa"/>
            <w:gridSpan w:val="2"/>
            <w:shd w:val="clear" w:color="auto" w:fill="auto"/>
            <w:vAlign w:val="center"/>
            <w:hideMark/>
          </w:tcPr>
          <w:p w14:paraId="40B2614A" w14:textId="77777777"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14:paraId="164B1992" w14:textId="77777777" w:rsidR="007C5563" w:rsidRPr="007001F1" w:rsidRDefault="007C5563" w:rsidP="007C5563">
            <w:pPr>
              <w:rPr>
                <w:color w:val="000000"/>
              </w:rPr>
            </w:pPr>
            <w:r w:rsidRPr="007001F1">
              <w:rPr>
                <w:color w:val="000000"/>
                <w:sz w:val="22"/>
                <w:szCs w:val="22"/>
              </w:rPr>
              <w:t> </w:t>
            </w:r>
          </w:p>
        </w:tc>
      </w:tr>
      <w:tr w:rsidR="007C5563" w:rsidRPr="007001F1" w14:paraId="07B7C37A" w14:textId="77777777" w:rsidTr="007261E4">
        <w:trPr>
          <w:trHeight w:val="300"/>
        </w:trPr>
        <w:tc>
          <w:tcPr>
            <w:tcW w:w="3559" w:type="dxa"/>
            <w:gridSpan w:val="2"/>
            <w:shd w:val="clear" w:color="000000" w:fill="FFFFFF"/>
            <w:vAlign w:val="center"/>
            <w:hideMark/>
          </w:tcPr>
          <w:p w14:paraId="31A6C38A"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65A861AB" w14:textId="77777777" w:rsidR="007C5563" w:rsidRPr="007001F1" w:rsidRDefault="007C5563" w:rsidP="007C5563">
            <w:pPr>
              <w:rPr>
                <w:color w:val="000000"/>
              </w:rPr>
            </w:pPr>
            <w:r w:rsidRPr="007001F1">
              <w:rPr>
                <w:color w:val="000000"/>
                <w:sz w:val="22"/>
                <w:szCs w:val="22"/>
              </w:rPr>
              <w:t> </w:t>
            </w:r>
          </w:p>
        </w:tc>
      </w:tr>
      <w:tr w:rsidR="007C5563" w:rsidRPr="007001F1" w14:paraId="469FE5C3" w14:textId="77777777" w:rsidTr="007261E4">
        <w:trPr>
          <w:trHeight w:val="300"/>
        </w:trPr>
        <w:tc>
          <w:tcPr>
            <w:tcW w:w="9087" w:type="dxa"/>
            <w:gridSpan w:val="7"/>
            <w:shd w:val="clear" w:color="auto" w:fill="auto"/>
            <w:noWrap/>
            <w:vAlign w:val="bottom"/>
            <w:hideMark/>
          </w:tcPr>
          <w:p w14:paraId="2FD2D771" w14:textId="77777777" w:rsidR="007C5563" w:rsidRPr="007001F1" w:rsidRDefault="007C5563" w:rsidP="007C5563">
            <w:pPr>
              <w:jc w:val="center"/>
              <w:rPr>
                <w:color w:val="000000"/>
              </w:rPr>
            </w:pPr>
            <w:r w:rsidRPr="007001F1">
              <w:rPr>
                <w:color w:val="000000"/>
                <w:sz w:val="22"/>
                <w:szCs w:val="22"/>
              </w:rPr>
              <w:t> </w:t>
            </w:r>
          </w:p>
        </w:tc>
      </w:tr>
      <w:tr w:rsidR="007C5563" w:rsidRPr="007001F1" w14:paraId="78B6A445" w14:textId="77777777" w:rsidTr="007261E4">
        <w:trPr>
          <w:trHeight w:val="300"/>
        </w:trPr>
        <w:tc>
          <w:tcPr>
            <w:tcW w:w="3559" w:type="dxa"/>
            <w:gridSpan w:val="2"/>
            <w:shd w:val="clear" w:color="000000" w:fill="FFFFFF"/>
            <w:vAlign w:val="center"/>
            <w:hideMark/>
          </w:tcPr>
          <w:p w14:paraId="7F3E5043"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77"/>
            </w:r>
            <w:r w:rsidRPr="007001F1">
              <w:rPr>
                <w:b/>
                <w:bCs/>
                <w:sz w:val="22"/>
                <w:szCs w:val="22"/>
              </w:rPr>
              <w:t>:</w:t>
            </w:r>
          </w:p>
        </w:tc>
        <w:tc>
          <w:tcPr>
            <w:tcW w:w="5528" w:type="dxa"/>
            <w:gridSpan w:val="5"/>
            <w:shd w:val="clear" w:color="auto" w:fill="auto"/>
            <w:vAlign w:val="center"/>
            <w:hideMark/>
          </w:tcPr>
          <w:p w14:paraId="149A2629" w14:textId="77777777" w:rsidR="007C5563" w:rsidRPr="007001F1" w:rsidRDefault="007C5563" w:rsidP="007C5563">
            <w:pPr>
              <w:rPr>
                <w:color w:val="000000"/>
              </w:rPr>
            </w:pPr>
            <w:r w:rsidRPr="007001F1">
              <w:rPr>
                <w:color w:val="000000"/>
                <w:sz w:val="22"/>
                <w:szCs w:val="22"/>
              </w:rPr>
              <w:t> </w:t>
            </w:r>
          </w:p>
        </w:tc>
      </w:tr>
      <w:tr w:rsidR="007C5563" w:rsidRPr="007001F1" w14:paraId="1BB2AD86" w14:textId="77777777" w:rsidTr="007261E4">
        <w:trPr>
          <w:trHeight w:val="300"/>
        </w:trPr>
        <w:tc>
          <w:tcPr>
            <w:tcW w:w="3559" w:type="dxa"/>
            <w:gridSpan w:val="2"/>
            <w:shd w:val="clear" w:color="000000" w:fill="FFFFFF"/>
            <w:vAlign w:val="center"/>
            <w:hideMark/>
          </w:tcPr>
          <w:p w14:paraId="11C8DFCF" w14:textId="77777777"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14:paraId="623EBBAC" w14:textId="77777777" w:rsidR="007C5563" w:rsidRPr="007001F1" w:rsidRDefault="007C5563" w:rsidP="007C5563">
            <w:pPr>
              <w:rPr>
                <w:color w:val="000000"/>
              </w:rPr>
            </w:pPr>
            <w:r w:rsidRPr="007001F1">
              <w:rPr>
                <w:color w:val="000000"/>
                <w:sz w:val="22"/>
                <w:szCs w:val="22"/>
              </w:rPr>
              <w:t> </w:t>
            </w:r>
          </w:p>
        </w:tc>
      </w:tr>
      <w:tr w:rsidR="007C5563" w:rsidRPr="007001F1" w14:paraId="172E21F0" w14:textId="77777777" w:rsidTr="007261E4">
        <w:trPr>
          <w:trHeight w:val="300"/>
        </w:trPr>
        <w:tc>
          <w:tcPr>
            <w:tcW w:w="3559" w:type="dxa"/>
            <w:gridSpan w:val="2"/>
            <w:shd w:val="clear" w:color="000000" w:fill="FFFFFF"/>
            <w:vAlign w:val="center"/>
            <w:hideMark/>
          </w:tcPr>
          <w:p w14:paraId="30B7A0B5"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0F9D0DFB" w14:textId="77777777" w:rsidR="007C5563" w:rsidRPr="007001F1" w:rsidRDefault="007C5563" w:rsidP="007C5563">
            <w:pPr>
              <w:rPr>
                <w:color w:val="000000"/>
              </w:rPr>
            </w:pPr>
            <w:r w:rsidRPr="007001F1">
              <w:rPr>
                <w:color w:val="000000"/>
                <w:sz w:val="22"/>
                <w:szCs w:val="22"/>
              </w:rPr>
              <w:t> </w:t>
            </w:r>
          </w:p>
        </w:tc>
      </w:tr>
    </w:tbl>
    <w:p w14:paraId="31B6E035" w14:textId="34C9F240" w:rsidR="00154B4F" w:rsidRPr="007001F1" w:rsidRDefault="00154B4F"/>
    <w:p w14:paraId="425F47AF"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53B1C7BE" w14:textId="77777777" w:rsidTr="007261E4">
        <w:trPr>
          <w:trHeight w:val="645"/>
        </w:trPr>
        <w:tc>
          <w:tcPr>
            <w:tcW w:w="9087" w:type="dxa"/>
            <w:gridSpan w:val="7"/>
            <w:shd w:val="clear" w:color="000000" w:fill="60497A"/>
            <w:vAlign w:val="center"/>
            <w:hideMark/>
          </w:tcPr>
          <w:p w14:paraId="77DC262F" w14:textId="3A041920" w:rsidR="00154B4F" w:rsidRPr="007001F1" w:rsidRDefault="00154B4F" w:rsidP="00154B4F">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2066" w:name="KZ_40"/>
            <w:r w:rsidRPr="007001F1">
              <w:rPr>
                <w:b/>
                <w:bCs/>
                <w:color w:val="FFFFFF"/>
              </w:rPr>
              <w:t>In-</w:t>
            </w:r>
            <w:proofErr w:type="spellStart"/>
            <w:r w:rsidRPr="007001F1">
              <w:rPr>
                <w:b/>
                <w:bCs/>
                <w:color w:val="FFFFFF"/>
              </w:rPr>
              <w:t>house</w:t>
            </w:r>
            <w:proofErr w:type="spellEnd"/>
            <w:r w:rsidRPr="007001F1">
              <w:rPr>
                <w:b/>
                <w:bCs/>
                <w:color w:val="FFFFFF"/>
              </w:rPr>
              <w:t xml:space="preserve"> zákazka</w:t>
            </w:r>
            <w:ins w:id="2067" w:author="Hudec Branislav" w:date="2018-02-20T19:28:00Z">
              <w:r w:rsidR="00681103">
                <w:rPr>
                  <w:b/>
                  <w:bCs/>
                  <w:color w:val="FFFFFF"/>
                </w:rPr>
                <w:t xml:space="preserve"> alebo zákazka horizontálnej spolupráce</w:t>
              </w:r>
            </w:ins>
            <w:r w:rsidRPr="007001F1">
              <w:rPr>
                <w:b/>
                <w:bCs/>
                <w:color w:val="FFFFFF"/>
              </w:rPr>
              <w:t xml:space="preserve"> - štandardná ex-post kontrola</w:t>
            </w:r>
            <w:bookmarkEnd w:id="2066"/>
          </w:p>
        </w:tc>
      </w:tr>
      <w:tr w:rsidR="00154B4F" w:rsidRPr="007001F1" w14:paraId="0C80A614" w14:textId="77777777" w:rsidTr="007261E4">
        <w:trPr>
          <w:trHeight w:val="330"/>
        </w:trPr>
        <w:tc>
          <w:tcPr>
            <w:tcW w:w="9087" w:type="dxa"/>
            <w:gridSpan w:val="7"/>
            <w:shd w:val="clear" w:color="auto" w:fill="auto"/>
            <w:vAlign w:val="center"/>
            <w:hideMark/>
          </w:tcPr>
          <w:p w14:paraId="6648A8CD"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02FBEF00" w14:textId="77777777" w:rsidTr="007261E4">
        <w:trPr>
          <w:trHeight w:val="300"/>
        </w:trPr>
        <w:tc>
          <w:tcPr>
            <w:tcW w:w="3559" w:type="dxa"/>
            <w:gridSpan w:val="2"/>
            <w:shd w:val="clear" w:color="auto" w:fill="auto"/>
            <w:vAlign w:val="center"/>
            <w:hideMark/>
          </w:tcPr>
          <w:p w14:paraId="3E700C6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6B99B685" w14:textId="77777777" w:rsidR="00154B4F" w:rsidRPr="007001F1" w:rsidRDefault="00154B4F" w:rsidP="00154B4F">
            <w:pPr>
              <w:rPr>
                <w:color w:val="000000"/>
              </w:rPr>
            </w:pPr>
            <w:r w:rsidRPr="007001F1">
              <w:rPr>
                <w:color w:val="000000"/>
                <w:sz w:val="22"/>
                <w:szCs w:val="22"/>
              </w:rPr>
              <w:t> </w:t>
            </w:r>
          </w:p>
        </w:tc>
      </w:tr>
      <w:tr w:rsidR="00154B4F" w:rsidRPr="007001F1" w14:paraId="37537334" w14:textId="77777777" w:rsidTr="007261E4">
        <w:trPr>
          <w:trHeight w:val="660"/>
        </w:trPr>
        <w:tc>
          <w:tcPr>
            <w:tcW w:w="3559" w:type="dxa"/>
            <w:gridSpan w:val="2"/>
            <w:shd w:val="clear" w:color="auto" w:fill="auto"/>
            <w:vAlign w:val="center"/>
            <w:hideMark/>
          </w:tcPr>
          <w:p w14:paraId="160C8F05" w14:textId="3EB10A60" w:rsidR="00154B4F" w:rsidRPr="007001F1" w:rsidRDefault="00154B4F" w:rsidP="00154B4F">
            <w:pPr>
              <w:rPr>
                <w:color w:val="000000"/>
              </w:rPr>
            </w:pPr>
            <w:r w:rsidRPr="007001F1">
              <w:rPr>
                <w:color w:val="000000"/>
                <w:sz w:val="22"/>
                <w:szCs w:val="22"/>
              </w:rPr>
              <w:t xml:space="preserve">Názov </w:t>
            </w:r>
            <w:ins w:id="2068" w:author="Kramár Róbert" w:date="2018-04-27T15:14: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7AD77940" w14:textId="77777777" w:rsidR="00154B4F" w:rsidRPr="007001F1" w:rsidRDefault="00154B4F" w:rsidP="00154B4F">
            <w:pPr>
              <w:rPr>
                <w:color w:val="000000"/>
              </w:rPr>
            </w:pPr>
            <w:r w:rsidRPr="007001F1">
              <w:rPr>
                <w:color w:val="000000"/>
                <w:sz w:val="22"/>
                <w:szCs w:val="22"/>
              </w:rPr>
              <w:t> </w:t>
            </w:r>
          </w:p>
        </w:tc>
      </w:tr>
      <w:tr w:rsidR="00154B4F" w:rsidRPr="007001F1" w14:paraId="58FFD28A" w14:textId="77777777" w:rsidTr="007261E4">
        <w:trPr>
          <w:trHeight w:val="330"/>
        </w:trPr>
        <w:tc>
          <w:tcPr>
            <w:tcW w:w="9087" w:type="dxa"/>
            <w:gridSpan w:val="7"/>
            <w:shd w:val="clear" w:color="auto" w:fill="auto"/>
            <w:vAlign w:val="center"/>
            <w:hideMark/>
          </w:tcPr>
          <w:p w14:paraId="17775B8C"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1A55C7AA" w14:textId="77777777" w:rsidTr="007261E4">
        <w:trPr>
          <w:trHeight w:val="330"/>
        </w:trPr>
        <w:tc>
          <w:tcPr>
            <w:tcW w:w="3559" w:type="dxa"/>
            <w:gridSpan w:val="2"/>
            <w:shd w:val="clear" w:color="auto" w:fill="auto"/>
            <w:vAlign w:val="center"/>
            <w:hideMark/>
          </w:tcPr>
          <w:p w14:paraId="693CD950" w14:textId="1C35BA60"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E69C274" w14:textId="77777777" w:rsidR="00154B4F" w:rsidRPr="007001F1" w:rsidRDefault="00154B4F" w:rsidP="00154B4F">
            <w:pPr>
              <w:rPr>
                <w:color w:val="000000"/>
              </w:rPr>
            </w:pPr>
            <w:r w:rsidRPr="007001F1">
              <w:rPr>
                <w:color w:val="000000"/>
                <w:sz w:val="22"/>
                <w:szCs w:val="22"/>
              </w:rPr>
              <w:t> </w:t>
            </w:r>
          </w:p>
        </w:tc>
      </w:tr>
      <w:tr w:rsidR="00154B4F" w:rsidRPr="007001F1" w14:paraId="1C40D15C" w14:textId="77777777" w:rsidTr="007261E4">
        <w:trPr>
          <w:trHeight w:val="300"/>
        </w:trPr>
        <w:tc>
          <w:tcPr>
            <w:tcW w:w="3559" w:type="dxa"/>
            <w:gridSpan w:val="2"/>
            <w:shd w:val="clear" w:color="auto" w:fill="auto"/>
            <w:vAlign w:val="center"/>
            <w:hideMark/>
          </w:tcPr>
          <w:p w14:paraId="67D99155"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20A95C26" w14:textId="77777777" w:rsidR="00154B4F" w:rsidRPr="007001F1" w:rsidRDefault="00154B4F" w:rsidP="00154B4F">
            <w:pPr>
              <w:rPr>
                <w:color w:val="000000"/>
              </w:rPr>
            </w:pPr>
            <w:r w:rsidRPr="007001F1">
              <w:rPr>
                <w:color w:val="000000"/>
                <w:sz w:val="22"/>
                <w:szCs w:val="22"/>
              </w:rPr>
              <w:t> </w:t>
            </w:r>
          </w:p>
        </w:tc>
      </w:tr>
      <w:tr w:rsidR="00154B4F" w:rsidRPr="007001F1" w14:paraId="6895E25B" w14:textId="77777777" w:rsidTr="007261E4">
        <w:trPr>
          <w:trHeight w:val="300"/>
        </w:trPr>
        <w:tc>
          <w:tcPr>
            <w:tcW w:w="3559" w:type="dxa"/>
            <w:gridSpan w:val="2"/>
            <w:shd w:val="clear" w:color="auto" w:fill="auto"/>
            <w:vAlign w:val="center"/>
            <w:hideMark/>
          </w:tcPr>
          <w:p w14:paraId="7DAC68B2"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A39704B" w14:textId="77777777" w:rsidR="00154B4F" w:rsidRPr="007001F1" w:rsidRDefault="00154B4F" w:rsidP="00154B4F">
            <w:pPr>
              <w:rPr>
                <w:color w:val="000000"/>
              </w:rPr>
            </w:pPr>
            <w:r w:rsidRPr="007001F1">
              <w:rPr>
                <w:color w:val="000000"/>
                <w:sz w:val="22"/>
                <w:szCs w:val="22"/>
              </w:rPr>
              <w:t> </w:t>
            </w:r>
          </w:p>
        </w:tc>
      </w:tr>
      <w:tr w:rsidR="00154B4F" w:rsidRPr="007001F1" w14:paraId="344758D6" w14:textId="77777777" w:rsidTr="007261E4">
        <w:trPr>
          <w:trHeight w:val="300"/>
        </w:trPr>
        <w:tc>
          <w:tcPr>
            <w:tcW w:w="3559" w:type="dxa"/>
            <w:gridSpan w:val="2"/>
            <w:shd w:val="clear" w:color="auto" w:fill="auto"/>
            <w:vAlign w:val="center"/>
            <w:hideMark/>
          </w:tcPr>
          <w:p w14:paraId="5919B997"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AF1AB59" w14:textId="77777777" w:rsidR="00154B4F" w:rsidRPr="007001F1" w:rsidRDefault="00154B4F" w:rsidP="00154B4F">
            <w:pPr>
              <w:rPr>
                <w:color w:val="000000"/>
              </w:rPr>
            </w:pPr>
            <w:r w:rsidRPr="007001F1">
              <w:rPr>
                <w:color w:val="000000"/>
                <w:sz w:val="22"/>
                <w:szCs w:val="22"/>
              </w:rPr>
              <w:t> </w:t>
            </w:r>
          </w:p>
        </w:tc>
      </w:tr>
      <w:tr w:rsidR="00154B4F" w:rsidRPr="007001F1" w14:paraId="06948E52" w14:textId="77777777" w:rsidTr="007261E4">
        <w:trPr>
          <w:trHeight w:val="330"/>
        </w:trPr>
        <w:tc>
          <w:tcPr>
            <w:tcW w:w="9087" w:type="dxa"/>
            <w:gridSpan w:val="7"/>
            <w:shd w:val="clear" w:color="auto" w:fill="auto"/>
            <w:vAlign w:val="center"/>
            <w:hideMark/>
          </w:tcPr>
          <w:p w14:paraId="3027EBF9"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18F447AC" w14:textId="77777777" w:rsidTr="007261E4">
        <w:trPr>
          <w:trHeight w:val="300"/>
        </w:trPr>
        <w:tc>
          <w:tcPr>
            <w:tcW w:w="3559" w:type="dxa"/>
            <w:gridSpan w:val="2"/>
            <w:shd w:val="clear" w:color="auto" w:fill="auto"/>
            <w:vAlign w:val="center"/>
            <w:hideMark/>
          </w:tcPr>
          <w:p w14:paraId="0C24919F"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1F32C38" w14:textId="77777777" w:rsidR="00154B4F" w:rsidRPr="007001F1" w:rsidRDefault="00154B4F" w:rsidP="00154B4F">
            <w:pPr>
              <w:rPr>
                <w:color w:val="000000"/>
              </w:rPr>
            </w:pPr>
            <w:r w:rsidRPr="007001F1">
              <w:rPr>
                <w:color w:val="000000"/>
                <w:sz w:val="22"/>
                <w:szCs w:val="22"/>
              </w:rPr>
              <w:t>Iná zákazka</w:t>
            </w:r>
          </w:p>
        </w:tc>
      </w:tr>
      <w:tr w:rsidR="00154B4F" w:rsidRPr="007001F1" w14:paraId="0912E50F" w14:textId="77777777" w:rsidTr="007261E4">
        <w:trPr>
          <w:trHeight w:val="300"/>
        </w:trPr>
        <w:tc>
          <w:tcPr>
            <w:tcW w:w="3559" w:type="dxa"/>
            <w:gridSpan w:val="2"/>
            <w:shd w:val="clear" w:color="auto" w:fill="auto"/>
            <w:vAlign w:val="center"/>
            <w:hideMark/>
          </w:tcPr>
          <w:p w14:paraId="6E6E578A"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A2142F8" w14:textId="77777777" w:rsidR="00154B4F" w:rsidRPr="007001F1" w:rsidRDefault="00154B4F" w:rsidP="00154B4F">
            <w:pPr>
              <w:rPr>
                <w:color w:val="000000"/>
              </w:rPr>
            </w:pPr>
            <w:r w:rsidRPr="007001F1">
              <w:rPr>
                <w:color w:val="000000"/>
                <w:sz w:val="22"/>
                <w:szCs w:val="22"/>
              </w:rPr>
              <w:t>In-</w:t>
            </w:r>
            <w:proofErr w:type="spellStart"/>
            <w:r w:rsidRPr="007001F1">
              <w:rPr>
                <w:color w:val="000000"/>
                <w:sz w:val="22"/>
                <w:szCs w:val="22"/>
              </w:rPr>
              <w:t>house</w:t>
            </w:r>
            <w:proofErr w:type="spellEnd"/>
            <w:r w:rsidRPr="007001F1">
              <w:rPr>
                <w:color w:val="000000"/>
                <w:sz w:val="22"/>
                <w:szCs w:val="22"/>
              </w:rPr>
              <w:t xml:space="preserve"> zákazka</w:t>
            </w:r>
          </w:p>
        </w:tc>
      </w:tr>
      <w:tr w:rsidR="00154B4F" w:rsidRPr="007001F1" w14:paraId="12F3E5F4" w14:textId="77777777" w:rsidTr="007261E4">
        <w:trPr>
          <w:trHeight w:val="300"/>
        </w:trPr>
        <w:tc>
          <w:tcPr>
            <w:tcW w:w="3559" w:type="dxa"/>
            <w:gridSpan w:val="2"/>
            <w:shd w:val="clear" w:color="auto" w:fill="auto"/>
            <w:vAlign w:val="center"/>
            <w:hideMark/>
          </w:tcPr>
          <w:p w14:paraId="34EA366F"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8370CD4" w14:textId="77777777" w:rsidR="00154B4F" w:rsidRPr="007001F1" w:rsidRDefault="00154B4F" w:rsidP="00154B4F">
            <w:pPr>
              <w:rPr>
                <w:color w:val="000000"/>
              </w:rPr>
            </w:pPr>
          </w:p>
        </w:tc>
      </w:tr>
      <w:tr w:rsidR="004D0B9F" w:rsidRPr="007001F1" w14:paraId="2DB17FEA" w14:textId="77777777" w:rsidTr="007261E4">
        <w:trPr>
          <w:trHeight w:val="300"/>
        </w:trPr>
        <w:tc>
          <w:tcPr>
            <w:tcW w:w="3559" w:type="dxa"/>
            <w:gridSpan w:val="2"/>
            <w:shd w:val="clear" w:color="auto" w:fill="auto"/>
            <w:vAlign w:val="center"/>
          </w:tcPr>
          <w:p w14:paraId="064DC822" w14:textId="0D850FCC"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1037BCE" w14:textId="77777777" w:rsidR="004D0B9F" w:rsidRPr="007001F1" w:rsidRDefault="004D0B9F" w:rsidP="00154B4F">
            <w:pPr>
              <w:rPr>
                <w:color w:val="000000"/>
              </w:rPr>
            </w:pPr>
          </w:p>
        </w:tc>
      </w:tr>
      <w:tr w:rsidR="00154B4F" w:rsidRPr="007001F1" w14:paraId="3F41D14E" w14:textId="77777777" w:rsidTr="007261E4">
        <w:trPr>
          <w:trHeight w:val="300"/>
        </w:trPr>
        <w:tc>
          <w:tcPr>
            <w:tcW w:w="3559" w:type="dxa"/>
            <w:gridSpan w:val="2"/>
            <w:shd w:val="clear" w:color="auto" w:fill="auto"/>
            <w:vAlign w:val="center"/>
            <w:hideMark/>
          </w:tcPr>
          <w:p w14:paraId="31C97950"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193FCA55" w14:textId="77777777" w:rsidR="00154B4F" w:rsidRPr="007001F1" w:rsidRDefault="00154B4F" w:rsidP="00154B4F">
            <w:pPr>
              <w:rPr>
                <w:color w:val="000000"/>
              </w:rPr>
            </w:pPr>
            <w:r w:rsidRPr="007001F1">
              <w:rPr>
                <w:color w:val="000000"/>
                <w:sz w:val="22"/>
                <w:szCs w:val="22"/>
              </w:rPr>
              <w:t>Štandardná ex-post kontrola</w:t>
            </w:r>
          </w:p>
        </w:tc>
      </w:tr>
      <w:tr w:rsidR="00154B4F" w:rsidRPr="007001F1" w14:paraId="75A20C89" w14:textId="77777777" w:rsidTr="007261E4">
        <w:trPr>
          <w:trHeight w:val="300"/>
        </w:trPr>
        <w:tc>
          <w:tcPr>
            <w:tcW w:w="3559" w:type="dxa"/>
            <w:gridSpan w:val="2"/>
            <w:shd w:val="clear" w:color="auto" w:fill="auto"/>
            <w:vAlign w:val="center"/>
            <w:hideMark/>
          </w:tcPr>
          <w:p w14:paraId="5B07808A"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49DB1ADA" w14:textId="77777777" w:rsidR="00154B4F" w:rsidRPr="007001F1" w:rsidRDefault="00154B4F" w:rsidP="00154B4F">
            <w:pPr>
              <w:rPr>
                <w:color w:val="000000"/>
              </w:rPr>
            </w:pPr>
            <w:r w:rsidRPr="007001F1">
              <w:rPr>
                <w:color w:val="000000"/>
                <w:sz w:val="22"/>
                <w:szCs w:val="22"/>
              </w:rPr>
              <w:t> </w:t>
            </w:r>
          </w:p>
        </w:tc>
      </w:tr>
      <w:tr w:rsidR="00154B4F" w:rsidRPr="007001F1" w14:paraId="6651E0D7" w14:textId="77777777" w:rsidTr="007261E4">
        <w:trPr>
          <w:trHeight w:val="330"/>
        </w:trPr>
        <w:tc>
          <w:tcPr>
            <w:tcW w:w="3559" w:type="dxa"/>
            <w:gridSpan w:val="2"/>
            <w:shd w:val="clear" w:color="auto" w:fill="auto"/>
            <w:vAlign w:val="center"/>
            <w:hideMark/>
          </w:tcPr>
          <w:p w14:paraId="64C7E0D3" w14:textId="543BC87E"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6308DEA2" w14:textId="77777777" w:rsidR="00154B4F" w:rsidRPr="007001F1" w:rsidRDefault="00154B4F" w:rsidP="00154B4F">
            <w:pPr>
              <w:rPr>
                <w:color w:val="000000"/>
              </w:rPr>
            </w:pPr>
          </w:p>
        </w:tc>
      </w:tr>
      <w:tr w:rsidR="00154B4F" w:rsidRPr="007001F1" w14:paraId="47ECBBF9" w14:textId="77777777" w:rsidTr="007261E4">
        <w:trPr>
          <w:trHeight w:val="300"/>
        </w:trPr>
        <w:tc>
          <w:tcPr>
            <w:tcW w:w="3559" w:type="dxa"/>
            <w:gridSpan w:val="2"/>
            <w:shd w:val="clear" w:color="auto" w:fill="auto"/>
            <w:vAlign w:val="center"/>
            <w:hideMark/>
          </w:tcPr>
          <w:p w14:paraId="6E2B78D6"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14C796B1" w14:textId="77777777" w:rsidR="00154B4F" w:rsidRPr="007001F1" w:rsidRDefault="00154B4F" w:rsidP="00154B4F">
            <w:pPr>
              <w:rPr>
                <w:color w:val="000000"/>
              </w:rPr>
            </w:pPr>
            <w:r w:rsidRPr="007001F1">
              <w:rPr>
                <w:color w:val="000000"/>
                <w:sz w:val="22"/>
                <w:szCs w:val="22"/>
              </w:rPr>
              <w:t> </w:t>
            </w:r>
          </w:p>
        </w:tc>
      </w:tr>
      <w:tr w:rsidR="00154B4F" w:rsidRPr="007001F1" w14:paraId="3316D5D8" w14:textId="77777777" w:rsidTr="007261E4">
        <w:trPr>
          <w:trHeight w:val="300"/>
        </w:trPr>
        <w:tc>
          <w:tcPr>
            <w:tcW w:w="3559" w:type="dxa"/>
            <w:gridSpan w:val="2"/>
            <w:shd w:val="clear" w:color="auto" w:fill="auto"/>
            <w:vAlign w:val="center"/>
            <w:hideMark/>
          </w:tcPr>
          <w:p w14:paraId="5FF417B9"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323EED00" w14:textId="77777777" w:rsidR="00154B4F" w:rsidRPr="007001F1" w:rsidRDefault="00154B4F" w:rsidP="00154B4F">
            <w:pPr>
              <w:rPr>
                <w:color w:val="000000"/>
              </w:rPr>
            </w:pPr>
            <w:r w:rsidRPr="007001F1">
              <w:rPr>
                <w:color w:val="000000"/>
                <w:sz w:val="22"/>
                <w:szCs w:val="22"/>
              </w:rPr>
              <w:t> </w:t>
            </w:r>
          </w:p>
        </w:tc>
      </w:tr>
      <w:tr w:rsidR="00154B4F" w:rsidRPr="007001F1" w14:paraId="022FB355" w14:textId="77777777" w:rsidTr="007261E4">
        <w:trPr>
          <w:trHeight w:val="300"/>
        </w:trPr>
        <w:tc>
          <w:tcPr>
            <w:tcW w:w="3559" w:type="dxa"/>
            <w:gridSpan w:val="2"/>
            <w:shd w:val="clear" w:color="auto" w:fill="auto"/>
            <w:vAlign w:val="center"/>
            <w:hideMark/>
          </w:tcPr>
          <w:p w14:paraId="0E1685D4"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118DF00" w14:textId="77777777" w:rsidR="00154B4F" w:rsidRPr="007001F1" w:rsidRDefault="00154B4F" w:rsidP="00154B4F">
            <w:pPr>
              <w:rPr>
                <w:color w:val="000000"/>
              </w:rPr>
            </w:pPr>
          </w:p>
        </w:tc>
      </w:tr>
      <w:tr w:rsidR="00154B4F" w:rsidRPr="007001F1" w14:paraId="3BB40A78" w14:textId="77777777" w:rsidTr="007261E4">
        <w:trPr>
          <w:trHeight w:val="300"/>
        </w:trPr>
        <w:tc>
          <w:tcPr>
            <w:tcW w:w="3559" w:type="dxa"/>
            <w:gridSpan w:val="2"/>
            <w:shd w:val="clear" w:color="auto" w:fill="auto"/>
            <w:vAlign w:val="center"/>
            <w:hideMark/>
          </w:tcPr>
          <w:p w14:paraId="7AFF7D6C"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67B8542" w14:textId="77777777" w:rsidR="00154B4F" w:rsidRPr="007001F1" w:rsidRDefault="00154B4F" w:rsidP="00154B4F">
            <w:pPr>
              <w:rPr>
                <w:color w:val="000000"/>
              </w:rPr>
            </w:pPr>
            <w:r w:rsidRPr="007001F1">
              <w:rPr>
                <w:color w:val="000000"/>
                <w:sz w:val="22"/>
                <w:szCs w:val="22"/>
              </w:rPr>
              <w:t> </w:t>
            </w:r>
          </w:p>
        </w:tc>
      </w:tr>
      <w:tr w:rsidR="00154B4F" w:rsidRPr="007001F1" w14:paraId="6F3DA1EB" w14:textId="77777777" w:rsidTr="007261E4">
        <w:trPr>
          <w:trHeight w:val="300"/>
        </w:trPr>
        <w:tc>
          <w:tcPr>
            <w:tcW w:w="3559" w:type="dxa"/>
            <w:gridSpan w:val="2"/>
            <w:shd w:val="clear" w:color="auto" w:fill="auto"/>
            <w:vAlign w:val="center"/>
            <w:hideMark/>
          </w:tcPr>
          <w:p w14:paraId="0502811A" w14:textId="77777777" w:rsidR="00154B4F" w:rsidRPr="007001F1" w:rsidRDefault="00154B4F" w:rsidP="00154B4F">
            <w:pPr>
              <w:rPr>
                <w:color w:val="000000"/>
              </w:rPr>
            </w:pPr>
            <w:r w:rsidRPr="007001F1">
              <w:rPr>
                <w:color w:val="000000"/>
                <w:sz w:val="22"/>
                <w:szCs w:val="22"/>
              </w:rPr>
              <w:t>Hodnota zákazky s DPH</w:t>
            </w:r>
          </w:p>
        </w:tc>
        <w:tc>
          <w:tcPr>
            <w:tcW w:w="5528" w:type="dxa"/>
            <w:gridSpan w:val="5"/>
            <w:shd w:val="clear" w:color="auto" w:fill="auto"/>
            <w:vAlign w:val="center"/>
            <w:hideMark/>
          </w:tcPr>
          <w:p w14:paraId="4C1F7E50" w14:textId="77777777" w:rsidR="00154B4F" w:rsidRPr="007001F1" w:rsidRDefault="00154B4F" w:rsidP="00154B4F">
            <w:pPr>
              <w:rPr>
                <w:color w:val="000000"/>
              </w:rPr>
            </w:pPr>
            <w:r w:rsidRPr="007001F1">
              <w:rPr>
                <w:color w:val="000000"/>
                <w:sz w:val="22"/>
                <w:szCs w:val="22"/>
              </w:rPr>
              <w:t> </w:t>
            </w:r>
          </w:p>
        </w:tc>
      </w:tr>
      <w:tr w:rsidR="00154B4F" w:rsidRPr="007001F1" w:rsidDel="00090933" w14:paraId="2856A192" w14:textId="3B55DE6D" w:rsidTr="007261E4">
        <w:trPr>
          <w:trHeight w:val="300"/>
          <w:del w:id="2069" w:author="Kramár Róbert" w:date="2018-04-27T16:56:00Z"/>
        </w:trPr>
        <w:tc>
          <w:tcPr>
            <w:tcW w:w="3559" w:type="dxa"/>
            <w:gridSpan w:val="2"/>
            <w:shd w:val="clear" w:color="auto" w:fill="auto"/>
            <w:vAlign w:val="center"/>
            <w:hideMark/>
          </w:tcPr>
          <w:p w14:paraId="2A79B2ED" w14:textId="2A508768" w:rsidR="00154B4F" w:rsidRPr="007001F1" w:rsidDel="00090933" w:rsidRDefault="00154B4F" w:rsidP="00154B4F">
            <w:pPr>
              <w:rPr>
                <w:del w:id="2070" w:author="Kramár Róbert" w:date="2018-04-27T16:56:00Z"/>
                <w:color w:val="000000"/>
              </w:rPr>
            </w:pPr>
            <w:del w:id="2071" w:author="Kramár Róbert" w:date="2018-04-27T16:56:00Z">
              <w:r w:rsidRPr="007001F1" w:rsidDel="00090933">
                <w:rPr>
                  <w:color w:val="000000"/>
                  <w:sz w:val="22"/>
                  <w:szCs w:val="22"/>
                </w:rPr>
                <w:delText>Oprávnené výdavky z hodnoty zákazky</w:delText>
              </w:r>
            </w:del>
          </w:p>
        </w:tc>
        <w:tc>
          <w:tcPr>
            <w:tcW w:w="5528" w:type="dxa"/>
            <w:gridSpan w:val="5"/>
            <w:shd w:val="clear" w:color="auto" w:fill="auto"/>
            <w:vAlign w:val="center"/>
            <w:hideMark/>
          </w:tcPr>
          <w:p w14:paraId="19D1FFFF" w14:textId="12E376EB" w:rsidR="00154B4F" w:rsidRPr="007001F1" w:rsidDel="00090933" w:rsidRDefault="00154B4F" w:rsidP="00154B4F">
            <w:pPr>
              <w:rPr>
                <w:del w:id="2072" w:author="Kramár Róbert" w:date="2018-04-27T16:56:00Z"/>
                <w:color w:val="000000"/>
              </w:rPr>
            </w:pPr>
            <w:del w:id="2073" w:author="Kramár Róbert" w:date="2018-04-27T16:56:00Z">
              <w:r w:rsidRPr="007001F1" w:rsidDel="00090933">
                <w:rPr>
                  <w:color w:val="000000"/>
                  <w:sz w:val="22"/>
                  <w:szCs w:val="22"/>
                </w:rPr>
                <w:delText> </w:delText>
              </w:r>
            </w:del>
          </w:p>
        </w:tc>
      </w:tr>
      <w:tr w:rsidR="00154B4F" w:rsidRPr="007001F1" w14:paraId="6D652C85" w14:textId="77777777" w:rsidTr="007261E4">
        <w:trPr>
          <w:trHeight w:val="300"/>
        </w:trPr>
        <w:tc>
          <w:tcPr>
            <w:tcW w:w="3559" w:type="dxa"/>
            <w:gridSpan w:val="2"/>
            <w:shd w:val="clear" w:color="auto" w:fill="auto"/>
            <w:vAlign w:val="center"/>
            <w:hideMark/>
          </w:tcPr>
          <w:p w14:paraId="1E811FE7" w14:textId="77777777"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AB1ADCB" w14:textId="77777777" w:rsidR="00154B4F" w:rsidRPr="007001F1" w:rsidRDefault="00154B4F" w:rsidP="00154B4F">
            <w:pPr>
              <w:rPr>
                <w:color w:val="000000"/>
              </w:rPr>
            </w:pPr>
            <w:r w:rsidRPr="007001F1">
              <w:rPr>
                <w:color w:val="000000"/>
                <w:sz w:val="22"/>
                <w:szCs w:val="22"/>
              </w:rPr>
              <w:t> </w:t>
            </w:r>
          </w:p>
        </w:tc>
      </w:tr>
      <w:tr w:rsidR="00154B4F" w:rsidRPr="007001F1" w14:paraId="1C204A3F" w14:textId="77777777" w:rsidTr="007261E4">
        <w:trPr>
          <w:trHeight w:val="300"/>
        </w:trPr>
        <w:tc>
          <w:tcPr>
            <w:tcW w:w="3559" w:type="dxa"/>
            <w:gridSpan w:val="2"/>
            <w:shd w:val="clear" w:color="auto" w:fill="auto"/>
            <w:vAlign w:val="center"/>
            <w:hideMark/>
          </w:tcPr>
          <w:p w14:paraId="5D69DA1C"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0E13E50" w14:textId="77777777" w:rsidR="00154B4F" w:rsidRPr="007001F1" w:rsidRDefault="00154B4F" w:rsidP="00154B4F">
            <w:pPr>
              <w:rPr>
                <w:color w:val="000000"/>
              </w:rPr>
            </w:pPr>
            <w:r w:rsidRPr="007001F1">
              <w:rPr>
                <w:color w:val="000000"/>
                <w:sz w:val="22"/>
                <w:szCs w:val="22"/>
              </w:rPr>
              <w:t> </w:t>
            </w:r>
          </w:p>
        </w:tc>
      </w:tr>
      <w:tr w:rsidR="00154B4F" w:rsidRPr="007001F1" w14:paraId="5C8E819F" w14:textId="77777777" w:rsidTr="007261E4">
        <w:trPr>
          <w:trHeight w:val="300"/>
        </w:trPr>
        <w:tc>
          <w:tcPr>
            <w:tcW w:w="3559" w:type="dxa"/>
            <w:gridSpan w:val="2"/>
            <w:shd w:val="clear" w:color="auto" w:fill="auto"/>
            <w:vAlign w:val="center"/>
            <w:hideMark/>
          </w:tcPr>
          <w:p w14:paraId="1DCD1BCB" w14:textId="77777777"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0B00A78" w14:textId="77777777" w:rsidR="00154B4F" w:rsidRPr="007001F1" w:rsidRDefault="00154B4F" w:rsidP="00154B4F">
            <w:pPr>
              <w:rPr>
                <w:color w:val="000000"/>
              </w:rPr>
            </w:pPr>
            <w:r w:rsidRPr="007001F1">
              <w:rPr>
                <w:color w:val="000000"/>
                <w:sz w:val="22"/>
                <w:szCs w:val="22"/>
              </w:rPr>
              <w:t> </w:t>
            </w:r>
          </w:p>
        </w:tc>
      </w:tr>
      <w:tr w:rsidR="00154B4F" w:rsidRPr="007001F1" w:rsidDel="002D4145" w14:paraId="574BE458" w14:textId="18D34BA8" w:rsidTr="007261E4">
        <w:trPr>
          <w:trHeight w:val="810"/>
          <w:del w:id="2074" w:author="Kramár Róbert" w:date="2018-04-27T16:56:00Z"/>
        </w:trPr>
        <w:tc>
          <w:tcPr>
            <w:tcW w:w="3559" w:type="dxa"/>
            <w:gridSpan w:val="2"/>
            <w:shd w:val="clear" w:color="auto" w:fill="auto"/>
            <w:vAlign w:val="center"/>
            <w:hideMark/>
          </w:tcPr>
          <w:p w14:paraId="620F9D68" w14:textId="6EEF9511" w:rsidR="00154B4F" w:rsidRPr="007001F1" w:rsidDel="002D4145" w:rsidRDefault="00154B4F" w:rsidP="00154B4F">
            <w:pPr>
              <w:rPr>
                <w:del w:id="2075" w:author="Kramár Róbert" w:date="2018-04-27T16:56:00Z"/>
                <w:color w:val="000000"/>
              </w:rPr>
            </w:pPr>
            <w:del w:id="2076" w:author="Kramár Róbert" w:date="2018-04-27T16:56:00Z">
              <w:r w:rsidRPr="007001F1" w:rsidDel="002D4145">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0C168729" w14:textId="6078E418" w:rsidR="00154B4F" w:rsidRPr="007001F1" w:rsidDel="002D4145" w:rsidRDefault="00154B4F" w:rsidP="00154B4F">
            <w:pPr>
              <w:rPr>
                <w:del w:id="2077" w:author="Kramár Róbert" w:date="2018-04-27T16:56:00Z"/>
                <w:color w:val="000000"/>
              </w:rPr>
            </w:pPr>
            <w:del w:id="2078" w:author="Kramár Róbert" w:date="2018-04-27T16:56:00Z">
              <w:r w:rsidRPr="007001F1" w:rsidDel="002D4145">
                <w:rPr>
                  <w:color w:val="000000"/>
                  <w:sz w:val="22"/>
                  <w:szCs w:val="22"/>
                </w:rPr>
                <w:delText> </w:delText>
              </w:r>
            </w:del>
          </w:p>
        </w:tc>
      </w:tr>
      <w:tr w:rsidR="00154B4F" w:rsidRPr="007001F1" w14:paraId="27EC3D67" w14:textId="77777777" w:rsidTr="007261E4">
        <w:trPr>
          <w:trHeight w:val="315"/>
        </w:trPr>
        <w:tc>
          <w:tcPr>
            <w:tcW w:w="582" w:type="dxa"/>
            <w:shd w:val="clear" w:color="000000" w:fill="60497A"/>
            <w:vAlign w:val="center"/>
            <w:hideMark/>
          </w:tcPr>
          <w:p w14:paraId="1583E381"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FBB960A"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A77F717"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474F1821"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405D7D9C"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DA8986C"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700CD649" w14:textId="77777777" w:rsidTr="007261E4">
        <w:trPr>
          <w:trHeight w:val="20"/>
        </w:trPr>
        <w:tc>
          <w:tcPr>
            <w:tcW w:w="582" w:type="dxa"/>
            <w:shd w:val="clear" w:color="auto" w:fill="auto"/>
            <w:noWrap/>
            <w:vAlign w:val="center"/>
            <w:hideMark/>
          </w:tcPr>
          <w:p w14:paraId="2CFC6DEA"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B116726" w14:textId="77777777" w:rsidR="00154B4F" w:rsidRPr="007001F1" w:rsidRDefault="00154B4F" w:rsidP="00A3755D">
            <w:pPr>
              <w:jc w:val="both"/>
              <w:rPr>
                <w:color w:val="000000"/>
                <w:sz w:val="22"/>
                <w:szCs w:val="22"/>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xml:space="preserve">" , ak ide o civilnú zákazku alebo koncesiu zadávanú verejným obstarávateľom právnickej osobe (§ 1 ods. 4 ZVO) sú kumulatívne splnené požiadavky: </w:t>
            </w:r>
          </w:p>
          <w:p w14:paraId="15AEFF0A"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757ADB33" w14:textId="77777777" w:rsidR="00154B4F" w:rsidRPr="007001F1" w:rsidRDefault="00154B4F" w:rsidP="00A3755D">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58F17592" w14:textId="51A10B5F" w:rsidR="00154B4F" w:rsidRPr="007001F1" w:rsidRDefault="00154B4F" w:rsidP="00A3755D">
            <w:pPr>
              <w:jc w:val="both"/>
              <w:rPr>
                <w:color w:val="000000"/>
                <w:sz w:val="22"/>
                <w:szCs w:val="22"/>
              </w:rPr>
            </w:pPr>
            <w:r w:rsidRPr="007001F1">
              <w:rPr>
                <w:color w:val="000000"/>
                <w:sz w:val="22"/>
                <w:szCs w:val="22"/>
              </w:rPr>
              <w:lastRenderedPageBreak/>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423857AD" w14:textId="77777777"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14:paraId="0688686F"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A1B22F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3E196A39" w14:textId="77777777" w:rsidR="00154B4F" w:rsidRPr="007001F1" w:rsidRDefault="00154B4F" w:rsidP="00154B4F">
            <w:pPr>
              <w:jc w:val="center"/>
              <w:rPr>
                <w:color w:val="000000"/>
              </w:rPr>
            </w:pPr>
            <w:r w:rsidRPr="007001F1">
              <w:rPr>
                <w:color w:val="000000"/>
                <w:sz w:val="22"/>
                <w:szCs w:val="22"/>
              </w:rPr>
              <w:t> </w:t>
            </w:r>
          </w:p>
        </w:tc>
      </w:tr>
      <w:tr w:rsidR="00154B4F" w:rsidRPr="007001F1" w14:paraId="60103F95" w14:textId="77777777" w:rsidTr="007261E4">
        <w:trPr>
          <w:trHeight w:val="20"/>
        </w:trPr>
        <w:tc>
          <w:tcPr>
            <w:tcW w:w="582" w:type="dxa"/>
            <w:shd w:val="clear" w:color="auto" w:fill="auto"/>
            <w:noWrap/>
            <w:vAlign w:val="center"/>
            <w:hideMark/>
          </w:tcPr>
          <w:p w14:paraId="37859699"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1AEF2A99" w14:textId="77777777" w:rsidR="00154B4F" w:rsidRPr="007001F1" w:rsidRDefault="00154B4F" w:rsidP="00A3755D">
            <w:pPr>
              <w:jc w:val="both"/>
              <w:rPr>
                <w:color w:val="000000"/>
                <w:sz w:val="22"/>
                <w:szCs w:val="22"/>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xml:space="preserve">", ak ide o zákazku v oblasti obrany a bezpečnosti zadávanú verejným obstarávateľom právnickej osobe (§ 1 ods. 5 ZVO) sú kumulatívne splnené požiadavky: </w:t>
            </w:r>
          </w:p>
          <w:p w14:paraId="64420034"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530EB5D0" w14:textId="77777777" w:rsidR="00154B4F" w:rsidRPr="007001F1" w:rsidRDefault="00154B4F" w:rsidP="00A3755D">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212D41C5" w14:textId="2BFC6167" w:rsidR="00154B4F" w:rsidRPr="007001F1" w:rsidRDefault="00154B4F" w:rsidP="00A3755D">
            <w:pPr>
              <w:jc w:val="both"/>
              <w:rPr>
                <w:color w:val="000000"/>
                <w:sz w:val="22"/>
                <w:szCs w:val="22"/>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6040F98E" w14:textId="77777777" w:rsidR="00154B4F" w:rsidRPr="007001F1" w:rsidRDefault="00154B4F" w:rsidP="00154B4F">
            <w:pPr>
              <w:jc w:val="center"/>
              <w:rPr>
                <w:color w:val="000000"/>
              </w:rPr>
            </w:pPr>
          </w:p>
        </w:tc>
        <w:tc>
          <w:tcPr>
            <w:tcW w:w="567" w:type="dxa"/>
            <w:shd w:val="clear" w:color="auto" w:fill="auto"/>
            <w:vAlign w:val="center"/>
            <w:hideMark/>
          </w:tcPr>
          <w:p w14:paraId="37B2B85E" w14:textId="77777777" w:rsidR="00154B4F" w:rsidRPr="007001F1" w:rsidRDefault="00154B4F" w:rsidP="00154B4F">
            <w:pPr>
              <w:jc w:val="center"/>
              <w:rPr>
                <w:color w:val="000000"/>
              </w:rPr>
            </w:pPr>
          </w:p>
        </w:tc>
        <w:tc>
          <w:tcPr>
            <w:tcW w:w="776" w:type="dxa"/>
            <w:shd w:val="clear" w:color="auto" w:fill="auto"/>
            <w:vAlign w:val="center"/>
            <w:hideMark/>
          </w:tcPr>
          <w:p w14:paraId="5E57CAAF" w14:textId="77777777" w:rsidR="00154B4F" w:rsidRPr="007001F1" w:rsidRDefault="00154B4F" w:rsidP="00154B4F">
            <w:pPr>
              <w:jc w:val="center"/>
              <w:rPr>
                <w:color w:val="000000"/>
              </w:rPr>
            </w:pPr>
          </w:p>
        </w:tc>
        <w:tc>
          <w:tcPr>
            <w:tcW w:w="1775" w:type="dxa"/>
            <w:shd w:val="clear" w:color="auto" w:fill="auto"/>
            <w:vAlign w:val="center"/>
            <w:hideMark/>
          </w:tcPr>
          <w:p w14:paraId="690781ED" w14:textId="77777777" w:rsidR="00154B4F" w:rsidRPr="007001F1" w:rsidRDefault="00154B4F" w:rsidP="00154B4F">
            <w:pPr>
              <w:jc w:val="center"/>
              <w:rPr>
                <w:color w:val="000000"/>
              </w:rPr>
            </w:pPr>
          </w:p>
        </w:tc>
      </w:tr>
      <w:tr w:rsidR="00154B4F" w:rsidRPr="007001F1" w14:paraId="4B7773AE" w14:textId="77777777" w:rsidTr="007261E4">
        <w:trPr>
          <w:trHeight w:val="20"/>
        </w:trPr>
        <w:tc>
          <w:tcPr>
            <w:tcW w:w="582" w:type="dxa"/>
            <w:shd w:val="clear" w:color="auto" w:fill="auto"/>
            <w:noWrap/>
            <w:vAlign w:val="center"/>
            <w:hideMark/>
          </w:tcPr>
          <w:p w14:paraId="7DE9FCF9" w14:textId="14877EE4"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149AE115" w14:textId="77777777"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14:paraId="14B9A997" w14:textId="77777777" w:rsidR="00154B4F" w:rsidRPr="007001F1" w:rsidRDefault="00154B4F" w:rsidP="00154B4F">
            <w:pPr>
              <w:jc w:val="center"/>
              <w:rPr>
                <w:color w:val="000000"/>
              </w:rPr>
            </w:pPr>
          </w:p>
        </w:tc>
        <w:tc>
          <w:tcPr>
            <w:tcW w:w="567" w:type="dxa"/>
            <w:shd w:val="clear" w:color="auto" w:fill="auto"/>
            <w:vAlign w:val="center"/>
            <w:hideMark/>
          </w:tcPr>
          <w:p w14:paraId="31ABB9DB" w14:textId="77777777" w:rsidR="00154B4F" w:rsidRPr="007001F1" w:rsidRDefault="00154B4F" w:rsidP="00154B4F">
            <w:pPr>
              <w:jc w:val="center"/>
              <w:rPr>
                <w:color w:val="000000"/>
              </w:rPr>
            </w:pPr>
          </w:p>
        </w:tc>
        <w:tc>
          <w:tcPr>
            <w:tcW w:w="776" w:type="dxa"/>
            <w:shd w:val="clear" w:color="auto" w:fill="auto"/>
            <w:vAlign w:val="center"/>
            <w:hideMark/>
          </w:tcPr>
          <w:p w14:paraId="2405E2A6" w14:textId="77777777" w:rsidR="00154B4F" w:rsidRPr="007001F1" w:rsidRDefault="00154B4F" w:rsidP="00154B4F">
            <w:pPr>
              <w:jc w:val="center"/>
              <w:rPr>
                <w:color w:val="000000"/>
              </w:rPr>
            </w:pPr>
          </w:p>
        </w:tc>
        <w:tc>
          <w:tcPr>
            <w:tcW w:w="1775" w:type="dxa"/>
            <w:shd w:val="clear" w:color="auto" w:fill="auto"/>
            <w:vAlign w:val="center"/>
            <w:hideMark/>
          </w:tcPr>
          <w:p w14:paraId="10D4B6DA" w14:textId="77777777" w:rsidR="00154B4F" w:rsidRPr="007001F1" w:rsidRDefault="00154B4F" w:rsidP="00154B4F">
            <w:pPr>
              <w:jc w:val="center"/>
              <w:rPr>
                <w:color w:val="000000"/>
              </w:rPr>
            </w:pPr>
          </w:p>
        </w:tc>
      </w:tr>
      <w:tr w:rsidR="00154B4F" w:rsidRPr="007001F1" w14:paraId="0B23D6C9" w14:textId="77777777" w:rsidTr="007261E4">
        <w:trPr>
          <w:trHeight w:val="20"/>
        </w:trPr>
        <w:tc>
          <w:tcPr>
            <w:tcW w:w="582" w:type="dxa"/>
            <w:shd w:val="clear" w:color="auto" w:fill="auto"/>
            <w:noWrap/>
            <w:vAlign w:val="center"/>
            <w:hideMark/>
          </w:tcPr>
          <w:p w14:paraId="409DB3AD" w14:textId="2D1BA0A2"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7D02C90A" w14:textId="77777777" w:rsidR="00154B4F" w:rsidRPr="007001F1" w:rsidRDefault="00154B4F" w:rsidP="00A3755D">
            <w:pPr>
              <w:jc w:val="both"/>
              <w:rPr>
                <w:color w:val="000000"/>
                <w:sz w:val="22"/>
                <w:szCs w:val="22"/>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14:paraId="6EE772A0" w14:textId="77777777" w:rsidR="00154B4F" w:rsidRPr="007001F1" w:rsidRDefault="00154B4F" w:rsidP="00154B4F">
            <w:pPr>
              <w:jc w:val="center"/>
              <w:rPr>
                <w:color w:val="000000"/>
              </w:rPr>
            </w:pPr>
          </w:p>
        </w:tc>
        <w:tc>
          <w:tcPr>
            <w:tcW w:w="567" w:type="dxa"/>
            <w:shd w:val="clear" w:color="auto" w:fill="auto"/>
            <w:vAlign w:val="center"/>
            <w:hideMark/>
          </w:tcPr>
          <w:p w14:paraId="402556D7" w14:textId="77777777" w:rsidR="00154B4F" w:rsidRPr="007001F1" w:rsidRDefault="00154B4F" w:rsidP="00154B4F">
            <w:pPr>
              <w:jc w:val="center"/>
              <w:rPr>
                <w:color w:val="000000"/>
              </w:rPr>
            </w:pPr>
          </w:p>
        </w:tc>
        <w:tc>
          <w:tcPr>
            <w:tcW w:w="776" w:type="dxa"/>
            <w:shd w:val="clear" w:color="auto" w:fill="auto"/>
            <w:vAlign w:val="center"/>
            <w:hideMark/>
          </w:tcPr>
          <w:p w14:paraId="7381538A" w14:textId="77777777" w:rsidR="00154B4F" w:rsidRPr="007001F1" w:rsidRDefault="00154B4F" w:rsidP="00154B4F">
            <w:pPr>
              <w:jc w:val="center"/>
              <w:rPr>
                <w:color w:val="000000"/>
              </w:rPr>
            </w:pPr>
          </w:p>
        </w:tc>
        <w:tc>
          <w:tcPr>
            <w:tcW w:w="1775" w:type="dxa"/>
            <w:shd w:val="clear" w:color="auto" w:fill="auto"/>
            <w:vAlign w:val="center"/>
            <w:hideMark/>
          </w:tcPr>
          <w:p w14:paraId="436EC261" w14:textId="77777777" w:rsidR="00154B4F" w:rsidRPr="007001F1" w:rsidRDefault="00154B4F" w:rsidP="00154B4F">
            <w:pPr>
              <w:jc w:val="center"/>
              <w:rPr>
                <w:color w:val="000000"/>
              </w:rPr>
            </w:pPr>
          </w:p>
        </w:tc>
      </w:tr>
      <w:tr w:rsidR="00154B4F" w:rsidRPr="007001F1" w14:paraId="5A16D43C" w14:textId="77777777" w:rsidTr="007261E4">
        <w:trPr>
          <w:trHeight w:val="20"/>
        </w:trPr>
        <w:tc>
          <w:tcPr>
            <w:tcW w:w="582" w:type="dxa"/>
            <w:shd w:val="clear" w:color="auto" w:fill="auto"/>
            <w:noWrap/>
            <w:vAlign w:val="center"/>
            <w:hideMark/>
          </w:tcPr>
          <w:p w14:paraId="78F3A4CC" w14:textId="17EE3C59"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14:paraId="360626C3" w14:textId="77777777" w:rsidR="00154B4F" w:rsidRPr="007001F1" w:rsidRDefault="00154B4F" w:rsidP="00A3755D">
            <w:pPr>
              <w:jc w:val="both"/>
              <w:rPr>
                <w:color w:val="000000"/>
                <w:sz w:val="22"/>
                <w:szCs w:val="22"/>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xml:space="preserve">", ak ide o civilnú zákazku alebo koncesiu, ktorú verejný obstarávateľ zadáva právnickej osobe, nad ktorou nevykonáva kontrolu (§ 1 ods. 8 ZVO) sú kumulatívne splnené požiadavky: </w:t>
            </w:r>
          </w:p>
          <w:p w14:paraId="2509DC09"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064B0CE8" w14:textId="77777777" w:rsidR="00154B4F" w:rsidRPr="007001F1" w:rsidRDefault="00154B4F" w:rsidP="00A3755D">
            <w:pPr>
              <w:jc w:val="both"/>
              <w:rPr>
                <w:color w:val="000000"/>
                <w:sz w:val="22"/>
                <w:szCs w:val="22"/>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789695DF" w14:textId="5F71CC41" w:rsidR="00154B4F" w:rsidRPr="007001F1" w:rsidRDefault="00154B4F" w:rsidP="00A3755D">
            <w:pPr>
              <w:jc w:val="both"/>
              <w:rPr>
                <w:color w:val="000000"/>
                <w:sz w:val="22"/>
                <w:szCs w:val="22"/>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440089E4" w14:textId="77777777" w:rsidR="00154B4F" w:rsidRPr="007001F1" w:rsidRDefault="00154B4F" w:rsidP="00154B4F">
            <w:pPr>
              <w:jc w:val="center"/>
              <w:rPr>
                <w:color w:val="000000"/>
              </w:rPr>
            </w:pPr>
          </w:p>
        </w:tc>
        <w:tc>
          <w:tcPr>
            <w:tcW w:w="567" w:type="dxa"/>
            <w:shd w:val="clear" w:color="auto" w:fill="auto"/>
            <w:vAlign w:val="center"/>
            <w:hideMark/>
          </w:tcPr>
          <w:p w14:paraId="63B6CFA9" w14:textId="77777777" w:rsidR="00154B4F" w:rsidRPr="007001F1" w:rsidRDefault="00154B4F" w:rsidP="00154B4F">
            <w:pPr>
              <w:jc w:val="center"/>
              <w:rPr>
                <w:color w:val="000000"/>
              </w:rPr>
            </w:pPr>
          </w:p>
        </w:tc>
        <w:tc>
          <w:tcPr>
            <w:tcW w:w="776" w:type="dxa"/>
            <w:shd w:val="clear" w:color="auto" w:fill="auto"/>
            <w:vAlign w:val="center"/>
            <w:hideMark/>
          </w:tcPr>
          <w:p w14:paraId="77496C72" w14:textId="77777777" w:rsidR="00154B4F" w:rsidRPr="007001F1" w:rsidRDefault="00154B4F" w:rsidP="00154B4F">
            <w:pPr>
              <w:jc w:val="center"/>
              <w:rPr>
                <w:color w:val="000000"/>
              </w:rPr>
            </w:pPr>
          </w:p>
        </w:tc>
        <w:tc>
          <w:tcPr>
            <w:tcW w:w="1775" w:type="dxa"/>
            <w:shd w:val="clear" w:color="auto" w:fill="auto"/>
            <w:vAlign w:val="center"/>
            <w:hideMark/>
          </w:tcPr>
          <w:p w14:paraId="56D23A63" w14:textId="77777777" w:rsidR="00154B4F" w:rsidRPr="007001F1" w:rsidRDefault="00154B4F" w:rsidP="00154B4F">
            <w:pPr>
              <w:jc w:val="center"/>
              <w:rPr>
                <w:color w:val="000000"/>
              </w:rPr>
            </w:pPr>
          </w:p>
        </w:tc>
      </w:tr>
      <w:tr w:rsidR="00154B4F" w:rsidRPr="007001F1" w14:paraId="6FB04E5F" w14:textId="77777777" w:rsidTr="007261E4">
        <w:trPr>
          <w:trHeight w:val="20"/>
        </w:trPr>
        <w:tc>
          <w:tcPr>
            <w:tcW w:w="582" w:type="dxa"/>
            <w:shd w:val="clear" w:color="auto" w:fill="auto"/>
            <w:noWrap/>
            <w:vAlign w:val="center"/>
            <w:hideMark/>
          </w:tcPr>
          <w:p w14:paraId="38D8EDB2" w14:textId="298DDF7A"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75238EB7" w14:textId="77777777" w:rsidR="00154B4F" w:rsidRPr="007001F1" w:rsidRDefault="00154B4F" w:rsidP="00A3755D">
            <w:pPr>
              <w:jc w:val="both"/>
              <w:rPr>
                <w:color w:val="000000"/>
                <w:sz w:val="22"/>
                <w:szCs w:val="22"/>
              </w:rPr>
            </w:pPr>
            <w:r w:rsidRPr="007001F1">
              <w:rPr>
                <w:color w:val="000000"/>
                <w:sz w:val="22"/>
                <w:szCs w:val="22"/>
              </w:rPr>
              <w:t>V súvislosti so spoločnou kontrolou v zmysle § 1 ods. 9 ZVO sú splnené podmienky:</w:t>
            </w:r>
          </w:p>
          <w:p w14:paraId="70270680" w14:textId="77777777" w:rsidR="00154B4F" w:rsidRPr="007001F1" w:rsidRDefault="00154B4F" w:rsidP="00A3755D">
            <w:pPr>
              <w:jc w:val="both"/>
              <w:rPr>
                <w:color w:val="000000"/>
                <w:sz w:val="22"/>
                <w:szCs w:val="22"/>
              </w:rPr>
            </w:pPr>
            <w:r w:rsidRPr="007001F1">
              <w:rPr>
                <w:color w:val="000000"/>
                <w:sz w:val="22"/>
                <w:szCs w:val="22"/>
              </w:rPr>
              <w:t xml:space="preserve">a) orgány kontrolovanej právnickej osoby s rozhodovacími právomocami pozostávajú zo </w:t>
            </w:r>
            <w:r w:rsidRPr="007001F1">
              <w:rPr>
                <w:color w:val="000000"/>
                <w:sz w:val="22"/>
                <w:szCs w:val="22"/>
              </w:rPr>
              <w:lastRenderedPageBreak/>
              <w:t xml:space="preserve">zástupcov všetkých zúčastnených verejných obstarávateľov; jednotliví zástupcovia môžu zastupovať niekoľkých alebo všetkých zúčastnených verejných obstarávateľov, </w:t>
            </w:r>
          </w:p>
          <w:p w14:paraId="24315ECD" w14:textId="77777777" w:rsidR="00154B4F" w:rsidRPr="007001F1" w:rsidRDefault="00154B4F" w:rsidP="00A3755D">
            <w:pPr>
              <w:jc w:val="both"/>
              <w:rPr>
                <w:color w:val="000000"/>
                <w:sz w:val="22"/>
                <w:szCs w:val="22"/>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14:paraId="7009AF02" w14:textId="78D40B38" w:rsidR="00154B4F" w:rsidRPr="007001F1" w:rsidRDefault="00154B4F" w:rsidP="00A3755D">
            <w:pPr>
              <w:jc w:val="both"/>
              <w:rPr>
                <w:color w:val="000000"/>
                <w:sz w:val="22"/>
                <w:szCs w:val="22"/>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14:paraId="3E8BDAAF" w14:textId="77777777" w:rsidR="00154B4F" w:rsidRPr="007001F1" w:rsidRDefault="00154B4F" w:rsidP="00154B4F">
            <w:pPr>
              <w:jc w:val="center"/>
              <w:rPr>
                <w:color w:val="000000"/>
              </w:rPr>
            </w:pPr>
          </w:p>
        </w:tc>
        <w:tc>
          <w:tcPr>
            <w:tcW w:w="567" w:type="dxa"/>
            <w:shd w:val="clear" w:color="auto" w:fill="auto"/>
            <w:vAlign w:val="center"/>
            <w:hideMark/>
          </w:tcPr>
          <w:p w14:paraId="16514843" w14:textId="77777777" w:rsidR="00154B4F" w:rsidRPr="007001F1" w:rsidRDefault="00154B4F" w:rsidP="00154B4F">
            <w:pPr>
              <w:jc w:val="center"/>
              <w:rPr>
                <w:color w:val="000000"/>
              </w:rPr>
            </w:pPr>
          </w:p>
        </w:tc>
        <w:tc>
          <w:tcPr>
            <w:tcW w:w="776" w:type="dxa"/>
            <w:shd w:val="clear" w:color="auto" w:fill="auto"/>
            <w:vAlign w:val="center"/>
            <w:hideMark/>
          </w:tcPr>
          <w:p w14:paraId="474E0044" w14:textId="77777777" w:rsidR="00154B4F" w:rsidRPr="007001F1" w:rsidRDefault="00154B4F" w:rsidP="00154B4F">
            <w:pPr>
              <w:jc w:val="center"/>
              <w:rPr>
                <w:color w:val="000000"/>
              </w:rPr>
            </w:pPr>
          </w:p>
        </w:tc>
        <w:tc>
          <w:tcPr>
            <w:tcW w:w="1775" w:type="dxa"/>
            <w:shd w:val="clear" w:color="auto" w:fill="auto"/>
            <w:vAlign w:val="center"/>
            <w:hideMark/>
          </w:tcPr>
          <w:p w14:paraId="166D06F3" w14:textId="77777777" w:rsidR="00154B4F" w:rsidRPr="007001F1" w:rsidRDefault="00154B4F" w:rsidP="00154B4F">
            <w:pPr>
              <w:jc w:val="center"/>
              <w:rPr>
                <w:color w:val="000000"/>
              </w:rPr>
            </w:pPr>
          </w:p>
        </w:tc>
      </w:tr>
      <w:tr w:rsidR="00154B4F" w:rsidRPr="007001F1" w14:paraId="1D377392" w14:textId="77777777" w:rsidTr="007261E4">
        <w:trPr>
          <w:trHeight w:val="20"/>
        </w:trPr>
        <w:tc>
          <w:tcPr>
            <w:tcW w:w="582" w:type="dxa"/>
            <w:shd w:val="clear" w:color="auto" w:fill="auto"/>
            <w:noWrap/>
            <w:vAlign w:val="center"/>
            <w:hideMark/>
          </w:tcPr>
          <w:p w14:paraId="59BB9842" w14:textId="42C30730"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14:paraId="0CCCFEA9" w14:textId="5A23E2DF" w:rsidR="00154B4F" w:rsidRPr="007001F1" w:rsidRDefault="00154B4F" w:rsidP="00A3755D">
            <w:pPr>
              <w:jc w:val="both"/>
              <w:rPr>
                <w:color w:val="000000"/>
                <w:sz w:val="22"/>
                <w:szCs w:val="22"/>
              </w:rPr>
            </w:pPr>
            <w:r w:rsidRPr="007001F1">
              <w:rPr>
                <w:color w:val="000000"/>
                <w:sz w:val="22"/>
                <w:szCs w:val="22"/>
              </w:rPr>
              <w:t xml:space="preserve">V prípade zadania zákazky  </w:t>
            </w:r>
            <w:ins w:id="2079" w:author="Hudec Branislav" w:date="2018-02-20T19:43:00Z">
              <w:r w:rsidR="00E3525F">
                <w:rPr>
                  <w:color w:val="000000"/>
                  <w:sz w:val="22"/>
                  <w:szCs w:val="22"/>
                </w:rPr>
                <w:t>horizontálnej spolupráce</w:t>
              </w:r>
            </w:ins>
            <w:del w:id="2080" w:author="Hudec Branislav" w:date="2018-02-20T19:43:00Z">
              <w:r w:rsidRPr="007001F1" w:rsidDel="00E3525F">
                <w:rPr>
                  <w:color w:val="000000"/>
                  <w:sz w:val="22"/>
                  <w:szCs w:val="22"/>
                </w:rPr>
                <w:delText>"in-house"</w:delText>
              </w:r>
            </w:del>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14:paraId="2F525557" w14:textId="25C4D2A6" w:rsidR="00154B4F" w:rsidRPr="007001F1" w:rsidRDefault="00154B4F" w:rsidP="00A3755D">
            <w:pPr>
              <w:jc w:val="both"/>
              <w:rPr>
                <w:color w:val="000000"/>
                <w:sz w:val="22"/>
                <w:szCs w:val="22"/>
              </w:rPr>
            </w:pPr>
            <w:r w:rsidRPr="007001F1">
              <w:rPr>
                <w:color w:val="000000"/>
                <w:sz w:val="22"/>
                <w:szCs w:val="22"/>
              </w:rPr>
              <w:t>a)</w:t>
            </w:r>
            <w:r w:rsidR="00BD5FA6" w:rsidRPr="007001F1">
              <w:rPr>
                <w:color w:val="000000"/>
                <w:sz w:val="22"/>
                <w:szCs w:val="22"/>
              </w:rPr>
              <w:t xml:space="preserve"> </w:t>
            </w:r>
            <w:r w:rsidRPr="007001F1">
              <w:rPr>
                <w:color w:val="000000"/>
                <w:sz w:val="22"/>
                <w:szCs w:val="22"/>
              </w:rPr>
              <w:t xml:space="preserve">touto zmluvou sa ustanovuje alebo vykonáva spolupráca medzi zúčastnenými verejnými obstarávateľmi s cieľom zabezpečiť, aby sa služby vo verejnom záujme, ktoré musia poskytovať, poskytovali v záujme dosahovania ich spoločných cieľov, </w:t>
            </w:r>
          </w:p>
          <w:p w14:paraId="04A0AA13" w14:textId="0E0EAE35" w:rsidR="00154B4F" w:rsidRPr="007001F1" w:rsidRDefault="00154B4F" w:rsidP="00A3755D">
            <w:pPr>
              <w:jc w:val="both"/>
              <w:rPr>
                <w:color w:val="000000"/>
                <w:sz w:val="22"/>
                <w:szCs w:val="22"/>
              </w:rPr>
            </w:pPr>
            <w:r w:rsidRPr="007001F1">
              <w:rPr>
                <w:color w:val="000000"/>
                <w:sz w:val="22"/>
                <w:szCs w:val="22"/>
              </w:rPr>
              <w:t>b)</w:t>
            </w:r>
            <w:r w:rsidR="00BD5FA6" w:rsidRPr="007001F1">
              <w:rPr>
                <w:color w:val="000000"/>
                <w:sz w:val="22"/>
                <w:szCs w:val="22"/>
              </w:rPr>
              <w:t xml:space="preserve"> </w:t>
            </w:r>
            <w:r w:rsidRPr="007001F1">
              <w:rPr>
                <w:color w:val="000000"/>
                <w:sz w:val="22"/>
                <w:szCs w:val="22"/>
              </w:rPr>
              <w:t>vykonávanie spolupráce sa riadi výlučne aspektmi týkajúcimi sa verejného záujmu a</w:t>
            </w:r>
          </w:p>
          <w:p w14:paraId="53535ADE" w14:textId="3B3BA78F" w:rsidR="00154B4F" w:rsidRPr="007001F1" w:rsidRDefault="00154B4F" w:rsidP="00A3755D">
            <w:pPr>
              <w:jc w:val="both"/>
              <w:rPr>
                <w:color w:val="000000"/>
                <w:sz w:val="22"/>
                <w:szCs w:val="22"/>
              </w:rPr>
            </w:pPr>
            <w:r w:rsidRPr="007001F1">
              <w:rPr>
                <w:color w:val="000000"/>
                <w:sz w:val="22"/>
                <w:szCs w:val="22"/>
              </w:rPr>
              <w:t>c)</w:t>
            </w:r>
            <w:r w:rsidR="00BD5FA6" w:rsidRPr="007001F1">
              <w:rPr>
                <w:color w:val="000000"/>
                <w:sz w:val="22"/>
                <w:szCs w:val="22"/>
              </w:rPr>
              <w:t xml:space="preserve"> </w:t>
            </w:r>
            <w:r w:rsidRPr="007001F1">
              <w:rPr>
                <w:color w:val="000000"/>
                <w:sz w:val="22"/>
                <w:szCs w:val="22"/>
              </w:rPr>
              <w:t>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14:paraId="3FD1DA74" w14:textId="77777777" w:rsidR="00154B4F" w:rsidRPr="007001F1" w:rsidRDefault="00154B4F" w:rsidP="00154B4F">
            <w:pPr>
              <w:jc w:val="center"/>
              <w:rPr>
                <w:color w:val="000000"/>
              </w:rPr>
            </w:pPr>
          </w:p>
        </w:tc>
        <w:tc>
          <w:tcPr>
            <w:tcW w:w="567" w:type="dxa"/>
            <w:shd w:val="clear" w:color="auto" w:fill="auto"/>
            <w:vAlign w:val="center"/>
            <w:hideMark/>
          </w:tcPr>
          <w:p w14:paraId="70B66BE1" w14:textId="77777777" w:rsidR="00154B4F" w:rsidRPr="007001F1" w:rsidRDefault="00154B4F" w:rsidP="00154B4F">
            <w:pPr>
              <w:jc w:val="center"/>
              <w:rPr>
                <w:color w:val="000000"/>
              </w:rPr>
            </w:pPr>
          </w:p>
        </w:tc>
        <w:tc>
          <w:tcPr>
            <w:tcW w:w="776" w:type="dxa"/>
            <w:shd w:val="clear" w:color="auto" w:fill="auto"/>
            <w:vAlign w:val="center"/>
            <w:hideMark/>
          </w:tcPr>
          <w:p w14:paraId="21558B7B" w14:textId="77777777" w:rsidR="00154B4F" w:rsidRPr="007001F1" w:rsidRDefault="00154B4F" w:rsidP="00154B4F">
            <w:pPr>
              <w:jc w:val="center"/>
              <w:rPr>
                <w:color w:val="000000"/>
              </w:rPr>
            </w:pPr>
          </w:p>
        </w:tc>
        <w:tc>
          <w:tcPr>
            <w:tcW w:w="1775" w:type="dxa"/>
            <w:shd w:val="clear" w:color="auto" w:fill="auto"/>
            <w:vAlign w:val="center"/>
            <w:hideMark/>
          </w:tcPr>
          <w:p w14:paraId="69D4A128" w14:textId="77777777" w:rsidR="00154B4F" w:rsidRPr="007001F1" w:rsidRDefault="00154B4F" w:rsidP="00154B4F">
            <w:pPr>
              <w:jc w:val="center"/>
              <w:rPr>
                <w:color w:val="000000"/>
              </w:rPr>
            </w:pPr>
          </w:p>
        </w:tc>
      </w:tr>
      <w:tr w:rsidR="00154B4F" w:rsidRPr="007001F1" w14:paraId="63029714" w14:textId="77777777" w:rsidTr="007261E4">
        <w:trPr>
          <w:trHeight w:val="20"/>
        </w:trPr>
        <w:tc>
          <w:tcPr>
            <w:tcW w:w="582" w:type="dxa"/>
            <w:shd w:val="clear" w:color="auto" w:fill="auto"/>
            <w:noWrap/>
            <w:vAlign w:val="center"/>
            <w:hideMark/>
          </w:tcPr>
          <w:p w14:paraId="73595B10" w14:textId="4EF79B4C"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14:paraId="46076967" w14:textId="4C58787C"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14:paraId="2563602C" w14:textId="77777777" w:rsidR="00154B4F" w:rsidRPr="007001F1" w:rsidRDefault="00154B4F" w:rsidP="00154B4F">
            <w:pPr>
              <w:jc w:val="center"/>
              <w:rPr>
                <w:color w:val="000000"/>
              </w:rPr>
            </w:pPr>
          </w:p>
        </w:tc>
        <w:tc>
          <w:tcPr>
            <w:tcW w:w="567" w:type="dxa"/>
            <w:shd w:val="clear" w:color="auto" w:fill="auto"/>
            <w:vAlign w:val="center"/>
            <w:hideMark/>
          </w:tcPr>
          <w:p w14:paraId="706D43F6" w14:textId="77777777" w:rsidR="00154B4F" w:rsidRPr="007001F1" w:rsidRDefault="00154B4F" w:rsidP="00154B4F">
            <w:pPr>
              <w:jc w:val="center"/>
              <w:rPr>
                <w:color w:val="000000"/>
              </w:rPr>
            </w:pPr>
          </w:p>
        </w:tc>
        <w:tc>
          <w:tcPr>
            <w:tcW w:w="776" w:type="dxa"/>
            <w:shd w:val="clear" w:color="auto" w:fill="auto"/>
            <w:vAlign w:val="center"/>
            <w:hideMark/>
          </w:tcPr>
          <w:p w14:paraId="2AD51540" w14:textId="77777777" w:rsidR="00154B4F" w:rsidRPr="007001F1" w:rsidRDefault="00154B4F" w:rsidP="00154B4F">
            <w:pPr>
              <w:jc w:val="center"/>
              <w:rPr>
                <w:color w:val="000000"/>
              </w:rPr>
            </w:pPr>
          </w:p>
        </w:tc>
        <w:tc>
          <w:tcPr>
            <w:tcW w:w="1775" w:type="dxa"/>
            <w:shd w:val="clear" w:color="auto" w:fill="auto"/>
            <w:vAlign w:val="center"/>
            <w:hideMark/>
          </w:tcPr>
          <w:p w14:paraId="4B9D0CD8" w14:textId="77777777" w:rsidR="00154B4F" w:rsidRPr="007001F1" w:rsidRDefault="00154B4F" w:rsidP="00154B4F">
            <w:pPr>
              <w:jc w:val="center"/>
              <w:rPr>
                <w:color w:val="000000"/>
              </w:rPr>
            </w:pPr>
          </w:p>
        </w:tc>
      </w:tr>
      <w:tr w:rsidR="00154B4F" w:rsidRPr="007001F1" w14:paraId="167D6E71" w14:textId="77777777" w:rsidTr="007261E4">
        <w:trPr>
          <w:trHeight w:val="20"/>
        </w:trPr>
        <w:tc>
          <w:tcPr>
            <w:tcW w:w="582" w:type="dxa"/>
            <w:shd w:val="clear" w:color="auto" w:fill="auto"/>
            <w:noWrap/>
            <w:vAlign w:val="center"/>
            <w:hideMark/>
          </w:tcPr>
          <w:p w14:paraId="756AC795" w14:textId="0C0D8ACE"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14:paraId="343C70CC" w14:textId="6EF2A618"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in-</w:t>
            </w:r>
            <w:proofErr w:type="spellStart"/>
            <w:r w:rsidRPr="007001F1">
              <w:rPr>
                <w:color w:val="000000"/>
                <w:sz w:val="22"/>
                <w:szCs w:val="22"/>
              </w:rPr>
              <w:t>house</w:t>
            </w:r>
            <w:proofErr w:type="spellEnd"/>
            <w:r w:rsidRPr="007001F1">
              <w:rPr>
                <w:color w:val="000000"/>
                <w:sz w:val="22"/>
                <w:szCs w:val="22"/>
              </w:rPr>
              <w:t xml:space="preserve"> zákazkou</w:t>
            </w:r>
            <w:ins w:id="2081" w:author="Hudec Branislav" w:date="2018-02-20T19:44:00Z">
              <w:r w:rsidR="0036752F">
                <w:rPr>
                  <w:color w:val="000000"/>
                  <w:sz w:val="22"/>
                  <w:szCs w:val="22"/>
                </w:rPr>
                <w:t xml:space="preserve"> alebo zákazkou horizontálnej spolupráce</w:t>
              </w:r>
            </w:ins>
            <w:r w:rsidRPr="007001F1">
              <w:rPr>
                <w:color w:val="000000"/>
                <w:sz w:val="22"/>
                <w:szCs w:val="22"/>
              </w:rPr>
              <w:t>?</w:t>
            </w:r>
          </w:p>
        </w:tc>
        <w:tc>
          <w:tcPr>
            <w:tcW w:w="567" w:type="dxa"/>
            <w:shd w:val="clear" w:color="auto" w:fill="auto"/>
            <w:vAlign w:val="center"/>
            <w:hideMark/>
          </w:tcPr>
          <w:p w14:paraId="0DC00C9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BAFC577"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1371A1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9F065C7" w14:textId="77777777" w:rsidR="00154B4F" w:rsidRPr="007001F1" w:rsidRDefault="00154B4F" w:rsidP="00154B4F">
            <w:pPr>
              <w:jc w:val="center"/>
              <w:rPr>
                <w:color w:val="000000"/>
              </w:rPr>
            </w:pPr>
            <w:r w:rsidRPr="007001F1">
              <w:rPr>
                <w:color w:val="000000"/>
                <w:sz w:val="22"/>
                <w:szCs w:val="22"/>
              </w:rPr>
              <w:t> </w:t>
            </w:r>
          </w:p>
        </w:tc>
      </w:tr>
      <w:tr w:rsidR="00154B4F" w:rsidRPr="007001F1" w14:paraId="1644D8BE" w14:textId="77777777" w:rsidTr="007261E4">
        <w:trPr>
          <w:trHeight w:val="20"/>
        </w:trPr>
        <w:tc>
          <w:tcPr>
            <w:tcW w:w="582" w:type="dxa"/>
            <w:shd w:val="clear" w:color="auto" w:fill="auto"/>
            <w:noWrap/>
            <w:vAlign w:val="center"/>
            <w:hideMark/>
          </w:tcPr>
          <w:p w14:paraId="6502B54C" w14:textId="7E92AC4A"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14:paraId="33F2130E" w14:textId="6DDAD7EF"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ins w:id="2082" w:author="Hudec Branislav" w:date="2018-02-20T19:44:00Z">
              <w:r w:rsidR="0036752F">
                <w:rPr>
                  <w:color w:val="000000"/>
                  <w:sz w:val="22"/>
                  <w:szCs w:val="22"/>
                </w:rPr>
                <w:t xml:space="preserve"> </w:t>
              </w:r>
            </w:ins>
            <w:del w:id="2083" w:author="Kramár Róbert" w:date="2017-05-15T13:33:00Z">
              <w:r w:rsidRPr="007001F1" w:rsidDel="00A128DC">
                <w:rPr>
                  <w:color w:val="000000"/>
                  <w:sz w:val="22"/>
                  <w:szCs w:val="22"/>
                </w:rPr>
                <w:delText>, ktoré sú uvedené v Systéme riadenia EŠIF</w:delText>
              </w:r>
            </w:del>
            <w:ins w:id="2084"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68D1CFE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5420FC19"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074339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4ECAA0F" w14:textId="77777777" w:rsidR="00154B4F" w:rsidRPr="007001F1" w:rsidRDefault="00154B4F" w:rsidP="00154B4F">
            <w:pPr>
              <w:jc w:val="center"/>
              <w:rPr>
                <w:color w:val="000000"/>
              </w:rPr>
            </w:pPr>
            <w:r w:rsidRPr="007001F1">
              <w:rPr>
                <w:color w:val="000000"/>
                <w:sz w:val="22"/>
                <w:szCs w:val="22"/>
              </w:rPr>
              <w:t> </w:t>
            </w:r>
          </w:p>
        </w:tc>
      </w:tr>
      <w:tr w:rsidR="00154B4F" w:rsidRPr="007001F1" w14:paraId="742D0916" w14:textId="77777777" w:rsidTr="007261E4">
        <w:trPr>
          <w:trHeight w:val="20"/>
        </w:trPr>
        <w:tc>
          <w:tcPr>
            <w:tcW w:w="582" w:type="dxa"/>
            <w:shd w:val="clear" w:color="auto" w:fill="auto"/>
            <w:noWrap/>
            <w:vAlign w:val="center"/>
            <w:hideMark/>
          </w:tcPr>
          <w:p w14:paraId="6A3BBBF3" w14:textId="5BE8A092"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14:paraId="10A64BB2" w14:textId="12C70058" w:rsidR="00154B4F" w:rsidRPr="007001F1" w:rsidRDefault="00154B4F" w:rsidP="00A3755D">
            <w:pPr>
              <w:jc w:val="both"/>
            </w:pPr>
            <w:r w:rsidRPr="007001F1">
              <w:rPr>
                <w:sz w:val="22"/>
                <w:szCs w:val="22"/>
              </w:rPr>
              <w:t>Bol pri zadávaní zákazky identifikovaný konflikt záujmov?</w:t>
            </w:r>
            <w:r w:rsidR="00BD5FA6" w:rsidRPr="007001F1">
              <w:t xml:space="preserve"> </w:t>
            </w:r>
            <w:r w:rsidR="00BD5FA6" w:rsidRPr="007001F1">
              <w:rPr>
                <w:sz w:val="22"/>
                <w:szCs w:val="22"/>
              </w:rPr>
              <w:t>V prípade konfliktu záujmov prijímateľ prijal primerané opatrenia a vykonal nápravu?</w:t>
            </w:r>
          </w:p>
        </w:tc>
        <w:tc>
          <w:tcPr>
            <w:tcW w:w="567" w:type="dxa"/>
            <w:shd w:val="clear" w:color="auto" w:fill="auto"/>
            <w:vAlign w:val="center"/>
            <w:hideMark/>
          </w:tcPr>
          <w:p w14:paraId="56B2AD26"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FA98191"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4DC6DB2"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7690D38" w14:textId="77777777" w:rsidR="00154B4F" w:rsidRPr="007001F1" w:rsidRDefault="00154B4F" w:rsidP="00154B4F">
            <w:pPr>
              <w:jc w:val="center"/>
              <w:rPr>
                <w:color w:val="000000"/>
              </w:rPr>
            </w:pPr>
            <w:r w:rsidRPr="007001F1">
              <w:rPr>
                <w:color w:val="000000"/>
                <w:sz w:val="22"/>
                <w:szCs w:val="22"/>
              </w:rPr>
              <w:t> </w:t>
            </w:r>
          </w:p>
        </w:tc>
      </w:tr>
      <w:tr w:rsidR="00530834" w:rsidRPr="007001F1" w14:paraId="771E12AB" w14:textId="77777777" w:rsidTr="000A0E21">
        <w:trPr>
          <w:trHeight w:val="317"/>
        </w:trPr>
        <w:tc>
          <w:tcPr>
            <w:tcW w:w="582" w:type="dxa"/>
            <w:vMerge w:val="restart"/>
            <w:shd w:val="clear" w:color="auto" w:fill="auto"/>
            <w:noWrap/>
            <w:vAlign w:val="center"/>
          </w:tcPr>
          <w:p w14:paraId="47E112D6" w14:textId="5A94C563" w:rsidR="00530834" w:rsidRPr="007001F1" w:rsidRDefault="00530834" w:rsidP="00154B4F">
            <w:pPr>
              <w:jc w:val="center"/>
              <w:rPr>
                <w:color w:val="000000"/>
                <w:sz w:val="22"/>
                <w:szCs w:val="22"/>
              </w:rPr>
            </w:pPr>
            <w:r w:rsidRPr="007001F1">
              <w:rPr>
                <w:color w:val="000000"/>
                <w:sz w:val="22"/>
                <w:szCs w:val="22"/>
              </w:rPr>
              <w:lastRenderedPageBreak/>
              <w:t>12</w:t>
            </w:r>
          </w:p>
        </w:tc>
        <w:tc>
          <w:tcPr>
            <w:tcW w:w="4820" w:type="dxa"/>
            <w:gridSpan w:val="2"/>
            <w:shd w:val="clear" w:color="auto" w:fill="auto"/>
            <w:vAlign w:val="center"/>
          </w:tcPr>
          <w:p w14:paraId="209C8505" w14:textId="1008E4DD" w:rsidR="00530834" w:rsidRPr="007001F1" w:rsidRDefault="00530834"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FA7CC29" w14:textId="77777777" w:rsidR="00530834" w:rsidRPr="007001F1" w:rsidRDefault="00530834" w:rsidP="00154B4F">
            <w:pPr>
              <w:jc w:val="center"/>
              <w:rPr>
                <w:color w:val="000000"/>
                <w:sz w:val="22"/>
                <w:szCs w:val="22"/>
              </w:rPr>
            </w:pPr>
          </w:p>
        </w:tc>
        <w:tc>
          <w:tcPr>
            <w:tcW w:w="567" w:type="dxa"/>
            <w:shd w:val="clear" w:color="auto" w:fill="auto"/>
            <w:vAlign w:val="center"/>
          </w:tcPr>
          <w:p w14:paraId="53501556" w14:textId="77777777" w:rsidR="00530834" w:rsidRPr="007001F1" w:rsidRDefault="00530834" w:rsidP="00154B4F">
            <w:pPr>
              <w:jc w:val="center"/>
              <w:rPr>
                <w:color w:val="000000"/>
                <w:sz w:val="22"/>
                <w:szCs w:val="22"/>
              </w:rPr>
            </w:pPr>
          </w:p>
        </w:tc>
        <w:tc>
          <w:tcPr>
            <w:tcW w:w="776" w:type="dxa"/>
            <w:shd w:val="clear" w:color="auto" w:fill="auto"/>
            <w:vAlign w:val="center"/>
          </w:tcPr>
          <w:p w14:paraId="424F7948" w14:textId="77777777" w:rsidR="00530834" w:rsidRPr="007001F1" w:rsidRDefault="00530834" w:rsidP="00154B4F">
            <w:pPr>
              <w:jc w:val="center"/>
              <w:rPr>
                <w:color w:val="000000"/>
                <w:sz w:val="22"/>
                <w:szCs w:val="22"/>
              </w:rPr>
            </w:pPr>
          </w:p>
        </w:tc>
        <w:tc>
          <w:tcPr>
            <w:tcW w:w="1775" w:type="dxa"/>
            <w:shd w:val="clear" w:color="auto" w:fill="auto"/>
            <w:vAlign w:val="center"/>
          </w:tcPr>
          <w:p w14:paraId="7DEC8E5A" w14:textId="77777777" w:rsidR="00530834" w:rsidRPr="007001F1" w:rsidRDefault="00530834" w:rsidP="00154B4F">
            <w:pPr>
              <w:jc w:val="center"/>
              <w:rPr>
                <w:color w:val="000000"/>
                <w:sz w:val="22"/>
                <w:szCs w:val="22"/>
              </w:rPr>
            </w:pPr>
          </w:p>
        </w:tc>
      </w:tr>
      <w:tr w:rsidR="00530834" w:rsidRPr="007001F1" w14:paraId="65329E09" w14:textId="77777777" w:rsidTr="007261E4">
        <w:trPr>
          <w:trHeight w:val="845"/>
        </w:trPr>
        <w:tc>
          <w:tcPr>
            <w:tcW w:w="582" w:type="dxa"/>
            <w:vMerge/>
            <w:shd w:val="clear" w:color="auto" w:fill="auto"/>
            <w:noWrap/>
            <w:vAlign w:val="center"/>
          </w:tcPr>
          <w:p w14:paraId="1CCA0431"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0D0F9FE0" w14:textId="20B66336" w:rsidR="00530834" w:rsidRPr="007001F1" w:rsidRDefault="00530834" w:rsidP="00A3755D">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750036" w14:textId="77777777" w:rsidR="00530834" w:rsidRPr="007001F1" w:rsidRDefault="00530834" w:rsidP="00154B4F">
            <w:pPr>
              <w:jc w:val="center"/>
              <w:rPr>
                <w:color w:val="000000"/>
                <w:sz w:val="22"/>
                <w:szCs w:val="22"/>
              </w:rPr>
            </w:pPr>
          </w:p>
        </w:tc>
        <w:tc>
          <w:tcPr>
            <w:tcW w:w="567" w:type="dxa"/>
            <w:shd w:val="clear" w:color="auto" w:fill="auto"/>
            <w:vAlign w:val="center"/>
          </w:tcPr>
          <w:p w14:paraId="4295D50F" w14:textId="77777777" w:rsidR="00530834" w:rsidRPr="007001F1" w:rsidRDefault="00530834" w:rsidP="00154B4F">
            <w:pPr>
              <w:jc w:val="center"/>
              <w:rPr>
                <w:color w:val="000000"/>
                <w:sz w:val="22"/>
                <w:szCs w:val="22"/>
              </w:rPr>
            </w:pPr>
          </w:p>
        </w:tc>
        <w:tc>
          <w:tcPr>
            <w:tcW w:w="776" w:type="dxa"/>
            <w:shd w:val="clear" w:color="auto" w:fill="auto"/>
            <w:vAlign w:val="center"/>
          </w:tcPr>
          <w:p w14:paraId="091B7832" w14:textId="77777777" w:rsidR="00530834" w:rsidRPr="007001F1" w:rsidRDefault="00530834" w:rsidP="00154B4F">
            <w:pPr>
              <w:jc w:val="center"/>
              <w:rPr>
                <w:color w:val="000000"/>
                <w:sz w:val="22"/>
                <w:szCs w:val="22"/>
              </w:rPr>
            </w:pPr>
          </w:p>
        </w:tc>
        <w:tc>
          <w:tcPr>
            <w:tcW w:w="1775" w:type="dxa"/>
            <w:shd w:val="clear" w:color="auto" w:fill="auto"/>
            <w:vAlign w:val="center"/>
          </w:tcPr>
          <w:p w14:paraId="7DDEBE2C" w14:textId="77777777" w:rsidR="00530834" w:rsidRPr="007001F1" w:rsidRDefault="00530834" w:rsidP="00154B4F">
            <w:pPr>
              <w:jc w:val="center"/>
              <w:rPr>
                <w:color w:val="000000"/>
                <w:sz w:val="22"/>
                <w:szCs w:val="22"/>
              </w:rPr>
            </w:pPr>
          </w:p>
        </w:tc>
      </w:tr>
      <w:tr w:rsidR="00530834" w:rsidRPr="007001F1" w14:paraId="72E03D85" w14:textId="77777777" w:rsidTr="007261E4">
        <w:trPr>
          <w:trHeight w:val="845"/>
        </w:trPr>
        <w:tc>
          <w:tcPr>
            <w:tcW w:w="582" w:type="dxa"/>
            <w:vMerge/>
            <w:shd w:val="clear" w:color="auto" w:fill="auto"/>
            <w:noWrap/>
            <w:vAlign w:val="center"/>
          </w:tcPr>
          <w:p w14:paraId="61E5A971"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42A23CA7" w14:textId="1E010A3E" w:rsidR="00530834" w:rsidRPr="007001F1" w:rsidRDefault="00530834" w:rsidP="00A3755D">
            <w:pPr>
              <w:jc w:val="both"/>
              <w:rPr>
                <w:color w:val="000000"/>
                <w:sz w:val="22"/>
                <w:szCs w:val="22"/>
              </w:rPr>
            </w:pPr>
            <w:del w:id="2085" w:author="Kramár Róbert" w:date="2018-04-27T17:40:00Z">
              <w:r w:rsidRPr="007001F1" w:rsidDel="00695091">
                <w:rPr>
                  <w:color w:val="000000"/>
                  <w:sz w:val="22"/>
                  <w:szCs w:val="22"/>
                </w:rPr>
                <w:delText xml:space="preserve">c) Má úspešný uchádzač a subdodávateľ úspešného uchádzača (ak relevantné) zapísaných v registri partnerov verejného sektora konečných užívateľov </w:delText>
              </w:r>
              <w:commentRangeStart w:id="2086"/>
              <w:r w:rsidRPr="007001F1" w:rsidDel="00695091">
                <w:rPr>
                  <w:color w:val="000000"/>
                  <w:sz w:val="22"/>
                  <w:szCs w:val="22"/>
                </w:rPr>
                <w:delText>výhod</w:delText>
              </w:r>
            </w:del>
            <w:commentRangeEnd w:id="2086"/>
            <w:r w:rsidR="00695091">
              <w:rPr>
                <w:rStyle w:val="Odkaznakomentr"/>
              </w:rPr>
              <w:commentReference w:id="2086"/>
            </w:r>
            <w:del w:id="2087" w:author="Kramár Róbert" w:date="2018-04-27T17:40:00Z">
              <w:r w:rsidRPr="007001F1" w:rsidDel="00695091">
                <w:rPr>
                  <w:color w:val="000000"/>
                  <w:sz w:val="22"/>
                  <w:szCs w:val="22"/>
                </w:rPr>
                <w:delText xml:space="preserve">?    </w:delText>
              </w:r>
            </w:del>
          </w:p>
        </w:tc>
        <w:tc>
          <w:tcPr>
            <w:tcW w:w="567" w:type="dxa"/>
            <w:shd w:val="clear" w:color="auto" w:fill="auto"/>
            <w:vAlign w:val="center"/>
          </w:tcPr>
          <w:p w14:paraId="64FD9C05" w14:textId="77777777" w:rsidR="00530834" w:rsidRPr="007001F1" w:rsidRDefault="00530834" w:rsidP="00154B4F">
            <w:pPr>
              <w:jc w:val="center"/>
              <w:rPr>
                <w:color w:val="000000"/>
                <w:sz w:val="22"/>
                <w:szCs w:val="22"/>
              </w:rPr>
            </w:pPr>
          </w:p>
        </w:tc>
        <w:tc>
          <w:tcPr>
            <w:tcW w:w="567" w:type="dxa"/>
            <w:shd w:val="clear" w:color="auto" w:fill="auto"/>
            <w:vAlign w:val="center"/>
          </w:tcPr>
          <w:p w14:paraId="70576559" w14:textId="77777777" w:rsidR="00530834" w:rsidRPr="007001F1" w:rsidRDefault="00530834" w:rsidP="00154B4F">
            <w:pPr>
              <w:jc w:val="center"/>
              <w:rPr>
                <w:color w:val="000000"/>
                <w:sz w:val="22"/>
                <w:szCs w:val="22"/>
              </w:rPr>
            </w:pPr>
          </w:p>
        </w:tc>
        <w:tc>
          <w:tcPr>
            <w:tcW w:w="776" w:type="dxa"/>
            <w:shd w:val="clear" w:color="auto" w:fill="auto"/>
            <w:vAlign w:val="center"/>
          </w:tcPr>
          <w:p w14:paraId="63D7F8FF" w14:textId="77777777" w:rsidR="00530834" w:rsidRPr="007001F1" w:rsidRDefault="00530834" w:rsidP="00154B4F">
            <w:pPr>
              <w:jc w:val="center"/>
              <w:rPr>
                <w:color w:val="000000"/>
                <w:sz w:val="22"/>
                <w:szCs w:val="22"/>
              </w:rPr>
            </w:pPr>
          </w:p>
        </w:tc>
        <w:tc>
          <w:tcPr>
            <w:tcW w:w="1775" w:type="dxa"/>
            <w:shd w:val="clear" w:color="auto" w:fill="auto"/>
            <w:vAlign w:val="center"/>
          </w:tcPr>
          <w:p w14:paraId="6F783D9A" w14:textId="77777777" w:rsidR="00530834" w:rsidRPr="007001F1" w:rsidRDefault="00530834" w:rsidP="00154B4F">
            <w:pPr>
              <w:jc w:val="center"/>
              <w:rPr>
                <w:color w:val="000000"/>
                <w:sz w:val="22"/>
                <w:szCs w:val="22"/>
              </w:rPr>
            </w:pPr>
          </w:p>
        </w:tc>
      </w:tr>
      <w:tr w:rsidR="00154B4F" w:rsidRPr="007001F1" w14:paraId="2ADBC58B" w14:textId="77777777" w:rsidTr="007261E4">
        <w:trPr>
          <w:trHeight w:val="20"/>
        </w:trPr>
        <w:tc>
          <w:tcPr>
            <w:tcW w:w="582" w:type="dxa"/>
            <w:shd w:val="clear" w:color="auto" w:fill="auto"/>
            <w:noWrap/>
            <w:vAlign w:val="center"/>
            <w:hideMark/>
          </w:tcPr>
          <w:p w14:paraId="116E6DBA" w14:textId="77777777"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14:paraId="54744153"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0AFAF54E"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58A1773E"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568716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2D4054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05E9BAA" w14:textId="77777777" w:rsidTr="007261E4">
        <w:trPr>
          <w:trHeight w:val="20"/>
        </w:trPr>
        <w:tc>
          <w:tcPr>
            <w:tcW w:w="582" w:type="dxa"/>
            <w:shd w:val="clear" w:color="auto" w:fill="auto"/>
            <w:noWrap/>
            <w:vAlign w:val="center"/>
            <w:hideMark/>
          </w:tcPr>
          <w:p w14:paraId="4C364148" w14:textId="77777777"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14:paraId="5873548D"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5B7F868E"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4659CD8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7E2F7D80"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EEE8B30" w14:textId="77777777" w:rsidR="00154B4F" w:rsidRPr="007001F1" w:rsidRDefault="00154B4F" w:rsidP="00154B4F">
            <w:pPr>
              <w:jc w:val="center"/>
              <w:rPr>
                <w:color w:val="000000"/>
              </w:rPr>
            </w:pPr>
            <w:r w:rsidRPr="007001F1">
              <w:rPr>
                <w:color w:val="000000"/>
                <w:sz w:val="22"/>
                <w:szCs w:val="22"/>
              </w:rPr>
              <w:t> </w:t>
            </w:r>
          </w:p>
        </w:tc>
      </w:tr>
      <w:tr w:rsidR="00F57BCB" w:rsidRPr="007001F1" w14:paraId="0ED73E8A" w14:textId="77777777" w:rsidTr="007261E4">
        <w:trPr>
          <w:trHeight w:val="20"/>
          <w:ins w:id="2088" w:author="Kramár Róbert" w:date="2017-05-15T14:08:00Z"/>
        </w:trPr>
        <w:tc>
          <w:tcPr>
            <w:tcW w:w="582" w:type="dxa"/>
            <w:shd w:val="clear" w:color="auto" w:fill="auto"/>
            <w:noWrap/>
            <w:vAlign w:val="center"/>
          </w:tcPr>
          <w:p w14:paraId="49ABD7D4" w14:textId="7286E0B6" w:rsidR="00F57BCB" w:rsidRPr="007001F1" w:rsidRDefault="00F57BCB" w:rsidP="00154B4F">
            <w:pPr>
              <w:jc w:val="center"/>
              <w:rPr>
                <w:ins w:id="2089" w:author="Kramár Róbert" w:date="2017-05-15T14:08:00Z"/>
                <w:color w:val="000000"/>
                <w:sz w:val="22"/>
                <w:szCs w:val="22"/>
              </w:rPr>
            </w:pPr>
            <w:ins w:id="2090" w:author="Kramár Róbert" w:date="2017-05-15T14:08:00Z">
              <w:r w:rsidRPr="007001F1">
                <w:rPr>
                  <w:color w:val="000000"/>
                  <w:sz w:val="22"/>
                  <w:szCs w:val="22"/>
                </w:rPr>
                <w:t>15</w:t>
              </w:r>
            </w:ins>
          </w:p>
        </w:tc>
        <w:tc>
          <w:tcPr>
            <w:tcW w:w="4820" w:type="dxa"/>
            <w:gridSpan w:val="2"/>
            <w:shd w:val="clear" w:color="auto" w:fill="auto"/>
            <w:vAlign w:val="center"/>
          </w:tcPr>
          <w:p w14:paraId="6083BAD4" w14:textId="55D98846" w:rsidR="00F57BCB" w:rsidRPr="007001F1" w:rsidRDefault="007001F1" w:rsidP="00A3755D">
            <w:pPr>
              <w:jc w:val="both"/>
              <w:rPr>
                <w:ins w:id="2091" w:author="Kramár Róbert" w:date="2017-05-15T14:08:00Z"/>
                <w:color w:val="000000"/>
                <w:sz w:val="22"/>
                <w:szCs w:val="22"/>
              </w:rPr>
            </w:pPr>
            <w:ins w:id="2092" w:author="Kramár Róbert" w:date="2017-07-26T17:24:00Z">
              <w:r>
                <w:rPr>
                  <w:color w:val="000000"/>
                  <w:sz w:val="22"/>
                  <w:szCs w:val="22"/>
                </w:rPr>
                <w:t>Dodržal verejný obstarávateľ pri zadávaní zákazky princíp hospodárnosti?</w:t>
              </w:r>
            </w:ins>
          </w:p>
        </w:tc>
        <w:tc>
          <w:tcPr>
            <w:tcW w:w="567" w:type="dxa"/>
            <w:shd w:val="clear" w:color="auto" w:fill="auto"/>
            <w:vAlign w:val="center"/>
          </w:tcPr>
          <w:p w14:paraId="38A3368D" w14:textId="77777777" w:rsidR="00F57BCB" w:rsidRPr="007001F1" w:rsidRDefault="00F57BCB" w:rsidP="00154B4F">
            <w:pPr>
              <w:jc w:val="center"/>
              <w:rPr>
                <w:ins w:id="2093" w:author="Kramár Róbert" w:date="2017-05-15T14:08:00Z"/>
                <w:color w:val="000000"/>
                <w:sz w:val="22"/>
                <w:szCs w:val="22"/>
              </w:rPr>
            </w:pPr>
          </w:p>
        </w:tc>
        <w:tc>
          <w:tcPr>
            <w:tcW w:w="567" w:type="dxa"/>
            <w:shd w:val="clear" w:color="auto" w:fill="auto"/>
            <w:vAlign w:val="center"/>
          </w:tcPr>
          <w:p w14:paraId="68708966" w14:textId="77777777" w:rsidR="00F57BCB" w:rsidRPr="007001F1" w:rsidRDefault="00F57BCB" w:rsidP="00154B4F">
            <w:pPr>
              <w:jc w:val="center"/>
              <w:rPr>
                <w:ins w:id="2094" w:author="Kramár Róbert" w:date="2017-05-15T14:08:00Z"/>
                <w:color w:val="000000"/>
                <w:sz w:val="22"/>
                <w:szCs w:val="22"/>
              </w:rPr>
            </w:pPr>
          </w:p>
        </w:tc>
        <w:tc>
          <w:tcPr>
            <w:tcW w:w="776" w:type="dxa"/>
            <w:shd w:val="clear" w:color="auto" w:fill="auto"/>
            <w:vAlign w:val="center"/>
          </w:tcPr>
          <w:p w14:paraId="40540784" w14:textId="77777777" w:rsidR="00F57BCB" w:rsidRPr="007001F1" w:rsidRDefault="00F57BCB" w:rsidP="00154B4F">
            <w:pPr>
              <w:jc w:val="center"/>
              <w:rPr>
                <w:ins w:id="2095" w:author="Kramár Róbert" w:date="2017-05-15T14:08:00Z"/>
                <w:color w:val="000000"/>
                <w:sz w:val="22"/>
                <w:szCs w:val="22"/>
              </w:rPr>
            </w:pPr>
          </w:p>
        </w:tc>
        <w:tc>
          <w:tcPr>
            <w:tcW w:w="1775" w:type="dxa"/>
            <w:shd w:val="clear" w:color="auto" w:fill="auto"/>
            <w:vAlign w:val="center"/>
          </w:tcPr>
          <w:p w14:paraId="72B11749" w14:textId="77777777" w:rsidR="00F57BCB" w:rsidRPr="007001F1" w:rsidRDefault="00F57BCB" w:rsidP="00154B4F">
            <w:pPr>
              <w:jc w:val="center"/>
              <w:rPr>
                <w:ins w:id="2096" w:author="Kramár Róbert" w:date="2017-05-15T14:08:00Z"/>
                <w:color w:val="000000"/>
                <w:sz w:val="22"/>
                <w:szCs w:val="22"/>
              </w:rPr>
            </w:pPr>
          </w:p>
        </w:tc>
      </w:tr>
      <w:tr w:rsidR="00154B4F" w:rsidRPr="007001F1" w14:paraId="3226E48C" w14:textId="77777777" w:rsidTr="007261E4">
        <w:trPr>
          <w:trHeight w:val="20"/>
        </w:trPr>
        <w:tc>
          <w:tcPr>
            <w:tcW w:w="582" w:type="dxa"/>
            <w:shd w:val="clear" w:color="auto" w:fill="auto"/>
            <w:noWrap/>
            <w:vAlign w:val="center"/>
            <w:hideMark/>
          </w:tcPr>
          <w:p w14:paraId="68867989" w14:textId="3B67A93E" w:rsidR="00154B4F" w:rsidRPr="007001F1" w:rsidRDefault="00154B4F" w:rsidP="00154B4F">
            <w:pPr>
              <w:jc w:val="center"/>
              <w:rPr>
                <w:color w:val="000000"/>
              </w:rPr>
            </w:pPr>
            <w:r w:rsidRPr="007001F1">
              <w:rPr>
                <w:color w:val="000000"/>
                <w:sz w:val="22"/>
                <w:szCs w:val="22"/>
              </w:rPr>
              <w:t xml:space="preserve"> 1</w:t>
            </w:r>
            <w:ins w:id="2097" w:author="Kramár Róbert" w:date="2017-05-15T14:08:00Z">
              <w:r w:rsidR="00F57BCB" w:rsidRPr="007001F1">
                <w:rPr>
                  <w:color w:val="000000"/>
                  <w:sz w:val="22"/>
                  <w:szCs w:val="22"/>
                </w:rPr>
                <w:t>6</w:t>
              </w:r>
            </w:ins>
            <w:del w:id="2098" w:author="Kramár Róbert" w:date="2017-05-15T14:08:00Z">
              <w:r w:rsidRPr="007001F1" w:rsidDel="00F57BCB">
                <w:rPr>
                  <w:color w:val="000000"/>
                  <w:sz w:val="22"/>
                  <w:szCs w:val="22"/>
                </w:rPr>
                <w:delText>5</w:delText>
              </w:r>
            </w:del>
          </w:p>
        </w:tc>
        <w:tc>
          <w:tcPr>
            <w:tcW w:w="4820" w:type="dxa"/>
            <w:gridSpan w:val="2"/>
            <w:shd w:val="clear" w:color="auto" w:fill="auto"/>
            <w:vAlign w:val="center"/>
            <w:hideMark/>
          </w:tcPr>
          <w:p w14:paraId="09F16021"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0C017FE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30954179"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8FD966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37F9FEB" w14:textId="77777777" w:rsidR="00154B4F" w:rsidRPr="007001F1" w:rsidRDefault="00154B4F" w:rsidP="00154B4F">
            <w:pPr>
              <w:jc w:val="center"/>
              <w:rPr>
                <w:color w:val="000000"/>
              </w:rPr>
            </w:pPr>
            <w:r w:rsidRPr="007001F1">
              <w:rPr>
                <w:color w:val="000000"/>
                <w:sz w:val="22"/>
                <w:szCs w:val="22"/>
              </w:rPr>
              <w:t> </w:t>
            </w:r>
          </w:p>
        </w:tc>
      </w:tr>
      <w:tr w:rsidR="00154B4F" w:rsidRPr="007001F1" w14:paraId="68EF0C99" w14:textId="77777777" w:rsidTr="007261E4">
        <w:trPr>
          <w:trHeight w:val="300"/>
        </w:trPr>
        <w:tc>
          <w:tcPr>
            <w:tcW w:w="9087" w:type="dxa"/>
            <w:gridSpan w:val="7"/>
            <w:shd w:val="clear" w:color="auto" w:fill="auto"/>
            <w:noWrap/>
            <w:vAlign w:val="center"/>
          </w:tcPr>
          <w:p w14:paraId="191A9119" w14:textId="77777777" w:rsidR="00154B4F" w:rsidRPr="007001F1" w:rsidRDefault="00154B4F" w:rsidP="00154B4F">
            <w:pPr>
              <w:jc w:val="both"/>
              <w:rPr>
                <w:b/>
                <w:sz w:val="20"/>
                <w:szCs w:val="20"/>
              </w:rPr>
            </w:pPr>
            <w:r w:rsidRPr="007001F1">
              <w:rPr>
                <w:b/>
                <w:sz w:val="20"/>
                <w:szCs w:val="20"/>
              </w:rPr>
              <w:t>VYJADRENIE</w:t>
            </w:r>
          </w:p>
          <w:p w14:paraId="2B3D3570" w14:textId="77777777" w:rsidR="00154B4F" w:rsidRPr="007001F1" w:rsidRDefault="00154B4F" w:rsidP="00154B4F">
            <w:pPr>
              <w:jc w:val="both"/>
              <w:rPr>
                <w:sz w:val="20"/>
                <w:szCs w:val="20"/>
              </w:rPr>
            </w:pPr>
          </w:p>
          <w:p w14:paraId="6637DCDB" w14:textId="77777777" w:rsidR="00154B4F" w:rsidRPr="007001F1" w:rsidRDefault="00154B4F" w:rsidP="00154B4F">
            <w:r w:rsidRPr="007001F1">
              <w:rPr>
                <w:sz w:val="20"/>
                <w:szCs w:val="20"/>
              </w:rPr>
              <w:t xml:space="preserve">Na základe overených skutočností potvrdzujem, že </w:t>
            </w:r>
            <w:sdt>
              <w:sdtPr>
                <w:rPr>
                  <w:sz w:val="20"/>
                  <w:szCs w:val="20"/>
                </w:rPr>
                <w:id w:val="-589691930"/>
                <w:placeholder>
                  <w:docPart w:val="D14053306EAD4C919B4F04504EC3857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0820AF3B" w14:textId="77777777" w:rsidR="00154B4F" w:rsidRPr="007001F1" w:rsidRDefault="00154B4F" w:rsidP="00154B4F">
            <w:pPr>
              <w:rPr>
                <w:b/>
                <w:bCs/>
                <w:color w:val="000000"/>
              </w:rPr>
            </w:pPr>
          </w:p>
        </w:tc>
      </w:tr>
      <w:tr w:rsidR="00154B4F" w:rsidRPr="007001F1" w14:paraId="4B657A50" w14:textId="77777777" w:rsidTr="007261E4">
        <w:trPr>
          <w:trHeight w:val="300"/>
        </w:trPr>
        <w:tc>
          <w:tcPr>
            <w:tcW w:w="3559" w:type="dxa"/>
            <w:gridSpan w:val="2"/>
            <w:shd w:val="clear" w:color="auto" w:fill="auto"/>
            <w:vAlign w:val="center"/>
            <w:hideMark/>
          </w:tcPr>
          <w:p w14:paraId="35C34331"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78"/>
            </w:r>
            <w:r w:rsidRPr="007001F1">
              <w:rPr>
                <w:b/>
                <w:bCs/>
                <w:sz w:val="22"/>
                <w:szCs w:val="22"/>
              </w:rPr>
              <w:t>:</w:t>
            </w:r>
          </w:p>
        </w:tc>
        <w:tc>
          <w:tcPr>
            <w:tcW w:w="5528" w:type="dxa"/>
            <w:gridSpan w:val="5"/>
            <w:shd w:val="clear" w:color="auto" w:fill="auto"/>
            <w:vAlign w:val="center"/>
            <w:hideMark/>
          </w:tcPr>
          <w:p w14:paraId="1EF58113" w14:textId="77777777" w:rsidR="00154B4F" w:rsidRPr="007001F1" w:rsidRDefault="00154B4F" w:rsidP="00154B4F">
            <w:pPr>
              <w:rPr>
                <w:color w:val="000000"/>
              </w:rPr>
            </w:pPr>
            <w:r w:rsidRPr="007001F1">
              <w:rPr>
                <w:color w:val="000000"/>
                <w:sz w:val="22"/>
                <w:szCs w:val="22"/>
              </w:rPr>
              <w:t> </w:t>
            </w:r>
          </w:p>
        </w:tc>
      </w:tr>
      <w:tr w:rsidR="00154B4F" w:rsidRPr="007001F1" w14:paraId="59CDE052" w14:textId="77777777" w:rsidTr="007261E4">
        <w:trPr>
          <w:trHeight w:val="300"/>
        </w:trPr>
        <w:tc>
          <w:tcPr>
            <w:tcW w:w="3559" w:type="dxa"/>
            <w:gridSpan w:val="2"/>
            <w:shd w:val="clear" w:color="auto" w:fill="auto"/>
            <w:vAlign w:val="center"/>
            <w:hideMark/>
          </w:tcPr>
          <w:p w14:paraId="0F1222B0"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45C96253" w14:textId="77777777" w:rsidR="00154B4F" w:rsidRPr="007001F1" w:rsidRDefault="00154B4F" w:rsidP="00154B4F">
            <w:pPr>
              <w:rPr>
                <w:color w:val="000000"/>
              </w:rPr>
            </w:pPr>
            <w:r w:rsidRPr="007001F1">
              <w:rPr>
                <w:color w:val="000000"/>
                <w:sz w:val="22"/>
                <w:szCs w:val="22"/>
              </w:rPr>
              <w:t> </w:t>
            </w:r>
          </w:p>
        </w:tc>
      </w:tr>
      <w:tr w:rsidR="00154B4F" w:rsidRPr="007001F1" w14:paraId="220FC5A1" w14:textId="77777777" w:rsidTr="007261E4">
        <w:trPr>
          <w:trHeight w:val="300"/>
        </w:trPr>
        <w:tc>
          <w:tcPr>
            <w:tcW w:w="3559" w:type="dxa"/>
            <w:gridSpan w:val="2"/>
            <w:shd w:val="clear" w:color="000000" w:fill="FFFFFF"/>
            <w:vAlign w:val="center"/>
            <w:hideMark/>
          </w:tcPr>
          <w:p w14:paraId="4A237F48"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4ED6D0A9" w14:textId="77777777" w:rsidR="00154B4F" w:rsidRPr="007001F1" w:rsidRDefault="00154B4F" w:rsidP="00154B4F">
            <w:pPr>
              <w:rPr>
                <w:color w:val="000000"/>
              </w:rPr>
            </w:pPr>
            <w:r w:rsidRPr="007001F1">
              <w:rPr>
                <w:color w:val="000000"/>
                <w:sz w:val="22"/>
                <w:szCs w:val="22"/>
              </w:rPr>
              <w:t> </w:t>
            </w:r>
          </w:p>
        </w:tc>
      </w:tr>
      <w:tr w:rsidR="00154B4F" w:rsidRPr="007001F1" w14:paraId="4D77C0BD" w14:textId="77777777" w:rsidTr="007261E4">
        <w:trPr>
          <w:trHeight w:val="300"/>
        </w:trPr>
        <w:tc>
          <w:tcPr>
            <w:tcW w:w="9087" w:type="dxa"/>
            <w:gridSpan w:val="7"/>
            <w:shd w:val="clear" w:color="auto" w:fill="auto"/>
            <w:noWrap/>
            <w:vAlign w:val="bottom"/>
            <w:hideMark/>
          </w:tcPr>
          <w:p w14:paraId="521D69FC" w14:textId="77777777" w:rsidR="00154B4F" w:rsidRPr="007001F1" w:rsidRDefault="00154B4F" w:rsidP="00154B4F">
            <w:pPr>
              <w:jc w:val="center"/>
              <w:rPr>
                <w:color w:val="000000"/>
              </w:rPr>
            </w:pPr>
            <w:r w:rsidRPr="007001F1">
              <w:rPr>
                <w:color w:val="000000"/>
                <w:sz w:val="22"/>
                <w:szCs w:val="22"/>
              </w:rPr>
              <w:t> </w:t>
            </w:r>
          </w:p>
        </w:tc>
      </w:tr>
      <w:tr w:rsidR="00154B4F" w:rsidRPr="007001F1" w14:paraId="7C6B7B12" w14:textId="77777777" w:rsidTr="007261E4">
        <w:trPr>
          <w:trHeight w:val="300"/>
        </w:trPr>
        <w:tc>
          <w:tcPr>
            <w:tcW w:w="3559" w:type="dxa"/>
            <w:gridSpan w:val="2"/>
            <w:shd w:val="clear" w:color="000000" w:fill="FFFFFF"/>
            <w:vAlign w:val="center"/>
            <w:hideMark/>
          </w:tcPr>
          <w:p w14:paraId="0629E47C"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79"/>
            </w:r>
            <w:r w:rsidRPr="007001F1">
              <w:rPr>
                <w:b/>
                <w:bCs/>
                <w:sz w:val="22"/>
                <w:szCs w:val="22"/>
              </w:rPr>
              <w:t>:</w:t>
            </w:r>
          </w:p>
        </w:tc>
        <w:tc>
          <w:tcPr>
            <w:tcW w:w="5528" w:type="dxa"/>
            <w:gridSpan w:val="5"/>
            <w:shd w:val="clear" w:color="auto" w:fill="auto"/>
            <w:vAlign w:val="center"/>
            <w:hideMark/>
          </w:tcPr>
          <w:p w14:paraId="102F2A03" w14:textId="77777777" w:rsidR="00154B4F" w:rsidRPr="007001F1" w:rsidRDefault="00154B4F" w:rsidP="00154B4F">
            <w:pPr>
              <w:rPr>
                <w:color w:val="000000"/>
              </w:rPr>
            </w:pPr>
            <w:r w:rsidRPr="007001F1">
              <w:rPr>
                <w:color w:val="000000"/>
                <w:sz w:val="22"/>
                <w:szCs w:val="22"/>
              </w:rPr>
              <w:t> </w:t>
            </w:r>
          </w:p>
        </w:tc>
      </w:tr>
      <w:tr w:rsidR="00154B4F" w:rsidRPr="007001F1" w14:paraId="581ED063" w14:textId="77777777" w:rsidTr="007261E4">
        <w:trPr>
          <w:trHeight w:val="300"/>
        </w:trPr>
        <w:tc>
          <w:tcPr>
            <w:tcW w:w="3559" w:type="dxa"/>
            <w:gridSpan w:val="2"/>
            <w:shd w:val="clear" w:color="000000" w:fill="FFFFFF"/>
            <w:vAlign w:val="center"/>
            <w:hideMark/>
          </w:tcPr>
          <w:p w14:paraId="425D5468"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117BDECB" w14:textId="77777777" w:rsidR="00154B4F" w:rsidRPr="007001F1" w:rsidRDefault="00154B4F" w:rsidP="00154B4F">
            <w:pPr>
              <w:rPr>
                <w:color w:val="000000"/>
              </w:rPr>
            </w:pPr>
            <w:r w:rsidRPr="007001F1">
              <w:rPr>
                <w:color w:val="000000"/>
                <w:sz w:val="22"/>
                <w:szCs w:val="22"/>
              </w:rPr>
              <w:t> </w:t>
            </w:r>
          </w:p>
        </w:tc>
      </w:tr>
      <w:tr w:rsidR="00154B4F" w:rsidRPr="007001F1" w14:paraId="3E414BED" w14:textId="77777777" w:rsidTr="007261E4">
        <w:trPr>
          <w:trHeight w:val="300"/>
        </w:trPr>
        <w:tc>
          <w:tcPr>
            <w:tcW w:w="3559" w:type="dxa"/>
            <w:gridSpan w:val="2"/>
            <w:shd w:val="clear" w:color="000000" w:fill="FFFFFF"/>
            <w:vAlign w:val="center"/>
            <w:hideMark/>
          </w:tcPr>
          <w:p w14:paraId="312D3A1C"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2F1B1D57" w14:textId="77777777" w:rsidR="00154B4F" w:rsidRPr="007001F1" w:rsidRDefault="00154B4F" w:rsidP="00154B4F">
            <w:pPr>
              <w:rPr>
                <w:color w:val="000000"/>
              </w:rPr>
            </w:pPr>
            <w:r w:rsidRPr="007001F1">
              <w:rPr>
                <w:color w:val="000000"/>
                <w:sz w:val="22"/>
                <w:szCs w:val="22"/>
              </w:rPr>
              <w:t> </w:t>
            </w:r>
          </w:p>
        </w:tc>
      </w:tr>
    </w:tbl>
    <w:p w14:paraId="44C0D576" w14:textId="0D3F4283" w:rsidR="00154B4F" w:rsidRPr="007001F1" w:rsidRDefault="00154B4F"/>
    <w:p w14:paraId="4EE764DE"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6AE8A09D" w14:textId="77777777" w:rsidTr="007261E4">
        <w:trPr>
          <w:trHeight w:val="645"/>
        </w:trPr>
        <w:tc>
          <w:tcPr>
            <w:tcW w:w="9087" w:type="dxa"/>
            <w:gridSpan w:val="7"/>
            <w:shd w:val="clear" w:color="000000" w:fill="60497A"/>
            <w:vAlign w:val="center"/>
            <w:hideMark/>
          </w:tcPr>
          <w:p w14:paraId="3D39BBDB" w14:textId="0219E6D2" w:rsidR="00154B4F" w:rsidRPr="007001F1" w:rsidRDefault="00154B4F" w:rsidP="00154B4F">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2099" w:name="KZ_41"/>
            <w:r w:rsidRPr="007001F1">
              <w:rPr>
                <w:b/>
                <w:bCs/>
                <w:color w:val="FFFFFF"/>
              </w:rPr>
              <w:t xml:space="preserve">Výnimka podľa § 1 ods. 2 až ods. 12 </w:t>
            </w:r>
            <w:r w:rsidR="00CD1E59" w:rsidRPr="007001F1">
              <w:rPr>
                <w:b/>
                <w:bCs/>
                <w:color w:val="FFFFFF"/>
              </w:rPr>
              <w:t xml:space="preserve">a § 8 ods. 3 </w:t>
            </w:r>
            <w:r w:rsidRPr="007001F1">
              <w:rPr>
                <w:b/>
                <w:bCs/>
                <w:color w:val="FFFFFF"/>
              </w:rPr>
              <w:t>ZVO - štandardná ex-post kontrola</w:t>
            </w:r>
            <w:bookmarkEnd w:id="2099"/>
          </w:p>
        </w:tc>
      </w:tr>
      <w:tr w:rsidR="00154B4F" w:rsidRPr="007001F1" w14:paraId="716169F5" w14:textId="77777777" w:rsidTr="007261E4">
        <w:trPr>
          <w:trHeight w:val="330"/>
        </w:trPr>
        <w:tc>
          <w:tcPr>
            <w:tcW w:w="9087" w:type="dxa"/>
            <w:gridSpan w:val="7"/>
            <w:shd w:val="clear" w:color="auto" w:fill="auto"/>
            <w:vAlign w:val="center"/>
            <w:hideMark/>
          </w:tcPr>
          <w:p w14:paraId="7966A1FD"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6A2718A1" w14:textId="77777777" w:rsidTr="007261E4">
        <w:trPr>
          <w:trHeight w:val="300"/>
        </w:trPr>
        <w:tc>
          <w:tcPr>
            <w:tcW w:w="3559" w:type="dxa"/>
            <w:gridSpan w:val="2"/>
            <w:shd w:val="clear" w:color="auto" w:fill="auto"/>
            <w:vAlign w:val="center"/>
            <w:hideMark/>
          </w:tcPr>
          <w:p w14:paraId="412AD05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22888370" w14:textId="77777777" w:rsidR="00154B4F" w:rsidRPr="007001F1" w:rsidRDefault="00154B4F" w:rsidP="00154B4F">
            <w:pPr>
              <w:rPr>
                <w:color w:val="000000"/>
              </w:rPr>
            </w:pPr>
            <w:r w:rsidRPr="007001F1">
              <w:rPr>
                <w:color w:val="000000"/>
                <w:sz w:val="22"/>
                <w:szCs w:val="22"/>
              </w:rPr>
              <w:t> </w:t>
            </w:r>
          </w:p>
        </w:tc>
      </w:tr>
      <w:tr w:rsidR="00154B4F" w:rsidRPr="007001F1" w14:paraId="244A4A60" w14:textId="77777777" w:rsidTr="007261E4">
        <w:trPr>
          <w:trHeight w:val="660"/>
        </w:trPr>
        <w:tc>
          <w:tcPr>
            <w:tcW w:w="3559" w:type="dxa"/>
            <w:gridSpan w:val="2"/>
            <w:shd w:val="clear" w:color="auto" w:fill="auto"/>
            <w:vAlign w:val="center"/>
            <w:hideMark/>
          </w:tcPr>
          <w:p w14:paraId="78E8DA7C" w14:textId="28E7CCCF" w:rsidR="00154B4F" w:rsidRPr="007001F1" w:rsidRDefault="00154B4F" w:rsidP="00154B4F">
            <w:pPr>
              <w:rPr>
                <w:color w:val="000000"/>
              </w:rPr>
            </w:pPr>
            <w:r w:rsidRPr="007001F1">
              <w:rPr>
                <w:color w:val="000000"/>
                <w:sz w:val="22"/>
                <w:szCs w:val="22"/>
              </w:rPr>
              <w:t xml:space="preserve">Názov </w:t>
            </w:r>
            <w:ins w:id="2100" w:author="Kramár Róbert" w:date="2018-04-27T15:14: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1812CCDF" w14:textId="77777777" w:rsidR="00154B4F" w:rsidRPr="007001F1" w:rsidRDefault="00154B4F" w:rsidP="00154B4F">
            <w:pPr>
              <w:rPr>
                <w:color w:val="000000"/>
              </w:rPr>
            </w:pPr>
            <w:r w:rsidRPr="007001F1">
              <w:rPr>
                <w:color w:val="000000"/>
                <w:sz w:val="22"/>
                <w:szCs w:val="22"/>
              </w:rPr>
              <w:t> </w:t>
            </w:r>
          </w:p>
        </w:tc>
      </w:tr>
      <w:tr w:rsidR="00154B4F" w:rsidRPr="007001F1" w14:paraId="07DD72D8" w14:textId="77777777" w:rsidTr="007261E4">
        <w:trPr>
          <w:trHeight w:val="330"/>
        </w:trPr>
        <w:tc>
          <w:tcPr>
            <w:tcW w:w="9087" w:type="dxa"/>
            <w:gridSpan w:val="7"/>
            <w:shd w:val="clear" w:color="auto" w:fill="auto"/>
            <w:vAlign w:val="center"/>
            <w:hideMark/>
          </w:tcPr>
          <w:p w14:paraId="511403AA"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6BAD4EE4" w14:textId="77777777" w:rsidTr="007261E4">
        <w:trPr>
          <w:trHeight w:val="330"/>
        </w:trPr>
        <w:tc>
          <w:tcPr>
            <w:tcW w:w="3559" w:type="dxa"/>
            <w:gridSpan w:val="2"/>
            <w:shd w:val="clear" w:color="auto" w:fill="auto"/>
            <w:vAlign w:val="center"/>
            <w:hideMark/>
          </w:tcPr>
          <w:p w14:paraId="558B7307" w14:textId="0664ED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1C8B3F9" w14:textId="77777777" w:rsidR="00154B4F" w:rsidRPr="007001F1" w:rsidRDefault="00154B4F" w:rsidP="00154B4F">
            <w:pPr>
              <w:rPr>
                <w:color w:val="000000"/>
              </w:rPr>
            </w:pPr>
            <w:r w:rsidRPr="007001F1">
              <w:rPr>
                <w:color w:val="000000"/>
                <w:sz w:val="22"/>
                <w:szCs w:val="22"/>
              </w:rPr>
              <w:t> </w:t>
            </w:r>
          </w:p>
        </w:tc>
      </w:tr>
      <w:tr w:rsidR="00154B4F" w:rsidRPr="007001F1" w14:paraId="07793220" w14:textId="77777777" w:rsidTr="007261E4">
        <w:trPr>
          <w:trHeight w:val="300"/>
        </w:trPr>
        <w:tc>
          <w:tcPr>
            <w:tcW w:w="3559" w:type="dxa"/>
            <w:gridSpan w:val="2"/>
            <w:shd w:val="clear" w:color="auto" w:fill="auto"/>
            <w:vAlign w:val="center"/>
            <w:hideMark/>
          </w:tcPr>
          <w:p w14:paraId="72B86F32"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288EC06F" w14:textId="77777777" w:rsidR="00154B4F" w:rsidRPr="007001F1" w:rsidRDefault="00154B4F" w:rsidP="00154B4F">
            <w:pPr>
              <w:rPr>
                <w:color w:val="000000"/>
              </w:rPr>
            </w:pPr>
            <w:r w:rsidRPr="007001F1">
              <w:rPr>
                <w:color w:val="000000"/>
                <w:sz w:val="22"/>
                <w:szCs w:val="22"/>
              </w:rPr>
              <w:t> </w:t>
            </w:r>
          </w:p>
        </w:tc>
      </w:tr>
      <w:tr w:rsidR="00154B4F" w:rsidRPr="007001F1" w14:paraId="07383D41" w14:textId="77777777" w:rsidTr="007261E4">
        <w:trPr>
          <w:trHeight w:val="300"/>
        </w:trPr>
        <w:tc>
          <w:tcPr>
            <w:tcW w:w="3559" w:type="dxa"/>
            <w:gridSpan w:val="2"/>
            <w:shd w:val="clear" w:color="auto" w:fill="auto"/>
            <w:vAlign w:val="center"/>
            <w:hideMark/>
          </w:tcPr>
          <w:p w14:paraId="4F84BA42"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1EA5E81" w14:textId="77777777" w:rsidR="00154B4F" w:rsidRPr="007001F1" w:rsidRDefault="00154B4F" w:rsidP="00154B4F">
            <w:pPr>
              <w:rPr>
                <w:color w:val="000000"/>
              </w:rPr>
            </w:pPr>
            <w:r w:rsidRPr="007001F1">
              <w:rPr>
                <w:color w:val="000000"/>
                <w:sz w:val="22"/>
                <w:szCs w:val="22"/>
              </w:rPr>
              <w:t> </w:t>
            </w:r>
          </w:p>
        </w:tc>
      </w:tr>
      <w:tr w:rsidR="00154B4F" w:rsidRPr="007001F1" w14:paraId="348173A7" w14:textId="77777777" w:rsidTr="007261E4">
        <w:trPr>
          <w:trHeight w:val="300"/>
        </w:trPr>
        <w:tc>
          <w:tcPr>
            <w:tcW w:w="3559" w:type="dxa"/>
            <w:gridSpan w:val="2"/>
            <w:shd w:val="clear" w:color="auto" w:fill="auto"/>
            <w:vAlign w:val="center"/>
            <w:hideMark/>
          </w:tcPr>
          <w:p w14:paraId="1392978B"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9CC7A6C" w14:textId="77777777" w:rsidR="00154B4F" w:rsidRPr="007001F1" w:rsidRDefault="00154B4F" w:rsidP="00154B4F">
            <w:pPr>
              <w:rPr>
                <w:color w:val="000000"/>
              </w:rPr>
            </w:pPr>
            <w:r w:rsidRPr="007001F1">
              <w:rPr>
                <w:color w:val="000000"/>
                <w:sz w:val="22"/>
                <w:szCs w:val="22"/>
              </w:rPr>
              <w:t> </w:t>
            </w:r>
          </w:p>
        </w:tc>
      </w:tr>
      <w:tr w:rsidR="00154B4F" w:rsidRPr="007001F1" w14:paraId="2C09A1CD" w14:textId="77777777" w:rsidTr="007261E4">
        <w:trPr>
          <w:trHeight w:val="330"/>
        </w:trPr>
        <w:tc>
          <w:tcPr>
            <w:tcW w:w="9087" w:type="dxa"/>
            <w:gridSpan w:val="7"/>
            <w:shd w:val="clear" w:color="auto" w:fill="auto"/>
            <w:vAlign w:val="center"/>
            <w:hideMark/>
          </w:tcPr>
          <w:p w14:paraId="653E8F3A"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7B8FCA46" w14:textId="77777777" w:rsidTr="007261E4">
        <w:trPr>
          <w:trHeight w:val="300"/>
        </w:trPr>
        <w:tc>
          <w:tcPr>
            <w:tcW w:w="3559" w:type="dxa"/>
            <w:gridSpan w:val="2"/>
            <w:shd w:val="clear" w:color="auto" w:fill="auto"/>
            <w:vAlign w:val="center"/>
            <w:hideMark/>
          </w:tcPr>
          <w:p w14:paraId="0891075F"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ED48F71" w14:textId="77777777" w:rsidR="00154B4F" w:rsidRPr="007001F1" w:rsidRDefault="00154B4F" w:rsidP="00154B4F">
            <w:pPr>
              <w:rPr>
                <w:color w:val="000000"/>
              </w:rPr>
            </w:pPr>
            <w:r w:rsidRPr="007001F1">
              <w:rPr>
                <w:color w:val="000000"/>
                <w:sz w:val="22"/>
                <w:szCs w:val="22"/>
              </w:rPr>
              <w:t>Iná zákazka</w:t>
            </w:r>
          </w:p>
        </w:tc>
      </w:tr>
      <w:tr w:rsidR="00154B4F" w:rsidRPr="007001F1" w14:paraId="10F3EDBB" w14:textId="77777777" w:rsidTr="007261E4">
        <w:trPr>
          <w:trHeight w:val="300"/>
        </w:trPr>
        <w:tc>
          <w:tcPr>
            <w:tcW w:w="3559" w:type="dxa"/>
            <w:gridSpan w:val="2"/>
            <w:shd w:val="clear" w:color="auto" w:fill="auto"/>
            <w:vAlign w:val="center"/>
            <w:hideMark/>
          </w:tcPr>
          <w:p w14:paraId="564FD2AB"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F51D20C" w14:textId="77777777" w:rsidR="00154B4F" w:rsidRPr="007001F1" w:rsidRDefault="00154B4F" w:rsidP="00154B4F">
            <w:pPr>
              <w:rPr>
                <w:color w:val="000000"/>
              </w:rPr>
            </w:pPr>
            <w:r w:rsidRPr="007001F1">
              <w:rPr>
                <w:color w:val="000000"/>
                <w:sz w:val="22"/>
                <w:szCs w:val="22"/>
              </w:rPr>
              <w:t>Výnimka zo zákona podľa § 1 ods. 2 až ods. 12 ZVO</w:t>
            </w:r>
          </w:p>
        </w:tc>
      </w:tr>
      <w:tr w:rsidR="00154B4F" w:rsidRPr="007001F1" w14:paraId="2FCB6DE8" w14:textId="77777777" w:rsidTr="007261E4">
        <w:trPr>
          <w:trHeight w:val="300"/>
        </w:trPr>
        <w:tc>
          <w:tcPr>
            <w:tcW w:w="3559" w:type="dxa"/>
            <w:gridSpan w:val="2"/>
            <w:shd w:val="clear" w:color="auto" w:fill="auto"/>
            <w:vAlign w:val="center"/>
            <w:hideMark/>
          </w:tcPr>
          <w:p w14:paraId="78F3CA77"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BAB2587" w14:textId="77777777" w:rsidR="00154B4F" w:rsidRPr="007001F1" w:rsidRDefault="00154B4F" w:rsidP="00154B4F">
            <w:pPr>
              <w:rPr>
                <w:color w:val="000000"/>
              </w:rPr>
            </w:pPr>
          </w:p>
        </w:tc>
      </w:tr>
      <w:tr w:rsidR="004D0B9F" w:rsidRPr="007001F1" w14:paraId="749BAE48" w14:textId="77777777" w:rsidTr="007261E4">
        <w:trPr>
          <w:trHeight w:val="300"/>
        </w:trPr>
        <w:tc>
          <w:tcPr>
            <w:tcW w:w="3559" w:type="dxa"/>
            <w:gridSpan w:val="2"/>
            <w:shd w:val="clear" w:color="auto" w:fill="auto"/>
            <w:vAlign w:val="center"/>
          </w:tcPr>
          <w:p w14:paraId="78332E1B" w14:textId="1379EA1C"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E7CCB9A" w14:textId="77777777" w:rsidR="004D0B9F" w:rsidRPr="007001F1" w:rsidRDefault="004D0B9F" w:rsidP="00154B4F">
            <w:pPr>
              <w:rPr>
                <w:color w:val="000000"/>
              </w:rPr>
            </w:pPr>
          </w:p>
        </w:tc>
      </w:tr>
      <w:tr w:rsidR="00154B4F" w:rsidRPr="007001F1" w14:paraId="17A12822" w14:textId="77777777" w:rsidTr="007261E4">
        <w:trPr>
          <w:trHeight w:val="300"/>
        </w:trPr>
        <w:tc>
          <w:tcPr>
            <w:tcW w:w="3559" w:type="dxa"/>
            <w:gridSpan w:val="2"/>
            <w:shd w:val="clear" w:color="auto" w:fill="auto"/>
            <w:vAlign w:val="center"/>
            <w:hideMark/>
          </w:tcPr>
          <w:p w14:paraId="2A442A29"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1412284F" w14:textId="77777777" w:rsidR="00154B4F" w:rsidRPr="007001F1" w:rsidRDefault="00154B4F" w:rsidP="00154B4F">
            <w:pPr>
              <w:rPr>
                <w:color w:val="000000"/>
              </w:rPr>
            </w:pPr>
            <w:r w:rsidRPr="007001F1">
              <w:rPr>
                <w:color w:val="000000"/>
                <w:sz w:val="22"/>
                <w:szCs w:val="22"/>
              </w:rPr>
              <w:t>Štandardná ex-post kontrola</w:t>
            </w:r>
          </w:p>
        </w:tc>
      </w:tr>
      <w:tr w:rsidR="00154B4F" w:rsidRPr="007001F1" w14:paraId="7FF489E3" w14:textId="77777777" w:rsidTr="007261E4">
        <w:trPr>
          <w:trHeight w:val="300"/>
        </w:trPr>
        <w:tc>
          <w:tcPr>
            <w:tcW w:w="3559" w:type="dxa"/>
            <w:gridSpan w:val="2"/>
            <w:shd w:val="clear" w:color="auto" w:fill="auto"/>
            <w:vAlign w:val="center"/>
            <w:hideMark/>
          </w:tcPr>
          <w:p w14:paraId="1C8D5421"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74E13D2B" w14:textId="77777777" w:rsidR="00154B4F" w:rsidRPr="007001F1" w:rsidRDefault="00154B4F" w:rsidP="00154B4F">
            <w:pPr>
              <w:rPr>
                <w:color w:val="000000"/>
              </w:rPr>
            </w:pPr>
            <w:r w:rsidRPr="007001F1">
              <w:rPr>
                <w:color w:val="000000"/>
                <w:sz w:val="22"/>
                <w:szCs w:val="22"/>
              </w:rPr>
              <w:t> </w:t>
            </w:r>
          </w:p>
        </w:tc>
      </w:tr>
      <w:tr w:rsidR="00154B4F" w:rsidRPr="007001F1" w14:paraId="73BC95A8" w14:textId="77777777" w:rsidTr="007261E4">
        <w:trPr>
          <w:trHeight w:val="330"/>
        </w:trPr>
        <w:tc>
          <w:tcPr>
            <w:tcW w:w="3559" w:type="dxa"/>
            <w:gridSpan w:val="2"/>
            <w:shd w:val="clear" w:color="auto" w:fill="auto"/>
            <w:vAlign w:val="center"/>
            <w:hideMark/>
          </w:tcPr>
          <w:p w14:paraId="635ABFA0" w14:textId="68F69B56"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2B764833" w14:textId="77777777" w:rsidR="00154B4F" w:rsidRPr="007001F1" w:rsidRDefault="00154B4F" w:rsidP="00154B4F">
            <w:pPr>
              <w:rPr>
                <w:color w:val="000000"/>
              </w:rPr>
            </w:pPr>
          </w:p>
        </w:tc>
      </w:tr>
      <w:tr w:rsidR="00154B4F" w:rsidRPr="007001F1" w14:paraId="22D8EE18" w14:textId="77777777" w:rsidTr="007261E4">
        <w:trPr>
          <w:trHeight w:val="300"/>
        </w:trPr>
        <w:tc>
          <w:tcPr>
            <w:tcW w:w="3559" w:type="dxa"/>
            <w:gridSpan w:val="2"/>
            <w:shd w:val="clear" w:color="auto" w:fill="auto"/>
            <w:vAlign w:val="center"/>
            <w:hideMark/>
          </w:tcPr>
          <w:p w14:paraId="24C632A9"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62925522" w14:textId="77777777" w:rsidR="00154B4F" w:rsidRPr="007001F1" w:rsidRDefault="00154B4F" w:rsidP="00154B4F">
            <w:pPr>
              <w:rPr>
                <w:color w:val="000000"/>
              </w:rPr>
            </w:pPr>
            <w:r w:rsidRPr="007001F1">
              <w:rPr>
                <w:color w:val="000000"/>
                <w:sz w:val="22"/>
                <w:szCs w:val="22"/>
              </w:rPr>
              <w:t> </w:t>
            </w:r>
          </w:p>
        </w:tc>
      </w:tr>
      <w:tr w:rsidR="00154B4F" w:rsidRPr="007001F1" w14:paraId="66CF1C59" w14:textId="77777777" w:rsidTr="007261E4">
        <w:trPr>
          <w:trHeight w:val="300"/>
        </w:trPr>
        <w:tc>
          <w:tcPr>
            <w:tcW w:w="3559" w:type="dxa"/>
            <w:gridSpan w:val="2"/>
            <w:shd w:val="clear" w:color="auto" w:fill="auto"/>
            <w:vAlign w:val="center"/>
            <w:hideMark/>
          </w:tcPr>
          <w:p w14:paraId="7732C20B"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714B0A18" w14:textId="77777777" w:rsidR="00154B4F" w:rsidRPr="007001F1" w:rsidRDefault="00154B4F" w:rsidP="00154B4F">
            <w:pPr>
              <w:rPr>
                <w:color w:val="000000"/>
              </w:rPr>
            </w:pPr>
            <w:r w:rsidRPr="007001F1">
              <w:rPr>
                <w:color w:val="000000"/>
                <w:sz w:val="22"/>
                <w:szCs w:val="22"/>
              </w:rPr>
              <w:t> </w:t>
            </w:r>
          </w:p>
        </w:tc>
      </w:tr>
      <w:tr w:rsidR="00154B4F" w:rsidRPr="007001F1" w14:paraId="0B6C5960" w14:textId="77777777" w:rsidTr="007261E4">
        <w:trPr>
          <w:trHeight w:val="300"/>
        </w:trPr>
        <w:tc>
          <w:tcPr>
            <w:tcW w:w="3559" w:type="dxa"/>
            <w:gridSpan w:val="2"/>
            <w:shd w:val="clear" w:color="auto" w:fill="auto"/>
            <w:vAlign w:val="center"/>
            <w:hideMark/>
          </w:tcPr>
          <w:p w14:paraId="327F763F"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EE828A6" w14:textId="77777777" w:rsidR="00154B4F" w:rsidRPr="007001F1" w:rsidRDefault="00154B4F" w:rsidP="00154B4F">
            <w:pPr>
              <w:rPr>
                <w:color w:val="000000"/>
              </w:rPr>
            </w:pPr>
            <w:r w:rsidRPr="007001F1">
              <w:rPr>
                <w:color w:val="000000"/>
                <w:sz w:val="22"/>
                <w:szCs w:val="22"/>
              </w:rPr>
              <w:t> </w:t>
            </w:r>
          </w:p>
        </w:tc>
      </w:tr>
      <w:tr w:rsidR="00154B4F" w:rsidRPr="007001F1" w14:paraId="61DF8D2E" w14:textId="77777777" w:rsidTr="007261E4">
        <w:trPr>
          <w:trHeight w:val="300"/>
        </w:trPr>
        <w:tc>
          <w:tcPr>
            <w:tcW w:w="3559" w:type="dxa"/>
            <w:gridSpan w:val="2"/>
            <w:shd w:val="clear" w:color="auto" w:fill="auto"/>
            <w:vAlign w:val="center"/>
            <w:hideMark/>
          </w:tcPr>
          <w:p w14:paraId="56AD6F05"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6890707" w14:textId="77777777" w:rsidR="00154B4F" w:rsidRPr="007001F1" w:rsidRDefault="00154B4F" w:rsidP="00154B4F">
            <w:pPr>
              <w:rPr>
                <w:color w:val="000000"/>
              </w:rPr>
            </w:pPr>
            <w:r w:rsidRPr="007001F1">
              <w:rPr>
                <w:color w:val="000000"/>
                <w:sz w:val="22"/>
                <w:szCs w:val="22"/>
              </w:rPr>
              <w:t> </w:t>
            </w:r>
          </w:p>
        </w:tc>
      </w:tr>
      <w:tr w:rsidR="00154B4F" w:rsidRPr="007001F1" w14:paraId="237D3DBE" w14:textId="77777777" w:rsidTr="007261E4">
        <w:trPr>
          <w:trHeight w:val="300"/>
        </w:trPr>
        <w:tc>
          <w:tcPr>
            <w:tcW w:w="3559" w:type="dxa"/>
            <w:gridSpan w:val="2"/>
            <w:shd w:val="clear" w:color="auto" w:fill="auto"/>
            <w:vAlign w:val="center"/>
            <w:hideMark/>
          </w:tcPr>
          <w:p w14:paraId="5837FE4B" w14:textId="77777777" w:rsidR="00154B4F" w:rsidRPr="007001F1" w:rsidRDefault="00154B4F" w:rsidP="00154B4F">
            <w:pPr>
              <w:rPr>
                <w:color w:val="000000"/>
              </w:rPr>
            </w:pPr>
            <w:r w:rsidRPr="007001F1">
              <w:rPr>
                <w:color w:val="000000"/>
                <w:sz w:val="22"/>
                <w:szCs w:val="22"/>
              </w:rPr>
              <w:t>Hodnota zákazky s DPH</w:t>
            </w:r>
          </w:p>
        </w:tc>
        <w:tc>
          <w:tcPr>
            <w:tcW w:w="5528" w:type="dxa"/>
            <w:gridSpan w:val="5"/>
            <w:shd w:val="clear" w:color="auto" w:fill="auto"/>
            <w:vAlign w:val="center"/>
            <w:hideMark/>
          </w:tcPr>
          <w:p w14:paraId="77236241" w14:textId="77777777" w:rsidR="00154B4F" w:rsidRPr="007001F1" w:rsidRDefault="00154B4F" w:rsidP="00154B4F">
            <w:pPr>
              <w:rPr>
                <w:color w:val="000000"/>
              </w:rPr>
            </w:pPr>
            <w:r w:rsidRPr="007001F1">
              <w:rPr>
                <w:color w:val="000000"/>
                <w:sz w:val="22"/>
                <w:szCs w:val="22"/>
              </w:rPr>
              <w:t> </w:t>
            </w:r>
          </w:p>
        </w:tc>
      </w:tr>
      <w:tr w:rsidR="00154B4F" w:rsidRPr="007001F1" w:rsidDel="00090933" w14:paraId="14079E03" w14:textId="2575A13E" w:rsidTr="007261E4">
        <w:trPr>
          <w:trHeight w:val="300"/>
          <w:del w:id="2101" w:author="Kramár Róbert" w:date="2018-04-27T16:57:00Z"/>
        </w:trPr>
        <w:tc>
          <w:tcPr>
            <w:tcW w:w="3559" w:type="dxa"/>
            <w:gridSpan w:val="2"/>
            <w:shd w:val="clear" w:color="auto" w:fill="auto"/>
            <w:vAlign w:val="center"/>
            <w:hideMark/>
          </w:tcPr>
          <w:p w14:paraId="16B66BAE" w14:textId="26B502E0" w:rsidR="00154B4F" w:rsidRPr="007001F1" w:rsidDel="00090933" w:rsidRDefault="00154B4F" w:rsidP="00154B4F">
            <w:pPr>
              <w:rPr>
                <w:del w:id="2102" w:author="Kramár Róbert" w:date="2018-04-27T16:57:00Z"/>
                <w:color w:val="000000"/>
              </w:rPr>
            </w:pPr>
            <w:del w:id="2103" w:author="Kramár Róbert" w:date="2018-04-27T16:57:00Z">
              <w:r w:rsidRPr="007001F1" w:rsidDel="00090933">
                <w:rPr>
                  <w:color w:val="000000"/>
                  <w:sz w:val="22"/>
                  <w:szCs w:val="22"/>
                </w:rPr>
                <w:delText>Oprávnené výdavky z hodnoty zákazky</w:delText>
              </w:r>
            </w:del>
          </w:p>
        </w:tc>
        <w:tc>
          <w:tcPr>
            <w:tcW w:w="5528" w:type="dxa"/>
            <w:gridSpan w:val="5"/>
            <w:shd w:val="clear" w:color="auto" w:fill="auto"/>
            <w:vAlign w:val="center"/>
            <w:hideMark/>
          </w:tcPr>
          <w:p w14:paraId="6F4DBAE4" w14:textId="627B0B84" w:rsidR="00154B4F" w:rsidRPr="007001F1" w:rsidDel="00090933" w:rsidRDefault="00154B4F" w:rsidP="00154B4F">
            <w:pPr>
              <w:rPr>
                <w:del w:id="2104" w:author="Kramár Róbert" w:date="2018-04-27T16:57:00Z"/>
                <w:color w:val="000000"/>
              </w:rPr>
            </w:pPr>
            <w:del w:id="2105" w:author="Kramár Róbert" w:date="2018-04-27T16:57:00Z">
              <w:r w:rsidRPr="007001F1" w:rsidDel="00090933">
                <w:rPr>
                  <w:color w:val="000000"/>
                  <w:sz w:val="22"/>
                  <w:szCs w:val="22"/>
                </w:rPr>
                <w:delText> </w:delText>
              </w:r>
            </w:del>
          </w:p>
        </w:tc>
      </w:tr>
      <w:tr w:rsidR="00154B4F" w:rsidRPr="007001F1" w14:paraId="0C76E2B5" w14:textId="77777777" w:rsidTr="007261E4">
        <w:trPr>
          <w:trHeight w:val="300"/>
        </w:trPr>
        <w:tc>
          <w:tcPr>
            <w:tcW w:w="3559" w:type="dxa"/>
            <w:gridSpan w:val="2"/>
            <w:shd w:val="clear" w:color="auto" w:fill="auto"/>
            <w:vAlign w:val="center"/>
            <w:hideMark/>
          </w:tcPr>
          <w:p w14:paraId="0345A333" w14:textId="77777777"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2192814B" w14:textId="77777777" w:rsidR="00154B4F" w:rsidRPr="007001F1" w:rsidRDefault="00154B4F" w:rsidP="00154B4F">
            <w:pPr>
              <w:rPr>
                <w:color w:val="000000"/>
              </w:rPr>
            </w:pPr>
            <w:r w:rsidRPr="007001F1">
              <w:rPr>
                <w:color w:val="000000"/>
                <w:sz w:val="22"/>
                <w:szCs w:val="22"/>
              </w:rPr>
              <w:t> </w:t>
            </w:r>
          </w:p>
        </w:tc>
      </w:tr>
      <w:tr w:rsidR="00154B4F" w:rsidRPr="007001F1" w14:paraId="7A9B7D6B" w14:textId="77777777" w:rsidTr="007261E4">
        <w:trPr>
          <w:trHeight w:val="300"/>
        </w:trPr>
        <w:tc>
          <w:tcPr>
            <w:tcW w:w="3559" w:type="dxa"/>
            <w:gridSpan w:val="2"/>
            <w:shd w:val="clear" w:color="auto" w:fill="auto"/>
            <w:vAlign w:val="center"/>
            <w:hideMark/>
          </w:tcPr>
          <w:p w14:paraId="47E3F6AC"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F7AF1D0" w14:textId="77777777" w:rsidR="00154B4F" w:rsidRPr="007001F1" w:rsidRDefault="00154B4F" w:rsidP="00154B4F">
            <w:pPr>
              <w:rPr>
                <w:color w:val="000000"/>
              </w:rPr>
            </w:pPr>
            <w:r w:rsidRPr="007001F1">
              <w:rPr>
                <w:color w:val="000000"/>
                <w:sz w:val="22"/>
                <w:szCs w:val="22"/>
              </w:rPr>
              <w:t> </w:t>
            </w:r>
          </w:p>
        </w:tc>
      </w:tr>
      <w:tr w:rsidR="00154B4F" w:rsidRPr="007001F1" w14:paraId="290A9695" w14:textId="77777777" w:rsidTr="007261E4">
        <w:trPr>
          <w:trHeight w:val="300"/>
        </w:trPr>
        <w:tc>
          <w:tcPr>
            <w:tcW w:w="3559" w:type="dxa"/>
            <w:gridSpan w:val="2"/>
            <w:shd w:val="clear" w:color="auto" w:fill="auto"/>
            <w:vAlign w:val="center"/>
            <w:hideMark/>
          </w:tcPr>
          <w:p w14:paraId="3A276F4D" w14:textId="77777777"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5E5B983" w14:textId="77777777" w:rsidR="00154B4F" w:rsidRPr="007001F1" w:rsidRDefault="00154B4F" w:rsidP="00154B4F">
            <w:pPr>
              <w:rPr>
                <w:color w:val="000000"/>
              </w:rPr>
            </w:pPr>
            <w:r w:rsidRPr="007001F1">
              <w:rPr>
                <w:color w:val="000000"/>
                <w:sz w:val="22"/>
                <w:szCs w:val="22"/>
              </w:rPr>
              <w:t> </w:t>
            </w:r>
          </w:p>
        </w:tc>
      </w:tr>
      <w:tr w:rsidR="00154B4F" w:rsidRPr="007001F1" w:rsidDel="00090933" w14:paraId="1E0A87CC" w14:textId="5ACF8707" w:rsidTr="007261E4">
        <w:trPr>
          <w:trHeight w:val="810"/>
          <w:del w:id="2106" w:author="Kramár Róbert" w:date="2018-04-27T16:56:00Z"/>
        </w:trPr>
        <w:tc>
          <w:tcPr>
            <w:tcW w:w="3559" w:type="dxa"/>
            <w:gridSpan w:val="2"/>
            <w:shd w:val="clear" w:color="auto" w:fill="auto"/>
            <w:vAlign w:val="center"/>
            <w:hideMark/>
          </w:tcPr>
          <w:p w14:paraId="163F8A41" w14:textId="679594C3" w:rsidR="00154B4F" w:rsidRPr="007001F1" w:rsidDel="00090933" w:rsidRDefault="00154B4F" w:rsidP="00154B4F">
            <w:pPr>
              <w:rPr>
                <w:del w:id="2107" w:author="Kramár Róbert" w:date="2018-04-27T16:56:00Z"/>
                <w:color w:val="000000"/>
              </w:rPr>
            </w:pPr>
            <w:del w:id="2108" w:author="Kramár Róbert" w:date="2018-04-27T16:56:00Z">
              <w:r w:rsidRPr="007001F1" w:rsidDel="00090933">
                <w:rPr>
                  <w:color w:val="000000"/>
                  <w:sz w:val="22"/>
                  <w:szCs w:val="22"/>
                </w:rPr>
                <w:delText>Priradenie predmetu obstarania k aktivitám projektu / k rozpočtovým položkám</w:delText>
              </w:r>
            </w:del>
          </w:p>
        </w:tc>
        <w:tc>
          <w:tcPr>
            <w:tcW w:w="5528" w:type="dxa"/>
            <w:gridSpan w:val="5"/>
            <w:shd w:val="clear" w:color="auto" w:fill="auto"/>
            <w:vAlign w:val="center"/>
            <w:hideMark/>
          </w:tcPr>
          <w:p w14:paraId="1EA794F7" w14:textId="69BEE120" w:rsidR="00154B4F" w:rsidRPr="007001F1" w:rsidDel="00090933" w:rsidRDefault="00154B4F" w:rsidP="00154B4F">
            <w:pPr>
              <w:rPr>
                <w:del w:id="2109" w:author="Kramár Róbert" w:date="2018-04-27T16:56:00Z"/>
                <w:color w:val="000000"/>
              </w:rPr>
            </w:pPr>
            <w:del w:id="2110" w:author="Kramár Róbert" w:date="2018-04-27T16:56:00Z">
              <w:r w:rsidRPr="007001F1" w:rsidDel="00090933">
                <w:rPr>
                  <w:color w:val="000000"/>
                  <w:sz w:val="22"/>
                  <w:szCs w:val="22"/>
                </w:rPr>
                <w:delText> </w:delText>
              </w:r>
            </w:del>
          </w:p>
        </w:tc>
      </w:tr>
      <w:tr w:rsidR="00154B4F" w:rsidRPr="007001F1" w14:paraId="669B1ED5" w14:textId="77777777" w:rsidTr="007261E4">
        <w:trPr>
          <w:trHeight w:val="315"/>
        </w:trPr>
        <w:tc>
          <w:tcPr>
            <w:tcW w:w="582" w:type="dxa"/>
            <w:shd w:val="clear" w:color="000000" w:fill="60497A"/>
            <w:vAlign w:val="center"/>
            <w:hideMark/>
          </w:tcPr>
          <w:p w14:paraId="15085C34"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CC5E81D"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66ADB3"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31228DF6"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15ACD95B"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31B3A5F"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0057798F" w14:textId="77777777" w:rsidTr="007261E4">
        <w:trPr>
          <w:trHeight w:val="20"/>
        </w:trPr>
        <w:tc>
          <w:tcPr>
            <w:tcW w:w="582" w:type="dxa"/>
            <w:shd w:val="clear" w:color="auto" w:fill="auto"/>
            <w:noWrap/>
            <w:vAlign w:val="center"/>
            <w:hideMark/>
          </w:tcPr>
          <w:p w14:paraId="67FAC6CA"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1AA9256D" w14:textId="77777777"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660D8B9B"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30B19E5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913373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139C56B" w14:textId="77777777" w:rsidR="00154B4F" w:rsidRPr="007001F1" w:rsidRDefault="00154B4F" w:rsidP="00154B4F">
            <w:pPr>
              <w:jc w:val="center"/>
              <w:rPr>
                <w:color w:val="000000"/>
              </w:rPr>
            </w:pPr>
            <w:r w:rsidRPr="007001F1">
              <w:rPr>
                <w:color w:val="000000"/>
                <w:sz w:val="22"/>
                <w:szCs w:val="22"/>
              </w:rPr>
              <w:t> </w:t>
            </w:r>
          </w:p>
        </w:tc>
      </w:tr>
      <w:tr w:rsidR="00154B4F" w:rsidRPr="007001F1" w14:paraId="363A1A90" w14:textId="77777777" w:rsidTr="007261E4">
        <w:trPr>
          <w:trHeight w:val="20"/>
        </w:trPr>
        <w:tc>
          <w:tcPr>
            <w:tcW w:w="582" w:type="dxa"/>
            <w:shd w:val="clear" w:color="auto" w:fill="auto"/>
            <w:noWrap/>
            <w:vAlign w:val="center"/>
            <w:hideMark/>
          </w:tcPr>
          <w:p w14:paraId="36DF14B4"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272A083F" w14:textId="77777777" w:rsidR="00154B4F" w:rsidRPr="007001F1" w:rsidRDefault="00154B4F" w:rsidP="00A3755D">
            <w:pPr>
              <w:jc w:val="both"/>
              <w:rPr>
                <w:color w:val="000000"/>
              </w:rPr>
            </w:pPr>
            <w:r w:rsidRPr="007001F1">
              <w:rPr>
                <w:color w:val="000000"/>
                <w:sz w:val="22"/>
                <w:szCs w:val="22"/>
              </w:rPr>
              <w:t>Obsahuje dokumentácia doklady, ktoré vysvetľujú resp. dokladujú opodstatnenosť uplatnenia výnimky?</w:t>
            </w:r>
          </w:p>
        </w:tc>
        <w:tc>
          <w:tcPr>
            <w:tcW w:w="567" w:type="dxa"/>
            <w:shd w:val="clear" w:color="auto" w:fill="auto"/>
            <w:vAlign w:val="center"/>
            <w:hideMark/>
          </w:tcPr>
          <w:p w14:paraId="128B2C5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031863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06F78A36"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17DE7FF" w14:textId="77777777" w:rsidR="00154B4F" w:rsidRPr="007001F1" w:rsidRDefault="00154B4F" w:rsidP="00154B4F">
            <w:pPr>
              <w:jc w:val="center"/>
              <w:rPr>
                <w:color w:val="000000"/>
              </w:rPr>
            </w:pPr>
            <w:r w:rsidRPr="007001F1">
              <w:rPr>
                <w:color w:val="000000"/>
                <w:sz w:val="22"/>
                <w:szCs w:val="22"/>
              </w:rPr>
              <w:t> </w:t>
            </w:r>
          </w:p>
        </w:tc>
      </w:tr>
      <w:tr w:rsidR="00154B4F" w:rsidRPr="007001F1" w14:paraId="42785A08" w14:textId="77777777" w:rsidTr="007261E4">
        <w:trPr>
          <w:trHeight w:val="20"/>
        </w:trPr>
        <w:tc>
          <w:tcPr>
            <w:tcW w:w="582" w:type="dxa"/>
            <w:shd w:val="clear" w:color="auto" w:fill="auto"/>
            <w:noWrap/>
            <w:vAlign w:val="center"/>
            <w:hideMark/>
          </w:tcPr>
          <w:p w14:paraId="6E19D74F" w14:textId="77777777" w:rsidR="00154B4F" w:rsidRPr="007001F1" w:rsidRDefault="00154B4F"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7065D919" w14:textId="48EAAAFF"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del w:id="2111" w:author="Kramár Róbert" w:date="2017-05-15T13:33:00Z">
              <w:r w:rsidRPr="007001F1" w:rsidDel="00A128DC">
                <w:rPr>
                  <w:color w:val="000000"/>
                  <w:sz w:val="22"/>
                  <w:szCs w:val="22"/>
                </w:rPr>
                <w:delText>, ktoré sú uvedené v Systéme riadenia EŠIF</w:delText>
              </w:r>
            </w:del>
            <w:ins w:id="2112" w:author="Kramár Róbert" w:date="2017-07-26T17:50:00Z">
              <w:r w:rsidR="00A04031">
                <w:rPr>
                  <w:color w:val="000000"/>
                  <w:sz w:val="22"/>
                  <w:szCs w:val="22"/>
                </w:rPr>
                <w:t xml:space="preserve"> </w:t>
              </w:r>
            </w:ins>
            <w:ins w:id="2113"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w:t>
            </w:r>
            <w:r w:rsidR="00C37E4F" w:rsidRPr="007001F1">
              <w:rPr>
                <w:color w:val="000000"/>
                <w:sz w:val="22"/>
                <w:szCs w:val="22"/>
              </w:rPr>
              <w:lastRenderedPageBreak/>
              <w:t>OČTK?</w:t>
            </w:r>
          </w:p>
        </w:tc>
        <w:tc>
          <w:tcPr>
            <w:tcW w:w="567" w:type="dxa"/>
            <w:shd w:val="clear" w:color="auto" w:fill="auto"/>
            <w:vAlign w:val="center"/>
            <w:hideMark/>
          </w:tcPr>
          <w:p w14:paraId="0E468766" w14:textId="77777777"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14:paraId="42C51C83"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EE399DF"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C92B00B" w14:textId="77777777" w:rsidR="00154B4F" w:rsidRPr="007001F1" w:rsidRDefault="00154B4F" w:rsidP="00154B4F">
            <w:pPr>
              <w:jc w:val="center"/>
              <w:rPr>
                <w:color w:val="000000"/>
              </w:rPr>
            </w:pPr>
            <w:r w:rsidRPr="007001F1">
              <w:rPr>
                <w:color w:val="000000"/>
                <w:sz w:val="22"/>
                <w:szCs w:val="22"/>
              </w:rPr>
              <w:t> </w:t>
            </w:r>
          </w:p>
        </w:tc>
      </w:tr>
      <w:tr w:rsidR="00154B4F" w:rsidRPr="007001F1" w14:paraId="5682D356" w14:textId="77777777" w:rsidTr="007261E4">
        <w:trPr>
          <w:trHeight w:val="20"/>
        </w:trPr>
        <w:tc>
          <w:tcPr>
            <w:tcW w:w="582" w:type="dxa"/>
            <w:shd w:val="clear" w:color="auto" w:fill="auto"/>
            <w:noWrap/>
            <w:vAlign w:val="center"/>
            <w:hideMark/>
          </w:tcPr>
          <w:p w14:paraId="1E22BC0D" w14:textId="77777777" w:rsidR="00154B4F" w:rsidRPr="007001F1" w:rsidRDefault="00154B4F"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3594FBB7" w14:textId="405B5C39" w:rsidR="00154B4F" w:rsidRPr="007001F1" w:rsidRDefault="00C37E4F" w:rsidP="00A3755D">
            <w:pPr>
              <w:jc w:val="both"/>
            </w:pPr>
            <w:r w:rsidRPr="007001F1">
              <w:rPr>
                <w:sz w:val="22"/>
                <w:szCs w:val="22"/>
              </w:rPr>
              <w:t>Neb</w:t>
            </w:r>
            <w:r w:rsidR="00154B4F" w:rsidRPr="007001F1">
              <w:rPr>
                <w:sz w:val="22"/>
                <w:szCs w:val="22"/>
              </w:rPr>
              <w:t>ol pri zadávaní zákazky identifikovaný konflikt záujmov?</w:t>
            </w:r>
            <w:r w:rsidRPr="007001F1">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2F896FC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4691E608"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632985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3E0B6733" w14:textId="77777777" w:rsidR="00154B4F" w:rsidRPr="007001F1" w:rsidRDefault="00154B4F" w:rsidP="00154B4F">
            <w:pPr>
              <w:jc w:val="center"/>
              <w:rPr>
                <w:color w:val="000000"/>
              </w:rPr>
            </w:pPr>
            <w:r w:rsidRPr="007001F1">
              <w:rPr>
                <w:color w:val="000000"/>
                <w:sz w:val="22"/>
                <w:szCs w:val="22"/>
              </w:rPr>
              <w:t> </w:t>
            </w:r>
          </w:p>
        </w:tc>
      </w:tr>
      <w:tr w:rsidR="00530834" w:rsidRPr="007001F1" w14:paraId="20CA936E" w14:textId="77777777" w:rsidTr="000A0E21">
        <w:trPr>
          <w:trHeight w:val="416"/>
        </w:trPr>
        <w:tc>
          <w:tcPr>
            <w:tcW w:w="582" w:type="dxa"/>
            <w:vMerge w:val="restart"/>
            <w:shd w:val="clear" w:color="auto" w:fill="auto"/>
            <w:noWrap/>
            <w:vAlign w:val="center"/>
          </w:tcPr>
          <w:p w14:paraId="3FE8E4C0" w14:textId="585F7F4C" w:rsidR="00530834" w:rsidRPr="007001F1" w:rsidRDefault="00530834" w:rsidP="00154B4F">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649C6979" w14:textId="4040A862" w:rsidR="00530834" w:rsidRPr="007001F1" w:rsidRDefault="00530834"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F872AFC" w14:textId="77777777" w:rsidR="00530834" w:rsidRPr="007001F1" w:rsidRDefault="00530834" w:rsidP="00154B4F">
            <w:pPr>
              <w:jc w:val="center"/>
              <w:rPr>
                <w:color w:val="000000"/>
                <w:sz w:val="22"/>
                <w:szCs w:val="22"/>
              </w:rPr>
            </w:pPr>
          </w:p>
        </w:tc>
        <w:tc>
          <w:tcPr>
            <w:tcW w:w="567" w:type="dxa"/>
            <w:shd w:val="clear" w:color="auto" w:fill="auto"/>
            <w:vAlign w:val="center"/>
          </w:tcPr>
          <w:p w14:paraId="5F88F231" w14:textId="77777777" w:rsidR="00530834" w:rsidRPr="007001F1" w:rsidRDefault="00530834" w:rsidP="00154B4F">
            <w:pPr>
              <w:jc w:val="center"/>
              <w:rPr>
                <w:color w:val="000000"/>
                <w:sz w:val="22"/>
                <w:szCs w:val="22"/>
              </w:rPr>
            </w:pPr>
          </w:p>
        </w:tc>
        <w:tc>
          <w:tcPr>
            <w:tcW w:w="776" w:type="dxa"/>
            <w:shd w:val="clear" w:color="auto" w:fill="auto"/>
            <w:vAlign w:val="center"/>
          </w:tcPr>
          <w:p w14:paraId="23C02A2E" w14:textId="77777777" w:rsidR="00530834" w:rsidRPr="007001F1" w:rsidRDefault="00530834" w:rsidP="00154B4F">
            <w:pPr>
              <w:jc w:val="center"/>
              <w:rPr>
                <w:color w:val="000000"/>
                <w:sz w:val="22"/>
                <w:szCs w:val="22"/>
              </w:rPr>
            </w:pPr>
          </w:p>
        </w:tc>
        <w:tc>
          <w:tcPr>
            <w:tcW w:w="1775" w:type="dxa"/>
            <w:shd w:val="clear" w:color="auto" w:fill="auto"/>
            <w:vAlign w:val="center"/>
          </w:tcPr>
          <w:p w14:paraId="1E1EDB2A" w14:textId="77777777" w:rsidR="00530834" w:rsidRPr="007001F1" w:rsidRDefault="00530834" w:rsidP="00154B4F">
            <w:pPr>
              <w:jc w:val="center"/>
              <w:rPr>
                <w:color w:val="000000"/>
                <w:sz w:val="22"/>
                <w:szCs w:val="22"/>
              </w:rPr>
            </w:pPr>
          </w:p>
        </w:tc>
      </w:tr>
      <w:tr w:rsidR="00530834" w:rsidRPr="007001F1" w14:paraId="7969BACF" w14:textId="77777777" w:rsidTr="007261E4">
        <w:trPr>
          <w:trHeight w:val="845"/>
        </w:trPr>
        <w:tc>
          <w:tcPr>
            <w:tcW w:w="582" w:type="dxa"/>
            <w:vMerge/>
            <w:shd w:val="clear" w:color="auto" w:fill="auto"/>
            <w:noWrap/>
            <w:vAlign w:val="center"/>
          </w:tcPr>
          <w:p w14:paraId="5962731D"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30E70FDB" w14:textId="1266AB8B" w:rsidR="00530834" w:rsidRPr="007001F1" w:rsidRDefault="00530834" w:rsidP="000A0E21">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5802C0" w14:textId="77777777" w:rsidR="00530834" w:rsidRPr="007001F1" w:rsidRDefault="00530834" w:rsidP="00154B4F">
            <w:pPr>
              <w:jc w:val="center"/>
              <w:rPr>
                <w:color w:val="000000"/>
                <w:sz w:val="22"/>
                <w:szCs w:val="22"/>
              </w:rPr>
            </w:pPr>
          </w:p>
        </w:tc>
        <w:tc>
          <w:tcPr>
            <w:tcW w:w="567" w:type="dxa"/>
            <w:shd w:val="clear" w:color="auto" w:fill="auto"/>
            <w:vAlign w:val="center"/>
          </w:tcPr>
          <w:p w14:paraId="6A6E5072" w14:textId="77777777" w:rsidR="00530834" w:rsidRPr="007001F1" w:rsidRDefault="00530834" w:rsidP="00154B4F">
            <w:pPr>
              <w:jc w:val="center"/>
              <w:rPr>
                <w:color w:val="000000"/>
                <w:sz w:val="22"/>
                <w:szCs w:val="22"/>
              </w:rPr>
            </w:pPr>
          </w:p>
        </w:tc>
        <w:tc>
          <w:tcPr>
            <w:tcW w:w="776" w:type="dxa"/>
            <w:shd w:val="clear" w:color="auto" w:fill="auto"/>
            <w:vAlign w:val="center"/>
          </w:tcPr>
          <w:p w14:paraId="2511174F" w14:textId="77777777" w:rsidR="00530834" w:rsidRPr="007001F1" w:rsidRDefault="00530834" w:rsidP="00154B4F">
            <w:pPr>
              <w:jc w:val="center"/>
              <w:rPr>
                <w:color w:val="000000"/>
                <w:sz w:val="22"/>
                <w:szCs w:val="22"/>
              </w:rPr>
            </w:pPr>
          </w:p>
        </w:tc>
        <w:tc>
          <w:tcPr>
            <w:tcW w:w="1775" w:type="dxa"/>
            <w:shd w:val="clear" w:color="auto" w:fill="auto"/>
            <w:vAlign w:val="center"/>
          </w:tcPr>
          <w:p w14:paraId="1BB7E8C6" w14:textId="77777777" w:rsidR="00530834" w:rsidRPr="007001F1" w:rsidRDefault="00530834" w:rsidP="00154B4F">
            <w:pPr>
              <w:jc w:val="center"/>
              <w:rPr>
                <w:color w:val="000000"/>
                <w:sz w:val="22"/>
                <w:szCs w:val="22"/>
              </w:rPr>
            </w:pPr>
          </w:p>
        </w:tc>
      </w:tr>
      <w:tr w:rsidR="00530834" w:rsidRPr="007001F1" w14:paraId="6DCCA0D1" w14:textId="77777777" w:rsidTr="007261E4">
        <w:trPr>
          <w:trHeight w:val="845"/>
        </w:trPr>
        <w:tc>
          <w:tcPr>
            <w:tcW w:w="582" w:type="dxa"/>
            <w:vMerge/>
            <w:shd w:val="clear" w:color="auto" w:fill="auto"/>
            <w:noWrap/>
            <w:vAlign w:val="center"/>
          </w:tcPr>
          <w:p w14:paraId="683090F5"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2A35E74A" w14:textId="2CA28432" w:rsidR="00530834" w:rsidRPr="007001F1" w:rsidRDefault="00530834" w:rsidP="00A3755D">
            <w:pPr>
              <w:jc w:val="both"/>
              <w:rPr>
                <w:color w:val="000000"/>
                <w:sz w:val="22"/>
                <w:szCs w:val="22"/>
              </w:rPr>
            </w:pPr>
            <w:del w:id="2114" w:author="Kramár Róbert" w:date="2018-04-27T17:40:00Z">
              <w:r w:rsidRPr="007001F1" w:rsidDel="00695091">
                <w:rPr>
                  <w:color w:val="000000"/>
                  <w:sz w:val="22"/>
                  <w:szCs w:val="22"/>
                </w:rPr>
                <w:delText xml:space="preserve">c) Má úspešný uchádzač a subdodávateľ úspešného uchádzača (ak relevantné) zapísaných v registri partnerov verejného sektora konečných užívateľov výhod?    </w:delText>
              </w:r>
            </w:del>
            <w:r w:rsidR="00695091">
              <w:rPr>
                <w:rStyle w:val="Odkaznakomentr"/>
              </w:rPr>
              <w:commentReference w:id="2115"/>
            </w:r>
          </w:p>
        </w:tc>
        <w:tc>
          <w:tcPr>
            <w:tcW w:w="567" w:type="dxa"/>
            <w:shd w:val="clear" w:color="auto" w:fill="auto"/>
            <w:vAlign w:val="center"/>
          </w:tcPr>
          <w:p w14:paraId="70F6C504" w14:textId="77777777" w:rsidR="00530834" w:rsidRPr="007001F1" w:rsidRDefault="00530834" w:rsidP="00154B4F">
            <w:pPr>
              <w:jc w:val="center"/>
              <w:rPr>
                <w:color w:val="000000"/>
                <w:sz w:val="22"/>
                <w:szCs w:val="22"/>
              </w:rPr>
            </w:pPr>
          </w:p>
        </w:tc>
        <w:tc>
          <w:tcPr>
            <w:tcW w:w="567" w:type="dxa"/>
            <w:shd w:val="clear" w:color="auto" w:fill="auto"/>
            <w:vAlign w:val="center"/>
          </w:tcPr>
          <w:p w14:paraId="45F12111" w14:textId="77777777" w:rsidR="00530834" w:rsidRPr="007001F1" w:rsidRDefault="00530834" w:rsidP="00154B4F">
            <w:pPr>
              <w:jc w:val="center"/>
              <w:rPr>
                <w:color w:val="000000"/>
                <w:sz w:val="22"/>
                <w:szCs w:val="22"/>
              </w:rPr>
            </w:pPr>
          </w:p>
        </w:tc>
        <w:tc>
          <w:tcPr>
            <w:tcW w:w="776" w:type="dxa"/>
            <w:shd w:val="clear" w:color="auto" w:fill="auto"/>
            <w:vAlign w:val="center"/>
          </w:tcPr>
          <w:p w14:paraId="4E8E5155" w14:textId="77777777" w:rsidR="00530834" w:rsidRPr="007001F1" w:rsidRDefault="00530834" w:rsidP="00154B4F">
            <w:pPr>
              <w:jc w:val="center"/>
              <w:rPr>
                <w:color w:val="000000"/>
                <w:sz w:val="22"/>
                <w:szCs w:val="22"/>
              </w:rPr>
            </w:pPr>
          </w:p>
        </w:tc>
        <w:tc>
          <w:tcPr>
            <w:tcW w:w="1775" w:type="dxa"/>
            <w:shd w:val="clear" w:color="auto" w:fill="auto"/>
            <w:vAlign w:val="center"/>
          </w:tcPr>
          <w:p w14:paraId="44D300A5" w14:textId="77777777" w:rsidR="00530834" w:rsidRPr="007001F1" w:rsidRDefault="00530834" w:rsidP="00154B4F">
            <w:pPr>
              <w:jc w:val="center"/>
              <w:rPr>
                <w:color w:val="000000"/>
                <w:sz w:val="22"/>
                <w:szCs w:val="22"/>
              </w:rPr>
            </w:pPr>
          </w:p>
        </w:tc>
      </w:tr>
      <w:tr w:rsidR="00154B4F" w:rsidRPr="007001F1" w14:paraId="6DDAFAA4" w14:textId="77777777" w:rsidTr="007261E4">
        <w:trPr>
          <w:trHeight w:val="20"/>
        </w:trPr>
        <w:tc>
          <w:tcPr>
            <w:tcW w:w="582" w:type="dxa"/>
            <w:shd w:val="clear" w:color="auto" w:fill="auto"/>
            <w:noWrap/>
            <w:vAlign w:val="center"/>
            <w:hideMark/>
          </w:tcPr>
          <w:p w14:paraId="0AF19CC8" w14:textId="6685FC47"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72185428"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2A6188E1"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ACCED7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2BDC964"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5E3C3C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FAB7E58" w14:textId="77777777" w:rsidTr="007261E4">
        <w:trPr>
          <w:trHeight w:val="20"/>
        </w:trPr>
        <w:tc>
          <w:tcPr>
            <w:tcW w:w="582" w:type="dxa"/>
            <w:shd w:val="clear" w:color="auto" w:fill="auto"/>
            <w:noWrap/>
            <w:vAlign w:val="center"/>
            <w:hideMark/>
          </w:tcPr>
          <w:p w14:paraId="04CE52C1" w14:textId="3D2C2AE7" w:rsidR="00154B4F" w:rsidRPr="007001F1" w:rsidRDefault="00154B4F" w:rsidP="009303C4">
            <w:pPr>
              <w:jc w:val="center"/>
              <w:rPr>
                <w:color w:val="000000"/>
              </w:rPr>
            </w:pPr>
            <w:r w:rsidRPr="007001F1">
              <w:rPr>
                <w:color w:val="000000"/>
                <w:sz w:val="22"/>
                <w:szCs w:val="22"/>
              </w:rPr>
              <w:t xml:space="preserve"> </w:t>
            </w:r>
            <w:r w:rsidR="009303C4" w:rsidRPr="007001F1">
              <w:rPr>
                <w:color w:val="000000"/>
                <w:sz w:val="22"/>
                <w:szCs w:val="22"/>
              </w:rPr>
              <w:t>7</w:t>
            </w:r>
          </w:p>
        </w:tc>
        <w:tc>
          <w:tcPr>
            <w:tcW w:w="4820" w:type="dxa"/>
            <w:gridSpan w:val="2"/>
            <w:shd w:val="clear" w:color="auto" w:fill="auto"/>
            <w:vAlign w:val="center"/>
            <w:hideMark/>
          </w:tcPr>
          <w:p w14:paraId="7A495C40"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B64EE8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A204EE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47F7F8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A4C642B" w14:textId="77777777" w:rsidR="00154B4F" w:rsidRPr="007001F1" w:rsidRDefault="00154B4F" w:rsidP="00154B4F">
            <w:pPr>
              <w:jc w:val="center"/>
              <w:rPr>
                <w:color w:val="000000"/>
              </w:rPr>
            </w:pPr>
            <w:r w:rsidRPr="007001F1">
              <w:rPr>
                <w:color w:val="000000"/>
                <w:sz w:val="22"/>
                <w:szCs w:val="22"/>
              </w:rPr>
              <w:t> </w:t>
            </w:r>
          </w:p>
        </w:tc>
      </w:tr>
      <w:tr w:rsidR="00F57BCB" w:rsidRPr="007001F1" w14:paraId="5F68C85D" w14:textId="77777777" w:rsidTr="007261E4">
        <w:trPr>
          <w:trHeight w:val="20"/>
          <w:ins w:id="2116" w:author="Kramár Róbert" w:date="2017-05-15T14:09:00Z"/>
        </w:trPr>
        <w:tc>
          <w:tcPr>
            <w:tcW w:w="582" w:type="dxa"/>
            <w:shd w:val="clear" w:color="auto" w:fill="auto"/>
            <w:noWrap/>
            <w:vAlign w:val="center"/>
          </w:tcPr>
          <w:p w14:paraId="5423885D" w14:textId="51DB881A" w:rsidR="00F57BCB" w:rsidRPr="007001F1" w:rsidRDefault="00F57BCB" w:rsidP="00154B4F">
            <w:pPr>
              <w:jc w:val="center"/>
              <w:rPr>
                <w:ins w:id="2117" w:author="Kramár Róbert" w:date="2017-05-15T14:09:00Z"/>
                <w:color w:val="000000"/>
                <w:sz w:val="22"/>
                <w:szCs w:val="22"/>
              </w:rPr>
            </w:pPr>
            <w:ins w:id="2118" w:author="Kramár Róbert" w:date="2017-05-15T14:09:00Z">
              <w:r w:rsidRPr="007001F1">
                <w:rPr>
                  <w:color w:val="000000"/>
                  <w:sz w:val="22"/>
                  <w:szCs w:val="22"/>
                </w:rPr>
                <w:t>8</w:t>
              </w:r>
            </w:ins>
          </w:p>
        </w:tc>
        <w:tc>
          <w:tcPr>
            <w:tcW w:w="4820" w:type="dxa"/>
            <w:gridSpan w:val="2"/>
            <w:shd w:val="clear" w:color="auto" w:fill="auto"/>
            <w:vAlign w:val="center"/>
          </w:tcPr>
          <w:p w14:paraId="723344A7" w14:textId="6C4F6883" w:rsidR="00F57BCB" w:rsidRPr="00A04031" w:rsidRDefault="007001F1" w:rsidP="00A3755D">
            <w:pPr>
              <w:jc w:val="both"/>
              <w:rPr>
                <w:ins w:id="2119" w:author="Kramár Róbert" w:date="2017-05-15T14:09:00Z"/>
                <w:color w:val="000000"/>
                <w:sz w:val="22"/>
                <w:szCs w:val="22"/>
              </w:rPr>
            </w:pPr>
            <w:ins w:id="2120" w:author="Kramár Róbert" w:date="2017-07-26T17:24:00Z">
              <w:r w:rsidRPr="00A04031">
                <w:rPr>
                  <w:color w:val="1F497D"/>
                  <w:sz w:val="22"/>
                  <w:szCs w:val="22"/>
                  <w:rPrChange w:id="2121" w:author="Kramár Róbert" w:date="2017-07-26T17:50:00Z">
                    <w:rPr>
                      <w:color w:val="1F497D"/>
                    </w:rPr>
                  </w:rPrChange>
                </w:rPr>
                <w:t>Dodržal verejný obstarávateľ pri zadávaní zákazky princíp hospodárnosti?</w:t>
              </w:r>
            </w:ins>
          </w:p>
        </w:tc>
        <w:tc>
          <w:tcPr>
            <w:tcW w:w="567" w:type="dxa"/>
            <w:shd w:val="clear" w:color="auto" w:fill="auto"/>
            <w:vAlign w:val="center"/>
          </w:tcPr>
          <w:p w14:paraId="33DDB7F3" w14:textId="77777777" w:rsidR="00F57BCB" w:rsidRPr="007001F1" w:rsidRDefault="00F57BCB" w:rsidP="00154B4F">
            <w:pPr>
              <w:jc w:val="center"/>
              <w:rPr>
                <w:ins w:id="2122" w:author="Kramár Róbert" w:date="2017-05-15T14:09:00Z"/>
                <w:color w:val="000000"/>
                <w:sz w:val="22"/>
                <w:szCs w:val="22"/>
              </w:rPr>
            </w:pPr>
          </w:p>
        </w:tc>
        <w:tc>
          <w:tcPr>
            <w:tcW w:w="567" w:type="dxa"/>
            <w:shd w:val="clear" w:color="auto" w:fill="auto"/>
            <w:vAlign w:val="center"/>
          </w:tcPr>
          <w:p w14:paraId="5BE6B3BA" w14:textId="77777777" w:rsidR="00F57BCB" w:rsidRPr="007001F1" w:rsidRDefault="00F57BCB" w:rsidP="00154B4F">
            <w:pPr>
              <w:jc w:val="center"/>
              <w:rPr>
                <w:ins w:id="2123" w:author="Kramár Róbert" w:date="2017-05-15T14:09:00Z"/>
                <w:color w:val="000000"/>
                <w:sz w:val="22"/>
                <w:szCs w:val="22"/>
              </w:rPr>
            </w:pPr>
          </w:p>
        </w:tc>
        <w:tc>
          <w:tcPr>
            <w:tcW w:w="776" w:type="dxa"/>
            <w:shd w:val="clear" w:color="auto" w:fill="auto"/>
            <w:vAlign w:val="center"/>
          </w:tcPr>
          <w:p w14:paraId="3C89C73A" w14:textId="77777777" w:rsidR="00F57BCB" w:rsidRPr="007001F1" w:rsidRDefault="00F57BCB" w:rsidP="00154B4F">
            <w:pPr>
              <w:jc w:val="center"/>
              <w:rPr>
                <w:ins w:id="2124" w:author="Kramár Róbert" w:date="2017-05-15T14:09:00Z"/>
                <w:color w:val="000000"/>
                <w:sz w:val="22"/>
                <w:szCs w:val="22"/>
              </w:rPr>
            </w:pPr>
          </w:p>
        </w:tc>
        <w:tc>
          <w:tcPr>
            <w:tcW w:w="1775" w:type="dxa"/>
            <w:shd w:val="clear" w:color="auto" w:fill="auto"/>
            <w:vAlign w:val="center"/>
          </w:tcPr>
          <w:p w14:paraId="0CACE20D" w14:textId="77777777" w:rsidR="00F57BCB" w:rsidRPr="007001F1" w:rsidRDefault="00F57BCB" w:rsidP="00154B4F">
            <w:pPr>
              <w:jc w:val="center"/>
              <w:rPr>
                <w:ins w:id="2125" w:author="Kramár Róbert" w:date="2017-05-15T14:09:00Z"/>
                <w:color w:val="000000"/>
                <w:sz w:val="22"/>
                <w:szCs w:val="22"/>
              </w:rPr>
            </w:pPr>
          </w:p>
        </w:tc>
      </w:tr>
      <w:tr w:rsidR="00154B4F" w:rsidRPr="007001F1" w14:paraId="41291C13" w14:textId="77777777" w:rsidTr="007261E4">
        <w:trPr>
          <w:trHeight w:val="20"/>
        </w:trPr>
        <w:tc>
          <w:tcPr>
            <w:tcW w:w="582" w:type="dxa"/>
            <w:shd w:val="clear" w:color="auto" w:fill="auto"/>
            <w:noWrap/>
            <w:vAlign w:val="center"/>
            <w:hideMark/>
          </w:tcPr>
          <w:p w14:paraId="611ABCB3" w14:textId="3EE7FAB3" w:rsidR="00154B4F" w:rsidRPr="007001F1" w:rsidRDefault="00F57BCB" w:rsidP="00154B4F">
            <w:pPr>
              <w:jc w:val="center"/>
              <w:rPr>
                <w:color w:val="000000"/>
              </w:rPr>
            </w:pPr>
            <w:ins w:id="2126" w:author="Kramár Róbert" w:date="2017-05-15T14:09:00Z">
              <w:r w:rsidRPr="007001F1">
                <w:rPr>
                  <w:color w:val="000000"/>
                  <w:sz w:val="22"/>
                  <w:szCs w:val="22"/>
                </w:rPr>
                <w:t>9</w:t>
              </w:r>
            </w:ins>
            <w:del w:id="2127" w:author="Kramár Róbert" w:date="2017-05-15T14:09:00Z">
              <w:r w:rsidR="009303C4" w:rsidRPr="007001F1" w:rsidDel="00F57BCB">
                <w:rPr>
                  <w:color w:val="000000"/>
                  <w:sz w:val="22"/>
                  <w:szCs w:val="22"/>
                </w:rPr>
                <w:delText>8</w:delText>
              </w:r>
            </w:del>
          </w:p>
        </w:tc>
        <w:tc>
          <w:tcPr>
            <w:tcW w:w="4820" w:type="dxa"/>
            <w:gridSpan w:val="2"/>
            <w:shd w:val="clear" w:color="auto" w:fill="auto"/>
            <w:vAlign w:val="center"/>
            <w:hideMark/>
          </w:tcPr>
          <w:p w14:paraId="59C60AD9"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1D9B0F49"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0A61EF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5FFDB89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39FB680" w14:textId="77777777" w:rsidR="00154B4F" w:rsidRPr="007001F1" w:rsidRDefault="00154B4F" w:rsidP="00154B4F">
            <w:pPr>
              <w:jc w:val="center"/>
              <w:rPr>
                <w:color w:val="000000"/>
              </w:rPr>
            </w:pPr>
            <w:r w:rsidRPr="007001F1">
              <w:rPr>
                <w:color w:val="000000"/>
                <w:sz w:val="22"/>
                <w:szCs w:val="22"/>
              </w:rPr>
              <w:t> </w:t>
            </w:r>
          </w:p>
        </w:tc>
      </w:tr>
      <w:tr w:rsidR="00154B4F" w:rsidRPr="007001F1" w14:paraId="5004895D" w14:textId="77777777" w:rsidTr="007261E4">
        <w:trPr>
          <w:trHeight w:val="300"/>
        </w:trPr>
        <w:tc>
          <w:tcPr>
            <w:tcW w:w="9087" w:type="dxa"/>
            <w:gridSpan w:val="7"/>
            <w:shd w:val="clear" w:color="auto" w:fill="auto"/>
            <w:noWrap/>
            <w:vAlign w:val="center"/>
          </w:tcPr>
          <w:p w14:paraId="6126DAFE" w14:textId="77777777" w:rsidR="00154B4F" w:rsidRPr="007001F1" w:rsidRDefault="00154B4F" w:rsidP="00154B4F">
            <w:pPr>
              <w:jc w:val="both"/>
              <w:rPr>
                <w:b/>
                <w:sz w:val="20"/>
                <w:szCs w:val="20"/>
              </w:rPr>
            </w:pPr>
            <w:r w:rsidRPr="007001F1">
              <w:rPr>
                <w:b/>
                <w:sz w:val="20"/>
                <w:szCs w:val="20"/>
              </w:rPr>
              <w:t>VYJADRENIE</w:t>
            </w:r>
          </w:p>
          <w:p w14:paraId="2AAC372A" w14:textId="77777777" w:rsidR="00154B4F" w:rsidRPr="007001F1" w:rsidRDefault="00154B4F" w:rsidP="00154B4F">
            <w:pPr>
              <w:jc w:val="both"/>
              <w:rPr>
                <w:sz w:val="20"/>
                <w:szCs w:val="20"/>
              </w:rPr>
            </w:pPr>
          </w:p>
          <w:p w14:paraId="2BCD0786" w14:textId="77777777" w:rsidR="00154B4F" w:rsidRPr="007001F1" w:rsidRDefault="00154B4F" w:rsidP="00154B4F">
            <w:r w:rsidRPr="007001F1">
              <w:rPr>
                <w:sz w:val="20"/>
                <w:szCs w:val="20"/>
              </w:rPr>
              <w:t xml:space="preserve">Na základe overených skutočností potvrdzujem, že </w:t>
            </w:r>
            <w:sdt>
              <w:sdtPr>
                <w:rPr>
                  <w:sz w:val="20"/>
                  <w:szCs w:val="20"/>
                </w:rPr>
                <w:id w:val="-249897307"/>
                <w:placeholder>
                  <w:docPart w:val="BD5A110E61DB4B60B2C8C1161F4E68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73A65B2C" w14:textId="77777777" w:rsidR="00154B4F" w:rsidRPr="007001F1" w:rsidRDefault="00154B4F" w:rsidP="00154B4F">
            <w:pPr>
              <w:rPr>
                <w:b/>
                <w:bCs/>
                <w:color w:val="000000"/>
              </w:rPr>
            </w:pPr>
          </w:p>
        </w:tc>
      </w:tr>
      <w:tr w:rsidR="00154B4F" w:rsidRPr="007001F1" w14:paraId="6313B8BA" w14:textId="77777777" w:rsidTr="007261E4">
        <w:trPr>
          <w:trHeight w:val="300"/>
        </w:trPr>
        <w:tc>
          <w:tcPr>
            <w:tcW w:w="3559" w:type="dxa"/>
            <w:gridSpan w:val="2"/>
            <w:shd w:val="clear" w:color="auto" w:fill="auto"/>
            <w:vAlign w:val="center"/>
            <w:hideMark/>
          </w:tcPr>
          <w:p w14:paraId="5916A1A8"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80"/>
            </w:r>
            <w:r w:rsidRPr="007001F1">
              <w:rPr>
                <w:b/>
                <w:bCs/>
                <w:sz w:val="22"/>
                <w:szCs w:val="22"/>
              </w:rPr>
              <w:t>:</w:t>
            </w:r>
          </w:p>
        </w:tc>
        <w:tc>
          <w:tcPr>
            <w:tcW w:w="5528" w:type="dxa"/>
            <w:gridSpan w:val="5"/>
            <w:shd w:val="clear" w:color="auto" w:fill="auto"/>
            <w:vAlign w:val="center"/>
            <w:hideMark/>
          </w:tcPr>
          <w:p w14:paraId="544480F2" w14:textId="77777777" w:rsidR="00154B4F" w:rsidRPr="007001F1" w:rsidRDefault="00154B4F" w:rsidP="00154B4F">
            <w:pPr>
              <w:rPr>
                <w:color w:val="000000"/>
              </w:rPr>
            </w:pPr>
            <w:r w:rsidRPr="007001F1">
              <w:rPr>
                <w:color w:val="000000"/>
                <w:sz w:val="22"/>
                <w:szCs w:val="22"/>
              </w:rPr>
              <w:t> </w:t>
            </w:r>
          </w:p>
        </w:tc>
      </w:tr>
      <w:tr w:rsidR="00154B4F" w:rsidRPr="007001F1" w14:paraId="4E31E15D" w14:textId="77777777" w:rsidTr="007261E4">
        <w:trPr>
          <w:trHeight w:val="300"/>
        </w:trPr>
        <w:tc>
          <w:tcPr>
            <w:tcW w:w="3559" w:type="dxa"/>
            <w:gridSpan w:val="2"/>
            <w:shd w:val="clear" w:color="auto" w:fill="auto"/>
            <w:vAlign w:val="center"/>
            <w:hideMark/>
          </w:tcPr>
          <w:p w14:paraId="06A2983B"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26B6CF0D" w14:textId="77777777" w:rsidR="00154B4F" w:rsidRPr="007001F1" w:rsidRDefault="00154B4F" w:rsidP="00154B4F">
            <w:pPr>
              <w:rPr>
                <w:color w:val="000000"/>
              </w:rPr>
            </w:pPr>
            <w:r w:rsidRPr="007001F1">
              <w:rPr>
                <w:color w:val="000000"/>
                <w:sz w:val="22"/>
                <w:szCs w:val="22"/>
              </w:rPr>
              <w:t> </w:t>
            </w:r>
          </w:p>
        </w:tc>
      </w:tr>
      <w:tr w:rsidR="00154B4F" w:rsidRPr="007001F1" w14:paraId="1F5D77B3" w14:textId="77777777" w:rsidTr="007261E4">
        <w:trPr>
          <w:trHeight w:val="300"/>
        </w:trPr>
        <w:tc>
          <w:tcPr>
            <w:tcW w:w="3559" w:type="dxa"/>
            <w:gridSpan w:val="2"/>
            <w:shd w:val="clear" w:color="000000" w:fill="FFFFFF"/>
            <w:vAlign w:val="center"/>
            <w:hideMark/>
          </w:tcPr>
          <w:p w14:paraId="6A9F9D1A"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85AD301" w14:textId="77777777" w:rsidR="00154B4F" w:rsidRPr="007001F1" w:rsidRDefault="00154B4F" w:rsidP="00154B4F">
            <w:pPr>
              <w:rPr>
                <w:color w:val="000000"/>
              </w:rPr>
            </w:pPr>
            <w:r w:rsidRPr="007001F1">
              <w:rPr>
                <w:color w:val="000000"/>
                <w:sz w:val="22"/>
                <w:szCs w:val="22"/>
              </w:rPr>
              <w:t> </w:t>
            </w:r>
          </w:p>
        </w:tc>
      </w:tr>
      <w:tr w:rsidR="00154B4F" w:rsidRPr="007001F1" w14:paraId="4437FA06" w14:textId="77777777" w:rsidTr="007261E4">
        <w:trPr>
          <w:trHeight w:val="300"/>
        </w:trPr>
        <w:tc>
          <w:tcPr>
            <w:tcW w:w="9087" w:type="dxa"/>
            <w:gridSpan w:val="7"/>
            <w:shd w:val="clear" w:color="auto" w:fill="auto"/>
            <w:noWrap/>
            <w:vAlign w:val="bottom"/>
            <w:hideMark/>
          </w:tcPr>
          <w:p w14:paraId="5FC5D98E" w14:textId="77777777" w:rsidR="00154B4F" w:rsidRPr="007001F1" w:rsidRDefault="00154B4F" w:rsidP="00154B4F">
            <w:pPr>
              <w:jc w:val="center"/>
              <w:rPr>
                <w:color w:val="000000"/>
              </w:rPr>
            </w:pPr>
            <w:r w:rsidRPr="007001F1">
              <w:rPr>
                <w:color w:val="000000"/>
                <w:sz w:val="22"/>
                <w:szCs w:val="22"/>
              </w:rPr>
              <w:t> </w:t>
            </w:r>
          </w:p>
        </w:tc>
      </w:tr>
      <w:tr w:rsidR="00154B4F" w:rsidRPr="007001F1" w14:paraId="39F03D76" w14:textId="77777777" w:rsidTr="007261E4">
        <w:trPr>
          <w:trHeight w:val="300"/>
        </w:trPr>
        <w:tc>
          <w:tcPr>
            <w:tcW w:w="3559" w:type="dxa"/>
            <w:gridSpan w:val="2"/>
            <w:shd w:val="clear" w:color="000000" w:fill="FFFFFF"/>
            <w:vAlign w:val="center"/>
            <w:hideMark/>
          </w:tcPr>
          <w:p w14:paraId="327F7F10"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81"/>
            </w:r>
            <w:r w:rsidRPr="007001F1">
              <w:rPr>
                <w:b/>
                <w:bCs/>
                <w:sz w:val="22"/>
                <w:szCs w:val="22"/>
              </w:rPr>
              <w:t>:</w:t>
            </w:r>
          </w:p>
        </w:tc>
        <w:tc>
          <w:tcPr>
            <w:tcW w:w="5528" w:type="dxa"/>
            <w:gridSpan w:val="5"/>
            <w:shd w:val="clear" w:color="auto" w:fill="auto"/>
            <w:vAlign w:val="center"/>
            <w:hideMark/>
          </w:tcPr>
          <w:p w14:paraId="603A5C35" w14:textId="77777777" w:rsidR="00154B4F" w:rsidRPr="007001F1" w:rsidRDefault="00154B4F" w:rsidP="00154B4F">
            <w:pPr>
              <w:rPr>
                <w:color w:val="000000"/>
              </w:rPr>
            </w:pPr>
            <w:r w:rsidRPr="007001F1">
              <w:rPr>
                <w:color w:val="000000"/>
                <w:sz w:val="22"/>
                <w:szCs w:val="22"/>
              </w:rPr>
              <w:t> </w:t>
            </w:r>
          </w:p>
        </w:tc>
      </w:tr>
      <w:tr w:rsidR="00154B4F" w:rsidRPr="007001F1" w14:paraId="4407B04E" w14:textId="77777777" w:rsidTr="007261E4">
        <w:trPr>
          <w:trHeight w:val="300"/>
        </w:trPr>
        <w:tc>
          <w:tcPr>
            <w:tcW w:w="3559" w:type="dxa"/>
            <w:gridSpan w:val="2"/>
            <w:shd w:val="clear" w:color="000000" w:fill="FFFFFF"/>
            <w:vAlign w:val="center"/>
            <w:hideMark/>
          </w:tcPr>
          <w:p w14:paraId="5072BA66"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5C65AF6C" w14:textId="77777777" w:rsidR="00154B4F" w:rsidRPr="007001F1" w:rsidRDefault="00154B4F" w:rsidP="00154B4F">
            <w:pPr>
              <w:rPr>
                <w:color w:val="000000"/>
              </w:rPr>
            </w:pPr>
            <w:r w:rsidRPr="007001F1">
              <w:rPr>
                <w:color w:val="000000"/>
                <w:sz w:val="22"/>
                <w:szCs w:val="22"/>
              </w:rPr>
              <w:t> </w:t>
            </w:r>
          </w:p>
        </w:tc>
      </w:tr>
      <w:tr w:rsidR="00154B4F" w:rsidRPr="007001F1" w14:paraId="1E67B6CC" w14:textId="77777777" w:rsidTr="007261E4">
        <w:trPr>
          <w:trHeight w:val="300"/>
        </w:trPr>
        <w:tc>
          <w:tcPr>
            <w:tcW w:w="3559" w:type="dxa"/>
            <w:gridSpan w:val="2"/>
            <w:shd w:val="clear" w:color="000000" w:fill="FFFFFF"/>
            <w:vAlign w:val="center"/>
            <w:hideMark/>
          </w:tcPr>
          <w:p w14:paraId="760373A7"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7D78CD44" w14:textId="77777777" w:rsidR="00154B4F" w:rsidRPr="007001F1" w:rsidRDefault="00154B4F" w:rsidP="00154B4F">
            <w:pPr>
              <w:rPr>
                <w:color w:val="000000"/>
              </w:rPr>
            </w:pPr>
            <w:r w:rsidRPr="007001F1">
              <w:rPr>
                <w:color w:val="000000"/>
                <w:sz w:val="22"/>
                <w:szCs w:val="22"/>
              </w:rPr>
              <w:t> </w:t>
            </w:r>
          </w:p>
        </w:tc>
      </w:tr>
    </w:tbl>
    <w:p w14:paraId="2F6D400F" w14:textId="7FF98C92" w:rsidR="00154B4F" w:rsidRPr="007001F1" w:rsidRDefault="00154B4F"/>
    <w:p w14:paraId="2392A950"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73F2D189" w14:textId="77777777" w:rsidTr="007261E4">
        <w:trPr>
          <w:trHeight w:val="645"/>
        </w:trPr>
        <w:tc>
          <w:tcPr>
            <w:tcW w:w="9087" w:type="dxa"/>
            <w:gridSpan w:val="7"/>
            <w:shd w:val="clear" w:color="000000" w:fill="60497A"/>
            <w:vAlign w:val="center"/>
            <w:hideMark/>
          </w:tcPr>
          <w:p w14:paraId="10BE69F0" w14:textId="061E9BCA"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2128"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2128"/>
          </w:p>
        </w:tc>
      </w:tr>
      <w:tr w:rsidR="00154B4F" w:rsidRPr="007001F1" w14:paraId="298072B2" w14:textId="77777777" w:rsidTr="007261E4">
        <w:trPr>
          <w:trHeight w:val="330"/>
        </w:trPr>
        <w:tc>
          <w:tcPr>
            <w:tcW w:w="9087" w:type="dxa"/>
            <w:gridSpan w:val="7"/>
            <w:shd w:val="clear" w:color="auto" w:fill="auto"/>
            <w:vAlign w:val="center"/>
            <w:hideMark/>
          </w:tcPr>
          <w:p w14:paraId="455D5B32" w14:textId="77777777" w:rsidR="00154B4F" w:rsidRPr="007001F1" w:rsidRDefault="00154B4F" w:rsidP="00154B4F">
            <w:pPr>
              <w:jc w:val="center"/>
              <w:rPr>
                <w:b/>
                <w:bCs/>
                <w:color w:val="000000"/>
                <w:sz w:val="22"/>
                <w:szCs w:val="22"/>
              </w:rPr>
            </w:pPr>
            <w:r w:rsidRPr="007001F1">
              <w:rPr>
                <w:b/>
                <w:bCs/>
                <w:color w:val="000000"/>
                <w:sz w:val="22"/>
                <w:szCs w:val="22"/>
              </w:rPr>
              <w:t>Identifikácia programu</w:t>
            </w:r>
          </w:p>
        </w:tc>
      </w:tr>
      <w:tr w:rsidR="00154B4F" w:rsidRPr="007001F1" w14:paraId="6A7BE640" w14:textId="77777777" w:rsidTr="007261E4">
        <w:trPr>
          <w:trHeight w:val="300"/>
        </w:trPr>
        <w:tc>
          <w:tcPr>
            <w:tcW w:w="3559" w:type="dxa"/>
            <w:gridSpan w:val="2"/>
            <w:shd w:val="clear" w:color="auto" w:fill="auto"/>
            <w:vAlign w:val="center"/>
            <w:hideMark/>
          </w:tcPr>
          <w:p w14:paraId="3FBCCEDC" w14:textId="77777777" w:rsidR="00154B4F" w:rsidRPr="007001F1" w:rsidRDefault="00154B4F" w:rsidP="00154B4F">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958B09A"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D37FF70" w14:textId="77777777" w:rsidTr="007261E4">
        <w:trPr>
          <w:trHeight w:val="660"/>
        </w:trPr>
        <w:tc>
          <w:tcPr>
            <w:tcW w:w="3559" w:type="dxa"/>
            <w:gridSpan w:val="2"/>
            <w:shd w:val="clear" w:color="auto" w:fill="auto"/>
            <w:vAlign w:val="center"/>
            <w:hideMark/>
          </w:tcPr>
          <w:p w14:paraId="2E3D0B14" w14:textId="5FA8E30F" w:rsidR="00154B4F" w:rsidRPr="007001F1" w:rsidRDefault="00154B4F" w:rsidP="00154B4F">
            <w:pPr>
              <w:rPr>
                <w:color w:val="000000"/>
                <w:sz w:val="22"/>
                <w:szCs w:val="22"/>
              </w:rPr>
            </w:pPr>
            <w:r w:rsidRPr="007001F1">
              <w:rPr>
                <w:color w:val="000000"/>
                <w:sz w:val="22"/>
                <w:szCs w:val="22"/>
              </w:rPr>
              <w:t xml:space="preserve">Názov </w:t>
            </w:r>
            <w:ins w:id="2129" w:author="Kramár Róbert" w:date="2018-04-27T15:14: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76DED255"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5AC4C63" w14:textId="77777777" w:rsidTr="007261E4">
        <w:trPr>
          <w:trHeight w:val="330"/>
        </w:trPr>
        <w:tc>
          <w:tcPr>
            <w:tcW w:w="9087" w:type="dxa"/>
            <w:gridSpan w:val="7"/>
            <w:shd w:val="clear" w:color="auto" w:fill="auto"/>
            <w:vAlign w:val="center"/>
            <w:hideMark/>
          </w:tcPr>
          <w:p w14:paraId="484F4F91" w14:textId="77777777" w:rsidR="00154B4F" w:rsidRPr="007001F1" w:rsidRDefault="00154B4F" w:rsidP="00154B4F">
            <w:pPr>
              <w:jc w:val="center"/>
              <w:rPr>
                <w:b/>
                <w:bCs/>
                <w:color w:val="000000"/>
                <w:sz w:val="22"/>
                <w:szCs w:val="22"/>
              </w:rPr>
            </w:pPr>
            <w:r w:rsidRPr="007001F1">
              <w:rPr>
                <w:b/>
                <w:bCs/>
                <w:color w:val="000000"/>
                <w:sz w:val="22"/>
                <w:szCs w:val="22"/>
              </w:rPr>
              <w:t>Identifikácia projektu a prijímateľa</w:t>
            </w:r>
          </w:p>
        </w:tc>
      </w:tr>
      <w:tr w:rsidR="00154B4F" w:rsidRPr="007001F1" w14:paraId="22961E5C" w14:textId="77777777" w:rsidTr="007261E4">
        <w:trPr>
          <w:trHeight w:val="330"/>
        </w:trPr>
        <w:tc>
          <w:tcPr>
            <w:tcW w:w="3559" w:type="dxa"/>
            <w:gridSpan w:val="2"/>
            <w:shd w:val="clear" w:color="auto" w:fill="auto"/>
            <w:vAlign w:val="center"/>
            <w:hideMark/>
          </w:tcPr>
          <w:p w14:paraId="5DFB3C38" w14:textId="307115CB" w:rsidR="00154B4F" w:rsidRPr="007001F1" w:rsidRDefault="00154B4F" w:rsidP="00154B4F">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A420A69"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B9A0E40" w14:textId="77777777" w:rsidTr="007261E4">
        <w:trPr>
          <w:trHeight w:val="300"/>
        </w:trPr>
        <w:tc>
          <w:tcPr>
            <w:tcW w:w="3559" w:type="dxa"/>
            <w:gridSpan w:val="2"/>
            <w:shd w:val="clear" w:color="auto" w:fill="auto"/>
            <w:vAlign w:val="center"/>
            <w:hideMark/>
          </w:tcPr>
          <w:p w14:paraId="74177C72" w14:textId="77777777" w:rsidR="00154B4F" w:rsidRPr="007001F1" w:rsidRDefault="00154B4F" w:rsidP="00154B4F">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40E1720"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15809AFA" w14:textId="77777777" w:rsidTr="007261E4">
        <w:trPr>
          <w:trHeight w:val="300"/>
        </w:trPr>
        <w:tc>
          <w:tcPr>
            <w:tcW w:w="3559" w:type="dxa"/>
            <w:gridSpan w:val="2"/>
            <w:shd w:val="clear" w:color="auto" w:fill="auto"/>
            <w:vAlign w:val="center"/>
            <w:hideMark/>
          </w:tcPr>
          <w:p w14:paraId="10218F1C" w14:textId="77777777" w:rsidR="00154B4F" w:rsidRPr="007001F1" w:rsidRDefault="00154B4F" w:rsidP="00154B4F">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27BE156"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0C962CF" w14:textId="77777777" w:rsidTr="007261E4">
        <w:trPr>
          <w:trHeight w:val="300"/>
        </w:trPr>
        <w:tc>
          <w:tcPr>
            <w:tcW w:w="3559" w:type="dxa"/>
            <w:gridSpan w:val="2"/>
            <w:shd w:val="clear" w:color="auto" w:fill="auto"/>
            <w:vAlign w:val="center"/>
            <w:hideMark/>
          </w:tcPr>
          <w:p w14:paraId="01C630AE" w14:textId="77777777" w:rsidR="00154B4F" w:rsidRPr="007001F1" w:rsidRDefault="00154B4F" w:rsidP="00154B4F">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B463E1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64B4969" w14:textId="77777777" w:rsidTr="007261E4">
        <w:trPr>
          <w:trHeight w:val="330"/>
        </w:trPr>
        <w:tc>
          <w:tcPr>
            <w:tcW w:w="9087" w:type="dxa"/>
            <w:gridSpan w:val="7"/>
            <w:shd w:val="clear" w:color="auto" w:fill="auto"/>
            <w:vAlign w:val="center"/>
            <w:hideMark/>
          </w:tcPr>
          <w:p w14:paraId="08E0773E" w14:textId="77777777" w:rsidR="00154B4F" w:rsidRPr="007001F1" w:rsidRDefault="00154B4F" w:rsidP="00154B4F">
            <w:pPr>
              <w:jc w:val="center"/>
              <w:rPr>
                <w:b/>
                <w:bCs/>
                <w:color w:val="000000"/>
                <w:sz w:val="22"/>
                <w:szCs w:val="22"/>
              </w:rPr>
            </w:pPr>
            <w:r w:rsidRPr="007001F1">
              <w:rPr>
                <w:b/>
                <w:bCs/>
                <w:color w:val="000000"/>
                <w:sz w:val="22"/>
                <w:szCs w:val="22"/>
              </w:rPr>
              <w:t>Identifikácia zákazky</w:t>
            </w:r>
          </w:p>
        </w:tc>
      </w:tr>
      <w:tr w:rsidR="00154B4F" w:rsidRPr="007001F1" w14:paraId="2775F502" w14:textId="77777777" w:rsidTr="007261E4">
        <w:trPr>
          <w:trHeight w:val="300"/>
        </w:trPr>
        <w:tc>
          <w:tcPr>
            <w:tcW w:w="3559" w:type="dxa"/>
            <w:gridSpan w:val="2"/>
            <w:shd w:val="clear" w:color="auto" w:fill="auto"/>
            <w:vAlign w:val="center"/>
            <w:hideMark/>
          </w:tcPr>
          <w:p w14:paraId="314C0A5A" w14:textId="77777777" w:rsidR="00154B4F" w:rsidRPr="007001F1" w:rsidRDefault="00154B4F" w:rsidP="00154B4F">
            <w:pPr>
              <w:rPr>
                <w:color w:val="000000"/>
                <w:sz w:val="22"/>
                <w:szCs w:val="22"/>
              </w:rPr>
            </w:pPr>
            <w:r w:rsidRPr="007001F1">
              <w:rPr>
                <w:color w:val="000000"/>
                <w:sz w:val="22"/>
                <w:szCs w:val="22"/>
              </w:rPr>
              <w:t>Moment kontroly vykonania zmeny zmluvy, RD , KZ</w:t>
            </w:r>
          </w:p>
        </w:tc>
        <w:tc>
          <w:tcPr>
            <w:tcW w:w="5528" w:type="dxa"/>
            <w:gridSpan w:val="5"/>
            <w:shd w:val="clear" w:color="auto" w:fill="auto"/>
            <w:vAlign w:val="center"/>
            <w:hideMark/>
          </w:tcPr>
          <w:p w14:paraId="4D35E3EE" w14:textId="77777777" w:rsidR="00154B4F" w:rsidRPr="007001F1" w:rsidRDefault="00154B4F" w:rsidP="00154B4F">
            <w:pPr>
              <w:rPr>
                <w:color w:val="000000"/>
                <w:sz w:val="22"/>
                <w:szCs w:val="22"/>
              </w:rPr>
            </w:pPr>
            <w:r w:rsidRPr="007001F1">
              <w:rPr>
                <w:color w:val="000000"/>
                <w:sz w:val="22"/>
                <w:szCs w:val="22"/>
              </w:rPr>
              <w:t>Pred podpisom - vykonanej zmeny, dodatku</w:t>
            </w:r>
          </w:p>
        </w:tc>
      </w:tr>
      <w:tr w:rsidR="00154B4F" w:rsidRPr="007001F1" w14:paraId="6B1EA86F" w14:textId="77777777" w:rsidTr="007261E4">
        <w:trPr>
          <w:trHeight w:val="960"/>
        </w:trPr>
        <w:tc>
          <w:tcPr>
            <w:tcW w:w="3559" w:type="dxa"/>
            <w:gridSpan w:val="2"/>
            <w:shd w:val="clear" w:color="auto" w:fill="auto"/>
            <w:vAlign w:val="center"/>
            <w:hideMark/>
          </w:tcPr>
          <w:p w14:paraId="73451581" w14:textId="77777777" w:rsidR="00154B4F" w:rsidRPr="007001F1" w:rsidRDefault="00154B4F" w:rsidP="00154B4F">
            <w:pPr>
              <w:rPr>
                <w:color w:val="000000"/>
                <w:sz w:val="22"/>
                <w:szCs w:val="22"/>
              </w:rPr>
            </w:pPr>
            <w:r w:rsidRPr="007001F1">
              <w:rPr>
                <w:color w:val="000000"/>
                <w:sz w:val="22"/>
                <w:szCs w:val="22"/>
              </w:rPr>
              <w:t xml:space="preserve">Bola zmena zmluvy vykonaná na základe priameho </w:t>
            </w:r>
          </w:p>
          <w:p w14:paraId="3C56F684" w14:textId="3AF94C4C" w:rsidR="00154B4F" w:rsidRPr="007001F1" w:rsidRDefault="00154B4F" w:rsidP="00154B4F">
            <w:pPr>
              <w:rPr>
                <w:color w:val="000000"/>
                <w:sz w:val="22"/>
                <w:szCs w:val="22"/>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14:paraId="6F3BFB25"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6029876B" w14:textId="77777777" w:rsidTr="007261E4">
        <w:trPr>
          <w:trHeight w:val="300"/>
        </w:trPr>
        <w:tc>
          <w:tcPr>
            <w:tcW w:w="3559" w:type="dxa"/>
            <w:gridSpan w:val="2"/>
            <w:shd w:val="clear" w:color="auto" w:fill="auto"/>
            <w:vAlign w:val="center"/>
          </w:tcPr>
          <w:p w14:paraId="12309D0B" w14:textId="77777777" w:rsidR="00154B4F" w:rsidRPr="007001F1" w:rsidRDefault="00154B4F" w:rsidP="00154B4F">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6E056611" w14:textId="77777777" w:rsidR="00154B4F" w:rsidRPr="007001F1" w:rsidRDefault="00154B4F" w:rsidP="00154B4F">
            <w:pPr>
              <w:rPr>
                <w:color w:val="000000"/>
                <w:sz w:val="22"/>
                <w:szCs w:val="22"/>
              </w:rPr>
            </w:pPr>
            <w:r w:rsidRPr="007001F1">
              <w:rPr>
                <w:color w:val="000000"/>
                <w:sz w:val="22"/>
                <w:szCs w:val="22"/>
              </w:rPr>
              <w:t>Áno/Nie</w:t>
            </w:r>
          </w:p>
        </w:tc>
      </w:tr>
      <w:tr w:rsidR="004D0B9F" w:rsidRPr="007001F1" w14:paraId="26B7E9B4" w14:textId="77777777" w:rsidTr="007261E4">
        <w:trPr>
          <w:trHeight w:val="300"/>
        </w:trPr>
        <w:tc>
          <w:tcPr>
            <w:tcW w:w="3559" w:type="dxa"/>
            <w:gridSpan w:val="2"/>
            <w:shd w:val="clear" w:color="auto" w:fill="auto"/>
            <w:vAlign w:val="center"/>
          </w:tcPr>
          <w:p w14:paraId="2CAEE4F5" w14:textId="788D692A"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C92619F" w14:textId="77777777" w:rsidR="004D0B9F" w:rsidRPr="007001F1" w:rsidRDefault="004D0B9F" w:rsidP="00154B4F">
            <w:pPr>
              <w:rPr>
                <w:color w:val="000000"/>
                <w:sz w:val="22"/>
                <w:szCs w:val="22"/>
              </w:rPr>
            </w:pPr>
          </w:p>
        </w:tc>
      </w:tr>
      <w:tr w:rsidR="00154B4F" w:rsidRPr="007001F1" w14:paraId="1BAD97FB" w14:textId="77777777" w:rsidTr="007261E4">
        <w:trPr>
          <w:trHeight w:val="300"/>
        </w:trPr>
        <w:tc>
          <w:tcPr>
            <w:tcW w:w="3559" w:type="dxa"/>
            <w:gridSpan w:val="2"/>
            <w:shd w:val="clear" w:color="auto" w:fill="auto"/>
            <w:vAlign w:val="center"/>
            <w:hideMark/>
          </w:tcPr>
          <w:p w14:paraId="343D0DC8" w14:textId="77777777" w:rsidR="00154B4F" w:rsidRPr="007001F1" w:rsidRDefault="00154B4F" w:rsidP="00154B4F">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5467971"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B018A87" w14:textId="77777777" w:rsidTr="007261E4">
        <w:trPr>
          <w:trHeight w:val="300"/>
        </w:trPr>
        <w:tc>
          <w:tcPr>
            <w:tcW w:w="3559" w:type="dxa"/>
            <w:gridSpan w:val="2"/>
            <w:shd w:val="clear" w:color="auto" w:fill="auto"/>
            <w:vAlign w:val="center"/>
            <w:hideMark/>
          </w:tcPr>
          <w:p w14:paraId="6DAC26F0" w14:textId="77777777" w:rsidR="00154B4F" w:rsidRPr="007001F1" w:rsidRDefault="00154B4F" w:rsidP="00154B4F">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05EAC38"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1FF83CBB" w14:textId="77777777" w:rsidTr="007261E4">
        <w:trPr>
          <w:trHeight w:val="300"/>
        </w:trPr>
        <w:tc>
          <w:tcPr>
            <w:tcW w:w="3559" w:type="dxa"/>
            <w:gridSpan w:val="2"/>
            <w:shd w:val="clear" w:color="auto" w:fill="auto"/>
            <w:vAlign w:val="center"/>
            <w:hideMark/>
          </w:tcPr>
          <w:p w14:paraId="152C4100" w14:textId="77777777" w:rsidR="00154B4F" w:rsidRPr="007001F1" w:rsidRDefault="00154B4F" w:rsidP="00154B4F">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DC66AB3"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5C38B73" w14:textId="77777777" w:rsidTr="007261E4">
        <w:trPr>
          <w:trHeight w:val="300"/>
        </w:trPr>
        <w:tc>
          <w:tcPr>
            <w:tcW w:w="3559" w:type="dxa"/>
            <w:gridSpan w:val="2"/>
            <w:shd w:val="clear" w:color="auto" w:fill="auto"/>
            <w:vAlign w:val="center"/>
            <w:hideMark/>
          </w:tcPr>
          <w:p w14:paraId="113E9466" w14:textId="77777777" w:rsidR="00154B4F" w:rsidRPr="007001F1" w:rsidRDefault="00154B4F" w:rsidP="00154B4F">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8CFC4F4"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478D894" w14:textId="77777777" w:rsidTr="007261E4">
        <w:trPr>
          <w:trHeight w:val="300"/>
        </w:trPr>
        <w:tc>
          <w:tcPr>
            <w:tcW w:w="3559" w:type="dxa"/>
            <w:gridSpan w:val="2"/>
            <w:shd w:val="clear" w:color="auto" w:fill="auto"/>
            <w:vAlign w:val="center"/>
            <w:hideMark/>
          </w:tcPr>
          <w:p w14:paraId="79C98733" w14:textId="77777777" w:rsidR="00154B4F" w:rsidRPr="007001F1" w:rsidRDefault="00154B4F" w:rsidP="00154B4F">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4354BA38" w14:textId="77777777" w:rsidR="00154B4F" w:rsidRPr="007001F1" w:rsidRDefault="00154B4F" w:rsidP="00154B4F">
            <w:pPr>
              <w:rPr>
                <w:color w:val="000000"/>
                <w:sz w:val="22"/>
                <w:szCs w:val="22"/>
              </w:rPr>
            </w:pPr>
            <w:r w:rsidRPr="007001F1">
              <w:rPr>
                <w:color w:val="000000"/>
                <w:sz w:val="22"/>
                <w:szCs w:val="22"/>
              </w:rPr>
              <w:t> </w:t>
            </w:r>
          </w:p>
        </w:tc>
      </w:tr>
      <w:tr w:rsidR="00154B4F" w:rsidRPr="007001F1" w:rsidDel="00090933" w14:paraId="2B4E1B3B" w14:textId="1632D8C9" w:rsidTr="007261E4">
        <w:trPr>
          <w:trHeight w:val="300"/>
          <w:del w:id="2130" w:author="Kramár Róbert" w:date="2018-04-27T16:57:00Z"/>
        </w:trPr>
        <w:tc>
          <w:tcPr>
            <w:tcW w:w="3559" w:type="dxa"/>
            <w:gridSpan w:val="2"/>
            <w:shd w:val="clear" w:color="auto" w:fill="auto"/>
            <w:vAlign w:val="center"/>
            <w:hideMark/>
          </w:tcPr>
          <w:p w14:paraId="4B195E43" w14:textId="2CB79CA5" w:rsidR="00154B4F" w:rsidRPr="007001F1" w:rsidDel="00090933" w:rsidRDefault="00154B4F" w:rsidP="00154B4F">
            <w:pPr>
              <w:rPr>
                <w:del w:id="2131" w:author="Kramár Róbert" w:date="2018-04-27T16:57:00Z"/>
                <w:color w:val="000000"/>
                <w:sz w:val="22"/>
                <w:szCs w:val="22"/>
              </w:rPr>
            </w:pPr>
            <w:del w:id="2132" w:author="Kramár Róbert" w:date="2018-04-27T16:57:00Z">
              <w:r w:rsidRPr="007001F1" w:rsidDel="00090933">
                <w:rPr>
                  <w:color w:val="000000"/>
                  <w:sz w:val="22"/>
                  <w:szCs w:val="22"/>
                </w:rPr>
                <w:delText>Oprávnené výdavky z hodnoty zákazky</w:delText>
              </w:r>
            </w:del>
          </w:p>
        </w:tc>
        <w:tc>
          <w:tcPr>
            <w:tcW w:w="5528" w:type="dxa"/>
            <w:gridSpan w:val="5"/>
            <w:shd w:val="clear" w:color="auto" w:fill="auto"/>
            <w:vAlign w:val="center"/>
            <w:hideMark/>
          </w:tcPr>
          <w:p w14:paraId="27420888" w14:textId="1B01269B" w:rsidR="00154B4F" w:rsidRPr="007001F1" w:rsidDel="00090933" w:rsidRDefault="00154B4F" w:rsidP="00154B4F">
            <w:pPr>
              <w:rPr>
                <w:del w:id="2133" w:author="Kramár Róbert" w:date="2018-04-27T16:57:00Z"/>
                <w:color w:val="000000"/>
                <w:sz w:val="22"/>
                <w:szCs w:val="22"/>
              </w:rPr>
            </w:pPr>
            <w:del w:id="2134" w:author="Kramár Róbert" w:date="2018-04-27T16:57:00Z">
              <w:r w:rsidRPr="007001F1" w:rsidDel="00090933">
                <w:rPr>
                  <w:color w:val="000000"/>
                  <w:sz w:val="22"/>
                  <w:szCs w:val="22"/>
                </w:rPr>
                <w:delText> </w:delText>
              </w:r>
            </w:del>
          </w:p>
        </w:tc>
      </w:tr>
      <w:tr w:rsidR="00154B4F" w:rsidRPr="007001F1" w14:paraId="5A449E48" w14:textId="77777777" w:rsidTr="007261E4">
        <w:trPr>
          <w:trHeight w:val="300"/>
        </w:trPr>
        <w:tc>
          <w:tcPr>
            <w:tcW w:w="3559" w:type="dxa"/>
            <w:gridSpan w:val="2"/>
            <w:shd w:val="clear" w:color="auto" w:fill="auto"/>
            <w:vAlign w:val="center"/>
          </w:tcPr>
          <w:p w14:paraId="6E776765" w14:textId="77777777" w:rsidR="00154B4F" w:rsidRPr="007001F1" w:rsidRDefault="00154B4F" w:rsidP="00154B4F">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528" w:type="dxa"/>
            <w:gridSpan w:val="5"/>
            <w:shd w:val="clear" w:color="auto" w:fill="auto"/>
            <w:vAlign w:val="center"/>
            <w:hideMark/>
          </w:tcPr>
          <w:p w14:paraId="75C67A09"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A05632A" w14:textId="77777777" w:rsidTr="007261E4">
        <w:trPr>
          <w:trHeight w:val="300"/>
        </w:trPr>
        <w:tc>
          <w:tcPr>
            <w:tcW w:w="3559" w:type="dxa"/>
            <w:gridSpan w:val="2"/>
            <w:shd w:val="clear" w:color="auto" w:fill="auto"/>
            <w:vAlign w:val="center"/>
            <w:hideMark/>
          </w:tcPr>
          <w:p w14:paraId="15792978" w14:textId="77777777" w:rsidR="00154B4F" w:rsidRPr="007001F1" w:rsidRDefault="00154B4F" w:rsidP="00154B4F">
            <w:pPr>
              <w:rPr>
                <w:color w:val="000000"/>
                <w:sz w:val="22"/>
                <w:szCs w:val="22"/>
              </w:rPr>
            </w:pPr>
            <w:r w:rsidRPr="007001F1">
              <w:rPr>
                <w:color w:val="000000"/>
                <w:sz w:val="22"/>
                <w:szCs w:val="22"/>
              </w:rPr>
              <w:t>Poradové číslo vykonanej zmeny, resp. dodatku</w:t>
            </w:r>
          </w:p>
        </w:tc>
        <w:tc>
          <w:tcPr>
            <w:tcW w:w="5528" w:type="dxa"/>
            <w:gridSpan w:val="5"/>
            <w:shd w:val="clear" w:color="auto" w:fill="auto"/>
            <w:vAlign w:val="center"/>
            <w:hideMark/>
          </w:tcPr>
          <w:p w14:paraId="643896FD"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73D93EDB" w14:textId="77777777" w:rsidTr="007261E4">
        <w:trPr>
          <w:trHeight w:val="1200"/>
        </w:trPr>
        <w:tc>
          <w:tcPr>
            <w:tcW w:w="3559" w:type="dxa"/>
            <w:gridSpan w:val="2"/>
            <w:shd w:val="clear" w:color="auto" w:fill="auto"/>
            <w:vAlign w:val="center"/>
            <w:hideMark/>
          </w:tcPr>
          <w:p w14:paraId="6BBA3ABD" w14:textId="77777777" w:rsidR="00154B4F" w:rsidRPr="007001F1" w:rsidRDefault="00154B4F" w:rsidP="00154B4F">
            <w:pPr>
              <w:rPr>
                <w:color w:val="000000"/>
                <w:sz w:val="22"/>
                <w:szCs w:val="22"/>
              </w:rPr>
            </w:pPr>
            <w:r w:rsidRPr="007001F1">
              <w:rPr>
                <w:color w:val="000000"/>
                <w:sz w:val="22"/>
                <w:szCs w:val="22"/>
              </w:rPr>
              <w:t>Stručný popis zmeny v rámci dodatku</w:t>
            </w:r>
          </w:p>
        </w:tc>
        <w:tc>
          <w:tcPr>
            <w:tcW w:w="5528" w:type="dxa"/>
            <w:gridSpan w:val="5"/>
            <w:shd w:val="clear" w:color="auto" w:fill="auto"/>
            <w:vAlign w:val="center"/>
            <w:hideMark/>
          </w:tcPr>
          <w:p w14:paraId="626C67DC"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5FB48E7" w14:textId="77777777" w:rsidTr="007261E4">
        <w:trPr>
          <w:trHeight w:val="300"/>
        </w:trPr>
        <w:tc>
          <w:tcPr>
            <w:tcW w:w="3559" w:type="dxa"/>
            <w:gridSpan w:val="2"/>
            <w:shd w:val="clear" w:color="auto" w:fill="auto"/>
            <w:vAlign w:val="center"/>
            <w:hideMark/>
          </w:tcPr>
          <w:p w14:paraId="704D52E3" w14:textId="77777777" w:rsidR="00154B4F" w:rsidRPr="007001F1" w:rsidRDefault="00154B4F" w:rsidP="00154B4F">
            <w:pPr>
              <w:rPr>
                <w:color w:val="000000"/>
                <w:sz w:val="22"/>
                <w:szCs w:val="22"/>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6171CE11"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798A6AA0" w14:textId="77777777" w:rsidTr="007261E4">
        <w:trPr>
          <w:trHeight w:val="300"/>
        </w:trPr>
        <w:tc>
          <w:tcPr>
            <w:tcW w:w="3559" w:type="dxa"/>
            <w:gridSpan w:val="2"/>
            <w:shd w:val="clear" w:color="auto" w:fill="auto"/>
            <w:vAlign w:val="center"/>
            <w:hideMark/>
          </w:tcPr>
          <w:p w14:paraId="7428A0E1" w14:textId="77777777" w:rsidR="00154B4F" w:rsidRPr="007001F1" w:rsidRDefault="00154B4F" w:rsidP="00154B4F">
            <w:pPr>
              <w:rPr>
                <w:color w:val="000000"/>
                <w:sz w:val="22"/>
                <w:szCs w:val="22"/>
              </w:rPr>
            </w:pPr>
            <w:r w:rsidRPr="007001F1">
              <w:rPr>
                <w:color w:val="000000"/>
                <w:sz w:val="22"/>
                <w:szCs w:val="22"/>
              </w:rPr>
              <w:t>Pôvodný termín plnenia zákazky</w:t>
            </w:r>
          </w:p>
        </w:tc>
        <w:tc>
          <w:tcPr>
            <w:tcW w:w="5528" w:type="dxa"/>
            <w:gridSpan w:val="5"/>
            <w:shd w:val="clear" w:color="auto" w:fill="auto"/>
            <w:vAlign w:val="center"/>
            <w:hideMark/>
          </w:tcPr>
          <w:p w14:paraId="55B0C535"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5708F68" w14:textId="77777777" w:rsidTr="007261E4">
        <w:trPr>
          <w:trHeight w:val="300"/>
        </w:trPr>
        <w:tc>
          <w:tcPr>
            <w:tcW w:w="3559" w:type="dxa"/>
            <w:gridSpan w:val="2"/>
            <w:shd w:val="clear" w:color="auto" w:fill="auto"/>
            <w:vAlign w:val="center"/>
            <w:hideMark/>
          </w:tcPr>
          <w:p w14:paraId="4E297D4D" w14:textId="77777777" w:rsidR="00154B4F" w:rsidRPr="007001F1" w:rsidRDefault="00154B4F" w:rsidP="00154B4F">
            <w:pPr>
              <w:rPr>
                <w:color w:val="000000"/>
                <w:sz w:val="22"/>
                <w:szCs w:val="22"/>
              </w:rPr>
            </w:pPr>
            <w:r w:rsidRPr="007001F1">
              <w:rPr>
                <w:color w:val="000000"/>
                <w:sz w:val="22"/>
                <w:szCs w:val="22"/>
              </w:rPr>
              <w:t>Navrhovaný termín plnenia zákazky</w:t>
            </w:r>
          </w:p>
        </w:tc>
        <w:tc>
          <w:tcPr>
            <w:tcW w:w="5528" w:type="dxa"/>
            <w:gridSpan w:val="5"/>
            <w:shd w:val="clear" w:color="auto" w:fill="auto"/>
            <w:vAlign w:val="center"/>
            <w:hideMark/>
          </w:tcPr>
          <w:p w14:paraId="28B8D282"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335B248E" w14:textId="77777777" w:rsidTr="007261E4">
        <w:trPr>
          <w:trHeight w:val="300"/>
        </w:trPr>
        <w:tc>
          <w:tcPr>
            <w:tcW w:w="3559" w:type="dxa"/>
            <w:gridSpan w:val="2"/>
            <w:shd w:val="clear" w:color="auto" w:fill="auto"/>
            <w:vAlign w:val="center"/>
            <w:hideMark/>
          </w:tcPr>
          <w:p w14:paraId="5A3A5BE0" w14:textId="77777777" w:rsidR="00154B4F" w:rsidRPr="007001F1" w:rsidRDefault="00154B4F" w:rsidP="00154B4F">
            <w:pPr>
              <w:rPr>
                <w:color w:val="000000"/>
                <w:sz w:val="22"/>
                <w:szCs w:val="22"/>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0BE38B14"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38F480A0" w14:textId="77777777" w:rsidTr="007261E4">
        <w:trPr>
          <w:trHeight w:val="300"/>
        </w:trPr>
        <w:tc>
          <w:tcPr>
            <w:tcW w:w="3559" w:type="dxa"/>
            <w:gridSpan w:val="2"/>
            <w:shd w:val="clear" w:color="auto" w:fill="auto"/>
            <w:vAlign w:val="center"/>
            <w:hideMark/>
          </w:tcPr>
          <w:p w14:paraId="4A962E75" w14:textId="77777777" w:rsidR="00154B4F" w:rsidRPr="007001F1" w:rsidRDefault="00154B4F" w:rsidP="00154B4F">
            <w:pPr>
              <w:rPr>
                <w:color w:val="000000"/>
                <w:sz w:val="22"/>
                <w:szCs w:val="22"/>
              </w:rPr>
            </w:pPr>
            <w:r w:rsidRPr="007001F1">
              <w:rPr>
                <w:color w:val="000000"/>
                <w:sz w:val="22"/>
                <w:szCs w:val="22"/>
              </w:rPr>
              <w:t>Navrhovaná hodnota zákazky bez DPH</w:t>
            </w:r>
          </w:p>
        </w:tc>
        <w:tc>
          <w:tcPr>
            <w:tcW w:w="5528" w:type="dxa"/>
            <w:gridSpan w:val="5"/>
            <w:shd w:val="clear" w:color="auto" w:fill="auto"/>
            <w:vAlign w:val="center"/>
            <w:hideMark/>
          </w:tcPr>
          <w:p w14:paraId="7E81144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997289D" w14:textId="77777777" w:rsidTr="007261E4">
        <w:trPr>
          <w:trHeight w:val="300"/>
        </w:trPr>
        <w:tc>
          <w:tcPr>
            <w:tcW w:w="3559" w:type="dxa"/>
            <w:gridSpan w:val="2"/>
            <w:shd w:val="clear" w:color="auto" w:fill="auto"/>
            <w:vAlign w:val="center"/>
          </w:tcPr>
          <w:p w14:paraId="16F74BE0" w14:textId="77777777" w:rsidR="00154B4F" w:rsidRPr="007001F1" w:rsidRDefault="00154B4F" w:rsidP="00154B4F">
            <w:pPr>
              <w:rPr>
                <w:color w:val="000000"/>
                <w:sz w:val="22"/>
                <w:szCs w:val="22"/>
              </w:rPr>
            </w:pPr>
            <w:r w:rsidRPr="007001F1">
              <w:rPr>
                <w:color w:val="000000"/>
                <w:sz w:val="22"/>
                <w:szCs w:val="22"/>
              </w:rPr>
              <w:lastRenderedPageBreak/>
              <w:t>Navrhovaná hodnota zákazky s DPH</w:t>
            </w:r>
          </w:p>
        </w:tc>
        <w:tc>
          <w:tcPr>
            <w:tcW w:w="5528" w:type="dxa"/>
            <w:gridSpan w:val="5"/>
            <w:shd w:val="clear" w:color="auto" w:fill="auto"/>
            <w:vAlign w:val="center"/>
          </w:tcPr>
          <w:p w14:paraId="28268A5F" w14:textId="77777777" w:rsidR="00154B4F" w:rsidRPr="007001F1" w:rsidRDefault="00154B4F" w:rsidP="00154B4F">
            <w:pPr>
              <w:rPr>
                <w:color w:val="000000"/>
                <w:sz w:val="22"/>
                <w:szCs w:val="22"/>
              </w:rPr>
            </w:pPr>
          </w:p>
        </w:tc>
      </w:tr>
      <w:tr w:rsidR="00154B4F" w:rsidRPr="007001F1" w14:paraId="7FBBDAC6" w14:textId="77777777" w:rsidTr="007261E4">
        <w:trPr>
          <w:trHeight w:val="529"/>
        </w:trPr>
        <w:tc>
          <w:tcPr>
            <w:tcW w:w="3559" w:type="dxa"/>
            <w:gridSpan w:val="2"/>
            <w:shd w:val="clear" w:color="auto" w:fill="auto"/>
            <w:vAlign w:val="center"/>
          </w:tcPr>
          <w:p w14:paraId="66FE0186" w14:textId="77777777" w:rsidR="00154B4F" w:rsidRPr="007001F1" w:rsidRDefault="00154B4F" w:rsidP="00154B4F">
            <w:pPr>
              <w:rPr>
                <w:color w:val="000000"/>
                <w:sz w:val="22"/>
                <w:szCs w:val="22"/>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398D6080"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611FE878" w14:textId="77777777" w:rsidTr="007261E4">
        <w:trPr>
          <w:trHeight w:val="300"/>
        </w:trPr>
        <w:tc>
          <w:tcPr>
            <w:tcW w:w="3559" w:type="dxa"/>
            <w:gridSpan w:val="2"/>
            <w:shd w:val="clear" w:color="auto" w:fill="auto"/>
            <w:vAlign w:val="center"/>
          </w:tcPr>
          <w:p w14:paraId="64C4DAAF" w14:textId="77777777" w:rsidR="00154B4F" w:rsidRPr="007001F1" w:rsidRDefault="00154B4F" w:rsidP="00154B4F">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528" w:type="dxa"/>
            <w:gridSpan w:val="5"/>
            <w:shd w:val="clear" w:color="auto" w:fill="auto"/>
            <w:vAlign w:val="center"/>
            <w:hideMark/>
          </w:tcPr>
          <w:p w14:paraId="6F06560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C1B6427" w14:textId="77777777" w:rsidTr="007261E4">
        <w:trPr>
          <w:trHeight w:val="300"/>
        </w:trPr>
        <w:tc>
          <w:tcPr>
            <w:tcW w:w="3559" w:type="dxa"/>
            <w:gridSpan w:val="2"/>
            <w:shd w:val="clear" w:color="auto" w:fill="auto"/>
            <w:vAlign w:val="center"/>
          </w:tcPr>
          <w:p w14:paraId="202622D4" w14:textId="77777777" w:rsidR="00154B4F" w:rsidRPr="007001F1" w:rsidRDefault="00154B4F" w:rsidP="00154B4F">
            <w:pPr>
              <w:rPr>
                <w:color w:val="000000"/>
                <w:sz w:val="22"/>
                <w:szCs w:val="22"/>
              </w:rPr>
            </w:pPr>
            <w:r w:rsidRPr="007001F1">
              <w:rPr>
                <w:color w:val="000000"/>
                <w:sz w:val="22"/>
                <w:szCs w:val="22"/>
              </w:rPr>
              <w:t>Navrhovaný dodávateľ, koncesionár</w:t>
            </w:r>
          </w:p>
        </w:tc>
        <w:tc>
          <w:tcPr>
            <w:tcW w:w="5528" w:type="dxa"/>
            <w:gridSpan w:val="5"/>
            <w:shd w:val="clear" w:color="auto" w:fill="auto"/>
            <w:vAlign w:val="center"/>
          </w:tcPr>
          <w:p w14:paraId="7212F3AF" w14:textId="77777777" w:rsidR="00154B4F" w:rsidRPr="007001F1" w:rsidRDefault="00154B4F" w:rsidP="00154B4F">
            <w:pPr>
              <w:rPr>
                <w:color w:val="000000"/>
                <w:sz w:val="22"/>
                <w:szCs w:val="22"/>
              </w:rPr>
            </w:pPr>
          </w:p>
        </w:tc>
      </w:tr>
      <w:tr w:rsidR="00154B4F" w:rsidRPr="007001F1" w14:paraId="19BDF3EC" w14:textId="77777777" w:rsidTr="007261E4">
        <w:trPr>
          <w:trHeight w:val="300"/>
        </w:trPr>
        <w:tc>
          <w:tcPr>
            <w:tcW w:w="3559" w:type="dxa"/>
            <w:gridSpan w:val="2"/>
            <w:shd w:val="clear" w:color="auto" w:fill="auto"/>
            <w:vAlign w:val="center"/>
          </w:tcPr>
          <w:p w14:paraId="21DE1572" w14:textId="77777777" w:rsidR="00154B4F" w:rsidRPr="007001F1" w:rsidRDefault="00154B4F" w:rsidP="00154B4F">
            <w:pPr>
              <w:rPr>
                <w:color w:val="000000"/>
                <w:sz w:val="22"/>
                <w:szCs w:val="22"/>
              </w:rPr>
            </w:pPr>
            <w:r w:rsidRPr="007001F1">
              <w:rPr>
                <w:color w:val="000000"/>
                <w:sz w:val="22"/>
                <w:szCs w:val="22"/>
              </w:rPr>
              <w:t>Týka sa zmena zmluvy úpravy predmetu pôvodnej zákazky?</w:t>
            </w:r>
          </w:p>
        </w:tc>
        <w:tc>
          <w:tcPr>
            <w:tcW w:w="5528" w:type="dxa"/>
            <w:gridSpan w:val="5"/>
            <w:shd w:val="clear" w:color="auto" w:fill="auto"/>
            <w:vAlign w:val="center"/>
          </w:tcPr>
          <w:p w14:paraId="5FE971C1"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1DF6D396" w14:textId="77777777" w:rsidTr="007261E4">
        <w:trPr>
          <w:trHeight w:val="300"/>
        </w:trPr>
        <w:tc>
          <w:tcPr>
            <w:tcW w:w="3559" w:type="dxa"/>
            <w:gridSpan w:val="2"/>
            <w:shd w:val="clear" w:color="auto" w:fill="auto"/>
            <w:vAlign w:val="center"/>
          </w:tcPr>
          <w:p w14:paraId="27437369" w14:textId="77777777" w:rsidR="00154B4F" w:rsidRPr="007001F1" w:rsidRDefault="00154B4F" w:rsidP="00154B4F">
            <w:pPr>
              <w:rPr>
                <w:color w:val="000000"/>
                <w:sz w:val="22"/>
                <w:szCs w:val="22"/>
              </w:rPr>
            </w:pPr>
            <w:r w:rsidRPr="007001F1">
              <w:rPr>
                <w:color w:val="000000"/>
                <w:sz w:val="22"/>
                <w:szCs w:val="22"/>
              </w:rPr>
              <w:t>Stručné odôvodnenie zmeny zmluvy</w:t>
            </w:r>
          </w:p>
        </w:tc>
        <w:tc>
          <w:tcPr>
            <w:tcW w:w="5528" w:type="dxa"/>
            <w:gridSpan w:val="5"/>
            <w:shd w:val="clear" w:color="auto" w:fill="auto"/>
            <w:vAlign w:val="center"/>
          </w:tcPr>
          <w:p w14:paraId="61AF5258" w14:textId="77777777" w:rsidR="00154B4F" w:rsidRPr="007001F1" w:rsidRDefault="00154B4F" w:rsidP="00154B4F">
            <w:pPr>
              <w:rPr>
                <w:color w:val="000000"/>
                <w:sz w:val="22"/>
                <w:szCs w:val="22"/>
              </w:rPr>
            </w:pPr>
          </w:p>
        </w:tc>
      </w:tr>
      <w:tr w:rsidR="00154B4F" w:rsidRPr="007001F1" w:rsidDel="00090933" w14:paraId="7F312608" w14:textId="641310AB" w:rsidTr="007261E4">
        <w:trPr>
          <w:trHeight w:val="300"/>
          <w:del w:id="2135" w:author="Kramár Róbert" w:date="2018-04-27T16:57:00Z"/>
        </w:trPr>
        <w:tc>
          <w:tcPr>
            <w:tcW w:w="3559" w:type="dxa"/>
            <w:gridSpan w:val="2"/>
            <w:shd w:val="clear" w:color="auto" w:fill="auto"/>
            <w:vAlign w:val="center"/>
            <w:hideMark/>
          </w:tcPr>
          <w:p w14:paraId="211FDE43" w14:textId="74B67660" w:rsidR="00154B4F" w:rsidRPr="007001F1" w:rsidDel="00090933" w:rsidRDefault="00154B4F" w:rsidP="00154B4F">
            <w:pPr>
              <w:rPr>
                <w:del w:id="2136" w:author="Kramár Róbert" w:date="2018-04-27T16:57:00Z"/>
                <w:color w:val="000000"/>
                <w:sz w:val="22"/>
                <w:szCs w:val="22"/>
              </w:rPr>
            </w:pPr>
            <w:del w:id="2137" w:author="Kramár Róbert" w:date="2018-04-27T16:57:00Z">
              <w:r w:rsidRPr="007001F1" w:rsidDel="00090933">
                <w:rPr>
                  <w:color w:val="000000"/>
                  <w:sz w:val="22"/>
                  <w:szCs w:val="22"/>
                </w:rPr>
                <w:delText>Oprávnené výdavky z navrhovanej hodnoty zákazky</w:delText>
              </w:r>
            </w:del>
          </w:p>
        </w:tc>
        <w:tc>
          <w:tcPr>
            <w:tcW w:w="5528" w:type="dxa"/>
            <w:gridSpan w:val="5"/>
            <w:shd w:val="clear" w:color="auto" w:fill="auto"/>
            <w:vAlign w:val="center"/>
            <w:hideMark/>
          </w:tcPr>
          <w:p w14:paraId="5E9E6FBA" w14:textId="16E82D00" w:rsidR="00154B4F" w:rsidRPr="007001F1" w:rsidDel="00090933" w:rsidRDefault="00154B4F" w:rsidP="00154B4F">
            <w:pPr>
              <w:rPr>
                <w:del w:id="2138" w:author="Kramár Róbert" w:date="2018-04-27T16:57:00Z"/>
                <w:color w:val="000000"/>
                <w:sz w:val="22"/>
                <w:szCs w:val="22"/>
              </w:rPr>
            </w:pPr>
            <w:del w:id="2139" w:author="Kramár Róbert" w:date="2018-04-27T16:57:00Z">
              <w:r w:rsidRPr="007001F1" w:rsidDel="00090933">
                <w:rPr>
                  <w:color w:val="000000"/>
                  <w:sz w:val="22"/>
                  <w:szCs w:val="22"/>
                </w:rPr>
                <w:delText> </w:delText>
              </w:r>
            </w:del>
          </w:p>
        </w:tc>
      </w:tr>
      <w:tr w:rsidR="00154B4F" w:rsidRPr="007001F1" w14:paraId="383B9CCC" w14:textId="77777777" w:rsidTr="007261E4">
        <w:trPr>
          <w:trHeight w:val="315"/>
        </w:trPr>
        <w:tc>
          <w:tcPr>
            <w:tcW w:w="582" w:type="dxa"/>
            <w:shd w:val="clear" w:color="000000" w:fill="60497A"/>
            <w:vAlign w:val="center"/>
            <w:hideMark/>
          </w:tcPr>
          <w:p w14:paraId="1B8CFD97" w14:textId="77777777" w:rsidR="00154B4F" w:rsidRPr="007001F1" w:rsidRDefault="00154B4F" w:rsidP="00154B4F">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AE946ED" w14:textId="77777777" w:rsidR="00154B4F" w:rsidRPr="007001F1" w:rsidRDefault="00154B4F" w:rsidP="00154B4F">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252A700" w14:textId="77777777" w:rsidR="00154B4F" w:rsidRPr="007001F1" w:rsidRDefault="00154B4F" w:rsidP="00154B4F">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7DD679E" w14:textId="77777777" w:rsidR="00154B4F" w:rsidRPr="007001F1" w:rsidRDefault="00154B4F" w:rsidP="00154B4F">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3DCF036" w14:textId="77777777" w:rsidR="00154B4F" w:rsidRPr="007001F1" w:rsidRDefault="00154B4F" w:rsidP="00154B4F">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DF84352" w14:textId="77777777" w:rsidR="00154B4F" w:rsidRPr="007001F1" w:rsidRDefault="00154B4F" w:rsidP="00154B4F">
            <w:pPr>
              <w:jc w:val="center"/>
              <w:rPr>
                <w:b/>
                <w:bCs/>
                <w:color w:val="FFFFFF"/>
                <w:sz w:val="22"/>
                <w:szCs w:val="22"/>
              </w:rPr>
            </w:pPr>
            <w:r w:rsidRPr="007001F1">
              <w:rPr>
                <w:b/>
                <w:bCs/>
                <w:color w:val="FFFFFF"/>
                <w:sz w:val="22"/>
                <w:szCs w:val="22"/>
              </w:rPr>
              <w:t>Poznámka</w:t>
            </w:r>
          </w:p>
        </w:tc>
      </w:tr>
      <w:tr w:rsidR="00154B4F" w:rsidRPr="007001F1" w14:paraId="1D7600E8" w14:textId="77777777" w:rsidTr="007261E4">
        <w:trPr>
          <w:trHeight w:val="20"/>
        </w:trPr>
        <w:tc>
          <w:tcPr>
            <w:tcW w:w="582" w:type="dxa"/>
            <w:shd w:val="clear" w:color="auto" w:fill="auto"/>
            <w:noWrap/>
            <w:vAlign w:val="center"/>
          </w:tcPr>
          <w:p w14:paraId="61FB0943" w14:textId="40AE6D32" w:rsidR="00154B4F" w:rsidRPr="007001F1" w:rsidRDefault="00D2171A" w:rsidP="00154B4F">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769F304B" w14:textId="46A81195" w:rsidR="00154B4F" w:rsidRPr="007001F1" w:rsidRDefault="00154B4F" w:rsidP="00154B4F">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w:t>
            </w:r>
            <w:r w:rsidR="00C37E4F" w:rsidRPr="007001F1">
              <w:rPr>
                <w:sz w:val="22"/>
                <w:lang w:eastAsia="en-US"/>
              </w:rPr>
              <w:t xml:space="preserve"> </w:t>
            </w:r>
            <w:r w:rsidRPr="007001F1">
              <w:rPr>
                <w:sz w:val="22"/>
                <w:lang w:eastAsia="en-US"/>
              </w:rPr>
              <w:t>18 ods. 1 alebo ods. 3 ZVO?</w:t>
            </w:r>
          </w:p>
        </w:tc>
        <w:tc>
          <w:tcPr>
            <w:tcW w:w="567" w:type="dxa"/>
            <w:shd w:val="clear" w:color="auto" w:fill="auto"/>
            <w:vAlign w:val="center"/>
          </w:tcPr>
          <w:p w14:paraId="540CAF19" w14:textId="77777777" w:rsidR="00154B4F" w:rsidRPr="007001F1" w:rsidRDefault="00154B4F" w:rsidP="00154B4F">
            <w:pPr>
              <w:jc w:val="center"/>
              <w:rPr>
                <w:color w:val="000000"/>
              </w:rPr>
            </w:pPr>
          </w:p>
        </w:tc>
        <w:tc>
          <w:tcPr>
            <w:tcW w:w="567" w:type="dxa"/>
            <w:shd w:val="clear" w:color="auto" w:fill="auto"/>
            <w:vAlign w:val="center"/>
          </w:tcPr>
          <w:p w14:paraId="05A623AF" w14:textId="77777777" w:rsidR="00154B4F" w:rsidRPr="007001F1" w:rsidRDefault="00154B4F" w:rsidP="00154B4F">
            <w:pPr>
              <w:jc w:val="center"/>
              <w:rPr>
                <w:color w:val="000000"/>
              </w:rPr>
            </w:pPr>
          </w:p>
        </w:tc>
        <w:tc>
          <w:tcPr>
            <w:tcW w:w="776" w:type="dxa"/>
            <w:shd w:val="clear" w:color="auto" w:fill="auto"/>
            <w:vAlign w:val="center"/>
          </w:tcPr>
          <w:p w14:paraId="51B39CA2" w14:textId="77777777" w:rsidR="00154B4F" w:rsidRPr="007001F1" w:rsidRDefault="00154B4F" w:rsidP="00154B4F">
            <w:pPr>
              <w:jc w:val="center"/>
              <w:rPr>
                <w:color w:val="000000"/>
              </w:rPr>
            </w:pPr>
          </w:p>
        </w:tc>
        <w:tc>
          <w:tcPr>
            <w:tcW w:w="1775" w:type="dxa"/>
            <w:shd w:val="clear" w:color="auto" w:fill="auto"/>
            <w:vAlign w:val="center"/>
          </w:tcPr>
          <w:p w14:paraId="728CC532" w14:textId="77777777" w:rsidR="00154B4F" w:rsidRPr="007001F1" w:rsidRDefault="00154B4F" w:rsidP="00154B4F">
            <w:pPr>
              <w:jc w:val="center"/>
              <w:rPr>
                <w:color w:val="000000"/>
              </w:rPr>
            </w:pPr>
          </w:p>
        </w:tc>
      </w:tr>
      <w:tr w:rsidR="00530834" w:rsidRPr="007001F1" w14:paraId="12C9A466" w14:textId="77777777" w:rsidTr="007261E4">
        <w:trPr>
          <w:trHeight w:val="1521"/>
        </w:trPr>
        <w:tc>
          <w:tcPr>
            <w:tcW w:w="582" w:type="dxa"/>
            <w:vMerge w:val="restart"/>
            <w:shd w:val="clear" w:color="auto" w:fill="auto"/>
            <w:noWrap/>
            <w:vAlign w:val="center"/>
          </w:tcPr>
          <w:p w14:paraId="530D93EE" w14:textId="58D0C654" w:rsidR="00530834" w:rsidRPr="007001F1" w:rsidRDefault="00530834" w:rsidP="00154B4F">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4AF0EE86" w14:textId="1E2083E7" w:rsidR="00530834" w:rsidRPr="007001F1" w:rsidRDefault="00530834" w:rsidP="00154B4F">
            <w:pPr>
              <w:autoSpaceDE w:val="0"/>
              <w:autoSpaceDN w:val="0"/>
              <w:adjustRightInd w:val="0"/>
              <w:jc w:val="both"/>
              <w:rPr>
                <w:sz w:val="22"/>
                <w:lang w:eastAsia="en-US"/>
              </w:rPr>
            </w:pPr>
            <w:r w:rsidRPr="007001F1">
              <w:rPr>
                <w:sz w:val="22"/>
                <w:lang w:eastAsia="en-US"/>
              </w:rPr>
              <w:t>Pokiaľ sa zmena uskutočňuje z dôvodu uvedeného v § 18 ods. 1 ZVO (platí pre všetky možnosti v rámci otázky 2):</w:t>
            </w:r>
          </w:p>
          <w:p w14:paraId="0E775129" w14:textId="12152428" w:rsidR="00530834" w:rsidRPr="007001F1" w:rsidRDefault="00530834" w:rsidP="00574988">
            <w:pPr>
              <w:autoSpaceDE w:val="0"/>
              <w:autoSpaceDN w:val="0"/>
              <w:adjustRightInd w:val="0"/>
              <w:jc w:val="both"/>
              <w:rPr>
                <w:sz w:val="22"/>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127149DE" w14:textId="77777777" w:rsidR="00530834" w:rsidRPr="007001F1" w:rsidRDefault="00530834" w:rsidP="00154B4F">
            <w:pPr>
              <w:jc w:val="center"/>
              <w:rPr>
                <w:color w:val="000000"/>
              </w:rPr>
            </w:pPr>
          </w:p>
        </w:tc>
        <w:tc>
          <w:tcPr>
            <w:tcW w:w="567" w:type="dxa"/>
            <w:shd w:val="clear" w:color="auto" w:fill="auto"/>
            <w:vAlign w:val="center"/>
          </w:tcPr>
          <w:p w14:paraId="1F2B976D" w14:textId="77777777" w:rsidR="00530834" w:rsidRPr="007001F1" w:rsidRDefault="00530834" w:rsidP="00154B4F">
            <w:pPr>
              <w:jc w:val="center"/>
              <w:rPr>
                <w:color w:val="000000"/>
              </w:rPr>
            </w:pPr>
          </w:p>
        </w:tc>
        <w:tc>
          <w:tcPr>
            <w:tcW w:w="776" w:type="dxa"/>
            <w:shd w:val="clear" w:color="auto" w:fill="auto"/>
            <w:vAlign w:val="center"/>
          </w:tcPr>
          <w:p w14:paraId="665CF8E7" w14:textId="77777777" w:rsidR="00530834" w:rsidRPr="007001F1" w:rsidRDefault="00530834" w:rsidP="00154B4F">
            <w:pPr>
              <w:jc w:val="center"/>
              <w:rPr>
                <w:color w:val="000000"/>
              </w:rPr>
            </w:pPr>
          </w:p>
        </w:tc>
        <w:tc>
          <w:tcPr>
            <w:tcW w:w="1775" w:type="dxa"/>
            <w:shd w:val="clear" w:color="auto" w:fill="auto"/>
            <w:vAlign w:val="center"/>
          </w:tcPr>
          <w:p w14:paraId="17C59AA0" w14:textId="77777777" w:rsidR="00530834" w:rsidRPr="007001F1" w:rsidRDefault="00530834" w:rsidP="00154B4F">
            <w:pPr>
              <w:jc w:val="center"/>
              <w:rPr>
                <w:color w:val="000000"/>
              </w:rPr>
            </w:pPr>
          </w:p>
        </w:tc>
      </w:tr>
      <w:tr w:rsidR="00530834" w:rsidRPr="007001F1" w14:paraId="63967B02" w14:textId="77777777" w:rsidTr="007261E4">
        <w:trPr>
          <w:trHeight w:val="1518"/>
        </w:trPr>
        <w:tc>
          <w:tcPr>
            <w:tcW w:w="582" w:type="dxa"/>
            <w:vMerge/>
            <w:shd w:val="clear" w:color="auto" w:fill="auto"/>
            <w:noWrap/>
            <w:vAlign w:val="center"/>
          </w:tcPr>
          <w:p w14:paraId="6A97EB0E"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1217716" w14:textId="61AA89CF" w:rsidR="00530834" w:rsidRPr="007001F1" w:rsidRDefault="00530834" w:rsidP="00154B4F">
            <w:pPr>
              <w:autoSpaceDE w:val="0"/>
              <w:autoSpaceDN w:val="0"/>
              <w:adjustRightInd w:val="0"/>
              <w:jc w:val="both"/>
              <w:rPr>
                <w:sz w:val="22"/>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5BE2829F" w14:textId="77777777" w:rsidR="00530834" w:rsidRPr="007001F1" w:rsidRDefault="00530834" w:rsidP="00154B4F">
            <w:pPr>
              <w:jc w:val="center"/>
              <w:rPr>
                <w:color w:val="000000"/>
              </w:rPr>
            </w:pPr>
          </w:p>
        </w:tc>
        <w:tc>
          <w:tcPr>
            <w:tcW w:w="567" w:type="dxa"/>
            <w:shd w:val="clear" w:color="auto" w:fill="auto"/>
            <w:vAlign w:val="center"/>
          </w:tcPr>
          <w:p w14:paraId="1BBA02BA" w14:textId="77777777" w:rsidR="00530834" w:rsidRPr="007001F1" w:rsidRDefault="00530834" w:rsidP="00154B4F">
            <w:pPr>
              <w:jc w:val="center"/>
              <w:rPr>
                <w:color w:val="000000"/>
              </w:rPr>
            </w:pPr>
          </w:p>
        </w:tc>
        <w:tc>
          <w:tcPr>
            <w:tcW w:w="776" w:type="dxa"/>
            <w:shd w:val="clear" w:color="auto" w:fill="auto"/>
            <w:vAlign w:val="center"/>
          </w:tcPr>
          <w:p w14:paraId="4A0761CD" w14:textId="77777777" w:rsidR="00530834" w:rsidRPr="007001F1" w:rsidRDefault="00530834" w:rsidP="00154B4F">
            <w:pPr>
              <w:jc w:val="center"/>
              <w:rPr>
                <w:color w:val="000000"/>
              </w:rPr>
            </w:pPr>
          </w:p>
        </w:tc>
        <w:tc>
          <w:tcPr>
            <w:tcW w:w="1775" w:type="dxa"/>
            <w:shd w:val="clear" w:color="auto" w:fill="auto"/>
            <w:vAlign w:val="center"/>
          </w:tcPr>
          <w:p w14:paraId="183FD336" w14:textId="77777777" w:rsidR="00530834" w:rsidRPr="007001F1" w:rsidRDefault="00530834" w:rsidP="00154B4F">
            <w:pPr>
              <w:jc w:val="center"/>
              <w:rPr>
                <w:color w:val="000000"/>
              </w:rPr>
            </w:pPr>
          </w:p>
        </w:tc>
      </w:tr>
      <w:tr w:rsidR="00530834" w:rsidRPr="007001F1" w14:paraId="3E12A36D" w14:textId="77777777" w:rsidTr="00DA30D4">
        <w:trPr>
          <w:trHeight w:val="1085"/>
        </w:trPr>
        <w:tc>
          <w:tcPr>
            <w:tcW w:w="582" w:type="dxa"/>
            <w:vMerge/>
            <w:shd w:val="clear" w:color="auto" w:fill="auto"/>
            <w:noWrap/>
            <w:vAlign w:val="center"/>
          </w:tcPr>
          <w:p w14:paraId="1EF9E501"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73D312B4" w14:textId="4EF6EDB2" w:rsidR="00530834" w:rsidRPr="007001F1" w:rsidRDefault="00530834" w:rsidP="00154B4F">
            <w:pPr>
              <w:autoSpaceDE w:val="0"/>
              <w:autoSpaceDN w:val="0"/>
              <w:adjustRightInd w:val="0"/>
              <w:jc w:val="both"/>
              <w:rPr>
                <w:sz w:val="22"/>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03817E34" w14:textId="77777777" w:rsidR="00530834" w:rsidRPr="007001F1" w:rsidRDefault="00530834" w:rsidP="00154B4F">
            <w:pPr>
              <w:jc w:val="center"/>
              <w:rPr>
                <w:color w:val="000000"/>
              </w:rPr>
            </w:pPr>
          </w:p>
        </w:tc>
        <w:tc>
          <w:tcPr>
            <w:tcW w:w="567" w:type="dxa"/>
            <w:shd w:val="clear" w:color="auto" w:fill="auto"/>
            <w:vAlign w:val="center"/>
          </w:tcPr>
          <w:p w14:paraId="19D33948" w14:textId="77777777" w:rsidR="00530834" w:rsidRPr="007001F1" w:rsidRDefault="00530834" w:rsidP="00154B4F">
            <w:pPr>
              <w:jc w:val="center"/>
              <w:rPr>
                <w:color w:val="000000"/>
              </w:rPr>
            </w:pPr>
          </w:p>
        </w:tc>
        <w:tc>
          <w:tcPr>
            <w:tcW w:w="776" w:type="dxa"/>
            <w:shd w:val="clear" w:color="auto" w:fill="auto"/>
            <w:vAlign w:val="center"/>
          </w:tcPr>
          <w:p w14:paraId="57492EF6" w14:textId="77777777" w:rsidR="00530834" w:rsidRPr="007001F1" w:rsidRDefault="00530834" w:rsidP="00154B4F">
            <w:pPr>
              <w:jc w:val="center"/>
              <w:rPr>
                <w:color w:val="000000"/>
              </w:rPr>
            </w:pPr>
          </w:p>
        </w:tc>
        <w:tc>
          <w:tcPr>
            <w:tcW w:w="1775" w:type="dxa"/>
            <w:shd w:val="clear" w:color="auto" w:fill="auto"/>
            <w:vAlign w:val="center"/>
          </w:tcPr>
          <w:p w14:paraId="2D9B68DD" w14:textId="77777777" w:rsidR="00530834" w:rsidRPr="007001F1" w:rsidRDefault="00530834" w:rsidP="00154B4F">
            <w:pPr>
              <w:jc w:val="center"/>
              <w:rPr>
                <w:color w:val="000000"/>
              </w:rPr>
            </w:pPr>
          </w:p>
        </w:tc>
      </w:tr>
      <w:tr w:rsidR="00530834" w:rsidRPr="007001F1" w14:paraId="2B91E03A" w14:textId="77777777" w:rsidTr="00DA30D4">
        <w:trPr>
          <w:trHeight w:val="947"/>
        </w:trPr>
        <w:tc>
          <w:tcPr>
            <w:tcW w:w="582" w:type="dxa"/>
            <w:vMerge/>
            <w:shd w:val="clear" w:color="auto" w:fill="auto"/>
            <w:noWrap/>
            <w:vAlign w:val="center"/>
          </w:tcPr>
          <w:p w14:paraId="6C146ED4"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6EC99DF" w14:textId="42626FD8" w:rsidR="00530834" w:rsidRPr="007001F1" w:rsidRDefault="00530834" w:rsidP="00154B4F">
            <w:pPr>
              <w:autoSpaceDE w:val="0"/>
              <w:autoSpaceDN w:val="0"/>
              <w:adjustRightInd w:val="0"/>
              <w:jc w:val="both"/>
              <w:rPr>
                <w:sz w:val="22"/>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1DD7FEB8" w14:textId="77777777" w:rsidR="00530834" w:rsidRPr="007001F1" w:rsidRDefault="00530834" w:rsidP="00154B4F">
            <w:pPr>
              <w:jc w:val="center"/>
              <w:rPr>
                <w:color w:val="000000"/>
              </w:rPr>
            </w:pPr>
          </w:p>
        </w:tc>
        <w:tc>
          <w:tcPr>
            <w:tcW w:w="567" w:type="dxa"/>
            <w:shd w:val="clear" w:color="auto" w:fill="auto"/>
            <w:vAlign w:val="center"/>
          </w:tcPr>
          <w:p w14:paraId="0253923E" w14:textId="77777777" w:rsidR="00530834" w:rsidRPr="007001F1" w:rsidRDefault="00530834" w:rsidP="00154B4F">
            <w:pPr>
              <w:jc w:val="center"/>
              <w:rPr>
                <w:color w:val="000000"/>
              </w:rPr>
            </w:pPr>
          </w:p>
        </w:tc>
        <w:tc>
          <w:tcPr>
            <w:tcW w:w="776" w:type="dxa"/>
            <w:shd w:val="clear" w:color="auto" w:fill="auto"/>
            <w:vAlign w:val="center"/>
          </w:tcPr>
          <w:p w14:paraId="5B1E0D3E" w14:textId="77777777" w:rsidR="00530834" w:rsidRPr="007001F1" w:rsidRDefault="00530834" w:rsidP="00154B4F">
            <w:pPr>
              <w:jc w:val="center"/>
              <w:rPr>
                <w:color w:val="000000"/>
              </w:rPr>
            </w:pPr>
          </w:p>
        </w:tc>
        <w:tc>
          <w:tcPr>
            <w:tcW w:w="1775" w:type="dxa"/>
            <w:shd w:val="clear" w:color="auto" w:fill="auto"/>
            <w:vAlign w:val="center"/>
          </w:tcPr>
          <w:p w14:paraId="2AEEF09F" w14:textId="77777777" w:rsidR="00530834" w:rsidRPr="007001F1" w:rsidRDefault="00530834" w:rsidP="00154B4F">
            <w:pPr>
              <w:jc w:val="center"/>
              <w:rPr>
                <w:color w:val="000000"/>
              </w:rPr>
            </w:pPr>
          </w:p>
        </w:tc>
      </w:tr>
      <w:tr w:rsidR="00154B4F" w:rsidRPr="007001F1" w14:paraId="57ABC5DC" w14:textId="77777777" w:rsidTr="007261E4">
        <w:trPr>
          <w:trHeight w:val="20"/>
        </w:trPr>
        <w:tc>
          <w:tcPr>
            <w:tcW w:w="582" w:type="dxa"/>
            <w:shd w:val="clear" w:color="auto" w:fill="auto"/>
            <w:noWrap/>
            <w:vAlign w:val="center"/>
          </w:tcPr>
          <w:p w14:paraId="5CB4A057" w14:textId="327DBEBA" w:rsidR="00154B4F" w:rsidRPr="007001F1" w:rsidRDefault="00D2171A" w:rsidP="00154B4F">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187807CB" w14:textId="31740613" w:rsidR="00154B4F" w:rsidRPr="007001F1" w:rsidRDefault="00154B4F" w:rsidP="00154B4F">
            <w:pPr>
              <w:jc w:val="both"/>
              <w:rPr>
                <w:color w:val="000000"/>
                <w:sz w:val="22"/>
                <w:highlight w:val="yellow"/>
              </w:rPr>
            </w:pPr>
            <w:r w:rsidRPr="007001F1">
              <w:rPr>
                <w:color w:val="000000"/>
                <w:sz w:val="22"/>
              </w:rPr>
              <w:t>V prípade, ak ide o zmeny z dôvodov ustanovených v §</w:t>
            </w:r>
            <w:r w:rsidR="00C37E4F" w:rsidRPr="007001F1">
              <w:rPr>
                <w:color w:val="000000"/>
                <w:sz w:val="22"/>
              </w:rPr>
              <w:t xml:space="preserve"> </w:t>
            </w:r>
            <w:r w:rsidRPr="007001F1">
              <w:rPr>
                <w:color w:val="000000"/>
                <w:sz w:val="22"/>
              </w:rPr>
              <w:t>18 ods. 1 písm. b) alebo c) ZVO, je hodnota všetkých zmien nižšia ako 50% hodnoty pôvodnej zmluvy, rámcovej dohody alebo koncesnej zmluvy?</w:t>
            </w:r>
          </w:p>
        </w:tc>
        <w:tc>
          <w:tcPr>
            <w:tcW w:w="567" w:type="dxa"/>
            <w:shd w:val="clear" w:color="auto" w:fill="auto"/>
            <w:vAlign w:val="center"/>
          </w:tcPr>
          <w:p w14:paraId="4FCFB696" w14:textId="77777777" w:rsidR="00154B4F" w:rsidRPr="007001F1" w:rsidRDefault="00154B4F" w:rsidP="00154B4F">
            <w:pPr>
              <w:jc w:val="center"/>
              <w:rPr>
                <w:color w:val="000000"/>
              </w:rPr>
            </w:pPr>
          </w:p>
        </w:tc>
        <w:tc>
          <w:tcPr>
            <w:tcW w:w="567" w:type="dxa"/>
            <w:shd w:val="clear" w:color="auto" w:fill="auto"/>
            <w:vAlign w:val="center"/>
          </w:tcPr>
          <w:p w14:paraId="6E9C690A" w14:textId="77777777" w:rsidR="00154B4F" w:rsidRPr="007001F1" w:rsidRDefault="00154B4F" w:rsidP="00154B4F">
            <w:pPr>
              <w:jc w:val="center"/>
              <w:rPr>
                <w:color w:val="000000"/>
              </w:rPr>
            </w:pPr>
          </w:p>
        </w:tc>
        <w:tc>
          <w:tcPr>
            <w:tcW w:w="776" w:type="dxa"/>
            <w:shd w:val="clear" w:color="auto" w:fill="auto"/>
            <w:vAlign w:val="center"/>
          </w:tcPr>
          <w:p w14:paraId="01768897" w14:textId="77777777" w:rsidR="00154B4F" w:rsidRPr="007001F1" w:rsidRDefault="00154B4F" w:rsidP="00154B4F">
            <w:pPr>
              <w:jc w:val="center"/>
              <w:rPr>
                <w:color w:val="000000"/>
              </w:rPr>
            </w:pPr>
          </w:p>
        </w:tc>
        <w:tc>
          <w:tcPr>
            <w:tcW w:w="1775" w:type="dxa"/>
            <w:shd w:val="clear" w:color="auto" w:fill="auto"/>
            <w:vAlign w:val="center"/>
          </w:tcPr>
          <w:p w14:paraId="3B62C852" w14:textId="77777777" w:rsidR="00154B4F" w:rsidRPr="007001F1" w:rsidRDefault="00154B4F" w:rsidP="00154B4F">
            <w:pPr>
              <w:jc w:val="center"/>
              <w:rPr>
                <w:color w:val="000000"/>
              </w:rPr>
            </w:pPr>
          </w:p>
        </w:tc>
      </w:tr>
      <w:tr w:rsidR="00154B4F" w:rsidRPr="007001F1" w14:paraId="2AAF3C89" w14:textId="77777777" w:rsidTr="007261E4">
        <w:trPr>
          <w:trHeight w:val="20"/>
        </w:trPr>
        <w:tc>
          <w:tcPr>
            <w:tcW w:w="582" w:type="dxa"/>
            <w:shd w:val="clear" w:color="auto" w:fill="auto"/>
            <w:noWrap/>
            <w:vAlign w:val="center"/>
          </w:tcPr>
          <w:p w14:paraId="73D26694" w14:textId="526D9697" w:rsidR="00154B4F" w:rsidRPr="007001F1" w:rsidRDefault="00D2171A" w:rsidP="00154B4F">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69B63DEA" w14:textId="566E9210" w:rsidR="00154B4F" w:rsidRPr="007001F1" w:rsidRDefault="00154B4F" w:rsidP="00154B4F">
            <w:pPr>
              <w:jc w:val="both"/>
              <w:rPr>
                <w:color w:val="000000"/>
                <w:sz w:val="22"/>
              </w:rPr>
            </w:pPr>
            <w:r w:rsidRPr="007001F1">
              <w:rPr>
                <w:color w:val="000000"/>
                <w:sz w:val="22"/>
              </w:rPr>
              <w:t>V prípade, ak ide o iné dôvody zmeny, než sú uvedené v §</w:t>
            </w:r>
            <w:r w:rsidR="00C37E4F" w:rsidRPr="007001F1">
              <w:rPr>
                <w:color w:val="000000"/>
                <w:sz w:val="22"/>
              </w:rPr>
              <w:t xml:space="preserve"> </w:t>
            </w:r>
            <w:r w:rsidRPr="007001F1">
              <w:rPr>
                <w:color w:val="000000"/>
                <w:sz w:val="22"/>
              </w:rPr>
              <w:t>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0F72277B" w14:textId="77777777" w:rsidR="00154B4F" w:rsidRPr="007001F1" w:rsidRDefault="00154B4F" w:rsidP="00154B4F">
            <w:pPr>
              <w:jc w:val="center"/>
              <w:rPr>
                <w:color w:val="000000"/>
                <w:sz w:val="22"/>
              </w:rPr>
            </w:pPr>
          </w:p>
        </w:tc>
        <w:tc>
          <w:tcPr>
            <w:tcW w:w="567" w:type="dxa"/>
            <w:shd w:val="clear" w:color="auto" w:fill="auto"/>
            <w:vAlign w:val="center"/>
          </w:tcPr>
          <w:p w14:paraId="29615B9F" w14:textId="77777777" w:rsidR="00154B4F" w:rsidRPr="007001F1" w:rsidRDefault="00154B4F" w:rsidP="00154B4F">
            <w:pPr>
              <w:jc w:val="center"/>
              <w:rPr>
                <w:color w:val="000000"/>
                <w:sz w:val="22"/>
              </w:rPr>
            </w:pPr>
          </w:p>
        </w:tc>
        <w:tc>
          <w:tcPr>
            <w:tcW w:w="776" w:type="dxa"/>
            <w:shd w:val="clear" w:color="auto" w:fill="auto"/>
            <w:vAlign w:val="center"/>
          </w:tcPr>
          <w:p w14:paraId="1704B69C" w14:textId="77777777" w:rsidR="00154B4F" w:rsidRPr="007001F1" w:rsidRDefault="00154B4F" w:rsidP="00154B4F">
            <w:pPr>
              <w:jc w:val="center"/>
              <w:rPr>
                <w:color w:val="000000"/>
                <w:sz w:val="22"/>
              </w:rPr>
            </w:pPr>
          </w:p>
        </w:tc>
        <w:tc>
          <w:tcPr>
            <w:tcW w:w="1775" w:type="dxa"/>
            <w:shd w:val="clear" w:color="auto" w:fill="auto"/>
            <w:vAlign w:val="center"/>
          </w:tcPr>
          <w:p w14:paraId="2ADE3BF7" w14:textId="77777777" w:rsidR="00154B4F" w:rsidRPr="007001F1" w:rsidRDefault="00154B4F" w:rsidP="00154B4F">
            <w:pPr>
              <w:jc w:val="center"/>
              <w:rPr>
                <w:color w:val="000000"/>
                <w:sz w:val="22"/>
              </w:rPr>
            </w:pPr>
          </w:p>
        </w:tc>
      </w:tr>
      <w:tr w:rsidR="00154B4F" w:rsidRPr="007001F1" w14:paraId="5ED80CD7" w14:textId="77777777" w:rsidTr="007261E4">
        <w:trPr>
          <w:trHeight w:val="20"/>
        </w:trPr>
        <w:tc>
          <w:tcPr>
            <w:tcW w:w="582" w:type="dxa"/>
            <w:shd w:val="clear" w:color="auto" w:fill="auto"/>
            <w:noWrap/>
            <w:vAlign w:val="center"/>
          </w:tcPr>
          <w:p w14:paraId="1FB22A64" w14:textId="481A31DE" w:rsidR="00154B4F" w:rsidRPr="007001F1" w:rsidRDefault="00D2171A" w:rsidP="00154B4F">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110F0E8" w14:textId="77777777" w:rsidR="00154B4F" w:rsidRPr="007001F1" w:rsidRDefault="00154B4F" w:rsidP="00154B4F">
            <w:pPr>
              <w:jc w:val="both"/>
              <w:rPr>
                <w:color w:val="000000"/>
                <w:sz w:val="22"/>
              </w:rPr>
            </w:pPr>
            <w:r w:rsidRPr="007001F1">
              <w:rPr>
                <w:color w:val="000000"/>
                <w:sz w:val="22"/>
              </w:rPr>
              <w:t xml:space="preserve">Nedochádza zmenou k prekročeniu finančného </w:t>
            </w:r>
            <w:r w:rsidRPr="007001F1">
              <w:rPr>
                <w:color w:val="000000"/>
                <w:sz w:val="22"/>
              </w:rPr>
              <w:lastRenderedPageBreak/>
              <w:t>limitu podľa § 5 v závislosti od typu zákazky?</w:t>
            </w:r>
          </w:p>
        </w:tc>
        <w:tc>
          <w:tcPr>
            <w:tcW w:w="567" w:type="dxa"/>
            <w:shd w:val="clear" w:color="auto" w:fill="auto"/>
            <w:vAlign w:val="center"/>
          </w:tcPr>
          <w:p w14:paraId="51F6BF0F" w14:textId="77777777" w:rsidR="00154B4F" w:rsidRPr="007001F1" w:rsidRDefault="00154B4F" w:rsidP="00154B4F">
            <w:pPr>
              <w:jc w:val="center"/>
              <w:rPr>
                <w:color w:val="000000"/>
                <w:sz w:val="22"/>
              </w:rPr>
            </w:pPr>
          </w:p>
        </w:tc>
        <w:tc>
          <w:tcPr>
            <w:tcW w:w="567" w:type="dxa"/>
            <w:shd w:val="clear" w:color="auto" w:fill="auto"/>
            <w:vAlign w:val="center"/>
          </w:tcPr>
          <w:p w14:paraId="020C86EF" w14:textId="77777777" w:rsidR="00154B4F" w:rsidRPr="007001F1" w:rsidRDefault="00154B4F" w:rsidP="00154B4F">
            <w:pPr>
              <w:jc w:val="center"/>
              <w:rPr>
                <w:color w:val="000000"/>
                <w:sz w:val="22"/>
              </w:rPr>
            </w:pPr>
          </w:p>
        </w:tc>
        <w:tc>
          <w:tcPr>
            <w:tcW w:w="776" w:type="dxa"/>
            <w:shd w:val="clear" w:color="auto" w:fill="auto"/>
            <w:vAlign w:val="center"/>
          </w:tcPr>
          <w:p w14:paraId="35A12231" w14:textId="77777777" w:rsidR="00154B4F" w:rsidRPr="007001F1" w:rsidRDefault="00154B4F" w:rsidP="00154B4F">
            <w:pPr>
              <w:jc w:val="center"/>
              <w:rPr>
                <w:color w:val="000000"/>
                <w:sz w:val="22"/>
              </w:rPr>
            </w:pPr>
          </w:p>
        </w:tc>
        <w:tc>
          <w:tcPr>
            <w:tcW w:w="1775" w:type="dxa"/>
            <w:shd w:val="clear" w:color="auto" w:fill="auto"/>
            <w:vAlign w:val="center"/>
          </w:tcPr>
          <w:p w14:paraId="01A98175" w14:textId="77777777" w:rsidR="00154B4F" w:rsidRPr="007001F1" w:rsidRDefault="00154B4F" w:rsidP="00154B4F">
            <w:pPr>
              <w:jc w:val="center"/>
              <w:rPr>
                <w:color w:val="000000"/>
                <w:sz w:val="22"/>
              </w:rPr>
            </w:pPr>
          </w:p>
        </w:tc>
      </w:tr>
      <w:tr w:rsidR="00154B4F" w:rsidRPr="007001F1" w14:paraId="47123E23" w14:textId="77777777" w:rsidTr="007261E4">
        <w:trPr>
          <w:trHeight w:val="20"/>
        </w:trPr>
        <w:tc>
          <w:tcPr>
            <w:tcW w:w="582" w:type="dxa"/>
            <w:shd w:val="clear" w:color="auto" w:fill="auto"/>
            <w:noWrap/>
            <w:vAlign w:val="center"/>
          </w:tcPr>
          <w:p w14:paraId="21717BCF" w14:textId="53518042" w:rsidR="00154B4F" w:rsidRPr="007001F1" w:rsidRDefault="00D2171A" w:rsidP="00154B4F">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19A78221" w14:textId="77777777" w:rsidR="00154B4F" w:rsidRPr="007001F1" w:rsidRDefault="00154B4F" w:rsidP="00154B4F">
            <w:pPr>
              <w:jc w:val="both"/>
              <w:rPr>
                <w:color w:val="000000"/>
                <w:sz w:val="22"/>
              </w:rPr>
            </w:pPr>
            <w:r w:rsidRPr="007001F1">
              <w:rPr>
                <w:color w:val="000000"/>
                <w:sz w:val="22"/>
              </w:rPr>
              <w:t>Bude zmena zmluvy, rámcovej dohody alebo koncesnej zmluvy vykonaná písomnou formou?</w:t>
            </w:r>
          </w:p>
        </w:tc>
        <w:tc>
          <w:tcPr>
            <w:tcW w:w="567" w:type="dxa"/>
            <w:shd w:val="clear" w:color="auto" w:fill="auto"/>
            <w:vAlign w:val="center"/>
          </w:tcPr>
          <w:p w14:paraId="4A37DBDE" w14:textId="77777777" w:rsidR="00154B4F" w:rsidRPr="007001F1" w:rsidRDefault="00154B4F" w:rsidP="00154B4F">
            <w:pPr>
              <w:jc w:val="center"/>
              <w:rPr>
                <w:color w:val="000000"/>
                <w:sz w:val="22"/>
              </w:rPr>
            </w:pPr>
          </w:p>
        </w:tc>
        <w:tc>
          <w:tcPr>
            <w:tcW w:w="567" w:type="dxa"/>
            <w:shd w:val="clear" w:color="auto" w:fill="auto"/>
            <w:vAlign w:val="center"/>
          </w:tcPr>
          <w:p w14:paraId="5BFAB01C" w14:textId="77777777" w:rsidR="00154B4F" w:rsidRPr="007001F1" w:rsidRDefault="00154B4F" w:rsidP="00154B4F">
            <w:pPr>
              <w:jc w:val="center"/>
              <w:rPr>
                <w:color w:val="000000"/>
                <w:sz w:val="22"/>
              </w:rPr>
            </w:pPr>
          </w:p>
        </w:tc>
        <w:tc>
          <w:tcPr>
            <w:tcW w:w="776" w:type="dxa"/>
            <w:shd w:val="clear" w:color="auto" w:fill="auto"/>
            <w:vAlign w:val="center"/>
          </w:tcPr>
          <w:p w14:paraId="3B43018E" w14:textId="77777777" w:rsidR="00154B4F" w:rsidRPr="007001F1" w:rsidRDefault="00154B4F" w:rsidP="00154B4F">
            <w:pPr>
              <w:jc w:val="center"/>
              <w:rPr>
                <w:color w:val="000000"/>
                <w:sz w:val="22"/>
              </w:rPr>
            </w:pPr>
          </w:p>
        </w:tc>
        <w:tc>
          <w:tcPr>
            <w:tcW w:w="1775" w:type="dxa"/>
            <w:shd w:val="clear" w:color="auto" w:fill="auto"/>
            <w:vAlign w:val="center"/>
          </w:tcPr>
          <w:p w14:paraId="149F8732" w14:textId="77777777" w:rsidR="00154B4F" w:rsidRPr="007001F1" w:rsidRDefault="00154B4F" w:rsidP="00154B4F">
            <w:pPr>
              <w:jc w:val="center"/>
              <w:rPr>
                <w:color w:val="000000"/>
                <w:sz w:val="22"/>
              </w:rPr>
            </w:pPr>
          </w:p>
        </w:tc>
      </w:tr>
      <w:tr w:rsidR="00154B4F" w:rsidRPr="007001F1" w14:paraId="425F4552" w14:textId="77777777" w:rsidTr="007261E4">
        <w:trPr>
          <w:trHeight w:val="20"/>
        </w:trPr>
        <w:tc>
          <w:tcPr>
            <w:tcW w:w="582" w:type="dxa"/>
            <w:shd w:val="clear" w:color="auto" w:fill="auto"/>
            <w:noWrap/>
            <w:vAlign w:val="center"/>
          </w:tcPr>
          <w:p w14:paraId="21E6AEAA" w14:textId="67849D68" w:rsidR="00154B4F" w:rsidRPr="007001F1" w:rsidRDefault="00D2171A" w:rsidP="00154B4F">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29C78374" w14:textId="77777777" w:rsidR="00154B4F" w:rsidRPr="007001F1" w:rsidRDefault="00154B4F" w:rsidP="00154B4F">
            <w:pPr>
              <w:jc w:val="both"/>
              <w:rPr>
                <w:color w:val="000000"/>
                <w:sz w:val="22"/>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14:paraId="660ACEDB" w14:textId="77777777" w:rsidR="00154B4F" w:rsidRPr="007001F1" w:rsidRDefault="00154B4F" w:rsidP="00154B4F">
            <w:pPr>
              <w:jc w:val="center"/>
              <w:rPr>
                <w:color w:val="000000"/>
                <w:sz w:val="22"/>
              </w:rPr>
            </w:pPr>
          </w:p>
        </w:tc>
        <w:tc>
          <w:tcPr>
            <w:tcW w:w="567" w:type="dxa"/>
            <w:shd w:val="clear" w:color="auto" w:fill="auto"/>
            <w:vAlign w:val="center"/>
          </w:tcPr>
          <w:p w14:paraId="47AE9FF8" w14:textId="77777777" w:rsidR="00154B4F" w:rsidRPr="007001F1" w:rsidRDefault="00154B4F" w:rsidP="00154B4F">
            <w:pPr>
              <w:jc w:val="center"/>
              <w:rPr>
                <w:color w:val="000000"/>
                <w:sz w:val="22"/>
              </w:rPr>
            </w:pPr>
          </w:p>
        </w:tc>
        <w:tc>
          <w:tcPr>
            <w:tcW w:w="776" w:type="dxa"/>
            <w:shd w:val="clear" w:color="auto" w:fill="auto"/>
            <w:vAlign w:val="center"/>
          </w:tcPr>
          <w:p w14:paraId="113BC2F7" w14:textId="77777777" w:rsidR="00154B4F" w:rsidRPr="007001F1" w:rsidRDefault="00154B4F" w:rsidP="00154B4F">
            <w:pPr>
              <w:jc w:val="center"/>
              <w:rPr>
                <w:color w:val="000000"/>
                <w:sz w:val="22"/>
              </w:rPr>
            </w:pPr>
          </w:p>
        </w:tc>
        <w:tc>
          <w:tcPr>
            <w:tcW w:w="1775" w:type="dxa"/>
            <w:shd w:val="clear" w:color="auto" w:fill="auto"/>
            <w:vAlign w:val="center"/>
          </w:tcPr>
          <w:p w14:paraId="3CB3375A" w14:textId="77777777" w:rsidR="00154B4F" w:rsidRPr="007001F1" w:rsidRDefault="00154B4F" w:rsidP="00154B4F">
            <w:pPr>
              <w:jc w:val="center"/>
              <w:rPr>
                <w:color w:val="000000"/>
                <w:sz w:val="22"/>
              </w:rPr>
            </w:pPr>
          </w:p>
        </w:tc>
      </w:tr>
      <w:tr w:rsidR="00154B4F" w:rsidRPr="007001F1" w14:paraId="20700A2E" w14:textId="77777777" w:rsidTr="007261E4">
        <w:trPr>
          <w:trHeight w:val="20"/>
        </w:trPr>
        <w:tc>
          <w:tcPr>
            <w:tcW w:w="582" w:type="dxa"/>
            <w:shd w:val="clear" w:color="auto" w:fill="auto"/>
            <w:noWrap/>
            <w:vAlign w:val="center"/>
          </w:tcPr>
          <w:p w14:paraId="5BF33B85" w14:textId="0475FE54" w:rsidR="00154B4F" w:rsidRPr="007001F1" w:rsidRDefault="00D2171A" w:rsidP="00154B4F">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1D3F4A44" w14:textId="77777777" w:rsidR="00154B4F" w:rsidRPr="007001F1" w:rsidRDefault="00154B4F" w:rsidP="00154B4F">
            <w:pPr>
              <w:jc w:val="both"/>
              <w:rPr>
                <w:color w:val="000000"/>
                <w:sz w:val="22"/>
              </w:rPr>
            </w:pPr>
            <w:r w:rsidRPr="007001F1">
              <w:rPr>
                <w:color w:val="000000"/>
                <w:sz w:val="22"/>
              </w:rPr>
              <w:t>Neboli identifikované iné porušenia pravidiel a postupov verejného obstarávania?</w:t>
            </w:r>
          </w:p>
        </w:tc>
        <w:tc>
          <w:tcPr>
            <w:tcW w:w="567" w:type="dxa"/>
            <w:shd w:val="clear" w:color="auto" w:fill="auto"/>
            <w:vAlign w:val="center"/>
          </w:tcPr>
          <w:p w14:paraId="2010CA3A" w14:textId="77777777" w:rsidR="00154B4F" w:rsidRPr="007001F1" w:rsidRDefault="00154B4F" w:rsidP="00154B4F">
            <w:pPr>
              <w:jc w:val="center"/>
              <w:rPr>
                <w:color w:val="000000"/>
                <w:sz w:val="22"/>
              </w:rPr>
            </w:pPr>
          </w:p>
        </w:tc>
        <w:tc>
          <w:tcPr>
            <w:tcW w:w="567" w:type="dxa"/>
            <w:shd w:val="clear" w:color="auto" w:fill="auto"/>
            <w:vAlign w:val="center"/>
          </w:tcPr>
          <w:p w14:paraId="3F2ADD66" w14:textId="77777777" w:rsidR="00154B4F" w:rsidRPr="007001F1" w:rsidRDefault="00154B4F" w:rsidP="00154B4F">
            <w:pPr>
              <w:jc w:val="center"/>
              <w:rPr>
                <w:color w:val="000000"/>
                <w:sz w:val="22"/>
              </w:rPr>
            </w:pPr>
          </w:p>
        </w:tc>
        <w:tc>
          <w:tcPr>
            <w:tcW w:w="776" w:type="dxa"/>
            <w:shd w:val="clear" w:color="auto" w:fill="auto"/>
            <w:vAlign w:val="center"/>
          </w:tcPr>
          <w:p w14:paraId="6A7C7316" w14:textId="77777777" w:rsidR="00154B4F" w:rsidRPr="007001F1" w:rsidRDefault="00154B4F" w:rsidP="00154B4F">
            <w:pPr>
              <w:jc w:val="center"/>
              <w:rPr>
                <w:color w:val="000000"/>
                <w:sz w:val="22"/>
              </w:rPr>
            </w:pPr>
          </w:p>
        </w:tc>
        <w:tc>
          <w:tcPr>
            <w:tcW w:w="1775" w:type="dxa"/>
            <w:shd w:val="clear" w:color="auto" w:fill="auto"/>
            <w:vAlign w:val="center"/>
          </w:tcPr>
          <w:p w14:paraId="4357F573" w14:textId="77777777" w:rsidR="00154B4F" w:rsidRPr="007001F1" w:rsidRDefault="00154B4F" w:rsidP="00154B4F">
            <w:pPr>
              <w:jc w:val="center"/>
              <w:rPr>
                <w:color w:val="000000"/>
                <w:sz w:val="22"/>
              </w:rPr>
            </w:pPr>
          </w:p>
        </w:tc>
      </w:tr>
      <w:tr w:rsidR="00B30315" w:rsidRPr="007001F1" w14:paraId="15F25CBF" w14:textId="77777777" w:rsidTr="007261E4">
        <w:trPr>
          <w:trHeight w:val="20"/>
        </w:trPr>
        <w:tc>
          <w:tcPr>
            <w:tcW w:w="582" w:type="dxa"/>
            <w:shd w:val="clear" w:color="auto" w:fill="auto"/>
            <w:noWrap/>
            <w:vAlign w:val="center"/>
          </w:tcPr>
          <w:p w14:paraId="3BAF1F61" w14:textId="03F805AF" w:rsidR="00B30315" w:rsidRPr="007001F1" w:rsidRDefault="009303C4" w:rsidP="00154B4F">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4853A780" w14:textId="4882C6C5" w:rsidR="00B30315" w:rsidRPr="007001F1" w:rsidRDefault="007F62A7" w:rsidP="00154B4F">
            <w:pPr>
              <w:jc w:val="both"/>
              <w:rPr>
                <w:color w:val="000000"/>
                <w:sz w:val="22"/>
              </w:rPr>
            </w:pPr>
            <w:ins w:id="2140" w:author="Kramár Róbert" w:date="2018-04-27T17:18:00Z">
              <w:r w:rsidRPr="007F62A7">
                <w:rPr>
                  <w:color w:val="000000"/>
                  <w:sz w:val="22"/>
                </w:rPr>
                <w:t>Neprišlo k podstatnému zníženiu rozsahu predmetu zákazky</w:t>
              </w:r>
            </w:ins>
            <w:del w:id="2141" w:author="Kramár Róbert" w:date="2018-04-27T17:18:00Z">
              <w:r w:rsidR="00E70D44" w:rsidRPr="007001F1" w:rsidDel="007F62A7">
                <w:rPr>
                  <w:color w:val="000000"/>
                  <w:sz w:val="22"/>
                </w:rPr>
                <w:delText>Prišlo k podstatnému zníženiu rozsahu predmetu zákazky</w:delText>
              </w:r>
            </w:del>
            <w:r w:rsidR="00E70D44" w:rsidRPr="007001F1">
              <w:rPr>
                <w:color w:val="000000"/>
                <w:sz w:val="22"/>
              </w:rPr>
              <w:t>?</w:t>
            </w:r>
          </w:p>
        </w:tc>
        <w:tc>
          <w:tcPr>
            <w:tcW w:w="567" w:type="dxa"/>
            <w:shd w:val="clear" w:color="auto" w:fill="auto"/>
            <w:vAlign w:val="center"/>
          </w:tcPr>
          <w:p w14:paraId="4C4DBC7B" w14:textId="77777777" w:rsidR="00B30315" w:rsidRPr="007001F1" w:rsidRDefault="00B30315" w:rsidP="00154B4F">
            <w:pPr>
              <w:jc w:val="center"/>
              <w:rPr>
                <w:color w:val="000000"/>
                <w:sz w:val="22"/>
              </w:rPr>
            </w:pPr>
          </w:p>
        </w:tc>
        <w:tc>
          <w:tcPr>
            <w:tcW w:w="567" w:type="dxa"/>
            <w:shd w:val="clear" w:color="auto" w:fill="auto"/>
            <w:vAlign w:val="center"/>
          </w:tcPr>
          <w:p w14:paraId="5D449280" w14:textId="77777777" w:rsidR="00B30315" w:rsidRPr="007001F1" w:rsidRDefault="00B30315" w:rsidP="00154B4F">
            <w:pPr>
              <w:jc w:val="center"/>
              <w:rPr>
                <w:color w:val="000000"/>
                <w:sz w:val="22"/>
              </w:rPr>
            </w:pPr>
          </w:p>
        </w:tc>
        <w:tc>
          <w:tcPr>
            <w:tcW w:w="776" w:type="dxa"/>
            <w:shd w:val="clear" w:color="auto" w:fill="auto"/>
            <w:vAlign w:val="center"/>
          </w:tcPr>
          <w:p w14:paraId="2AB50DD8" w14:textId="77777777" w:rsidR="00B30315" w:rsidRPr="007001F1" w:rsidRDefault="00B30315" w:rsidP="00154B4F">
            <w:pPr>
              <w:jc w:val="center"/>
              <w:rPr>
                <w:color w:val="000000"/>
                <w:sz w:val="22"/>
              </w:rPr>
            </w:pPr>
          </w:p>
        </w:tc>
        <w:tc>
          <w:tcPr>
            <w:tcW w:w="1775" w:type="dxa"/>
            <w:shd w:val="clear" w:color="auto" w:fill="auto"/>
            <w:vAlign w:val="center"/>
          </w:tcPr>
          <w:p w14:paraId="7EE0ED09" w14:textId="77777777" w:rsidR="00B30315" w:rsidRPr="007001F1" w:rsidRDefault="00B30315" w:rsidP="00154B4F">
            <w:pPr>
              <w:jc w:val="center"/>
              <w:rPr>
                <w:color w:val="000000"/>
                <w:sz w:val="22"/>
              </w:rPr>
            </w:pPr>
          </w:p>
        </w:tc>
      </w:tr>
      <w:tr w:rsidR="00530834" w:rsidRPr="007001F1" w14:paraId="47D742B0" w14:textId="77777777" w:rsidTr="00DA30D4">
        <w:trPr>
          <w:trHeight w:val="378"/>
        </w:trPr>
        <w:tc>
          <w:tcPr>
            <w:tcW w:w="582" w:type="dxa"/>
            <w:vMerge w:val="restart"/>
            <w:shd w:val="clear" w:color="auto" w:fill="auto"/>
            <w:noWrap/>
            <w:vAlign w:val="center"/>
          </w:tcPr>
          <w:p w14:paraId="431F4D6A" w14:textId="6E1E85DB" w:rsidR="00530834" w:rsidRPr="007001F1" w:rsidRDefault="00530834" w:rsidP="00154B4F">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22E9A7A3" w14:textId="305854CC" w:rsidR="00530834" w:rsidRPr="007001F1" w:rsidRDefault="00530834" w:rsidP="00A3755D">
            <w:pPr>
              <w:jc w:val="both"/>
              <w:rPr>
                <w:color w:val="000000"/>
                <w:sz w:val="22"/>
                <w:szCs w:val="22"/>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14:paraId="78D0E0AB" w14:textId="77777777" w:rsidR="00530834" w:rsidRPr="007001F1" w:rsidRDefault="00530834" w:rsidP="00154B4F">
            <w:pPr>
              <w:jc w:val="center"/>
              <w:rPr>
                <w:color w:val="000000"/>
                <w:sz w:val="22"/>
              </w:rPr>
            </w:pPr>
          </w:p>
        </w:tc>
        <w:tc>
          <w:tcPr>
            <w:tcW w:w="567" w:type="dxa"/>
            <w:shd w:val="clear" w:color="auto" w:fill="auto"/>
            <w:vAlign w:val="center"/>
          </w:tcPr>
          <w:p w14:paraId="0047F2C4" w14:textId="77777777" w:rsidR="00530834" w:rsidRPr="007001F1" w:rsidRDefault="00530834" w:rsidP="00154B4F">
            <w:pPr>
              <w:jc w:val="center"/>
              <w:rPr>
                <w:color w:val="000000"/>
                <w:sz w:val="22"/>
              </w:rPr>
            </w:pPr>
          </w:p>
        </w:tc>
        <w:tc>
          <w:tcPr>
            <w:tcW w:w="776" w:type="dxa"/>
            <w:shd w:val="clear" w:color="auto" w:fill="auto"/>
            <w:vAlign w:val="center"/>
          </w:tcPr>
          <w:p w14:paraId="6338F961" w14:textId="77777777" w:rsidR="00530834" w:rsidRPr="007001F1" w:rsidRDefault="00530834" w:rsidP="00154B4F">
            <w:pPr>
              <w:jc w:val="center"/>
              <w:rPr>
                <w:color w:val="000000"/>
                <w:sz w:val="22"/>
              </w:rPr>
            </w:pPr>
          </w:p>
        </w:tc>
        <w:tc>
          <w:tcPr>
            <w:tcW w:w="1775" w:type="dxa"/>
            <w:shd w:val="clear" w:color="auto" w:fill="auto"/>
            <w:vAlign w:val="center"/>
          </w:tcPr>
          <w:p w14:paraId="1BC3F694" w14:textId="77777777" w:rsidR="00530834" w:rsidRPr="007001F1" w:rsidRDefault="00530834" w:rsidP="00154B4F">
            <w:pPr>
              <w:jc w:val="center"/>
              <w:rPr>
                <w:color w:val="000000"/>
                <w:sz w:val="22"/>
              </w:rPr>
            </w:pPr>
          </w:p>
        </w:tc>
      </w:tr>
      <w:tr w:rsidR="00530834" w:rsidRPr="007001F1" w14:paraId="620E3C4A" w14:textId="77777777" w:rsidTr="007261E4">
        <w:trPr>
          <w:trHeight w:val="845"/>
        </w:trPr>
        <w:tc>
          <w:tcPr>
            <w:tcW w:w="582" w:type="dxa"/>
            <w:vMerge/>
            <w:shd w:val="clear" w:color="auto" w:fill="auto"/>
            <w:noWrap/>
            <w:vAlign w:val="center"/>
          </w:tcPr>
          <w:p w14:paraId="5148A45C"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AD63CE1" w14:textId="3F8279A1" w:rsidR="00530834" w:rsidRPr="007001F1" w:rsidRDefault="00530834" w:rsidP="00A3755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 xml:space="preserve">ov verejného sektora?          </w:t>
            </w:r>
          </w:p>
        </w:tc>
        <w:tc>
          <w:tcPr>
            <w:tcW w:w="567" w:type="dxa"/>
            <w:shd w:val="clear" w:color="auto" w:fill="auto"/>
            <w:vAlign w:val="center"/>
          </w:tcPr>
          <w:p w14:paraId="37EA6D50" w14:textId="77777777" w:rsidR="00530834" w:rsidRPr="007001F1" w:rsidRDefault="00530834" w:rsidP="00154B4F">
            <w:pPr>
              <w:jc w:val="center"/>
              <w:rPr>
                <w:color w:val="000000"/>
                <w:sz w:val="22"/>
              </w:rPr>
            </w:pPr>
          </w:p>
        </w:tc>
        <w:tc>
          <w:tcPr>
            <w:tcW w:w="567" w:type="dxa"/>
            <w:shd w:val="clear" w:color="auto" w:fill="auto"/>
            <w:vAlign w:val="center"/>
          </w:tcPr>
          <w:p w14:paraId="37706D5B" w14:textId="77777777" w:rsidR="00530834" w:rsidRPr="007001F1" w:rsidRDefault="00530834" w:rsidP="00154B4F">
            <w:pPr>
              <w:jc w:val="center"/>
              <w:rPr>
                <w:color w:val="000000"/>
                <w:sz w:val="22"/>
              </w:rPr>
            </w:pPr>
          </w:p>
        </w:tc>
        <w:tc>
          <w:tcPr>
            <w:tcW w:w="776" w:type="dxa"/>
            <w:shd w:val="clear" w:color="auto" w:fill="auto"/>
            <w:vAlign w:val="center"/>
          </w:tcPr>
          <w:p w14:paraId="6F2006FC" w14:textId="77777777" w:rsidR="00530834" w:rsidRPr="007001F1" w:rsidRDefault="00530834" w:rsidP="00154B4F">
            <w:pPr>
              <w:jc w:val="center"/>
              <w:rPr>
                <w:color w:val="000000"/>
                <w:sz w:val="22"/>
              </w:rPr>
            </w:pPr>
          </w:p>
        </w:tc>
        <w:tc>
          <w:tcPr>
            <w:tcW w:w="1775" w:type="dxa"/>
            <w:shd w:val="clear" w:color="auto" w:fill="auto"/>
            <w:vAlign w:val="center"/>
          </w:tcPr>
          <w:p w14:paraId="3AB8E3F7" w14:textId="77777777" w:rsidR="00530834" w:rsidRPr="007001F1" w:rsidRDefault="00530834" w:rsidP="00154B4F">
            <w:pPr>
              <w:jc w:val="center"/>
              <w:rPr>
                <w:color w:val="000000"/>
                <w:sz w:val="22"/>
              </w:rPr>
            </w:pPr>
          </w:p>
        </w:tc>
      </w:tr>
      <w:tr w:rsidR="00530834" w:rsidRPr="007001F1" w14:paraId="7C5F504B" w14:textId="77777777" w:rsidTr="00DA30D4">
        <w:trPr>
          <w:trHeight w:val="839"/>
        </w:trPr>
        <w:tc>
          <w:tcPr>
            <w:tcW w:w="582" w:type="dxa"/>
            <w:vMerge/>
            <w:shd w:val="clear" w:color="auto" w:fill="auto"/>
            <w:noWrap/>
            <w:vAlign w:val="center"/>
          </w:tcPr>
          <w:p w14:paraId="572BE09D"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4954B8EE" w14:textId="01AA2E13" w:rsidR="00530834" w:rsidRPr="007001F1" w:rsidRDefault="00530834" w:rsidP="00695091">
            <w:pPr>
              <w:jc w:val="both"/>
              <w:rPr>
                <w:color w:val="000000"/>
                <w:sz w:val="22"/>
                <w:szCs w:val="22"/>
              </w:rPr>
            </w:pPr>
            <w:del w:id="2142" w:author="Kramár Róbert" w:date="2018-04-27T17:40:00Z">
              <w:r w:rsidRPr="007001F1" w:rsidDel="00695091">
                <w:rPr>
                  <w:color w:val="000000"/>
                  <w:sz w:val="22"/>
                  <w:szCs w:val="22"/>
                </w:rPr>
                <w:delText xml:space="preserve">c) Má úspešný uchádzač a subdodávateľ úspešného uchádzača (ak relevantné) zapísaných v registri partnerov verejného sektora konečných užívateľov </w:delText>
              </w:r>
              <w:commentRangeStart w:id="2143"/>
              <w:r w:rsidRPr="007001F1" w:rsidDel="00695091">
                <w:rPr>
                  <w:color w:val="000000"/>
                  <w:sz w:val="22"/>
                  <w:szCs w:val="22"/>
                </w:rPr>
                <w:delText>výhod</w:delText>
              </w:r>
            </w:del>
            <w:commentRangeEnd w:id="2143"/>
            <w:r w:rsidR="00695091">
              <w:rPr>
                <w:rStyle w:val="Odkaznakomentr"/>
              </w:rPr>
              <w:commentReference w:id="2143"/>
            </w:r>
            <w:del w:id="2144" w:author="Kramár Róbert" w:date="2018-04-27T17:40:00Z">
              <w:r w:rsidRPr="007001F1" w:rsidDel="00695091">
                <w:rPr>
                  <w:color w:val="000000"/>
                  <w:sz w:val="22"/>
                  <w:szCs w:val="22"/>
                </w:rPr>
                <w:delText xml:space="preserve">?   </w:delText>
              </w:r>
            </w:del>
            <w:r w:rsidRPr="007001F1">
              <w:rPr>
                <w:color w:val="000000"/>
                <w:sz w:val="22"/>
                <w:szCs w:val="22"/>
              </w:rPr>
              <w:t xml:space="preserve"> </w:t>
            </w:r>
          </w:p>
        </w:tc>
        <w:tc>
          <w:tcPr>
            <w:tcW w:w="567" w:type="dxa"/>
            <w:shd w:val="clear" w:color="auto" w:fill="auto"/>
            <w:vAlign w:val="center"/>
          </w:tcPr>
          <w:p w14:paraId="524770C1" w14:textId="77777777" w:rsidR="00530834" w:rsidRPr="007001F1" w:rsidRDefault="00530834" w:rsidP="00154B4F">
            <w:pPr>
              <w:jc w:val="center"/>
              <w:rPr>
                <w:color w:val="000000"/>
                <w:sz w:val="22"/>
              </w:rPr>
            </w:pPr>
          </w:p>
        </w:tc>
        <w:tc>
          <w:tcPr>
            <w:tcW w:w="567" w:type="dxa"/>
            <w:shd w:val="clear" w:color="auto" w:fill="auto"/>
            <w:vAlign w:val="center"/>
          </w:tcPr>
          <w:p w14:paraId="19BD8457" w14:textId="77777777" w:rsidR="00530834" w:rsidRPr="007001F1" w:rsidRDefault="00530834" w:rsidP="00154B4F">
            <w:pPr>
              <w:jc w:val="center"/>
              <w:rPr>
                <w:color w:val="000000"/>
                <w:sz w:val="22"/>
              </w:rPr>
            </w:pPr>
          </w:p>
        </w:tc>
        <w:tc>
          <w:tcPr>
            <w:tcW w:w="776" w:type="dxa"/>
            <w:shd w:val="clear" w:color="auto" w:fill="auto"/>
            <w:vAlign w:val="center"/>
          </w:tcPr>
          <w:p w14:paraId="168ACA7C" w14:textId="77777777" w:rsidR="00530834" w:rsidRPr="007001F1" w:rsidRDefault="00530834" w:rsidP="00154B4F">
            <w:pPr>
              <w:jc w:val="center"/>
              <w:rPr>
                <w:color w:val="000000"/>
                <w:sz w:val="22"/>
              </w:rPr>
            </w:pPr>
          </w:p>
        </w:tc>
        <w:tc>
          <w:tcPr>
            <w:tcW w:w="1775" w:type="dxa"/>
            <w:shd w:val="clear" w:color="auto" w:fill="auto"/>
            <w:vAlign w:val="center"/>
          </w:tcPr>
          <w:p w14:paraId="6586B875" w14:textId="77777777" w:rsidR="00530834" w:rsidRPr="007001F1" w:rsidRDefault="00530834" w:rsidP="00154B4F">
            <w:pPr>
              <w:jc w:val="center"/>
              <w:rPr>
                <w:color w:val="000000"/>
                <w:sz w:val="22"/>
              </w:rPr>
            </w:pPr>
          </w:p>
        </w:tc>
      </w:tr>
      <w:tr w:rsidR="00154B4F" w:rsidRPr="007001F1" w14:paraId="4963A591" w14:textId="77777777" w:rsidTr="007261E4">
        <w:trPr>
          <w:trHeight w:val="20"/>
        </w:trPr>
        <w:tc>
          <w:tcPr>
            <w:tcW w:w="582" w:type="dxa"/>
            <w:shd w:val="clear" w:color="auto" w:fill="auto"/>
            <w:noWrap/>
            <w:vAlign w:val="center"/>
          </w:tcPr>
          <w:p w14:paraId="0543528B" w14:textId="7D5DE1C9" w:rsidR="00154B4F" w:rsidRPr="007001F1" w:rsidRDefault="009303C4" w:rsidP="00154B4F">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02C24B15" w14:textId="77777777" w:rsidR="00154B4F" w:rsidRPr="007001F1" w:rsidRDefault="00154B4F" w:rsidP="00154B4F">
            <w:pPr>
              <w:autoSpaceDE w:val="0"/>
              <w:autoSpaceDN w:val="0"/>
              <w:adjustRightInd w:val="0"/>
              <w:jc w:val="both"/>
              <w:rPr>
                <w:color w:val="000000"/>
                <w:sz w:val="22"/>
              </w:rPr>
            </w:pPr>
            <w:r w:rsidRPr="007001F1">
              <w:rPr>
                <w:sz w:val="22"/>
              </w:rPr>
              <w:t>Je zmena zmluvy, RD, KZ, resp. znenie dodatku                     z pohľadu kontroly predmetu zmien, vo vecnom súlade so schválenou žiadosťou o NFP a účinnou Zmluvou o poskytnutí NFP?</w:t>
            </w:r>
            <w:r w:rsidRPr="007001F1">
              <w:rPr>
                <w:color w:val="000000"/>
                <w:sz w:val="22"/>
              </w:rPr>
              <w:t xml:space="preserve"> </w:t>
            </w:r>
          </w:p>
        </w:tc>
        <w:tc>
          <w:tcPr>
            <w:tcW w:w="567" w:type="dxa"/>
            <w:shd w:val="clear" w:color="auto" w:fill="auto"/>
            <w:vAlign w:val="center"/>
          </w:tcPr>
          <w:p w14:paraId="72C71B06" w14:textId="77777777" w:rsidR="00154B4F" w:rsidRPr="007001F1" w:rsidRDefault="00154B4F" w:rsidP="00154B4F">
            <w:pPr>
              <w:jc w:val="center"/>
              <w:rPr>
                <w:color w:val="000000"/>
                <w:sz w:val="22"/>
              </w:rPr>
            </w:pPr>
          </w:p>
        </w:tc>
        <w:tc>
          <w:tcPr>
            <w:tcW w:w="567" w:type="dxa"/>
            <w:shd w:val="clear" w:color="auto" w:fill="auto"/>
            <w:vAlign w:val="center"/>
          </w:tcPr>
          <w:p w14:paraId="5B64B070" w14:textId="77777777" w:rsidR="00154B4F" w:rsidRPr="007001F1" w:rsidRDefault="00154B4F" w:rsidP="00154B4F">
            <w:pPr>
              <w:jc w:val="center"/>
              <w:rPr>
                <w:color w:val="000000"/>
                <w:sz w:val="22"/>
              </w:rPr>
            </w:pPr>
          </w:p>
        </w:tc>
        <w:tc>
          <w:tcPr>
            <w:tcW w:w="776" w:type="dxa"/>
            <w:shd w:val="clear" w:color="auto" w:fill="auto"/>
            <w:vAlign w:val="center"/>
          </w:tcPr>
          <w:p w14:paraId="40D1A1D0" w14:textId="77777777" w:rsidR="00154B4F" w:rsidRPr="007001F1" w:rsidRDefault="00154B4F" w:rsidP="00154B4F">
            <w:pPr>
              <w:jc w:val="center"/>
              <w:rPr>
                <w:color w:val="000000"/>
                <w:sz w:val="22"/>
              </w:rPr>
            </w:pPr>
          </w:p>
        </w:tc>
        <w:tc>
          <w:tcPr>
            <w:tcW w:w="1775" w:type="dxa"/>
            <w:shd w:val="clear" w:color="auto" w:fill="auto"/>
            <w:vAlign w:val="center"/>
          </w:tcPr>
          <w:p w14:paraId="45397C55" w14:textId="77777777" w:rsidR="00154B4F" w:rsidRPr="007001F1" w:rsidRDefault="00154B4F" w:rsidP="00154B4F">
            <w:pPr>
              <w:jc w:val="center"/>
              <w:rPr>
                <w:color w:val="000000"/>
                <w:sz w:val="22"/>
              </w:rPr>
            </w:pPr>
          </w:p>
        </w:tc>
      </w:tr>
      <w:tr w:rsidR="00F57BCB" w:rsidRPr="007001F1" w14:paraId="717742D2" w14:textId="77777777" w:rsidTr="007261E4">
        <w:trPr>
          <w:trHeight w:val="20"/>
          <w:ins w:id="2145" w:author="Kramár Róbert" w:date="2017-05-15T14:10:00Z"/>
        </w:trPr>
        <w:tc>
          <w:tcPr>
            <w:tcW w:w="582" w:type="dxa"/>
            <w:shd w:val="clear" w:color="auto" w:fill="auto"/>
            <w:noWrap/>
            <w:vAlign w:val="center"/>
          </w:tcPr>
          <w:p w14:paraId="08D1025D" w14:textId="730FAD8E" w:rsidR="00F57BCB" w:rsidRPr="007001F1" w:rsidRDefault="00F57BCB" w:rsidP="00154B4F">
            <w:pPr>
              <w:jc w:val="center"/>
              <w:rPr>
                <w:ins w:id="2146" w:author="Kramár Róbert" w:date="2017-05-15T14:10:00Z"/>
                <w:color w:val="000000"/>
                <w:sz w:val="22"/>
                <w:szCs w:val="22"/>
              </w:rPr>
            </w:pPr>
            <w:ins w:id="2147" w:author="Kramár Róbert" w:date="2017-05-15T14:10:00Z">
              <w:r w:rsidRPr="007001F1">
                <w:rPr>
                  <w:color w:val="000000"/>
                  <w:sz w:val="22"/>
                  <w:szCs w:val="22"/>
                </w:rPr>
                <w:t>12</w:t>
              </w:r>
            </w:ins>
          </w:p>
        </w:tc>
        <w:tc>
          <w:tcPr>
            <w:tcW w:w="4820" w:type="dxa"/>
            <w:gridSpan w:val="2"/>
            <w:shd w:val="clear" w:color="auto" w:fill="auto"/>
            <w:vAlign w:val="center"/>
          </w:tcPr>
          <w:p w14:paraId="555460A2" w14:textId="456A6887" w:rsidR="00F57BCB" w:rsidRPr="00A04031" w:rsidRDefault="00F57BCB" w:rsidP="00154B4F">
            <w:pPr>
              <w:autoSpaceDE w:val="0"/>
              <w:autoSpaceDN w:val="0"/>
              <w:adjustRightInd w:val="0"/>
              <w:jc w:val="both"/>
              <w:rPr>
                <w:ins w:id="2148" w:author="Kramár Róbert" w:date="2017-05-15T14:10:00Z"/>
                <w:color w:val="000000"/>
                <w:sz w:val="22"/>
                <w:szCs w:val="22"/>
              </w:rPr>
            </w:pPr>
            <w:ins w:id="2149" w:author="Kramár Róbert" w:date="2017-05-15T14:12:00Z">
              <w:r w:rsidRPr="00A04031">
                <w:rPr>
                  <w:color w:val="000000"/>
                  <w:sz w:val="22"/>
                  <w:szCs w:val="22"/>
                </w:rPr>
                <w:t xml:space="preserve">Boli pri zadávaní zákazky dodržané princípy v zmysle § 10 ods. 2 ZVO? </w:t>
              </w:r>
            </w:ins>
            <w:ins w:id="2150" w:author="Kramár Róbert" w:date="2017-07-26T17:24:00Z">
              <w:r w:rsidR="007001F1" w:rsidRPr="00A04031">
                <w:rPr>
                  <w:color w:val="1F497D"/>
                  <w:sz w:val="22"/>
                  <w:szCs w:val="22"/>
                  <w:rPrChange w:id="2151" w:author="Kramár Róbert" w:date="2017-07-26T17:51:00Z">
                    <w:rPr>
                      <w:color w:val="1F497D"/>
                    </w:rPr>
                  </w:rPrChange>
                </w:rPr>
                <w:t>Dodržal verejný obstarávateľ pri zadávaní zákazky princíp hospodárnosti?</w:t>
              </w:r>
            </w:ins>
          </w:p>
        </w:tc>
        <w:tc>
          <w:tcPr>
            <w:tcW w:w="567" w:type="dxa"/>
            <w:shd w:val="clear" w:color="auto" w:fill="auto"/>
            <w:vAlign w:val="center"/>
          </w:tcPr>
          <w:p w14:paraId="210BFF32" w14:textId="77777777" w:rsidR="00F57BCB" w:rsidRPr="007001F1" w:rsidRDefault="00F57BCB" w:rsidP="00154B4F">
            <w:pPr>
              <w:jc w:val="center"/>
              <w:rPr>
                <w:ins w:id="2152" w:author="Kramár Róbert" w:date="2017-05-15T14:10:00Z"/>
                <w:color w:val="000000"/>
                <w:sz w:val="22"/>
              </w:rPr>
            </w:pPr>
          </w:p>
        </w:tc>
        <w:tc>
          <w:tcPr>
            <w:tcW w:w="567" w:type="dxa"/>
            <w:shd w:val="clear" w:color="auto" w:fill="auto"/>
            <w:vAlign w:val="center"/>
          </w:tcPr>
          <w:p w14:paraId="6449DA8F" w14:textId="77777777" w:rsidR="00F57BCB" w:rsidRPr="007001F1" w:rsidRDefault="00F57BCB" w:rsidP="00154B4F">
            <w:pPr>
              <w:jc w:val="center"/>
              <w:rPr>
                <w:ins w:id="2153" w:author="Kramár Róbert" w:date="2017-05-15T14:10:00Z"/>
                <w:color w:val="000000"/>
                <w:sz w:val="22"/>
              </w:rPr>
            </w:pPr>
          </w:p>
        </w:tc>
        <w:tc>
          <w:tcPr>
            <w:tcW w:w="776" w:type="dxa"/>
            <w:shd w:val="clear" w:color="auto" w:fill="auto"/>
            <w:vAlign w:val="center"/>
          </w:tcPr>
          <w:p w14:paraId="00527F0A" w14:textId="77777777" w:rsidR="00F57BCB" w:rsidRPr="007001F1" w:rsidRDefault="00F57BCB" w:rsidP="00154B4F">
            <w:pPr>
              <w:jc w:val="center"/>
              <w:rPr>
                <w:ins w:id="2154" w:author="Kramár Róbert" w:date="2017-05-15T14:10:00Z"/>
                <w:color w:val="000000"/>
                <w:sz w:val="22"/>
              </w:rPr>
            </w:pPr>
          </w:p>
        </w:tc>
        <w:tc>
          <w:tcPr>
            <w:tcW w:w="1775" w:type="dxa"/>
            <w:shd w:val="clear" w:color="auto" w:fill="auto"/>
            <w:vAlign w:val="center"/>
          </w:tcPr>
          <w:p w14:paraId="77E04300" w14:textId="77777777" w:rsidR="00F57BCB" w:rsidRPr="007001F1" w:rsidRDefault="00F57BCB" w:rsidP="00154B4F">
            <w:pPr>
              <w:jc w:val="center"/>
              <w:rPr>
                <w:ins w:id="2155" w:author="Kramár Róbert" w:date="2017-05-15T14:10:00Z"/>
                <w:color w:val="000000"/>
                <w:sz w:val="22"/>
              </w:rPr>
            </w:pPr>
          </w:p>
        </w:tc>
      </w:tr>
      <w:tr w:rsidR="00154B4F" w:rsidRPr="007001F1" w14:paraId="16A6F995" w14:textId="77777777" w:rsidTr="007261E4">
        <w:trPr>
          <w:trHeight w:val="20"/>
        </w:trPr>
        <w:tc>
          <w:tcPr>
            <w:tcW w:w="582" w:type="dxa"/>
            <w:shd w:val="clear" w:color="auto" w:fill="auto"/>
            <w:noWrap/>
            <w:vAlign w:val="center"/>
          </w:tcPr>
          <w:p w14:paraId="0ED3799B" w14:textId="3B820D3C" w:rsidR="00154B4F" w:rsidRPr="007001F1" w:rsidRDefault="009303C4" w:rsidP="00154B4F">
            <w:pPr>
              <w:jc w:val="center"/>
              <w:rPr>
                <w:color w:val="000000"/>
                <w:sz w:val="22"/>
                <w:szCs w:val="22"/>
              </w:rPr>
            </w:pPr>
            <w:r w:rsidRPr="007001F1">
              <w:rPr>
                <w:color w:val="000000"/>
                <w:sz w:val="22"/>
                <w:szCs w:val="22"/>
              </w:rPr>
              <w:t>1</w:t>
            </w:r>
            <w:ins w:id="2156" w:author="Kramár Róbert" w:date="2017-05-15T14:10:00Z">
              <w:r w:rsidR="00F57BCB" w:rsidRPr="007001F1">
                <w:rPr>
                  <w:color w:val="000000"/>
                  <w:sz w:val="22"/>
                  <w:szCs w:val="22"/>
                </w:rPr>
                <w:t>3</w:t>
              </w:r>
            </w:ins>
            <w:del w:id="2157" w:author="Kramár Róbert" w:date="2017-05-15T14:10:00Z">
              <w:r w:rsidRPr="007001F1" w:rsidDel="00F57BCB">
                <w:rPr>
                  <w:color w:val="000000"/>
                  <w:sz w:val="22"/>
                  <w:szCs w:val="22"/>
                </w:rPr>
                <w:delText>2</w:delText>
              </w:r>
            </w:del>
          </w:p>
        </w:tc>
        <w:tc>
          <w:tcPr>
            <w:tcW w:w="4820" w:type="dxa"/>
            <w:gridSpan w:val="2"/>
            <w:shd w:val="clear" w:color="auto" w:fill="auto"/>
            <w:vAlign w:val="center"/>
          </w:tcPr>
          <w:p w14:paraId="61ECDF30" w14:textId="26EC3C63" w:rsidR="00154B4F" w:rsidRPr="007001F1" w:rsidRDefault="00154B4F" w:rsidP="00154B4F">
            <w:pPr>
              <w:autoSpaceDE w:val="0"/>
              <w:autoSpaceDN w:val="0"/>
              <w:adjustRightInd w:val="0"/>
              <w:jc w:val="both"/>
              <w:rPr>
                <w:color w:val="000000"/>
                <w:sz w:val="22"/>
              </w:rPr>
            </w:pPr>
            <w:r w:rsidRPr="007001F1">
              <w:rPr>
                <w:color w:val="000000"/>
                <w:sz w:val="22"/>
              </w:rPr>
              <w:t>Bol zamestnanec vykonávajúci kontrolu oboznámený s rizikovými indikátormi</w:t>
            </w:r>
            <w:del w:id="2158" w:author="Kramár Róbert" w:date="2017-05-15T13:33:00Z">
              <w:r w:rsidRPr="007001F1" w:rsidDel="00A128DC">
                <w:rPr>
                  <w:color w:val="000000"/>
                  <w:sz w:val="22"/>
                </w:rPr>
                <w:delText>, ktoré sú uvedené v Systéme riadenia EŠIF</w:delText>
              </w:r>
            </w:del>
            <w:ins w:id="2159" w:author="Kramár Róbert" w:date="2017-07-26T17:51:00Z">
              <w:r w:rsidR="00A04031">
                <w:rPr>
                  <w:color w:val="000000"/>
                  <w:sz w:val="22"/>
                </w:rPr>
                <w:t xml:space="preserve"> </w:t>
              </w:r>
            </w:ins>
            <w:ins w:id="2160" w:author="Kramár Róbert" w:date="2017-05-15T13:33:00Z">
              <w:r w:rsidR="00A128DC" w:rsidRPr="007001F1">
                <w:rPr>
                  <w:color w:val="000000"/>
                  <w:sz w:val="22"/>
                </w:rPr>
                <w:t>podľa Systému riadenia EŠIF</w:t>
              </w:r>
            </w:ins>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14:paraId="573B10E6" w14:textId="77777777" w:rsidR="00154B4F" w:rsidRPr="007001F1" w:rsidRDefault="00154B4F" w:rsidP="00154B4F">
            <w:pPr>
              <w:jc w:val="center"/>
              <w:rPr>
                <w:color w:val="000000"/>
                <w:sz w:val="22"/>
              </w:rPr>
            </w:pPr>
          </w:p>
        </w:tc>
        <w:tc>
          <w:tcPr>
            <w:tcW w:w="567" w:type="dxa"/>
            <w:shd w:val="clear" w:color="auto" w:fill="auto"/>
            <w:vAlign w:val="center"/>
          </w:tcPr>
          <w:p w14:paraId="100426F1" w14:textId="77777777" w:rsidR="00154B4F" w:rsidRPr="007001F1" w:rsidRDefault="00154B4F" w:rsidP="00154B4F">
            <w:pPr>
              <w:jc w:val="center"/>
              <w:rPr>
                <w:color w:val="000000"/>
                <w:sz w:val="22"/>
              </w:rPr>
            </w:pPr>
          </w:p>
        </w:tc>
        <w:tc>
          <w:tcPr>
            <w:tcW w:w="776" w:type="dxa"/>
            <w:shd w:val="clear" w:color="auto" w:fill="auto"/>
            <w:vAlign w:val="center"/>
          </w:tcPr>
          <w:p w14:paraId="0A56A7CC" w14:textId="77777777" w:rsidR="00154B4F" w:rsidRPr="007001F1" w:rsidRDefault="00154B4F" w:rsidP="00154B4F">
            <w:pPr>
              <w:jc w:val="center"/>
              <w:rPr>
                <w:color w:val="000000"/>
                <w:sz w:val="22"/>
              </w:rPr>
            </w:pPr>
          </w:p>
        </w:tc>
        <w:tc>
          <w:tcPr>
            <w:tcW w:w="1775" w:type="dxa"/>
            <w:shd w:val="clear" w:color="auto" w:fill="auto"/>
            <w:vAlign w:val="center"/>
          </w:tcPr>
          <w:p w14:paraId="396FF216" w14:textId="77777777" w:rsidR="00154B4F" w:rsidRPr="007001F1" w:rsidRDefault="00154B4F" w:rsidP="00154B4F">
            <w:pPr>
              <w:jc w:val="center"/>
              <w:rPr>
                <w:color w:val="000000"/>
                <w:sz w:val="22"/>
              </w:rPr>
            </w:pPr>
          </w:p>
        </w:tc>
      </w:tr>
      <w:tr w:rsidR="00154B4F" w:rsidRPr="007001F1" w14:paraId="5ECB49DA" w14:textId="77777777" w:rsidTr="007261E4">
        <w:trPr>
          <w:trHeight w:val="300"/>
        </w:trPr>
        <w:tc>
          <w:tcPr>
            <w:tcW w:w="9087" w:type="dxa"/>
            <w:gridSpan w:val="7"/>
            <w:shd w:val="clear" w:color="auto" w:fill="auto"/>
            <w:noWrap/>
            <w:vAlign w:val="center"/>
          </w:tcPr>
          <w:p w14:paraId="1EC17676" w14:textId="77777777" w:rsidR="00154B4F" w:rsidRPr="007001F1" w:rsidRDefault="00154B4F" w:rsidP="00154B4F">
            <w:pPr>
              <w:jc w:val="both"/>
              <w:rPr>
                <w:b/>
                <w:sz w:val="20"/>
                <w:szCs w:val="20"/>
              </w:rPr>
            </w:pPr>
            <w:r w:rsidRPr="007001F1">
              <w:rPr>
                <w:b/>
                <w:sz w:val="20"/>
                <w:szCs w:val="20"/>
              </w:rPr>
              <w:t>VYJADRENIE</w:t>
            </w:r>
          </w:p>
          <w:p w14:paraId="7EEA6295" w14:textId="77777777" w:rsidR="00154B4F" w:rsidRPr="007001F1" w:rsidRDefault="00154B4F" w:rsidP="00154B4F">
            <w:pPr>
              <w:jc w:val="both"/>
              <w:rPr>
                <w:sz w:val="20"/>
                <w:szCs w:val="20"/>
              </w:rPr>
            </w:pPr>
          </w:p>
          <w:p w14:paraId="00D4E68B" w14:textId="77777777" w:rsidR="00154B4F" w:rsidRPr="007001F1" w:rsidDel="0036752F" w:rsidRDefault="00154B4F" w:rsidP="00154B4F">
            <w:pPr>
              <w:rPr>
                <w:del w:id="2161" w:author="Hudec Branislav" w:date="2018-02-20T19:45:00Z"/>
                <w:sz w:val="20"/>
                <w:szCs w:val="20"/>
              </w:rPr>
            </w:pPr>
            <w:r w:rsidRPr="007001F1">
              <w:rPr>
                <w:sz w:val="20"/>
                <w:szCs w:val="20"/>
              </w:rPr>
              <w:t xml:space="preserve">Na základe overených skutočností potvrdzujem, že  Vyberte položku.   </w:t>
            </w:r>
          </w:p>
          <w:p w14:paraId="029D1214" w14:textId="77777777" w:rsidR="00154B4F" w:rsidRPr="007001F1" w:rsidRDefault="00154B4F" w:rsidP="00154B4F">
            <w:pPr>
              <w:rPr>
                <w:b/>
                <w:bCs/>
                <w:color w:val="000000"/>
              </w:rPr>
            </w:pPr>
          </w:p>
        </w:tc>
      </w:tr>
      <w:tr w:rsidR="00154B4F" w:rsidRPr="007001F1" w14:paraId="4D2624A6" w14:textId="77777777" w:rsidTr="007261E4">
        <w:trPr>
          <w:trHeight w:val="300"/>
        </w:trPr>
        <w:tc>
          <w:tcPr>
            <w:tcW w:w="3559" w:type="dxa"/>
            <w:gridSpan w:val="2"/>
            <w:shd w:val="clear" w:color="auto" w:fill="auto"/>
            <w:vAlign w:val="center"/>
            <w:hideMark/>
          </w:tcPr>
          <w:p w14:paraId="37DD2B90"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82"/>
            </w:r>
            <w:r w:rsidRPr="007001F1">
              <w:rPr>
                <w:b/>
                <w:bCs/>
                <w:sz w:val="22"/>
                <w:szCs w:val="22"/>
              </w:rPr>
              <w:t>:</w:t>
            </w:r>
          </w:p>
        </w:tc>
        <w:tc>
          <w:tcPr>
            <w:tcW w:w="5528" w:type="dxa"/>
            <w:gridSpan w:val="5"/>
            <w:shd w:val="clear" w:color="auto" w:fill="auto"/>
            <w:vAlign w:val="center"/>
            <w:hideMark/>
          </w:tcPr>
          <w:p w14:paraId="3ADD0C1A" w14:textId="77777777" w:rsidR="00154B4F" w:rsidRPr="007001F1" w:rsidRDefault="00154B4F" w:rsidP="00154B4F">
            <w:pPr>
              <w:rPr>
                <w:color w:val="000000"/>
              </w:rPr>
            </w:pPr>
            <w:r w:rsidRPr="007001F1">
              <w:rPr>
                <w:color w:val="000000"/>
                <w:sz w:val="22"/>
                <w:szCs w:val="22"/>
              </w:rPr>
              <w:t> </w:t>
            </w:r>
          </w:p>
        </w:tc>
      </w:tr>
      <w:tr w:rsidR="00154B4F" w:rsidRPr="007001F1" w14:paraId="22AAF560" w14:textId="77777777" w:rsidTr="007261E4">
        <w:trPr>
          <w:trHeight w:val="300"/>
        </w:trPr>
        <w:tc>
          <w:tcPr>
            <w:tcW w:w="3559" w:type="dxa"/>
            <w:gridSpan w:val="2"/>
            <w:shd w:val="clear" w:color="auto" w:fill="auto"/>
            <w:vAlign w:val="center"/>
            <w:hideMark/>
          </w:tcPr>
          <w:p w14:paraId="4B58E106"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2BBD9286" w14:textId="77777777" w:rsidR="00154B4F" w:rsidRPr="007001F1" w:rsidRDefault="00154B4F" w:rsidP="00154B4F">
            <w:pPr>
              <w:rPr>
                <w:color w:val="000000"/>
              </w:rPr>
            </w:pPr>
            <w:r w:rsidRPr="007001F1">
              <w:rPr>
                <w:color w:val="000000"/>
                <w:sz w:val="22"/>
                <w:szCs w:val="22"/>
              </w:rPr>
              <w:t> </w:t>
            </w:r>
          </w:p>
        </w:tc>
      </w:tr>
      <w:tr w:rsidR="00154B4F" w:rsidRPr="007001F1" w14:paraId="1CC5D5AF" w14:textId="77777777" w:rsidTr="007261E4">
        <w:trPr>
          <w:trHeight w:val="300"/>
        </w:trPr>
        <w:tc>
          <w:tcPr>
            <w:tcW w:w="3559" w:type="dxa"/>
            <w:gridSpan w:val="2"/>
            <w:shd w:val="clear" w:color="000000" w:fill="FFFFFF"/>
            <w:vAlign w:val="center"/>
            <w:hideMark/>
          </w:tcPr>
          <w:p w14:paraId="13941D6C"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34397EE5" w14:textId="77777777" w:rsidR="00154B4F" w:rsidRPr="007001F1" w:rsidRDefault="00154B4F" w:rsidP="00154B4F">
            <w:pPr>
              <w:rPr>
                <w:color w:val="000000"/>
              </w:rPr>
            </w:pPr>
            <w:r w:rsidRPr="007001F1">
              <w:rPr>
                <w:color w:val="000000"/>
                <w:sz w:val="22"/>
                <w:szCs w:val="22"/>
              </w:rPr>
              <w:t> </w:t>
            </w:r>
          </w:p>
        </w:tc>
      </w:tr>
      <w:tr w:rsidR="00154B4F" w:rsidRPr="007001F1" w14:paraId="52C4BA10" w14:textId="77777777" w:rsidTr="007261E4">
        <w:trPr>
          <w:trHeight w:val="300"/>
        </w:trPr>
        <w:tc>
          <w:tcPr>
            <w:tcW w:w="9087" w:type="dxa"/>
            <w:gridSpan w:val="7"/>
            <w:shd w:val="clear" w:color="auto" w:fill="auto"/>
            <w:noWrap/>
            <w:vAlign w:val="bottom"/>
            <w:hideMark/>
          </w:tcPr>
          <w:p w14:paraId="6CA360C8" w14:textId="77777777" w:rsidR="00154B4F" w:rsidRPr="007001F1" w:rsidRDefault="00154B4F" w:rsidP="00154B4F">
            <w:pPr>
              <w:jc w:val="center"/>
              <w:rPr>
                <w:color w:val="000000"/>
              </w:rPr>
            </w:pPr>
            <w:r w:rsidRPr="007001F1">
              <w:rPr>
                <w:color w:val="000000"/>
                <w:sz w:val="22"/>
                <w:szCs w:val="22"/>
              </w:rPr>
              <w:t> </w:t>
            </w:r>
          </w:p>
        </w:tc>
      </w:tr>
      <w:tr w:rsidR="00154B4F" w:rsidRPr="007001F1" w14:paraId="7F40948E" w14:textId="77777777" w:rsidTr="007261E4">
        <w:trPr>
          <w:trHeight w:val="300"/>
        </w:trPr>
        <w:tc>
          <w:tcPr>
            <w:tcW w:w="3559" w:type="dxa"/>
            <w:gridSpan w:val="2"/>
            <w:shd w:val="clear" w:color="000000" w:fill="FFFFFF"/>
            <w:vAlign w:val="center"/>
            <w:hideMark/>
          </w:tcPr>
          <w:p w14:paraId="6022D6BF"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83"/>
            </w:r>
            <w:r w:rsidRPr="007001F1">
              <w:rPr>
                <w:b/>
                <w:bCs/>
                <w:sz w:val="22"/>
                <w:szCs w:val="22"/>
              </w:rPr>
              <w:t>:</w:t>
            </w:r>
          </w:p>
        </w:tc>
        <w:tc>
          <w:tcPr>
            <w:tcW w:w="5528" w:type="dxa"/>
            <w:gridSpan w:val="5"/>
            <w:shd w:val="clear" w:color="auto" w:fill="auto"/>
            <w:vAlign w:val="center"/>
            <w:hideMark/>
          </w:tcPr>
          <w:p w14:paraId="33953C8C" w14:textId="77777777" w:rsidR="00154B4F" w:rsidRPr="007001F1" w:rsidRDefault="00154B4F" w:rsidP="00154B4F">
            <w:pPr>
              <w:rPr>
                <w:color w:val="000000"/>
              </w:rPr>
            </w:pPr>
            <w:r w:rsidRPr="007001F1">
              <w:rPr>
                <w:color w:val="000000"/>
                <w:sz w:val="22"/>
                <w:szCs w:val="22"/>
              </w:rPr>
              <w:t> </w:t>
            </w:r>
          </w:p>
        </w:tc>
      </w:tr>
      <w:tr w:rsidR="00154B4F" w:rsidRPr="007001F1" w14:paraId="113A7654" w14:textId="77777777" w:rsidTr="007261E4">
        <w:trPr>
          <w:trHeight w:val="300"/>
        </w:trPr>
        <w:tc>
          <w:tcPr>
            <w:tcW w:w="3559" w:type="dxa"/>
            <w:gridSpan w:val="2"/>
            <w:shd w:val="clear" w:color="000000" w:fill="FFFFFF"/>
            <w:vAlign w:val="center"/>
            <w:hideMark/>
          </w:tcPr>
          <w:p w14:paraId="6B9019A6"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1234DE22" w14:textId="77777777" w:rsidR="00154B4F" w:rsidRPr="007001F1" w:rsidRDefault="00154B4F" w:rsidP="00154B4F">
            <w:pPr>
              <w:rPr>
                <w:color w:val="000000"/>
              </w:rPr>
            </w:pPr>
            <w:r w:rsidRPr="007001F1">
              <w:rPr>
                <w:color w:val="000000"/>
                <w:sz w:val="22"/>
                <w:szCs w:val="22"/>
              </w:rPr>
              <w:t> </w:t>
            </w:r>
          </w:p>
        </w:tc>
      </w:tr>
    </w:tbl>
    <w:p w14:paraId="6756975C" w14:textId="7F9AD758" w:rsidR="00DA30D4" w:rsidRPr="007001F1" w:rsidDel="0036752F" w:rsidRDefault="00DA30D4">
      <w:pPr>
        <w:rPr>
          <w:del w:id="2162" w:author="Hudec Branislav" w:date="2018-02-20T19:45:00Z"/>
        </w:rPr>
      </w:pPr>
    </w:p>
    <w:p w14:paraId="3189D06A" w14:textId="72443DFB" w:rsidR="00DA30D4" w:rsidRPr="007001F1" w:rsidRDefault="00DA30D4">
      <w:pPr>
        <w:spacing w:after="160" w:line="259" w:lineRule="auto"/>
      </w:pPr>
      <w:del w:id="2163" w:author="Hudec Branislav" w:date="2018-02-20T19:45:00Z">
        <w:r w:rsidRPr="007001F1" w:rsidDel="0036752F">
          <w:br w:type="page"/>
        </w:r>
      </w:del>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14:paraId="2E9D1FA2" w14:textId="77777777" w:rsidTr="007261E4">
        <w:trPr>
          <w:trHeight w:val="645"/>
        </w:trPr>
        <w:tc>
          <w:tcPr>
            <w:tcW w:w="9087" w:type="dxa"/>
            <w:gridSpan w:val="7"/>
            <w:shd w:val="clear" w:color="000000" w:fill="60497A"/>
            <w:vAlign w:val="center"/>
            <w:hideMark/>
          </w:tcPr>
          <w:p w14:paraId="5FBB46EF" w14:textId="54EA243C"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2164"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ex-post kontrola</w:t>
            </w:r>
            <w:bookmarkEnd w:id="2164"/>
          </w:p>
        </w:tc>
      </w:tr>
      <w:tr w:rsidR="00A90F26" w:rsidRPr="007001F1" w14:paraId="32CCE42F" w14:textId="77777777" w:rsidTr="007261E4">
        <w:trPr>
          <w:trHeight w:val="330"/>
        </w:trPr>
        <w:tc>
          <w:tcPr>
            <w:tcW w:w="9087" w:type="dxa"/>
            <w:gridSpan w:val="7"/>
            <w:shd w:val="clear" w:color="auto" w:fill="auto"/>
            <w:vAlign w:val="center"/>
            <w:hideMark/>
          </w:tcPr>
          <w:p w14:paraId="5CD35767" w14:textId="77777777" w:rsidR="00A90F26" w:rsidRPr="007001F1" w:rsidRDefault="00A90F26" w:rsidP="0023087C">
            <w:pPr>
              <w:jc w:val="center"/>
              <w:rPr>
                <w:b/>
                <w:bCs/>
                <w:color w:val="000000"/>
                <w:sz w:val="22"/>
                <w:szCs w:val="22"/>
              </w:rPr>
            </w:pPr>
            <w:r w:rsidRPr="007001F1">
              <w:rPr>
                <w:b/>
                <w:bCs/>
                <w:color w:val="000000"/>
                <w:sz w:val="22"/>
                <w:szCs w:val="22"/>
              </w:rPr>
              <w:lastRenderedPageBreak/>
              <w:t>Identifikácia programu</w:t>
            </w:r>
          </w:p>
        </w:tc>
      </w:tr>
      <w:tr w:rsidR="00A90F26" w:rsidRPr="007001F1" w14:paraId="1D9AF0B0" w14:textId="77777777" w:rsidTr="007261E4">
        <w:trPr>
          <w:trHeight w:val="300"/>
        </w:trPr>
        <w:tc>
          <w:tcPr>
            <w:tcW w:w="3559" w:type="dxa"/>
            <w:gridSpan w:val="2"/>
            <w:shd w:val="clear" w:color="auto" w:fill="auto"/>
            <w:vAlign w:val="center"/>
            <w:hideMark/>
          </w:tcPr>
          <w:p w14:paraId="795AA9C6" w14:textId="77777777" w:rsidR="00A90F26" w:rsidRPr="007001F1" w:rsidRDefault="00A90F26" w:rsidP="0023087C">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63014C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E803289" w14:textId="77777777" w:rsidTr="007261E4">
        <w:trPr>
          <w:trHeight w:val="660"/>
        </w:trPr>
        <w:tc>
          <w:tcPr>
            <w:tcW w:w="3559" w:type="dxa"/>
            <w:gridSpan w:val="2"/>
            <w:shd w:val="clear" w:color="auto" w:fill="auto"/>
            <w:vAlign w:val="center"/>
            <w:hideMark/>
          </w:tcPr>
          <w:p w14:paraId="5C105F36" w14:textId="6D1BA9B0" w:rsidR="00A90F26" w:rsidRPr="007001F1" w:rsidRDefault="00A90F26" w:rsidP="0023087C">
            <w:pPr>
              <w:rPr>
                <w:color w:val="000000"/>
                <w:sz w:val="22"/>
                <w:szCs w:val="22"/>
              </w:rPr>
            </w:pPr>
            <w:r w:rsidRPr="007001F1">
              <w:rPr>
                <w:color w:val="000000"/>
                <w:sz w:val="22"/>
                <w:szCs w:val="22"/>
              </w:rPr>
              <w:t xml:space="preserve">Názov </w:t>
            </w:r>
            <w:ins w:id="2165" w:author="Kramár Róbert" w:date="2018-04-27T15:14:00Z">
              <w:r w:rsidR="00606F32">
                <w:rPr>
                  <w:color w:val="000000"/>
                  <w:sz w:val="22"/>
                  <w:szCs w:val="22"/>
                </w:rPr>
                <w:t>prioritnej osi/</w:t>
              </w:r>
            </w:ins>
            <w:r w:rsidRPr="007001F1">
              <w:rPr>
                <w:color w:val="000000"/>
                <w:sz w:val="22"/>
                <w:szCs w:val="22"/>
              </w:rPr>
              <w:t>opatrenia</w:t>
            </w:r>
          </w:p>
        </w:tc>
        <w:tc>
          <w:tcPr>
            <w:tcW w:w="5528" w:type="dxa"/>
            <w:gridSpan w:val="5"/>
            <w:shd w:val="clear" w:color="auto" w:fill="auto"/>
            <w:vAlign w:val="center"/>
            <w:hideMark/>
          </w:tcPr>
          <w:p w14:paraId="7B217B32"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02131C23" w14:textId="77777777" w:rsidTr="007261E4">
        <w:trPr>
          <w:trHeight w:val="330"/>
        </w:trPr>
        <w:tc>
          <w:tcPr>
            <w:tcW w:w="9087" w:type="dxa"/>
            <w:gridSpan w:val="7"/>
            <w:shd w:val="clear" w:color="auto" w:fill="auto"/>
            <w:vAlign w:val="center"/>
            <w:hideMark/>
          </w:tcPr>
          <w:p w14:paraId="271F97E6" w14:textId="77777777" w:rsidR="00A90F26" w:rsidRPr="007001F1" w:rsidRDefault="00A90F26" w:rsidP="0023087C">
            <w:pPr>
              <w:jc w:val="center"/>
              <w:rPr>
                <w:b/>
                <w:bCs/>
                <w:color w:val="000000"/>
                <w:sz w:val="22"/>
                <w:szCs w:val="22"/>
              </w:rPr>
            </w:pPr>
            <w:r w:rsidRPr="007001F1">
              <w:rPr>
                <w:b/>
                <w:bCs/>
                <w:color w:val="000000"/>
                <w:sz w:val="22"/>
                <w:szCs w:val="22"/>
              </w:rPr>
              <w:t>Identifikácia projektu a prijímateľa</w:t>
            </w:r>
          </w:p>
        </w:tc>
      </w:tr>
      <w:tr w:rsidR="00A90F26" w:rsidRPr="007001F1" w14:paraId="62CB1C93" w14:textId="77777777" w:rsidTr="007261E4">
        <w:trPr>
          <w:trHeight w:val="330"/>
        </w:trPr>
        <w:tc>
          <w:tcPr>
            <w:tcW w:w="3559" w:type="dxa"/>
            <w:gridSpan w:val="2"/>
            <w:shd w:val="clear" w:color="auto" w:fill="auto"/>
            <w:vAlign w:val="center"/>
            <w:hideMark/>
          </w:tcPr>
          <w:p w14:paraId="322B2C6E" w14:textId="7E1ADDCB" w:rsidR="00A90F26" w:rsidRPr="007001F1" w:rsidRDefault="00A90F26" w:rsidP="0023087C">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5436E7"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202ABAD8" w14:textId="77777777" w:rsidTr="007261E4">
        <w:trPr>
          <w:trHeight w:val="300"/>
        </w:trPr>
        <w:tc>
          <w:tcPr>
            <w:tcW w:w="3559" w:type="dxa"/>
            <w:gridSpan w:val="2"/>
            <w:shd w:val="clear" w:color="auto" w:fill="auto"/>
            <w:vAlign w:val="center"/>
            <w:hideMark/>
          </w:tcPr>
          <w:p w14:paraId="25141962" w14:textId="77777777" w:rsidR="00A90F26" w:rsidRPr="007001F1" w:rsidRDefault="00A90F26" w:rsidP="0023087C">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F1E803F"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980163E" w14:textId="77777777" w:rsidTr="007261E4">
        <w:trPr>
          <w:trHeight w:val="300"/>
        </w:trPr>
        <w:tc>
          <w:tcPr>
            <w:tcW w:w="3559" w:type="dxa"/>
            <w:gridSpan w:val="2"/>
            <w:shd w:val="clear" w:color="auto" w:fill="auto"/>
            <w:vAlign w:val="center"/>
            <w:hideMark/>
          </w:tcPr>
          <w:p w14:paraId="224EAEA9" w14:textId="77777777" w:rsidR="00A90F26" w:rsidRPr="007001F1" w:rsidRDefault="00A90F26" w:rsidP="0023087C">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F8F5A18"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322DB389" w14:textId="77777777" w:rsidTr="007261E4">
        <w:trPr>
          <w:trHeight w:val="300"/>
        </w:trPr>
        <w:tc>
          <w:tcPr>
            <w:tcW w:w="3559" w:type="dxa"/>
            <w:gridSpan w:val="2"/>
            <w:shd w:val="clear" w:color="auto" w:fill="auto"/>
            <w:vAlign w:val="center"/>
            <w:hideMark/>
          </w:tcPr>
          <w:p w14:paraId="41E24C53" w14:textId="77777777" w:rsidR="00A90F26" w:rsidRPr="007001F1" w:rsidRDefault="00A90F26" w:rsidP="0023087C">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196D31D"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1B093677" w14:textId="77777777" w:rsidTr="007261E4">
        <w:trPr>
          <w:trHeight w:val="330"/>
        </w:trPr>
        <w:tc>
          <w:tcPr>
            <w:tcW w:w="9087" w:type="dxa"/>
            <w:gridSpan w:val="7"/>
            <w:shd w:val="clear" w:color="auto" w:fill="auto"/>
            <w:vAlign w:val="center"/>
            <w:hideMark/>
          </w:tcPr>
          <w:p w14:paraId="1E4D6ADC" w14:textId="77777777" w:rsidR="00A90F26" w:rsidRPr="007001F1" w:rsidRDefault="00A90F26" w:rsidP="0023087C">
            <w:pPr>
              <w:jc w:val="center"/>
              <w:rPr>
                <w:b/>
                <w:bCs/>
                <w:color w:val="000000"/>
                <w:sz w:val="22"/>
                <w:szCs w:val="22"/>
              </w:rPr>
            </w:pPr>
            <w:r w:rsidRPr="007001F1">
              <w:rPr>
                <w:b/>
                <w:bCs/>
                <w:color w:val="000000"/>
                <w:sz w:val="22"/>
                <w:szCs w:val="22"/>
              </w:rPr>
              <w:t>Identifikácia zákazky</w:t>
            </w:r>
          </w:p>
        </w:tc>
      </w:tr>
      <w:tr w:rsidR="00A90F26" w:rsidRPr="007001F1" w14:paraId="4AF6B720" w14:textId="77777777" w:rsidTr="007261E4">
        <w:trPr>
          <w:trHeight w:val="300"/>
        </w:trPr>
        <w:tc>
          <w:tcPr>
            <w:tcW w:w="3559" w:type="dxa"/>
            <w:gridSpan w:val="2"/>
            <w:shd w:val="clear" w:color="auto" w:fill="auto"/>
            <w:vAlign w:val="center"/>
            <w:hideMark/>
          </w:tcPr>
          <w:p w14:paraId="4B7B4414" w14:textId="77777777" w:rsidR="00A90F26" w:rsidRPr="007001F1" w:rsidRDefault="00A90F26" w:rsidP="0023087C">
            <w:pPr>
              <w:rPr>
                <w:color w:val="000000"/>
                <w:sz w:val="22"/>
                <w:szCs w:val="22"/>
              </w:rPr>
            </w:pPr>
            <w:r w:rsidRPr="007001F1">
              <w:rPr>
                <w:color w:val="000000"/>
                <w:sz w:val="22"/>
                <w:szCs w:val="22"/>
              </w:rPr>
              <w:t>Moment kontroly vykonania zmeny zmluvy, RD , KZ</w:t>
            </w:r>
          </w:p>
        </w:tc>
        <w:tc>
          <w:tcPr>
            <w:tcW w:w="5528" w:type="dxa"/>
            <w:gridSpan w:val="5"/>
            <w:shd w:val="clear" w:color="auto" w:fill="auto"/>
            <w:vAlign w:val="center"/>
            <w:hideMark/>
          </w:tcPr>
          <w:p w14:paraId="52EF8CBB" w14:textId="77777777" w:rsidR="00A90F26" w:rsidRPr="007001F1" w:rsidRDefault="00A90F26" w:rsidP="0023087C">
            <w:pPr>
              <w:rPr>
                <w:color w:val="000000"/>
                <w:sz w:val="22"/>
                <w:szCs w:val="22"/>
              </w:rPr>
            </w:pPr>
            <w:r w:rsidRPr="007001F1">
              <w:rPr>
                <w:color w:val="000000"/>
                <w:sz w:val="22"/>
                <w:szCs w:val="22"/>
              </w:rPr>
              <w:t>štandardná ex post kontrola - vykonanej zmeny, dodatku</w:t>
            </w:r>
          </w:p>
        </w:tc>
      </w:tr>
      <w:tr w:rsidR="00A90F26" w:rsidRPr="007001F1" w14:paraId="6A1EFC56" w14:textId="77777777" w:rsidTr="007261E4">
        <w:trPr>
          <w:trHeight w:val="960"/>
        </w:trPr>
        <w:tc>
          <w:tcPr>
            <w:tcW w:w="3559" w:type="dxa"/>
            <w:gridSpan w:val="2"/>
            <w:shd w:val="clear" w:color="auto" w:fill="auto"/>
            <w:vAlign w:val="center"/>
            <w:hideMark/>
          </w:tcPr>
          <w:p w14:paraId="75DC349E" w14:textId="77777777" w:rsidR="00A90F26" w:rsidRPr="007001F1" w:rsidRDefault="00A90F26" w:rsidP="0023087C">
            <w:pPr>
              <w:rPr>
                <w:color w:val="000000"/>
                <w:sz w:val="22"/>
                <w:szCs w:val="22"/>
              </w:rPr>
            </w:pPr>
            <w:r w:rsidRPr="007001F1">
              <w:rPr>
                <w:color w:val="000000"/>
                <w:sz w:val="22"/>
                <w:szCs w:val="22"/>
              </w:rPr>
              <w:t xml:space="preserve">Bola zmena zmluvy vykonaná na základe priameho </w:t>
            </w:r>
          </w:p>
          <w:p w14:paraId="1BDB841E" w14:textId="77777777" w:rsidR="00A90F26" w:rsidRPr="007001F1" w:rsidRDefault="00A90F26" w:rsidP="0023087C">
            <w:pPr>
              <w:rPr>
                <w:color w:val="000000"/>
                <w:sz w:val="22"/>
                <w:szCs w:val="22"/>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14:paraId="4F6829F8"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15F4A4CA" w14:textId="77777777" w:rsidTr="007261E4">
        <w:trPr>
          <w:trHeight w:val="300"/>
        </w:trPr>
        <w:tc>
          <w:tcPr>
            <w:tcW w:w="3559" w:type="dxa"/>
            <w:gridSpan w:val="2"/>
            <w:shd w:val="clear" w:color="auto" w:fill="auto"/>
            <w:vAlign w:val="center"/>
          </w:tcPr>
          <w:p w14:paraId="41C36900" w14:textId="77777777" w:rsidR="00A90F26" w:rsidRPr="007001F1" w:rsidRDefault="00A90F26" w:rsidP="0023087C">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00A00536" w14:textId="77777777" w:rsidR="00A90F26" w:rsidRPr="007001F1" w:rsidRDefault="00A90F26" w:rsidP="0023087C">
            <w:pPr>
              <w:rPr>
                <w:color w:val="000000"/>
                <w:sz w:val="22"/>
                <w:szCs w:val="22"/>
              </w:rPr>
            </w:pPr>
            <w:r w:rsidRPr="007001F1">
              <w:rPr>
                <w:color w:val="000000"/>
                <w:sz w:val="22"/>
                <w:szCs w:val="22"/>
              </w:rPr>
              <w:t>Áno/Nie</w:t>
            </w:r>
          </w:p>
        </w:tc>
      </w:tr>
      <w:tr w:rsidR="004D0B9F" w:rsidRPr="007001F1" w14:paraId="3ABB5FB6" w14:textId="77777777" w:rsidTr="007261E4">
        <w:trPr>
          <w:trHeight w:val="300"/>
        </w:trPr>
        <w:tc>
          <w:tcPr>
            <w:tcW w:w="3559" w:type="dxa"/>
            <w:gridSpan w:val="2"/>
            <w:shd w:val="clear" w:color="auto" w:fill="auto"/>
            <w:vAlign w:val="center"/>
          </w:tcPr>
          <w:p w14:paraId="7C9793DD" w14:textId="41538E34" w:rsidR="004D0B9F" w:rsidRPr="007001F1" w:rsidRDefault="004D0B9F" w:rsidP="0023087C">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E108496" w14:textId="77777777" w:rsidR="004D0B9F" w:rsidRPr="007001F1" w:rsidRDefault="004D0B9F" w:rsidP="0023087C">
            <w:pPr>
              <w:rPr>
                <w:color w:val="000000"/>
                <w:sz w:val="22"/>
                <w:szCs w:val="22"/>
              </w:rPr>
            </w:pPr>
          </w:p>
        </w:tc>
      </w:tr>
      <w:tr w:rsidR="00A90F26" w:rsidRPr="007001F1" w14:paraId="25FC9BC7" w14:textId="77777777" w:rsidTr="007261E4">
        <w:trPr>
          <w:trHeight w:val="300"/>
        </w:trPr>
        <w:tc>
          <w:tcPr>
            <w:tcW w:w="3559" w:type="dxa"/>
            <w:gridSpan w:val="2"/>
            <w:shd w:val="clear" w:color="auto" w:fill="auto"/>
            <w:vAlign w:val="center"/>
            <w:hideMark/>
          </w:tcPr>
          <w:p w14:paraId="65628763" w14:textId="77777777" w:rsidR="00A90F26" w:rsidRPr="007001F1" w:rsidRDefault="00A90F26" w:rsidP="0023087C">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FF0DA8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88023C0" w14:textId="77777777" w:rsidTr="007261E4">
        <w:trPr>
          <w:trHeight w:val="300"/>
        </w:trPr>
        <w:tc>
          <w:tcPr>
            <w:tcW w:w="3559" w:type="dxa"/>
            <w:gridSpan w:val="2"/>
            <w:shd w:val="clear" w:color="auto" w:fill="auto"/>
            <w:vAlign w:val="center"/>
            <w:hideMark/>
          </w:tcPr>
          <w:p w14:paraId="66F0EB3F" w14:textId="77777777" w:rsidR="00A90F26" w:rsidRPr="007001F1" w:rsidRDefault="00A90F26" w:rsidP="0023087C">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37DB471"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014E0365" w14:textId="77777777" w:rsidTr="007261E4">
        <w:trPr>
          <w:trHeight w:val="300"/>
        </w:trPr>
        <w:tc>
          <w:tcPr>
            <w:tcW w:w="3559" w:type="dxa"/>
            <w:gridSpan w:val="2"/>
            <w:shd w:val="clear" w:color="auto" w:fill="auto"/>
            <w:vAlign w:val="center"/>
            <w:hideMark/>
          </w:tcPr>
          <w:p w14:paraId="76E84846" w14:textId="77777777" w:rsidR="00A90F26" w:rsidRPr="007001F1" w:rsidRDefault="00A90F26" w:rsidP="0023087C">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829A93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2AD735F" w14:textId="77777777" w:rsidTr="007261E4">
        <w:trPr>
          <w:trHeight w:val="300"/>
        </w:trPr>
        <w:tc>
          <w:tcPr>
            <w:tcW w:w="3559" w:type="dxa"/>
            <w:gridSpan w:val="2"/>
            <w:shd w:val="clear" w:color="auto" w:fill="auto"/>
            <w:vAlign w:val="center"/>
            <w:hideMark/>
          </w:tcPr>
          <w:p w14:paraId="28E4EDB2" w14:textId="77777777" w:rsidR="00A90F26" w:rsidRPr="007001F1" w:rsidRDefault="00A90F26" w:rsidP="0023087C">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17F7B63"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61E23A3A" w14:textId="77777777" w:rsidTr="007261E4">
        <w:trPr>
          <w:trHeight w:val="300"/>
        </w:trPr>
        <w:tc>
          <w:tcPr>
            <w:tcW w:w="3559" w:type="dxa"/>
            <w:gridSpan w:val="2"/>
            <w:shd w:val="clear" w:color="auto" w:fill="auto"/>
            <w:vAlign w:val="center"/>
            <w:hideMark/>
          </w:tcPr>
          <w:p w14:paraId="132FE30C" w14:textId="77777777" w:rsidR="00A90F26" w:rsidRPr="007001F1" w:rsidRDefault="00A90F26" w:rsidP="0023087C">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2F260D8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rsidDel="00090933" w14:paraId="12C1D638" w14:textId="658B5556" w:rsidTr="007261E4">
        <w:trPr>
          <w:trHeight w:val="300"/>
          <w:del w:id="2166" w:author="Kramár Róbert" w:date="2018-04-27T16:57:00Z"/>
        </w:trPr>
        <w:tc>
          <w:tcPr>
            <w:tcW w:w="3559" w:type="dxa"/>
            <w:gridSpan w:val="2"/>
            <w:shd w:val="clear" w:color="auto" w:fill="auto"/>
            <w:vAlign w:val="center"/>
            <w:hideMark/>
          </w:tcPr>
          <w:p w14:paraId="3EE0ADC5" w14:textId="4A736EC0" w:rsidR="00A90F26" w:rsidRPr="007001F1" w:rsidDel="00090933" w:rsidRDefault="00A90F26" w:rsidP="0023087C">
            <w:pPr>
              <w:rPr>
                <w:del w:id="2167" w:author="Kramár Róbert" w:date="2018-04-27T16:57:00Z"/>
                <w:color w:val="000000"/>
                <w:sz w:val="22"/>
                <w:szCs w:val="22"/>
              </w:rPr>
            </w:pPr>
            <w:del w:id="2168" w:author="Kramár Róbert" w:date="2018-04-27T16:57:00Z">
              <w:r w:rsidRPr="007001F1" w:rsidDel="00090933">
                <w:rPr>
                  <w:color w:val="000000"/>
                  <w:sz w:val="22"/>
                  <w:szCs w:val="22"/>
                </w:rPr>
                <w:delText>Oprávnené výdavky z hodnoty zákazky</w:delText>
              </w:r>
            </w:del>
          </w:p>
        </w:tc>
        <w:tc>
          <w:tcPr>
            <w:tcW w:w="5528" w:type="dxa"/>
            <w:gridSpan w:val="5"/>
            <w:shd w:val="clear" w:color="auto" w:fill="auto"/>
            <w:vAlign w:val="center"/>
            <w:hideMark/>
          </w:tcPr>
          <w:p w14:paraId="4C772B38" w14:textId="496C948A" w:rsidR="00A90F26" w:rsidRPr="007001F1" w:rsidDel="00090933" w:rsidRDefault="00A90F26" w:rsidP="0023087C">
            <w:pPr>
              <w:rPr>
                <w:del w:id="2169" w:author="Kramár Róbert" w:date="2018-04-27T16:57:00Z"/>
                <w:color w:val="000000"/>
                <w:sz w:val="22"/>
                <w:szCs w:val="22"/>
              </w:rPr>
            </w:pPr>
            <w:del w:id="2170" w:author="Kramár Róbert" w:date="2018-04-27T16:57:00Z">
              <w:r w:rsidRPr="007001F1" w:rsidDel="00090933">
                <w:rPr>
                  <w:color w:val="000000"/>
                  <w:sz w:val="22"/>
                  <w:szCs w:val="22"/>
                </w:rPr>
                <w:delText> </w:delText>
              </w:r>
            </w:del>
          </w:p>
        </w:tc>
      </w:tr>
      <w:tr w:rsidR="00A90F26" w:rsidRPr="007001F1" w14:paraId="77C722A8" w14:textId="77777777" w:rsidTr="007261E4">
        <w:trPr>
          <w:trHeight w:val="300"/>
        </w:trPr>
        <w:tc>
          <w:tcPr>
            <w:tcW w:w="3559" w:type="dxa"/>
            <w:gridSpan w:val="2"/>
            <w:shd w:val="clear" w:color="auto" w:fill="auto"/>
            <w:vAlign w:val="center"/>
          </w:tcPr>
          <w:p w14:paraId="3143D1C6" w14:textId="77777777" w:rsidR="00A90F26" w:rsidRPr="007001F1" w:rsidRDefault="00A90F26" w:rsidP="0023087C">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528" w:type="dxa"/>
            <w:gridSpan w:val="5"/>
            <w:shd w:val="clear" w:color="auto" w:fill="auto"/>
            <w:vAlign w:val="center"/>
            <w:hideMark/>
          </w:tcPr>
          <w:p w14:paraId="11D371F3"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2B5EC337" w14:textId="77777777" w:rsidTr="007261E4">
        <w:trPr>
          <w:trHeight w:val="300"/>
        </w:trPr>
        <w:tc>
          <w:tcPr>
            <w:tcW w:w="3559" w:type="dxa"/>
            <w:gridSpan w:val="2"/>
            <w:shd w:val="clear" w:color="auto" w:fill="auto"/>
            <w:vAlign w:val="center"/>
            <w:hideMark/>
          </w:tcPr>
          <w:p w14:paraId="2D898DC1" w14:textId="77777777" w:rsidR="00A90F26" w:rsidRPr="007001F1" w:rsidRDefault="00A90F26" w:rsidP="0023087C">
            <w:pPr>
              <w:rPr>
                <w:color w:val="000000"/>
                <w:sz w:val="22"/>
                <w:szCs w:val="22"/>
              </w:rPr>
            </w:pPr>
            <w:r w:rsidRPr="007001F1">
              <w:rPr>
                <w:color w:val="000000"/>
                <w:sz w:val="22"/>
                <w:szCs w:val="22"/>
              </w:rPr>
              <w:t>Poradové číslo vykonanej zmeny, resp. dodatku</w:t>
            </w:r>
          </w:p>
        </w:tc>
        <w:tc>
          <w:tcPr>
            <w:tcW w:w="5528" w:type="dxa"/>
            <w:gridSpan w:val="5"/>
            <w:shd w:val="clear" w:color="auto" w:fill="auto"/>
            <w:vAlign w:val="center"/>
            <w:hideMark/>
          </w:tcPr>
          <w:p w14:paraId="110FEF5F"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53C8A326" w14:textId="77777777" w:rsidTr="007261E4">
        <w:trPr>
          <w:trHeight w:val="1200"/>
        </w:trPr>
        <w:tc>
          <w:tcPr>
            <w:tcW w:w="3559" w:type="dxa"/>
            <w:gridSpan w:val="2"/>
            <w:shd w:val="clear" w:color="auto" w:fill="auto"/>
            <w:vAlign w:val="center"/>
            <w:hideMark/>
          </w:tcPr>
          <w:p w14:paraId="6D73D531" w14:textId="77777777" w:rsidR="00A90F26" w:rsidRPr="007001F1" w:rsidRDefault="00A90F26" w:rsidP="0023087C">
            <w:pPr>
              <w:rPr>
                <w:color w:val="000000"/>
                <w:sz w:val="22"/>
                <w:szCs w:val="22"/>
              </w:rPr>
            </w:pPr>
            <w:r w:rsidRPr="007001F1">
              <w:rPr>
                <w:color w:val="000000"/>
                <w:sz w:val="22"/>
                <w:szCs w:val="22"/>
              </w:rPr>
              <w:t>Stručný popis zmeny v rámci dodatku</w:t>
            </w:r>
          </w:p>
        </w:tc>
        <w:tc>
          <w:tcPr>
            <w:tcW w:w="5528" w:type="dxa"/>
            <w:gridSpan w:val="5"/>
            <w:shd w:val="clear" w:color="auto" w:fill="auto"/>
            <w:vAlign w:val="center"/>
            <w:hideMark/>
          </w:tcPr>
          <w:p w14:paraId="0FC6AC32"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130E36B" w14:textId="77777777" w:rsidTr="007261E4">
        <w:trPr>
          <w:trHeight w:val="300"/>
        </w:trPr>
        <w:tc>
          <w:tcPr>
            <w:tcW w:w="3559" w:type="dxa"/>
            <w:gridSpan w:val="2"/>
            <w:shd w:val="clear" w:color="auto" w:fill="auto"/>
            <w:vAlign w:val="center"/>
            <w:hideMark/>
          </w:tcPr>
          <w:p w14:paraId="5327D05B" w14:textId="77777777" w:rsidR="00A90F26" w:rsidRPr="007001F1" w:rsidRDefault="00A90F26" w:rsidP="0023087C">
            <w:pPr>
              <w:rPr>
                <w:color w:val="000000"/>
                <w:sz w:val="22"/>
                <w:szCs w:val="22"/>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39710DF3"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7E5C27A2" w14:textId="77777777" w:rsidTr="007261E4">
        <w:trPr>
          <w:trHeight w:val="300"/>
        </w:trPr>
        <w:tc>
          <w:tcPr>
            <w:tcW w:w="3559" w:type="dxa"/>
            <w:gridSpan w:val="2"/>
            <w:shd w:val="clear" w:color="auto" w:fill="auto"/>
            <w:vAlign w:val="center"/>
            <w:hideMark/>
          </w:tcPr>
          <w:p w14:paraId="0B9145EF" w14:textId="77777777" w:rsidR="00A90F26" w:rsidRPr="007001F1" w:rsidRDefault="00A90F26" w:rsidP="0023087C">
            <w:pPr>
              <w:rPr>
                <w:color w:val="000000"/>
                <w:sz w:val="22"/>
                <w:szCs w:val="22"/>
              </w:rPr>
            </w:pPr>
            <w:r w:rsidRPr="007001F1">
              <w:rPr>
                <w:color w:val="000000"/>
                <w:sz w:val="22"/>
                <w:szCs w:val="22"/>
              </w:rPr>
              <w:t>Pôvodný termín plnenia zákazky</w:t>
            </w:r>
          </w:p>
        </w:tc>
        <w:tc>
          <w:tcPr>
            <w:tcW w:w="5528" w:type="dxa"/>
            <w:gridSpan w:val="5"/>
            <w:shd w:val="clear" w:color="auto" w:fill="auto"/>
            <w:vAlign w:val="center"/>
            <w:hideMark/>
          </w:tcPr>
          <w:p w14:paraId="5F348EE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570CAB32" w14:textId="77777777" w:rsidTr="007261E4">
        <w:trPr>
          <w:trHeight w:val="300"/>
        </w:trPr>
        <w:tc>
          <w:tcPr>
            <w:tcW w:w="3559" w:type="dxa"/>
            <w:gridSpan w:val="2"/>
            <w:shd w:val="clear" w:color="auto" w:fill="auto"/>
            <w:vAlign w:val="center"/>
            <w:hideMark/>
          </w:tcPr>
          <w:p w14:paraId="306976A0" w14:textId="77777777" w:rsidR="00A90F26" w:rsidRPr="007001F1" w:rsidRDefault="00A90F26" w:rsidP="0023087C">
            <w:pPr>
              <w:rPr>
                <w:color w:val="000000"/>
                <w:sz w:val="22"/>
                <w:szCs w:val="22"/>
              </w:rPr>
            </w:pPr>
            <w:r w:rsidRPr="007001F1">
              <w:rPr>
                <w:color w:val="000000"/>
                <w:sz w:val="22"/>
                <w:szCs w:val="22"/>
              </w:rPr>
              <w:t>Navrhovaný termín plnenia zákazky</w:t>
            </w:r>
          </w:p>
        </w:tc>
        <w:tc>
          <w:tcPr>
            <w:tcW w:w="5528" w:type="dxa"/>
            <w:gridSpan w:val="5"/>
            <w:shd w:val="clear" w:color="auto" w:fill="auto"/>
            <w:vAlign w:val="center"/>
            <w:hideMark/>
          </w:tcPr>
          <w:p w14:paraId="58F8ACD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29EC541" w14:textId="77777777" w:rsidTr="007261E4">
        <w:trPr>
          <w:trHeight w:val="300"/>
        </w:trPr>
        <w:tc>
          <w:tcPr>
            <w:tcW w:w="3559" w:type="dxa"/>
            <w:gridSpan w:val="2"/>
            <w:shd w:val="clear" w:color="auto" w:fill="auto"/>
            <w:vAlign w:val="center"/>
            <w:hideMark/>
          </w:tcPr>
          <w:p w14:paraId="1C10823F" w14:textId="77777777" w:rsidR="00A90F26" w:rsidRPr="007001F1" w:rsidRDefault="00A90F26" w:rsidP="0023087C">
            <w:pPr>
              <w:rPr>
                <w:color w:val="000000"/>
                <w:sz w:val="22"/>
                <w:szCs w:val="22"/>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40615FA3"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7F9DD0A2" w14:textId="77777777" w:rsidTr="007261E4">
        <w:trPr>
          <w:trHeight w:val="300"/>
        </w:trPr>
        <w:tc>
          <w:tcPr>
            <w:tcW w:w="3559" w:type="dxa"/>
            <w:gridSpan w:val="2"/>
            <w:shd w:val="clear" w:color="auto" w:fill="auto"/>
            <w:vAlign w:val="center"/>
            <w:hideMark/>
          </w:tcPr>
          <w:p w14:paraId="50025509" w14:textId="77777777" w:rsidR="00A90F26" w:rsidRPr="007001F1" w:rsidRDefault="00A90F26" w:rsidP="0023087C">
            <w:pPr>
              <w:rPr>
                <w:color w:val="000000"/>
                <w:sz w:val="22"/>
                <w:szCs w:val="22"/>
              </w:rPr>
            </w:pPr>
            <w:r w:rsidRPr="007001F1">
              <w:rPr>
                <w:color w:val="000000"/>
                <w:sz w:val="22"/>
                <w:szCs w:val="22"/>
              </w:rPr>
              <w:t>Navrhovaná hodnota zákazky bez DPH</w:t>
            </w:r>
          </w:p>
        </w:tc>
        <w:tc>
          <w:tcPr>
            <w:tcW w:w="5528" w:type="dxa"/>
            <w:gridSpan w:val="5"/>
            <w:shd w:val="clear" w:color="auto" w:fill="auto"/>
            <w:vAlign w:val="center"/>
            <w:hideMark/>
          </w:tcPr>
          <w:p w14:paraId="04850F04"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ADAA856" w14:textId="77777777" w:rsidTr="007261E4">
        <w:trPr>
          <w:trHeight w:val="300"/>
        </w:trPr>
        <w:tc>
          <w:tcPr>
            <w:tcW w:w="3559" w:type="dxa"/>
            <w:gridSpan w:val="2"/>
            <w:shd w:val="clear" w:color="auto" w:fill="auto"/>
            <w:vAlign w:val="center"/>
          </w:tcPr>
          <w:p w14:paraId="6459E24B" w14:textId="77777777" w:rsidR="00A90F26" w:rsidRPr="007001F1" w:rsidRDefault="00A90F26" w:rsidP="0023087C">
            <w:pPr>
              <w:rPr>
                <w:color w:val="000000"/>
                <w:sz w:val="22"/>
                <w:szCs w:val="22"/>
              </w:rPr>
            </w:pPr>
            <w:r w:rsidRPr="007001F1">
              <w:rPr>
                <w:color w:val="000000"/>
                <w:sz w:val="22"/>
                <w:szCs w:val="22"/>
              </w:rPr>
              <w:t>Navrhovaná hodnota zákazky s DPH</w:t>
            </w:r>
          </w:p>
        </w:tc>
        <w:tc>
          <w:tcPr>
            <w:tcW w:w="5528" w:type="dxa"/>
            <w:gridSpan w:val="5"/>
            <w:shd w:val="clear" w:color="auto" w:fill="auto"/>
            <w:vAlign w:val="center"/>
          </w:tcPr>
          <w:p w14:paraId="674B326F" w14:textId="77777777" w:rsidR="00A90F26" w:rsidRPr="007001F1" w:rsidRDefault="00A90F26" w:rsidP="0023087C">
            <w:pPr>
              <w:rPr>
                <w:color w:val="000000"/>
                <w:sz w:val="22"/>
                <w:szCs w:val="22"/>
              </w:rPr>
            </w:pPr>
          </w:p>
        </w:tc>
      </w:tr>
      <w:tr w:rsidR="00A90F26" w:rsidRPr="007001F1" w14:paraId="6A86604C" w14:textId="77777777" w:rsidTr="007261E4">
        <w:trPr>
          <w:trHeight w:val="529"/>
        </w:trPr>
        <w:tc>
          <w:tcPr>
            <w:tcW w:w="3559" w:type="dxa"/>
            <w:gridSpan w:val="2"/>
            <w:shd w:val="clear" w:color="auto" w:fill="auto"/>
            <w:vAlign w:val="center"/>
          </w:tcPr>
          <w:p w14:paraId="4178C72E" w14:textId="77777777" w:rsidR="00A90F26" w:rsidRPr="007001F1" w:rsidRDefault="00A90F26" w:rsidP="0023087C">
            <w:pPr>
              <w:rPr>
                <w:color w:val="000000"/>
                <w:sz w:val="22"/>
                <w:szCs w:val="22"/>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517E04AE"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5F5B26D3" w14:textId="77777777" w:rsidTr="007261E4">
        <w:trPr>
          <w:trHeight w:val="300"/>
        </w:trPr>
        <w:tc>
          <w:tcPr>
            <w:tcW w:w="3559" w:type="dxa"/>
            <w:gridSpan w:val="2"/>
            <w:shd w:val="clear" w:color="auto" w:fill="auto"/>
            <w:vAlign w:val="center"/>
          </w:tcPr>
          <w:p w14:paraId="402942B0" w14:textId="77777777" w:rsidR="00A90F26" w:rsidRPr="007001F1" w:rsidRDefault="00A90F26" w:rsidP="0023087C">
            <w:pPr>
              <w:rPr>
                <w:color w:val="000000"/>
                <w:sz w:val="22"/>
                <w:szCs w:val="22"/>
              </w:rPr>
            </w:pPr>
            <w:r w:rsidRPr="007001F1">
              <w:rPr>
                <w:color w:val="000000"/>
                <w:sz w:val="22"/>
                <w:szCs w:val="22"/>
              </w:rPr>
              <w:lastRenderedPageBreak/>
              <w:t>Pôvodný dodávateľ, koncesionár</w:t>
            </w:r>
            <w:r w:rsidRPr="007001F1" w:rsidDel="00D266A9">
              <w:rPr>
                <w:color w:val="000000"/>
                <w:sz w:val="22"/>
                <w:szCs w:val="22"/>
              </w:rPr>
              <w:t xml:space="preserve"> </w:t>
            </w:r>
          </w:p>
        </w:tc>
        <w:tc>
          <w:tcPr>
            <w:tcW w:w="5528" w:type="dxa"/>
            <w:gridSpan w:val="5"/>
            <w:shd w:val="clear" w:color="auto" w:fill="auto"/>
            <w:vAlign w:val="center"/>
            <w:hideMark/>
          </w:tcPr>
          <w:p w14:paraId="09F0362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3ABE90F9" w14:textId="77777777" w:rsidTr="007261E4">
        <w:trPr>
          <w:trHeight w:val="300"/>
        </w:trPr>
        <w:tc>
          <w:tcPr>
            <w:tcW w:w="3559" w:type="dxa"/>
            <w:gridSpan w:val="2"/>
            <w:shd w:val="clear" w:color="auto" w:fill="auto"/>
            <w:vAlign w:val="center"/>
          </w:tcPr>
          <w:p w14:paraId="46ED5B9F" w14:textId="77777777" w:rsidR="00A90F26" w:rsidRPr="007001F1" w:rsidRDefault="00A90F26" w:rsidP="0023087C">
            <w:pPr>
              <w:rPr>
                <w:color w:val="000000"/>
                <w:sz w:val="22"/>
                <w:szCs w:val="22"/>
              </w:rPr>
            </w:pPr>
            <w:r w:rsidRPr="007001F1">
              <w:rPr>
                <w:color w:val="000000"/>
                <w:sz w:val="22"/>
                <w:szCs w:val="22"/>
              </w:rPr>
              <w:t>Navrhovaný dodávateľ, koncesionár</w:t>
            </w:r>
          </w:p>
        </w:tc>
        <w:tc>
          <w:tcPr>
            <w:tcW w:w="5528" w:type="dxa"/>
            <w:gridSpan w:val="5"/>
            <w:shd w:val="clear" w:color="auto" w:fill="auto"/>
            <w:vAlign w:val="center"/>
          </w:tcPr>
          <w:p w14:paraId="1AE0BCFA" w14:textId="77777777" w:rsidR="00A90F26" w:rsidRPr="007001F1" w:rsidRDefault="00A90F26" w:rsidP="0023087C">
            <w:pPr>
              <w:rPr>
                <w:color w:val="000000"/>
                <w:sz w:val="22"/>
                <w:szCs w:val="22"/>
              </w:rPr>
            </w:pPr>
          </w:p>
        </w:tc>
      </w:tr>
      <w:tr w:rsidR="00A90F26" w:rsidRPr="007001F1" w14:paraId="6F147344" w14:textId="77777777" w:rsidTr="007261E4">
        <w:trPr>
          <w:trHeight w:val="300"/>
        </w:trPr>
        <w:tc>
          <w:tcPr>
            <w:tcW w:w="3559" w:type="dxa"/>
            <w:gridSpan w:val="2"/>
            <w:shd w:val="clear" w:color="auto" w:fill="auto"/>
            <w:vAlign w:val="center"/>
          </w:tcPr>
          <w:p w14:paraId="3BCC653E" w14:textId="77777777" w:rsidR="00A90F26" w:rsidRPr="007001F1" w:rsidRDefault="00A90F26" w:rsidP="0023087C">
            <w:pPr>
              <w:rPr>
                <w:color w:val="000000"/>
                <w:sz w:val="22"/>
                <w:szCs w:val="22"/>
              </w:rPr>
            </w:pPr>
            <w:r w:rsidRPr="007001F1">
              <w:rPr>
                <w:color w:val="000000"/>
                <w:sz w:val="22"/>
                <w:szCs w:val="22"/>
              </w:rPr>
              <w:t>Týka sa zmena zmluvy úpravy predmetu pôvodnej zákazky?</w:t>
            </w:r>
          </w:p>
        </w:tc>
        <w:tc>
          <w:tcPr>
            <w:tcW w:w="5528" w:type="dxa"/>
            <w:gridSpan w:val="5"/>
            <w:shd w:val="clear" w:color="auto" w:fill="auto"/>
            <w:vAlign w:val="center"/>
          </w:tcPr>
          <w:p w14:paraId="2B54CBA0"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56E46C99" w14:textId="77777777" w:rsidTr="007261E4">
        <w:trPr>
          <w:trHeight w:val="300"/>
        </w:trPr>
        <w:tc>
          <w:tcPr>
            <w:tcW w:w="3559" w:type="dxa"/>
            <w:gridSpan w:val="2"/>
            <w:shd w:val="clear" w:color="auto" w:fill="auto"/>
            <w:vAlign w:val="center"/>
          </w:tcPr>
          <w:p w14:paraId="7E96F61B" w14:textId="77777777" w:rsidR="00A90F26" w:rsidRPr="007001F1" w:rsidRDefault="00A90F26" w:rsidP="0023087C">
            <w:pPr>
              <w:rPr>
                <w:color w:val="000000"/>
                <w:sz w:val="22"/>
                <w:szCs w:val="22"/>
              </w:rPr>
            </w:pPr>
            <w:r w:rsidRPr="007001F1">
              <w:rPr>
                <w:color w:val="000000"/>
                <w:sz w:val="22"/>
                <w:szCs w:val="22"/>
              </w:rPr>
              <w:t>Stručné odôvodnenie zmeny zmluvy</w:t>
            </w:r>
          </w:p>
        </w:tc>
        <w:tc>
          <w:tcPr>
            <w:tcW w:w="5528" w:type="dxa"/>
            <w:gridSpan w:val="5"/>
            <w:shd w:val="clear" w:color="auto" w:fill="auto"/>
            <w:vAlign w:val="center"/>
          </w:tcPr>
          <w:p w14:paraId="006C5423" w14:textId="77777777" w:rsidR="00A90F26" w:rsidRPr="007001F1" w:rsidRDefault="00A90F26" w:rsidP="0023087C">
            <w:pPr>
              <w:rPr>
                <w:color w:val="000000"/>
                <w:sz w:val="22"/>
                <w:szCs w:val="22"/>
              </w:rPr>
            </w:pPr>
          </w:p>
        </w:tc>
      </w:tr>
      <w:tr w:rsidR="00A90F26" w:rsidRPr="007001F1" w:rsidDel="00090933" w14:paraId="16EC84D2" w14:textId="0BBE68D0" w:rsidTr="007261E4">
        <w:trPr>
          <w:trHeight w:val="300"/>
          <w:del w:id="2171" w:author="Kramár Róbert" w:date="2018-04-27T16:58:00Z"/>
        </w:trPr>
        <w:tc>
          <w:tcPr>
            <w:tcW w:w="3559" w:type="dxa"/>
            <w:gridSpan w:val="2"/>
            <w:shd w:val="clear" w:color="auto" w:fill="auto"/>
            <w:vAlign w:val="center"/>
            <w:hideMark/>
          </w:tcPr>
          <w:p w14:paraId="14271808" w14:textId="2D55B0F7" w:rsidR="00A90F26" w:rsidRPr="007001F1" w:rsidDel="00090933" w:rsidRDefault="00A90F26" w:rsidP="0023087C">
            <w:pPr>
              <w:rPr>
                <w:del w:id="2172" w:author="Kramár Róbert" w:date="2018-04-27T16:58:00Z"/>
                <w:color w:val="000000"/>
                <w:sz w:val="22"/>
                <w:szCs w:val="22"/>
              </w:rPr>
            </w:pPr>
            <w:del w:id="2173" w:author="Kramár Róbert" w:date="2018-04-27T16:58:00Z">
              <w:r w:rsidRPr="007001F1" w:rsidDel="00090933">
                <w:rPr>
                  <w:color w:val="000000"/>
                  <w:sz w:val="22"/>
                  <w:szCs w:val="22"/>
                </w:rPr>
                <w:delText>Oprávnené výdavky z navrhovanej hodnoty zákazky</w:delText>
              </w:r>
            </w:del>
          </w:p>
        </w:tc>
        <w:tc>
          <w:tcPr>
            <w:tcW w:w="5528" w:type="dxa"/>
            <w:gridSpan w:val="5"/>
            <w:shd w:val="clear" w:color="auto" w:fill="auto"/>
            <w:vAlign w:val="center"/>
            <w:hideMark/>
          </w:tcPr>
          <w:p w14:paraId="3AD19FCE" w14:textId="4B72BCB6" w:rsidR="00A90F26" w:rsidRPr="007001F1" w:rsidDel="00090933" w:rsidRDefault="00A90F26" w:rsidP="0023087C">
            <w:pPr>
              <w:rPr>
                <w:del w:id="2174" w:author="Kramár Róbert" w:date="2018-04-27T16:58:00Z"/>
                <w:color w:val="000000"/>
                <w:sz w:val="22"/>
                <w:szCs w:val="22"/>
              </w:rPr>
            </w:pPr>
            <w:del w:id="2175" w:author="Kramár Róbert" w:date="2018-04-27T16:58:00Z">
              <w:r w:rsidRPr="007001F1" w:rsidDel="00090933">
                <w:rPr>
                  <w:color w:val="000000"/>
                  <w:sz w:val="22"/>
                  <w:szCs w:val="22"/>
                </w:rPr>
                <w:delText> </w:delText>
              </w:r>
            </w:del>
          </w:p>
        </w:tc>
      </w:tr>
      <w:tr w:rsidR="00A90F26" w:rsidRPr="007001F1" w14:paraId="06791E38" w14:textId="77777777" w:rsidTr="007261E4">
        <w:trPr>
          <w:trHeight w:val="315"/>
        </w:trPr>
        <w:tc>
          <w:tcPr>
            <w:tcW w:w="582" w:type="dxa"/>
            <w:shd w:val="clear" w:color="000000" w:fill="60497A"/>
            <w:vAlign w:val="center"/>
            <w:hideMark/>
          </w:tcPr>
          <w:p w14:paraId="0AB01DBF" w14:textId="77777777" w:rsidR="00A90F26" w:rsidRPr="007001F1" w:rsidRDefault="00A90F26" w:rsidP="0023087C">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171D75E" w14:textId="77777777" w:rsidR="00A90F26" w:rsidRPr="007001F1" w:rsidRDefault="00A90F26" w:rsidP="0023087C">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76006B8" w14:textId="77777777" w:rsidR="00A90F26" w:rsidRPr="007001F1" w:rsidRDefault="00A90F26" w:rsidP="0023087C">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9EE84F5" w14:textId="77777777" w:rsidR="00A90F26" w:rsidRPr="007001F1" w:rsidRDefault="00A90F26" w:rsidP="0023087C">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E6F62C0" w14:textId="77777777" w:rsidR="00A90F26" w:rsidRPr="007001F1" w:rsidRDefault="00A90F26" w:rsidP="0023087C">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22C3EFC" w14:textId="77777777" w:rsidR="00A90F26" w:rsidRPr="007001F1" w:rsidRDefault="00A90F26" w:rsidP="0023087C">
            <w:pPr>
              <w:jc w:val="center"/>
              <w:rPr>
                <w:b/>
                <w:bCs/>
                <w:color w:val="FFFFFF"/>
                <w:sz w:val="22"/>
                <w:szCs w:val="22"/>
              </w:rPr>
            </w:pPr>
            <w:r w:rsidRPr="007001F1">
              <w:rPr>
                <w:b/>
                <w:bCs/>
                <w:color w:val="FFFFFF"/>
                <w:sz w:val="22"/>
                <w:szCs w:val="22"/>
              </w:rPr>
              <w:t>Poznámka</w:t>
            </w:r>
          </w:p>
        </w:tc>
      </w:tr>
      <w:tr w:rsidR="00A90F26" w:rsidRPr="007001F1" w14:paraId="185E561D" w14:textId="77777777" w:rsidTr="007261E4">
        <w:trPr>
          <w:trHeight w:val="20"/>
        </w:trPr>
        <w:tc>
          <w:tcPr>
            <w:tcW w:w="582" w:type="dxa"/>
            <w:shd w:val="clear" w:color="auto" w:fill="auto"/>
            <w:noWrap/>
            <w:vAlign w:val="center"/>
          </w:tcPr>
          <w:p w14:paraId="6F89078F" w14:textId="49FD85AA" w:rsidR="00A90F26" w:rsidRPr="007001F1" w:rsidRDefault="00D2171A" w:rsidP="0023087C">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76F3E225" w14:textId="76FA1077" w:rsidR="00A90F26" w:rsidRPr="007001F1" w:rsidRDefault="00A90F26" w:rsidP="0023087C">
            <w:pPr>
              <w:autoSpaceDE w:val="0"/>
              <w:autoSpaceDN w:val="0"/>
              <w:adjustRightInd w:val="0"/>
              <w:jc w:val="both"/>
              <w:rPr>
                <w:sz w:val="22"/>
                <w:lang w:eastAsia="en-US"/>
              </w:rPr>
            </w:pPr>
            <w:r w:rsidRPr="007001F1">
              <w:rPr>
                <w:sz w:val="22"/>
                <w:lang w:eastAsia="en-US"/>
              </w:rPr>
              <w:t>Spĺňa Prijímateľ preukázateľne podmienky pre zmenu zmluvy, rámcovej dohody alebo koncesnej zmluvy ustanovené v §</w:t>
            </w:r>
            <w:r w:rsidR="00285BF3" w:rsidRPr="007001F1">
              <w:rPr>
                <w:sz w:val="22"/>
                <w:lang w:eastAsia="en-US"/>
              </w:rPr>
              <w:t xml:space="preserve"> </w:t>
            </w:r>
            <w:r w:rsidRPr="007001F1">
              <w:rPr>
                <w:sz w:val="22"/>
                <w:lang w:eastAsia="en-US"/>
              </w:rPr>
              <w:t>18 ods. 1 alebo ods. 3 ZVO?</w:t>
            </w:r>
          </w:p>
        </w:tc>
        <w:tc>
          <w:tcPr>
            <w:tcW w:w="567" w:type="dxa"/>
            <w:shd w:val="clear" w:color="auto" w:fill="auto"/>
            <w:vAlign w:val="center"/>
          </w:tcPr>
          <w:p w14:paraId="0537A68C" w14:textId="77777777" w:rsidR="00A90F26" w:rsidRPr="007001F1" w:rsidRDefault="00A90F26" w:rsidP="0023087C">
            <w:pPr>
              <w:jc w:val="center"/>
              <w:rPr>
                <w:color w:val="000000"/>
                <w:sz w:val="22"/>
                <w:szCs w:val="22"/>
              </w:rPr>
            </w:pPr>
          </w:p>
        </w:tc>
        <w:tc>
          <w:tcPr>
            <w:tcW w:w="567" w:type="dxa"/>
            <w:shd w:val="clear" w:color="auto" w:fill="auto"/>
            <w:vAlign w:val="center"/>
          </w:tcPr>
          <w:p w14:paraId="42FCFB23" w14:textId="77777777" w:rsidR="00A90F26" w:rsidRPr="007001F1" w:rsidRDefault="00A90F26" w:rsidP="0023087C">
            <w:pPr>
              <w:jc w:val="center"/>
              <w:rPr>
                <w:color w:val="000000"/>
                <w:sz w:val="22"/>
                <w:szCs w:val="22"/>
              </w:rPr>
            </w:pPr>
          </w:p>
        </w:tc>
        <w:tc>
          <w:tcPr>
            <w:tcW w:w="776" w:type="dxa"/>
            <w:shd w:val="clear" w:color="auto" w:fill="auto"/>
            <w:vAlign w:val="center"/>
          </w:tcPr>
          <w:p w14:paraId="7E3B42FB" w14:textId="77777777" w:rsidR="00A90F26" w:rsidRPr="007001F1" w:rsidRDefault="00A90F26" w:rsidP="0023087C">
            <w:pPr>
              <w:jc w:val="center"/>
              <w:rPr>
                <w:color w:val="000000"/>
                <w:sz w:val="22"/>
                <w:szCs w:val="22"/>
              </w:rPr>
            </w:pPr>
          </w:p>
        </w:tc>
        <w:tc>
          <w:tcPr>
            <w:tcW w:w="1775" w:type="dxa"/>
            <w:shd w:val="clear" w:color="auto" w:fill="auto"/>
            <w:vAlign w:val="center"/>
          </w:tcPr>
          <w:p w14:paraId="42858C26" w14:textId="77777777" w:rsidR="00A90F26" w:rsidRPr="007001F1" w:rsidRDefault="00A90F26" w:rsidP="0023087C">
            <w:pPr>
              <w:jc w:val="center"/>
              <w:rPr>
                <w:color w:val="000000"/>
                <w:sz w:val="22"/>
                <w:szCs w:val="22"/>
              </w:rPr>
            </w:pPr>
          </w:p>
        </w:tc>
      </w:tr>
      <w:tr w:rsidR="00530834" w:rsidRPr="007001F1" w14:paraId="27F13F1E" w14:textId="77777777" w:rsidTr="007261E4">
        <w:trPr>
          <w:trHeight w:val="1521"/>
        </w:trPr>
        <w:tc>
          <w:tcPr>
            <w:tcW w:w="582" w:type="dxa"/>
            <w:vMerge w:val="restart"/>
            <w:shd w:val="clear" w:color="auto" w:fill="auto"/>
            <w:noWrap/>
            <w:vAlign w:val="center"/>
          </w:tcPr>
          <w:p w14:paraId="761A54DF" w14:textId="77777777" w:rsidR="00530834" w:rsidRPr="007001F1" w:rsidRDefault="00530834" w:rsidP="0023087C">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03CE0EAD" w14:textId="357CFA66" w:rsidR="00A3755D" w:rsidRPr="007001F1" w:rsidRDefault="00530834" w:rsidP="0023087C">
            <w:pPr>
              <w:autoSpaceDE w:val="0"/>
              <w:autoSpaceDN w:val="0"/>
              <w:adjustRightInd w:val="0"/>
              <w:jc w:val="both"/>
              <w:rPr>
                <w:sz w:val="22"/>
                <w:lang w:eastAsia="en-US"/>
              </w:rPr>
            </w:pPr>
            <w:r w:rsidRPr="007001F1">
              <w:rPr>
                <w:sz w:val="22"/>
                <w:lang w:eastAsia="en-US"/>
              </w:rPr>
              <w:t>Pokiaľ sa zmena uskutočňuje z dôvodu uvedeného v § 18 ods. 1 ZVO (platí pre všetky možnosti otázky č.2):</w:t>
            </w:r>
          </w:p>
          <w:p w14:paraId="65EA7E4D" w14:textId="3F87F0B7" w:rsidR="00530834" w:rsidRPr="007001F1" w:rsidRDefault="00530834" w:rsidP="00574988">
            <w:pPr>
              <w:autoSpaceDE w:val="0"/>
              <w:autoSpaceDN w:val="0"/>
              <w:adjustRightInd w:val="0"/>
              <w:jc w:val="both"/>
              <w:rPr>
                <w:sz w:val="22"/>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6FFC3B6B" w14:textId="77777777" w:rsidR="00530834" w:rsidRPr="007001F1" w:rsidRDefault="00530834" w:rsidP="0023087C">
            <w:pPr>
              <w:jc w:val="center"/>
              <w:rPr>
                <w:color w:val="000000"/>
                <w:sz w:val="22"/>
                <w:szCs w:val="22"/>
              </w:rPr>
            </w:pPr>
          </w:p>
        </w:tc>
        <w:tc>
          <w:tcPr>
            <w:tcW w:w="567" w:type="dxa"/>
            <w:shd w:val="clear" w:color="auto" w:fill="auto"/>
            <w:vAlign w:val="center"/>
          </w:tcPr>
          <w:p w14:paraId="3A8063D8" w14:textId="77777777" w:rsidR="00530834" w:rsidRPr="007001F1" w:rsidRDefault="00530834" w:rsidP="0023087C">
            <w:pPr>
              <w:jc w:val="center"/>
              <w:rPr>
                <w:color w:val="000000"/>
                <w:sz w:val="22"/>
                <w:szCs w:val="22"/>
              </w:rPr>
            </w:pPr>
          </w:p>
        </w:tc>
        <w:tc>
          <w:tcPr>
            <w:tcW w:w="776" w:type="dxa"/>
            <w:shd w:val="clear" w:color="auto" w:fill="auto"/>
            <w:vAlign w:val="center"/>
          </w:tcPr>
          <w:p w14:paraId="6A832591" w14:textId="77777777" w:rsidR="00530834" w:rsidRPr="007001F1" w:rsidRDefault="00530834" w:rsidP="0023087C">
            <w:pPr>
              <w:jc w:val="center"/>
              <w:rPr>
                <w:color w:val="000000"/>
                <w:sz w:val="22"/>
                <w:szCs w:val="22"/>
              </w:rPr>
            </w:pPr>
          </w:p>
        </w:tc>
        <w:tc>
          <w:tcPr>
            <w:tcW w:w="1775" w:type="dxa"/>
            <w:shd w:val="clear" w:color="auto" w:fill="auto"/>
            <w:vAlign w:val="center"/>
          </w:tcPr>
          <w:p w14:paraId="44450C2F" w14:textId="77777777" w:rsidR="00530834" w:rsidRPr="007001F1" w:rsidRDefault="00530834" w:rsidP="0023087C">
            <w:pPr>
              <w:jc w:val="center"/>
              <w:rPr>
                <w:color w:val="000000"/>
                <w:sz w:val="22"/>
                <w:szCs w:val="22"/>
              </w:rPr>
            </w:pPr>
          </w:p>
        </w:tc>
      </w:tr>
      <w:tr w:rsidR="00530834" w:rsidRPr="007001F1" w14:paraId="7DC4F5E9" w14:textId="77777777" w:rsidTr="007261E4">
        <w:trPr>
          <w:trHeight w:val="1518"/>
        </w:trPr>
        <w:tc>
          <w:tcPr>
            <w:tcW w:w="582" w:type="dxa"/>
            <w:vMerge/>
            <w:shd w:val="clear" w:color="auto" w:fill="auto"/>
            <w:noWrap/>
            <w:vAlign w:val="center"/>
          </w:tcPr>
          <w:p w14:paraId="1E9D8872"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1C88450C" w14:textId="470D4DD8" w:rsidR="00530834" w:rsidRPr="007001F1" w:rsidRDefault="00530834" w:rsidP="0023087C">
            <w:pPr>
              <w:autoSpaceDE w:val="0"/>
              <w:autoSpaceDN w:val="0"/>
              <w:adjustRightInd w:val="0"/>
              <w:jc w:val="both"/>
              <w:rPr>
                <w:sz w:val="22"/>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32CDA9B6" w14:textId="77777777" w:rsidR="00530834" w:rsidRPr="007001F1" w:rsidRDefault="00530834" w:rsidP="0023087C">
            <w:pPr>
              <w:jc w:val="center"/>
              <w:rPr>
                <w:color w:val="000000"/>
                <w:sz w:val="22"/>
                <w:szCs w:val="22"/>
              </w:rPr>
            </w:pPr>
          </w:p>
        </w:tc>
        <w:tc>
          <w:tcPr>
            <w:tcW w:w="567" w:type="dxa"/>
            <w:shd w:val="clear" w:color="auto" w:fill="auto"/>
            <w:vAlign w:val="center"/>
          </w:tcPr>
          <w:p w14:paraId="16F4887B" w14:textId="77777777" w:rsidR="00530834" w:rsidRPr="007001F1" w:rsidRDefault="00530834" w:rsidP="0023087C">
            <w:pPr>
              <w:jc w:val="center"/>
              <w:rPr>
                <w:color w:val="000000"/>
                <w:sz w:val="22"/>
                <w:szCs w:val="22"/>
              </w:rPr>
            </w:pPr>
          </w:p>
        </w:tc>
        <w:tc>
          <w:tcPr>
            <w:tcW w:w="776" w:type="dxa"/>
            <w:shd w:val="clear" w:color="auto" w:fill="auto"/>
            <w:vAlign w:val="center"/>
          </w:tcPr>
          <w:p w14:paraId="3E249699" w14:textId="77777777" w:rsidR="00530834" w:rsidRPr="007001F1" w:rsidRDefault="00530834" w:rsidP="0023087C">
            <w:pPr>
              <w:jc w:val="center"/>
              <w:rPr>
                <w:color w:val="000000"/>
                <w:sz w:val="22"/>
                <w:szCs w:val="22"/>
              </w:rPr>
            </w:pPr>
          </w:p>
        </w:tc>
        <w:tc>
          <w:tcPr>
            <w:tcW w:w="1775" w:type="dxa"/>
            <w:shd w:val="clear" w:color="auto" w:fill="auto"/>
            <w:vAlign w:val="center"/>
          </w:tcPr>
          <w:p w14:paraId="1CB2431A" w14:textId="77777777" w:rsidR="00530834" w:rsidRPr="007001F1" w:rsidRDefault="00530834" w:rsidP="0023087C">
            <w:pPr>
              <w:jc w:val="center"/>
              <w:rPr>
                <w:color w:val="000000"/>
                <w:sz w:val="22"/>
                <w:szCs w:val="22"/>
              </w:rPr>
            </w:pPr>
          </w:p>
        </w:tc>
      </w:tr>
      <w:tr w:rsidR="00530834" w:rsidRPr="007001F1" w14:paraId="271AA952" w14:textId="77777777" w:rsidTr="00DA30D4">
        <w:trPr>
          <w:trHeight w:val="1084"/>
        </w:trPr>
        <w:tc>
          <w:tcPr>
            <w:tcW w:w="582" w:type="dxa"/>
            <w:vMerge/>
            <w:shd w:val="clear" w:color="auto" w:fill="auto"/>
            <w:noWrap/>
            <w:vAlign w:val="center"/>
          </w:tcPr>
          <w:p w14:paraId="081AF810"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0DAB4094" w14:textId="692E606E" w:rsidR="00530834" w:rsidRPr="007001F1" w:rsidRDefault="00530834" w:rsidP="0023087C">
            <w:pPr>
              <w:autoSpaceDE w:val="0"/>
              <w:autoSpaceDN w:val="0"/>
              <w:adjustRightInd w:val="0"/>
              <w:jc w:val="both"/>
              <w:rPr>
                <w:sz w:val="22"/>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7DD91B2B" w14:textId="77777777" w:rsidR="00530834" w:rsidRPr="007001F1" w:rsidRDefault="00530834" w:rsidP="0023087C">
            <w:pPr>
              <w:jc w:val="center"/>
              <w:rPr>
                <w:color w:val="000000"/>
                <w:sz w:val="22"/>
                <w:szCs w:val="22"/>
              </w:rPr>
            </w:pPr>
          </w:p>
        </w:tc>
        <w:tc>
          <w:tcPr>
            <w:tcW w:w="567" w:type="dxa"/>
            <w:shd w:val="clear" w:color="auto" w:fill="auto"/>
            <w:vAlign w:val="center"/>
          </w:tcPr>
          <w:p w14:paraId="0CF443AD" w14:textId="77777777" w:rsidR="00530834" w:rsidRPr="007001F1" w:rsidRDefault="00530834" w:rsidP="0023087C">
            <w:pPr>
              <w:jc w:val="center"/>
              <w:rPr>
                <w:color w:val="000000"/>
                <w:sz w:val="22"/>
                <w:szCs w:val="22"/>
              </w:rPr>
            </w:pPr>
          </w:p>
        </w:tc>
        <w:tc>
          <w:tcPr>
            <w:tcW w:w="776" w:type="dxa"/>
            <w:shd w:val="clear" w:color="auto" w:fill="auto"/>
            <w:vAlign w:val="center"/>
          </w:tcPr>
          <w:p w14:paraId="11D4EB7D" w14:textId="77777777" w:rsidR="00530834" w:rsidRPr="007001F1" w:rsidRDefault="00530834" w:rsidP="0023087C">
            <w:pPr>
              <w:jc w:val="center"/>
              <w:rPr>
                <w:color w:val="000000"/>
                <w:sz w:val="22"/>
                <w:szCs w:val="22"/>
              </w:rPr>
            </w:pPr>
          </w:p>
        </w:tc>
        <w:tc>
          <w:tcPr>
            <w:tcW w:w="1775" w:type="dxa"/>
            <w:shd w:val="clear" w:color="auto" w:fill="auto"/>
            <w:vAlign w:val="center"/>
          </w:tcPr>
          <w:p w14:paraId="305AD142" w14:textId="77777777" w:rsidR="00530834" w:rsidRPr="007001F1" w:rsidRDefault="00530834" w:rsidP="0023087C">
            <w:pPr>
              <w:jc w:val="center"/>
              <w:rPr>
                <w:color w:val="000000"/>
                <w:sz w:val="22"/>
                <w:szCs w:val="22"/>
              </w:rPr>
            </w:pPr>
          </w:p>
        </w:tc>
      </w:tr>
      <w:tr w:rsidR="00530834" w:rsidRPr="007001F1" w14:paraId="4E1D2D16" w14:textId="77777777" w:rsidTr="00DA30D4">
        <w:trPr>
          <w:trHeight w:val="805"/>
        </w:trPr>
        <w:tc>
          <w:tcPr>
            <w:tcW w:w="582" w:type="dxa"/>
            <w:vMerge/>
            <w:shd w:val="clear" w:color="auto" w:fill="auto"/>
            <w:noWrap/>
            <w:vAlign w:val="center"/>
          </w:tcPr>
          <w:p w14:paraId="44DE682F"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234FB229" w14:textId="1C368974" w:rsidR="00530834" w:rsidRPr="007001F1" w:rsidRDefault="00530834" w:rsidP="0023087C">
            <w:pPr>
              <w:autoSpaceDE w:val="0"/>
              <w:autoSpaceDN w:val="0"/>
              <w:adjustRightInd w:val="0"/>
              <w:jc w:val="both"/>
              <w:rPr>
                <w:sz w:val="22"/>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437295A1" w14:textId="77777777" w:rsidR="00530834" w:rsidRPr="007001F1" w:rsidRDefault="00530834" w:rsidP="0023087C">
            <w:pPr>
              <w:jc w:val="center"/>
              <w:rPr>
                <w:color w:val="000000"/>
                <w:sz w:val="22"/>
                <w:szCs w:val="22"/>
              </w:rPr>
            </w:pPr>
          </w:p>
        </w:tc>
        <w:tc>
          <w:tcPr>
            <w:tcW w:w="567" w:type="dxa"/>
            <w:shd w:val="clear" w:color="auto" w:fill="auto"/>
            <w:vAlign w:val="center"/>
          </w:tcPr>
          <w:p w14:paraId="1DE306F3" w14:textId="77777777" w:rsidR="00530834" w:rsidRPr="007001F1" w:rsidRDefault="00530834" w:rsidP="0023087C">
            <w:pPr>
              <w:jc w:val="center"/>
              <w:rPr>
                <w:color w:val="000000"/>
                <w:sz w:val="22"/>
                <w:szCs w:val="22"/>
              </w:rPr>
            </w:pPr>
          </w:p>
        </w:tc>
        <w:tc>
          <w:tcPr>
            <w:tcW w:w="776" w:type="dxa"/>
            <w:shd w:val="clear" w:color="auto" w:fill="auto"/>
            <w:vAlign w:val="center"/>
          </w:tcPr>
          <w:p w14:paraId="298E5A5E" w14:textId="77777777" w:rsidR="00530834" w:rsidRPr="007001F1" w:rsidRDefault="00530834" w:rsidP="0023087C">
            <w:pPr>
              <w:jc w:val="center"/>
              <w:rPr>
                <w:color w:val="000000"/>
                <w:sz w:val="22"/>
                <w:szCs w:val="22"/>
              </w:rPr>
            </w:pPr>
          </w:p>
        </w:tc>
        <w:tc>
          <w:tcPr>
            <w:tcW w:w="1775" w:type="dxa"/>
            <w:shd w:val="clear" w:color="auto" w:fill="auto"/>
            <w:vAlign w:val="center"/>
          </w:tcPr>
          <w:p w14:paraId="552D8391" w14:textId="77777777" w:rsidR="00530834" w:rsidRPr="007001F1" w:rsidRDefault="00530834" w:rsidP="0023087C">
            <w:pPr>
              <w:jc w:val="center"/>
              <w:rPr>
                <w:color w:val="000000"/>
                <w:sz w:val="22"/>
                <w:szCs w:val="22"/>
              </w:rPr>
            </w:pPr>
          </w:p>
        </w:tc>
      </w:tr>
      <w:tr w:rsidR="00A90F26" w:rsidRPr="007001F1" w14:paraId="0337A806" w14:textId="77777777" w:rsidTr="007261E4">
        <w:trPr>
          <w:trHeight w:val="20"/>
        </w:trPr>
        <w:tc>
          <w:tcPr>
            <w:tcW w:w="582" w:type="dxa"/>
            <w:shd w:val="clear" w:color="auto" w:fill="auto"/>
            <w:noWrap/>
            <w:vAlign w:val="center"/>
          </w:tcPr>
          <w:p w14:paraId="6D0F25C8" w14:textId="77777777" w:rsidR="00A90F26" w:rsidRPr="007001F1" w:rsidRDefault="00A90F26" w:rsidP="0023087C">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79295939" w14:textId="6557759F" w:rsidR="00A90F26" w:rsidRPr="007001F1" w:rsidRDefault="00A90F26" w:rsidP="0023087C">
            <w:pPr>
              <w:jc w:val="both"/>
              <w:rPr>
                <w:color w:val="000000"/>
                <w:sz w:val="22"/>
                <w:szCs w:val="22"/>
                <w:highlight w:val="yellow"/>
              </w:rPr>
            </w:pPr>
            <w:r w:rsidRPr="007001F1">
              <w:rPr>
                <w:color w:val="000000"/>
                <w:sz w:val="22"/>
                <w:szCs w:val="22"/>
              </w:rPr>
              <w:t>V prípade, ak ide o zmeny z dôvodov ustanovených v §</w:t>
            </w:r>
            <w:r w:rsidR="00285BF3" w:rsidRPr="007001F1">
              <w:rPr>
                <w:color w:val="000000"/>
                <w:sz w:val="22"/>
                <w:szCs w:val="22"/>
              </w:rPr>
              <w:t xml:space="preserve"> </w:t>
            </w:r>
            <w:r w:rsidRPr="007001F1">
              <w:rPr>
                <w:color w:val="000000"/>
                <w:sz w:val="22"/>
                <w:szCs w:val="22"/>
              </w:rPr>
              <w:t>18 ods. 1 písm. b) alebo c) ZVO, je hodnota všetkých zmien nižšia ako 50% hodnoty pôvodnej zmluvy, rámcovej dohody alebo koncesnej zmluvy?</w:t>
            </w:r>
          </w:p>
        </w:tc>
        <w:tc>
          <w:tcPr>
            <w:tcW w:w="567" w:type="dxa"/>
            <w:shd w:val="clear" w:color="auto" w:fill="auto"/>
            <w:vAlign w:val="center"/>
          </w:tcPr>
          <w:p w14:paraId="4250CB61" w14:textId="77777777" w:rsidR="00A90F26" w:rsidRPr="007001F1" w:rsidRDefault="00A90F26" w:rsidP="0023087C">
            <w:pPr>
              <w:jc w:val="center"/>
              <w:rPr>
                <w:color w:val="000000"/>
                <w:sz w:val="22"/>
                <w:szCs w:val="22"/>
              </w:rPr>
            </w:pPr>
          </w:p>
        </w:tc>
        <w:tc>
          <w:tcPr>
            <w:tcW w:w="567" w:type="dxa"/>
            <w:shd w:val="clear" w:color="auto" w:fill="auto"/>
            <w:vAlign w:val="center"/>
          </w:tcPr>
          <w:p w14:paraId="309722D4" w14:textId="77777777" w:rsidR="00A90F26" w:rsidRPr="007001F1" w:rsidRDefault="00A90F26" w:rsidP="0023087C">
            <w:pPr>
              <w:jc w:val="center"/>
              <w:rPr>
                <w:color w:val="000000"/>
                <w:sz w:val="22"/>
                <w:szCs w:val="22"/>
              </w:rPr>
            </w:pPr>
          </w:p>
        </w:tc>
        <w:tc>
          <w:tcPr>
            <w:tcW w:w="776" w:type="dxa"/>
            <w:shd w:val="clear" w:color="auto" w:fill="auto"/>
            <w:vAlign w:val="center"/>
          </w:tcPr>
          <w:p w14:paraId="311FE9A5" w14:textId="77777777" w:rsidR="00A90F26" w:rsidRPr="007001F1" w:rsidRDefault="00A90F26" w:rsidP="0023087C">
            <w:pPr>
              <w:jc w:val="center"/>
              <w:rPr>
                <w:color w:val="000000"/>
                <w:sz w:val="22"/>
                <w:szCs w:val="22"/>
              </w:rPr>
            </w:pPr>
          </w:p>
        </w:tc>
        <w:tc>
          <w:tcPr>
            <w:tcW w:w="1775" w:type="dxa"/>
            <w:shd w:val="clear" w:color="auto" w:fill="auto"/>
            <w:vAlign w:val="center"/>
          </w:tcPr>
          <w:p w14:paraId="3053357C" w14:textId="77777777" w:rsidR="00A90F26" w:rsidRPr="007001F1" w:rsidRDefault="00A90F26" w:rsidP="0023087C">
            <w:pPr>
              <w:jc w:val="center"/>
              <w:rPr>
                <w:color w:val="000000"/>
                <w:sz w:val="22"/>
                <w:szCs w:val="22"/>
              </w:rPr>
            </w:pPr>
          </w:p>
        </w:tc>
      </w:tr>
      <w:tr w:rsidR="00A90F26" w:rsidRPr="007001F1" w14:paraId="70AC4875" w14:textId="77777777" w:rsidTr="007261E4">
        <w:trPr>
          <w:trHeight w:val="20"/>
        </w:trPr>
        <w:tc>
          <w:tcPr>
            <w:tcW w:w="582" w:type="dxa"/>
            <w:shd w:val="clear" w:color="auto" w:fill="auto"/>
            <w:noWrap/>
            <w:vAlign w:val="center"/>
          </w:tcPr>
          <w:p w14:paraId="093596B8" w14:textId="77777777" w:rsidR="00A90F26" w:rsidRPr="007001F1" w:rsidRDefault="00A90F26" w:rsidP="0023087C">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67E3CE96" w14:textId="3F87A81F" w:rsidR="00A90F26" w:rsidRPr="007001F1" w:rsidRDefault="00A90F26" w:rsidP="0023087C">
            <w:pPr>
              <w:jc w:val="both"/>
              <w:rPr>
                <w:color w:val="000000"/>
                <w:sz w:val="22"/>
                <w:szCs w:val="22"/>
              </w:rPr>
            </w:pPr>
            <w:r w:rsidRPr="007001F1">
              <w:rPr>
                <w:color w:val="000000"/>
                <w:sz w:val="22"/>
                <w:szCs w:val="22"/>
              </w:rPr>
              <w:t>V prípade, ak ide o iné dôvody zmeny, než sú uvedené v §</w:t>
            </w:r>
            <w:r w:rsidR="00285BF3" w:rsidRPr="007001F1">
              <w:rPr>
                <w:color w:val="000000"/>
                <w:sz w:val="22"/>
                <w:szCs w:val="22"/>
              </w:rPr>
              <w:t xml:space="preserve"> </w:t>
            </w:r>
            <w:r w:rsidRPr="007001F1">
              <w:rPr>
                <w:color w:val="000000"/>
                <w:sz w:val="22"/>
                <w:szCs w:val="22"/>
              </w:rPr>
              <w:t>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297934BD" w14:textId="77777777" w:rsidR="00A90F26" w:rsidRPr="007001F1" w:rsidRDefault="00A90F26" w:rsidP="0023087C">
            <w:pPr>
              <w:jc w:val="center"/>
              <w:rPr>
                <w:color w:val="000000"/>
                <w:sz w:val="22"/>
                <w:szCs w:val="22"/>
              </w:rPr>
            </w:pPr>
          </w:p>
        </w:tc>
        <w:tc>
          <w:tcPr>
            <w:tcW w:w="567" w:type="dxa"/>
            <w:shd w:val="clear" w:color="auto" w:fill="auto"/>
            <w:vAlign w:val="center"/>
          </w:tcPr>
          <w:p w14:paraId="29E90290" w14:textId="77777777" w:rsidR="00A90F26" w:rsidRPr="007001F1" w:rsidRDefault="00A90F26" w:rsidP="0023087C">
            <w:pPr>
              <w:jc w:val="center"/>
              <w:rPr>
                <w:color w:val="000000"/>
                <w:sz w:val="22"/>
                <w:szCs w:val="22"/>
              </w:rPr>
            </w:pPr>
          </w:p>
        </w:tc>
        <w:tc>
          <w:tcPr>
            <w:tcW w:w="776" w:type="dxa"/>
            <w:shd w:val="clear" w:color="auto" w:fill="auto"/>
            <w:vAlign w:val="center"/>
          </w:tcPr>
          <w:p w14:paraId="6B142839" w14:textId="77777777" w:rsidR="00A90F26" w:rsidRPr="007001F1" w:rsidRDefault="00A90F26" w:rsidP="0023087C">
            <w:pPr>
              <w:jc w:val="center"/>
              <w:rPr>
                <w:color w:val="000000"/>
                <w:sz w:val="22"/>
                <w:szCs w:val="22"/>
              </w:rPr>
            </w:pPr>
          </w:p>
        </w:tc>
        <w:tc>
          <w:tcPr>
            <w:tcW w:w="1775" w:type="dxa"/>
            <w:shd w:val="clear" w:color="auto" w:fill="auto"/>
            <w:vAlign w:val="center"/>
          </w:tcPr>
          <w:p w14:paraId="7F5811B5" w14:textId="77777777" w:rsidR="00A90F26" w:rsidRPr="007001F1" w:rsidRDefault="00A90F26" w:rsidP="0023087C">
            <w:pPr>
              <w:jc w:val="center"/>
              <w:rPr>
                <w:color w:val="000000"/>
                <w:sz w:val="22"/>
                <w:szCs w:val="22"/>
              </w:rPr>
            </w:pPr>
          </w:p>
        </w:tc>
      </w:tr>
      <w:tr w:rsidR="00A90F26" w:rsidRPr="007001F1" w14:paraId="2720942E" w14:textId="77777777" w:rsidTr="007261E4">
        <w:trPr>
          <w:trHeight w:val="20"/>
        </w:trPr>
        <w:tc>
          <w:tcPr>
            <w:tcW w:w="582" w:type="dxa"/>
            <w:shd w:val="clear" w:color="auto" w:fill="auto"/>
            <w:noWrap/>
            <w:vAlign w:val="center"/>
          </w:tcPr>
          <w:p w14:paraId="1C64AC83" w14:textId="77777777" w:rsidR="00A90F26" w:rsidRPr="007001F1" w:rsidRDefault="00A90F26" w:rsidP="0023087C">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5D3AE8BE" w14:textId="77777777" w:rsidR="00A90F26" w:rsidRPr="007001F1" w:rsidRDefault="00A90F26" w:rsidP="00A3755D">
            <w:pPr>
              <w:jc w:val="both"/>
              <w:rPr>
                <w:color w:val="000000"/>
                <w:sz w:val="22"/>
                <w:szCs w:val="22"/>
              </w:rPr>
            </w:pPr>
            <w:r w:rsidRPr="007001F1">
              <w:rPr>
                <w:color w:val="000000"/>
                <w:sz w:val="22"/>
                <w:szCs w:val="22"/>
              </w:rPr>
              <w:t>Nedochádza zmenou k prekročeniu finančného limitu podľa § 5 v závislosti od typu zákazky?</w:t>
            </w:r>
          </w:p>
        </w:tc>
        <w:tc>
          <w:tcPr>
            <w:tcW w:w="567" w:type="dxa"/>
            <w:shd w:val="clear" w:color="auto" w:fill="auto"/>
            <w:vAlign w:val="center"/>
          </w:tcPr>
          <w:p w14:paraId="37FFA1FB" w14:textId="77777777" w:rsidR="00A90F26" w:rsidRPr="007001F1" w:rsidRDefault="00A90F26" w:rsidP="0023087C">
            <w:pPr>
              <w:jc w:val="center"/>
              <w:rPr>
                <w:color w:val="000000"/>
                <w:sz w:val="22"/>
                <w:szCs w:val="22"/>
              </w:rPr>
            </w:pPr>
          </w:p>
        </w:tc>
        <w:tc>
          <w:tcPr>
            <w:tcW w:w="567" w:type="dxa"/>
            <w:shd w:val="clear" w:color="auto" w:fill="auto"/>
            <w:vAlign w:val="center"/>
          </w:tcPr>
          <w:p w14:paraId="64F5F5AB" w14:textId="77777777" w:rsidR="00A90F26" w:rsidRPr="007001F1" w:rsidRDefault="00A90F26" w:rsidP="0023087C">
            <w:pPr>
              <w:jc w:val="center"/>
              <w:rPr>
                <w:color w:val="000000"/>
                <w:sz w:val="22"/>
                <w:szCs w:val="22"/>
              </w:rPr>
            </w:pPr>
          </w:p>
        </w:tc>
        <w:tc>
          <w:tcPr>
            <w:tcW w:w="776" w:type="dxa"/>
            <w:shd w:val="clear" w:color="auto" w:fill="auto"/>
            <w:vAlign w:val="center"/>
          </w:tcPr>
          <w:p w14:paraId="4ADE9902" w14:textId="77777777" w:rsidR="00A90F26" w:rsidRPr="007001F1" w:rsidRDefault="00A90F26" w:rsidP="0023087C">
            <w:pPr>
              <w:jc w:val="center"/>
              <w:rPr>
                <w:color w:val="000000"/>
                <w:sz w:val="22"/>
                <w:szCs w:val="22"/>
              </w:rPr>
            </w:pPr>
          </w:p>
        </w:tc>
        <w:tc>
          <w:tcPr>
            <w:tcW w:w="1775" w:type="dxa"/>
            <w:shd w:val="clear" w:color="auto" w:fill="auto"/>
            <w:vAlign w:val="center"/>
          </w:tcPr>
          <w:p w14:paraId="58A0AD2E" w14:textId="77777777" w:rsidR="00A90F26" w:rsidRPr="007001F1" w:rsidRDefault="00A90F26" w:rsidP="0023087C">
            <w:pPr>
              <w:jc w:val="center"/>
              <w:rPr>
                <w:color w:val="000000"/>
                <w:sz w:val="22"/>
                <w:szCs w:val="22"/>
              </w:rPr>
            </w:pPr>
          </w:p>
        </w:tc>
      </w:tr>
      <w:tr w:rsidR="00A90F26" w:rsidRPr="007001F1" w14:paraId="49DD4563" w14:textId="77777777" w:rsidTr="007261E4">
        <w:trPr>
          <w:trHeight w:val="20"/>
        </w:trPr>
        <w:tc>
          <w:tcPr>
            <w:tcW w:w="582" w:type="dxa"/>
            <w:shd w:val="clear" w:color="auto" w:fill="auto"/>
            <w:noWrap/>
            <w:vAlign w:val="center"/>
          </w:tcPr>
          <w:p w14:paraId="27E173B7" w14:textId="77777777" w:rsidR="00A90F26" w:rsidRPr="007001F1" w:rsidRDefault="00A90F26" w:rsidP="0023087C">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F210681" w14:textId="77777777" w:rsidR="00A90F26" w:rsidRPr="007001F1" w:rsidRDefault="00A90F26" w:rsidP="00A3755D">
            <w:pPr>
              <w:jc w:val="both"/>
              <w:rPr>
                <w:color w:val="000000"/>
                <w:sz w:val="22"/>
                <w:szCs w:val="22"/>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0103403C" w14:textId="77777777" w:rsidR="00A90F26" w:rsidRPr="007001F1" w:rsidRDefault="00A90F26" w:rsidP="0023087C">
            <w:pPr>
              <w:jc w:val="center"/>
              <w:rPr>
                <w:color w:val="000000"/>
                <w:sz w:val="22"/>
                <w:szCs w:val="22"/>
              </w:rPr>
            </w:pPr>
          </w:p>
        </w:tc>
        <w:tc>
          <w:tcPr>
            <w:tcW w:w="567" w:type="dxa"/>
            <w:shd w:val="clear" w:color="auto" w:fill="auto"/>
            <w:vAlign w:val="center"/>
          </w:tcPr>
          <w:p w14:paraId="74C3E834" w14:textId="77777777" w:rsidR="00A90F26" w:rsidRPr="007001F1" w:rsidRDefault="00A90F26" w:rsidP="0023087C">
            <w:pPr>
              <w:jc w:val="center"/>
              <w:rPr>
                <w:color w:val="000000"/>
                <w:sz w:val="22"/>
                <w:szCs w:val="22"/>
              </w:rPr>
            </w:pPr>
          </w:p>
        </w:tc>
        <w:tc>
          <w:tcPr>
            <w:tcW w:w="776" w:type="dxa"/>
            <w:shd w:val="clear" w:color="auto" w:fill="auto"/>
            <w:vAlign w:val="center"/>
          </w:tcPr>
          <w:p w14:paraId="1AB00BC1" w14:textId="77777777" w:rsidR="00A90F26" w:rsidRPr="007001F1" w:rsidRDefault="00A90F26" w:rsidP="0023087C">
            <w:pPr>
              <w:jc w:val="center"/>
              <w:rPr>
                <w:color w:val="000000"/>
                <w:sz w:val="22"/>
                <w:szCs w:val="22"/>
              </w:rPr>
            </w:pPr>
          </w:p>
        </w:tc>
        <w:tc>
          <w:tcPr>
            <w:tcW w:w="1775" w:type="dxa"/>
            <w:shd w:val="clear" w:color="auto" w:fill="auto"/>
            <w:vAlign w:val="center"/>
          </w:tcPr>
          <w:p w14:paraId="6EBFA9AD" w14:textId="77777777" w:rsidR="00A90F26" w:rsidRPr="007001F1" w:rsidRDefault="00A90F26" w:rsidP="0023087C">
            <w:pPr>
              <w:jc w:val="center"/>
              <w:rPr>
                <w:color w:val="000000"/>
                <w:sz w:val="22"/>
                <w:szCs w:val="22"/>
              </w:rPr>
            </w:pPr>
          </w:p>
        </w:tc>
      </w:tr>
      <w:tr w:rsidR="00A90F26" w:rsidRPr="007001F1" w14:paraId="39BA43C7" w14:textId="77777777" w:rsidTr="007261E4">
        <w:trPr>
          <w:trHeight w:val="20"/>
        </w:trPr>
        <w:tc>
          <w:tcPr>
            <w:tcW w:w="582" w:type="dxa"/>
            <w:shd w:val="clear" w:color="auto" w:fill="auto"/>
            <w:noWrap/>
            <w:vAlign w:val="center"/>
          </w:tcPr>
          <w:p w14:paraId="48BBC466" w14:textId="77777777" w:rsidR="00A90F26" w:rsidRPr="007001F1" w:rsidRDefault="00A90F26" w:rsidP="0023087C">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666A6A4C" w14:textId="77777777" w:rsidR="00A90F26" w:rsidRPr="007001F1" w:rsidRDefault="00A90F26" w:rsidP="00A3755D">
            <w:pPr>
              <w:jc w:val="both"/>
              <w:rPr>
                <w:color w:val="000000"/>
                <w:sz w:val="22"/>
                <w:szCs w:val="22"/>
              </w:rPr>
            </w:pPr>
            <w:r w:rsidRPr="007001F1">
              <w:rPr>
                <w:sz w:val="22"/>
                <w:lang w:eastAsia="en-US"/>
              </w:rPr>
              <w:t>Bolo dodržané,</w:t>
            </w:r>
            <w:r w:rsidRPr="007001F1">
              <w:rPr>
                <w:b/>
                <w:sz w:val="22"/>
                <w:lang w:eastAsia="en-US"/>
              </w:rPr>
              <w:t xml:space="preserve"> </w:t>
            </w:r>
            <w:r w:rsidRPr="007001F1">
              <w:rPr>
                <w:sz w:val="22"/>
                <w:lang w:eastAsia="en-US"/>
              </w:rPr>
              <w:t xml:space="preserve">že opakovanými zmenami zmluvy, </w:t>
            </w:r>
            <w:r w:rsidRPr="007001F1">
              <w:rPr>
                <w:sz w:val="22"/>
                <w:lang w:eastAsia="en-US"/>
              </w:rPr>
              <w:lastRenderedPageBreak/>
              <w:t>RD, KZ nedošlo k vyhnutiu sa použitiu postupov a pravidiel podľa tohto zákona?</w:t>
            </w:r>
          </w:p>
        </w:tc>
        <w:tc>
          <w:tcPr>
            <w:tcW w:w="567" w:type="dxa"/>
            <w:shd w:val="clear" w:color="auto" w:fill="auto"/>
            <w:vAlign w:val="center"/>
          </w:tcPr>
          <w:p w14:paraId="1B7CDF5F" w14:textId="77777777" w:rsidR="00A90F26" w:rsidRPr="007001F1" w:rsidRDefault="00A90F26" w:rsidP="0023087C">
            <w:pPr>
              <w:jc w:val="center"/>
              <w:rPr>
                <w:color w:val="000000"/>
                <w:sz w:val="22"/>
                <w:szCs w:val="22"/>
              </w:rPr>
            </w:pPr>
          </w:p>
        </w:tc>
        <w:tc>
          <w:tcPr>
            <w:tcW w:w="567" w:type="dxa"/>
            <w:shd w:val="clear" w:color="auto" w:fill="auto"/>
            <w:vAlign w:val="center"/>
          </w:tcPr>
          <w:p w14:paraId="2091F95C" w14:textId="77777777" w:rsidR="00A90F26" w:rsidRPr="007001F1" w:rsidRDefault="00A90F26" w:rsidP="0023087C">
            <w:pPr>
              <w:jc w:val="center"/>
              <w:rPr>
                <w:color w:val="000000"/>
                <w:sz w:val="22"/>
                <w:szCs w:val="22"/>
              </w:rPr>
            </w:pPr>
          </w:p>
        </w:tc>
        <w:tc>
          <w:tcPr>
            <w:tcW w:w="776" w:type="dxa"/>
            <w:shd w:val="clear" w:color="auto" w:fill="auto"/>
            <w:vAlign w:val="center"/>
          </w:tcPr>
          <w:p w14:paraId="1B17FA98" w14:textId="77777777" w:rsidR="00A90F26" w:rsidRPr="007001F1" w:rsidRDefault="00A90F26" w:rsidP="0023087C">
            <w:pPr>
              <w:jc w:val="center"/>
              <w:rPr>
                <w:color w:val="000000"/>
                <w:sz w:val="22"/>
                <w:szCs w:val="22"/>
              </w:rPr>
            </w:pPr>
          </w:p>
        </w:tc>
        <w:tc>
          <w:tcPr>
            <w:tcW w:w="1775" w:type="dxa"/>
            <w:shd w:val="clear" w:color="auto" w:fill="auto"/>
            <w:vAlign w:val="center"/>
          </w:tcPr>
          <w:p w14:paraId="01F5473B" w14:textId="77777777" w:rsidR="00A90F26" w:rsidRPr="007001F1" w:rsidRDefault="00A90F26" w:rsidP="0023087C">
            <w:pPr>
              <w:jc w:val="center"/>
              <w:rPr>
                <w:color w:val="000000"/>
                <w:sz w:val="22"/>
                <w:szCs w:val="22"/>
              </w:rPr>
            </w:pPr>
          </w:p>
        </w:tc>
      </w:tr>
      <w:tr w:rsidR="00A90F26" w:rsidRPr="007001F1" w14:paraId="3A0CE568" w14:textId="77777777" w:rsidTr="007261E4">
        <w:trPr>
          <w:trHeight w:val="20"/>
        </w:trPr>
        <w:tc>
          <w:tcPr>
            <w:tcW w:w="582" w:type="dxa"/>
            <w:shd w:val="clear" w:color="auto" w:fill="auto"/>
            <w:noWrap/>
            <w:vAlign w:val="center"/>
          </w:tcPr>
          <w:p w14:paraId="39C6FC9E" w14:textId="77777777" w:rsidR="00A90F26" w:rsidRPr="007001F1" w:rsidRDefault="00A90F26" w:rsidP="0023087C">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21D60348" w14:textId="77777777" w:rsidR="00A90F26" w:rsidRPr="007001F1" w:rsidRDefault="00A90F26" w:rsidP="00A3755D">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tcPr>
          <w:p w14:paraId="2A489861" w14:textId="77777777" w:rsidR="00A90F26" w:rsidRPr="007001F1" w:rsidRDefault="00A90F26" w:rsidP="0023087C">
            <w:pPr>
              <w:jc w:val="center"/>
              <w:rPr>
                <w:color w:val="000000"/>
                <w:sz w:val="22"/>
                <w:szCs w:val="22"/>
              </w:rPr>
            </w:pPr>
          </w:p>
        </w:tc>
        <w:tc>
          <w:tcPr>
            <w:tcW w:w="567" w:type="dxa"/>
            <w:shd w:val="clear" w:color="auto" w:fill="auto"/>
            <w:vAlign w:val="center"/>
          </w:tcPr>
          <w:p w14:paraId="3E0A960F" w14:textId="77777777" w:rsidR="00A90F26" w:rsidRPr="007001F1" w:rsidRDefault="00A90F26" w:rsidP="0023087C">
            <w:pPr>
              <w:jc w:val="center"/>
              <w:rPr>
                <w:color w:val="000000"/>
                <w:sz w:val="22"/>
                <w:szCs w:val="22"/>
              </w:rPr>
            </w:pPr>
          </w:p>
        </w:tc>
        <w:tc>
          <w:tcPr>
            <w:tcW w:w="776" w:type="dxa"/>
            <w:shd w:val="clear" w:color="auto" w:fill="auto"/>
            <w:vAlign w:val="center"/>
          </w:tcPr>
          <w:p w14:paraId="372B889A" w14:textId="77777777" w:rsidR="00A90F26" w:rsidRPr="007001F1" w:rsidRDefault="00A90F26" w:rsidP="0023087C">
            <w:pPr>
              <w:jc w:val="center"/>
              <w:rPr>
                <w:color w:val="000000"/>
                <w:sz w:val="22"/>
                <w:szCs w:val="22"/>
              </w:rPr>
            </w:pPr>
          </w:p>
        </w:tc>
        <w:tc>
          <w:tcPr>
            <w:tcW w:w="1775" w:type="dxa"/>
            <w:shd w:val="clear" w:color="auto" w:fill="auto"/>
            <w:vAlign w:val="center"/>
          </w:tcPr>
          <w:p w14:paraId="1C245CE8" w14:textId="77777777" w:rsidR="00A90F26" w:rsidRPr="007001F1" w:rsidRDefault="00A90F26" w:rsidP="0023087C">
            <w:pPr>
              <w:jc w:val="center"/>
              <w:rPr>
                <w:color w:val="000000"/>
                <w:sz w:val="22"/>
                <w:szCs w:val="22"/>
              </w:rPr>
            </w:pPr>
          </w:p>
        </w:tc>
      </w:tr>
      <w:tr w:rsidR="00A90F26" w:rsidRPr="007001F1" w14:paraId="7DA096A0" w14:textId="77777777" w:rsidTr="007261E4">
        <w:trPr>
          <w:trHeight w:val="20"/>
        </w:trPr>
        <w:tc>
          <w:tcPr>
            <w:tcW w:w="582" w:type="dxa"/>
            <w:shd w:val="clear" w:color="auto" w:fill="auto"/>
            <w:noWrap/>
            <w:vAlign w:val="center"/>
          </w:tcPr>
          <w:p w14:paraId="1BC9984E" w14:textId="77777777" w:rsidR="00A90F26" w:rsidRPr="007001F1" w:rsidRDefault="00A90F26" w:rsidP="0023087C">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1FE4B3CA" w14:textId="77777777" w:rsidR="00A90F26" w:rsidRPr="007001F1" w:rsidRDefault="00A90F26" w:rsidP="00A3755D">
            <w:pPr>
              <w:autoSpaceDE w:val="0"/>
              <w:autoSpaceDN w:val="0"/>
              <w:adjustRightInd w:val="0"/>
              <w:jc w:val="both"/>
              <w:rPr>
                <w:color w:val="000000"/>
                <w:sz w:val="22"/>
                <w:szCs w:val="22"/>
              </w:rPr>
            </w:pPr>
            <w:r w:rsidRPr="007001F1">
              <w:rPr>
                <w:sz w:val="22"/>
                <w:szCs w:val="22"/>
              </w:rPr>
              <w:t>Je zmena zmluvy, RD, KZ, resp. znenie dodatku                     z pohľadu kontroly predmetu zmien, vo vecnom súlade so schválenou žiadosťou o NFP a účinnou Zmluvou o poskytnutí NFP?</w:t>
            </w:r>
            <w:r w:rsidRPr="007001F1">
              <w:rPr>
                <w:color w:val="000000"/>
                <w:sz w:val="22"/>
                <w:szCs w:val="22"/>
              </w:rPr>
              <w:t xml:space="preserve"> </w:t>
            </w:r>
          </w:p>
        </w:tc>
        <w:tc>
          <w:tcPr>
            <w:tcW w:w="567" w:type="dxa"/>
            <w:shd w:val="clear" w:color="auto" w:fill="auto"/>
            <w:vAlign w:val="center"/>
          </w:tcPr>
          <w:p w14:paraId="23D222DA" w14:textId="77777777" w:rsidR="00A90F26" w:rsidRPr="007001F1" w:rsidRDefault="00A90F26" w:rsidP="0023087C">
            <w:pPr>
              <w:jc w:val="center"/>
              <w:rPr>
                <w:color w:val="000000"/>
                <w:sz w:val="22"/>
                <w:szCs w:val="22"/>
              </w:rPr>
            </w:pPr>
          </w:p>
        </w:tc>
        <w:tc>
          <w:tcPr>
            <w:tcW w:w="567" w:type="dxa"/>
            <w:shd w:val="clear" w:color="auto" w:fill="auto"/>
            <w:vAlign w:val="center"/>
          </w:tcPr>
          <w:p w14:paraId="4F8FD033" w14:textId="77777777" w:rsidR="00A90F26" w:rsidRPr="007001F1" w:rsidRDefault="00A90F26" w:rsidP="0023087C">
            <w:pPr>
              <w:jc w:val="center"/>
              <w:rPr>
                <w:color w:val="000000"/>
                <w:sz w:val="22"/>
                <w:szCs w:val="22"/>
              </w:rPr>
            </w:pPr>
          </w:p>
        </w:tc>
        <w:tc>
          <w:tcPr>
            <w:tcW w:w="776" w:type="dxa"/>
            <w:shd w:val="clear" w:color="auto" w:fill="auto"/>
            <w:vAlign w:val="center"/>
          </w:tcPr>
          <w:p w14:paraId="5B33078C" w14:textId="77777777" w:rsidR="00A90F26" w:rsidRPr="007001F1" w:rsidRDefault="00A90F26" w:rsidP="0023087C">
            <w:pPr>
              <w:jc w:val="center"/>
              <w:rPr>
                <w:color w:val="000000"/>
                <w:sz w:val="22"/>
                <w:szCs w:val="22"/>
              </w:rPr>
            </w:pPr>
          </w:p>
        </w:tc>
        <w:tc>
          <w:tcPr>
            <w:tcW w:w="1775" w:type="dxa"/>
            <w:shd w:val="clear" w:color="auto" w:fill="auto"/>
            <w:vAlign w:val="center"/>
          </w:tcPr>
          <w:p w14:paraId="4FB56997" w14:textId="77777777" w:rsidR="00A90F26" w:rsidRPr="007001F1" w:rsidRDefault="00A90F26" w:rsidP="0023087C">
            <w:pPr>
              <w:jc w:val="center"/>
              <w:rPr>
                <w:color w:val="000000"/>
                <w:sz w:val="22"/>
                <w:szCs w:val="22"/>
              </w:rPr>
            </w:pPr>
          </w:p>
        </w:tc>
      </w:tr>
      <w:tr w:rsidR="00530834" w:rsidRPr="007001F1" w14:paraId="00B005FE" w14:textId="77777777" w:rsidTr="00DA30D4">
        <w:trPr>
          <w:trHeight w:val="299"/>
        </w:trPr>
        <w:tc>
          <w:tcPr>
            <w:tcW w:w="582" w:type="dxa"/>
            <w:vMerge w:val="restart"/>
            <w:shd w:val="clear" w:color="auto" w:fill="auto"/>
            <w:noWrap/>
            <w:vAlign w:val="center"/>
          </w:tcPr>
          <w:p w14:paraId="14BF70FD" w14:textId="77777777" w:rsidR="00530834" w:rsidRPr="007001F1" w:rsidRDefault="00530834" w:rsidP="0023087C">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1C37EB43" w14:textId="7E8307C5" w:rsidR="00530834" w:rsidRPr="007001F1" w:rsidRDefault="00530834" w:rsidP="00A3755D">
            <w:pPr>
              <w:jc w:val="both"/>
              <w:rPr>
                <w:color w:val="000000"/>
                <w:sz w:val="22"/>
                <w:szCs w:val="22"/>
              </w:rPr>
            </w:pPr>
            <w:r w:rsidRPr="007001F1">
              <w:rPr>
                <w:color w:val="000000"/>
                <w:sz w:val="22"/>
                <w:szCs w:val="22"/>
              </w:rPr>
              <w:t xml:space="preserve">a) Je zmena zmluvy podpísaná oprávnenými osobami? </w:t>
            </w:r>
          </w:p>
        </w:tc>
        <w:tc>
          <w:tcPr>
            <w:tcW w:w="567" w:type="dxa"/>
            <w:shd w:val="clear" w:color="auto" w:fill="auto"/>
            <w:vAlign w:val="center"/>
          </w:tcPr>
          <w:p w14:paraId="28493552" w14:textId="77777777" w:rsidR="00530834" w:rsidRPr="007001F1" w:rsidRDefault="00530834" w:rsidP="0023087C">
            <w:pPr>
              <w:jc w:val="center"/>
              <w:rPr>
                <w:color w:val="000000"/>
                <w:sz w:val="22"/>
                <w:szCs w:val="22"/>
              </w:rPr>
            </w:pPr>
          </w:p>
        </w:tc>
        <w:tc>
          <w:tcPr>
            <w:tcW w:w="567" w:type="dxa"/>
            <w:shd w:val="clear" w:color="auto" w:fill="auto"/>
            <w:vAlign w:val="center"/>
          </w:tcPr>
          <w:p w14:paraId="1B8F4550" w14:textId="77777777" w:rsidR="00530834" w:rsidRPr="007001F1" w:rsidRDefault="00530834" w:rsidP="0023087C">
            <w:pPr>
              <w:jc w:val="center"/>
              <w:rPr>
                <w:color w:val="000000"/>
                <w:sz w:val="22"/>
                <w:szCs w:val="22"/>
              </w:rPr>
            </w:pPr>
          </w:p>
        </w:tc>
        <w:tc>
          <w:tcPr>
            <w:tcW w:w="776" w:type="dxa"/>
            <w:shd w:val="clear" w:color="auto" w:fill="auto"/>
            <w:vAlign w:val="center"/>
          </w:tcPr>
          <w:p w14:paraId="6262BC37" w14:textId="77777777" w:rsidR="00530834" w:rsidRPr="007001F1" w:rsidRDefault="00530834" w:rsidP="0023087C">
            <w:pPr>
              <w:jc w:val="center"/>
              <w:rPr>
                <w:color w:val="000000"/>
                <w:sz w:val="22"/>
                <w:szCs w:val="22"/>
              </w:rPr>
            </w:pPr>
          </w:p>
        </w:tc>
        <w:tc>
          <w:tcPr>
            <w:tcW w:w="1775" w:type="dxa"/>
            <w:shd w:val="clear" w:color="auto" w:fill="auto"/>
            <w:vAlign w:val="center"/>
          </w:tcPr>
          <w:p w14:paraId="00DB85FE" w14:textId="77777777" w:rsidR="00530834" w:rsidRPr="007001F1" w:rsidRDefault="00530834" w:rsidP="0023087C">
            <w:pPr>
              <w:jc w:val="center"/>
              <w:rPr>
                <w:color w:val="000000"/>
                <w:sz w:val="22"/>
                <w:szCs w:val="22"/>
              </w:rPr>
            </w:pPr>
          </w:p>
        </w:tc>
      </w:tr>
      <w:tr w:rsidR="00530834" w:rsidRPr="007001F1" w14:paraId="293FF25E" w14:textId="77777777" w:rsidTr="007261E4">
        <w:trPr>
          <w:trHeight w:val="590"/>
        </w:trPr>
        <w:tc>
          <w:tcPr>
            <w:tcW w:w="582" w:type="dxa"/>
            <w:vMerge/>
            <w:shd w:val="clear" w:color="auto" w:fill="auto"/>
            <w:noWrap/>
            <w:vAlign w:val="center"/>
          </w:tcPr>
          <w:p w14:paraId="466BF6CB"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36E7B3EC" w14:textId="6BC1A27A" w:rsidR="00530834" w:rsidRPr="007001F1" w:rsidRDefault="00530834" w:rsidP="00A3755D">
            <w:pPr>
              <w:autoSpaceDE w:val="0"/>
              <w:autoSpaceDN w:val="0"/>
              <w:adjustRightInd w:val="0"/>
              <w:jc w:val="both"/>
              <w:rPr>
                <w:sz w:val="22"/>
                <w:szCs w:val="22"/>
              </w:rPr>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14:paraId="71EE26F8" w14:textId="77777777" w:rsidR="00530834" w:rsidRPr="007001F1" w:rsidRDefault="00530834" w:rsidP="0023087C">
            <w:pPr>
              <w:jc w:val="center"/>
              <w:rPr>
                <w:color w:val="000000"/>
                <w:sz w:val="22"/>
                <w:szCs w:val="22"/>
              </w:rPr>
            </w:pPr>
          </w:p>
        </w:tc>
        <w:tc>
          <w:tcPr>
            <w:tcW w:w="567" w:type="dxa"/>
            <w:shd w:val="clear" w:color="auto" w:fill="auto"/>
            <w:vAlign w:val="center"/>
          </w:tcPr>
          <w:p w14:paraId="5859E7D0" w14:textId="77777777" w:rsidR="00530834" w:rsidRPr="007001F1" w:rsidRDefault="00530834" w:rsidP="0023087C">
            <w:pPr>
              <w:jc w:val="center"/>
              <w:rPr>
                <w:color w:val="000000"/>
                <w:sz w:val="22"/>
                <w:szCs w:val="22"/>
              </w:rPr>
            </w:pPr>
          </w:p>
        </w:tc>
        <w:tc>
          <w:tcPr>
            <w:tcW w:w="776" w:type="dxa"/>
            <w:shd w:val="clear" w:color="auto" w:fill="auto"/>
            <w:vAlign w:val="center"/>
          </w:tcPr>
          <w:p w14:paraId="0C1EE9D0" w14:textId="77777777" w:rsidR="00530834" w:rsidRPr="007001F1" w:rsidRDefault="00530834" w:rsidP="0023087C">
            <w:pPr>
              <w:jc w:val="center"/>
              <w:rPr>
                <w:color w:val="000000"/>
                <w:sz w:val="22"/>
                <w:szCs w:val="22"/>
              </w:rPr>
            </w:pPr>
          </w:p>
        </w:tc>
        <w:tc>
          <w:tcPr>
            <w:tcW w:w="1775" w:type="dxa"/>
            <w:shd w:val="clear" w:color="auto" w:fill="auto"/>
            <w:vAlign w:val="center"/>
          </w:tcPr>
          <w:p w14:paraId="18FC7C79" w14:textId="77777777" w:rsidR="00530834" w:rsidRPr="007001F1" w:rsidRDefault="00530834" w:rsidP="0023087C">
            <w:pPr>
              <w:jc w:val="center"/>
              <w:rPr>
                <w:color w:val="000000"/>
                <w:sz w:val="22"/>
                <w:szCs w:val="22"/>
              </w:rPr>
            </w:pPr>
          </w:p>
        </w:tc>
      </w:tr>
      <w:tr w:rsidR="00530834" w:rsidRPr="007001F1" w14:paraId="235BFF07" w14:textId="77777777" w:rsidTr="007261E4">
        <w:trPr>
          <w:trHeight w:val="590"/>
        </w:trPr>
        <w:tc>
          <w:tcPr>
            <w:tcW w:w="582" w:type="dxa"/>
            <w:vMerge/>
            <w:shd w:val="clear" w:color="auto" w:fill="auto"/>
            <w:noWrap/>
            <w:vAlign w:val="center"/>
          </w:tcPr>
          <w:p w14:paraId="1541D3C5"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1965FB52" w14:textId="67BD122F" w:rsidR="00530834" w:rsidRPr="007001F1" w:rsidRDefault="00530834" w:rsidP="00A3755D">
            <w:pPr>
              <w:jc w:val="both"/>
              <w:rPr>
                <w:color w:val="000000"/>
                <w:sz w:val="22"/>
                <w:szCs w:val="22"/>
              </w:rPr>
            </w:pPr>
            <w:r w:rsidRPr="007001F1">
              <w:rPr>
                <w:sz w:val="22"/>
                <w:szCs w:val="22"/>
              </w:rPr>
              <w:t>c) Je zmena zmluvy zverejnená v súlade so zákonom o slobodnom prístupe k informáciám?</w:t>
            </w:r>
          </w:p>
        </w:tc>
        <w:tc>
          <w:tcPr>
            <w:tcW w:w="567" w:type="dxa"/>
            <w:shd w:val="clear" w:color="auto" w:fill="auto"/>
            <w:vAlign w:val="center"/>
          </w:tcPr>
          <w:p w14:paraId="78672897" w14:textId="77777777" w:rsidR="00530834" w:rsidRPr="007001F1" w:rsidRDefault="00530834" w:rsidP="0023087C">
            <w:pPr>
              <w:jc w:val="center"/>
              <w:rPr>
                <w:color w:val="000000"/>
                <w:sz w:val="22"/>
                <w:szCs w:val="22"/>
              </w:rPr>
            </w:pPr>
          </w:p>
        </w:tc>
        <w:tc>
          <w:tcPr>
            <w:tcW w:w="567" w:type="dxa"/>
            <w:shd w:val="clear" w:color="auto" w:fill="auto"/>
            <w:vAlign w:val="center"/>
          </w:tcPr>
          <w:p w14:paraId="288D24B7" w14:textId="77777777" w:rsidR="00530834" w:rsidRPr="007001F1" w:rsidRDefault="00530834" w:rsidP="0023087C">
            <w:pPr>
              <w:jc w:val="center"/>
              <w:rPr>
                <w:color w:val="000000"/>
                <w:sz w:val="22"/>
                <w:szCs w:val="22"/>
              </w:rPr>
            </w:pPr>
          </w:p>
        </w:tc>
        <w:tc>
          <w:tcPr>
            <w:tcW w:w="776" w:type="dxa"/>
            <w:shd w:val="clear" w:color="auto" w:fill="auto"/>
            <w:vAlign w:val="center"/>
          </w:tcPr>
          <w:p w14:paraId="49C63DB2" w14:textId="77777777" w:rsidR="00530834" w:rsidRPr="007001F1" w:rsidRDefault="00530834" w:rsidP="0023087C">
            <w:pPr>
              <w:jc w:val="center"/>
              <w:rPr>
                <w:color w:val="000000"/>
                <w:sz w:val="22"/>
                <w:szCs w:val="22"/>
              </w:rPr>
            </w:pPr>
          </w:p>
        </w:tc>
        <w:tc>
          <w:tcPr>
            <w:tcW w:w="1775" w:type="dxa"/>
            <w:shd w:val="clear" w:color="auto" w:fill="auto"/>
            <w:vAlign w:val="center"/>
          </w:tcPr>
          <w:p w14:paraId="5539BEDD" w14:textId="77777777" w:rsidR="00530834" w:rsidRPr="007001F1" w:rsidRDefault="00530834" w:rsidP="0023087C">
            <w:pPr>
              <w:jc w:val="center"/>
              <w:rPr>
                <w:color w:val="000000"/>
                <w:sz w:val="22"/>
                <w:szCs w:val="22"/>
              </w:rPr>
            </w:pPr>
          </w:p>
        </w:tc>
      </w:tr>
      <w:tr w:rsidR="00A90F26" w:rsidRPr="007001F1" w14:paraId="1C194138" w14:textId="77777777" w:rsidTr="007261E4">
        <w:trPr>
          <w:trHeight w:val="20"/>
        </w:trPr>
        <w:tc>
          <w:tcPr>
            <w:tcW w:w="582" w:type="dxa"/>
            <w:shd w:val="clear" w:color="auto" w:fill="auto"/>
            <w:noWrap/>
            <w:vAlign w:val="center"/>
          </w:tcPr>
          <w:p w14:paraId="7BE294E6" w14:textId="77777777" w:rsidR="00A90F26" w:rsidRPr="007001F1" w:rsidRDefault="00A90F26" w:rsidP="0023087C">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3E7726AA" w14:textId="67BB9F4B" w:rsidR="00A90F26" w:rsidRPr="007001F1" w:rsidRDefault="00A90F26" w:rsidP="00A3755D">
            <w:pPr>
              <w:jc w:val="both"/>
              <w:rPr>
                <w:color w:val="000000"/>
                <w:sz w:val="22"/>
                <w:szCs w:val="22"/>
              </w:rPr>
            </w:pPr>
            <w:r w:rsidRPr="007001F1">
              <w:rPr>
                <w:color w:val="000000"/>
                <w:sz w:val="22"/>
                <w:szCs w:val="22"/>
              </w:rPr>
              <w:t>Odoslal Prijímateľ oznámenie o zmene spôsobom a v lehotách uvedených v §</w:t>
            </w:r>
            <w:r w:rsidR="00285BF3" w:rsidRPr="007001F1">
              <w:rPr>
                <w:color w:val="000000"/>
                <w:sz w:val="22"/>
                <w:szCs w:val="22"/>
              </w:rPr>
              <w:t xml:space="preserve"> </w:t>
            </w:r>
            <w:r w:rsidRPr="007001F1">
              <w:rPr>
                <w:color w:val="000000"/>
                <w:sz w:val="22"/>
                <w:szCs w:val="22"/>
              </w:rPr>
              <w:t xml:space="preserve">26 ods. 4 ZVO, resp. 113 ods. </w:t>
            </w:r>
            <w:r w:rsidR="001C4B70" w:rsidRPr="007001F1">
              <w:rPr>
                <w:color w:val="000000"/>
                <w:sz w:val="22"/>
                <w:szCs w:val="22"/>
              </w:rPr>
              <w:t>5</w:t>
            </w:r>
            <w:r w:rsidRPr="007001F1">
              <w:rPr>
                <w:color w:val="000000"/>
                <w:sz w:val="22"/>
                <w:szCs w:val="22"/>
              </w:rPr>
              <w:t xml:space="preserve"> ZVO?</w:t>
            </w:r>
          </w:p>
        </w:tc>
        <w:tc>
          <w:tcPr>
            <w:tcW w:w="567" w:type="dxa"/>
            <w:shd w:val="clear" w:color="auto" w:fill="auto"/>
            <w:vAlign w:val="center"/>
          </w:tcPr>
          <w:p w14:paraId="7C1310A9" w14:textId="77777777" w:rsidR="00A90F26" w:rsidRPr="007001F1" w:rsidRDefault="00A90F26" w:rsidP="0023087C">
            <w:pPr>
              <w:jc w:val="center"/>
              <w:rPr>
                <w:color w:val="000000"/>
                <w:sz w:val="22"/>
                <w:szCs w:val="22"/>
              </w:rPr>
            </w:pPr>
          </w:p>
        </w:tc>
        <w:tc>
          <w:tcPr>
            <w:tcW w:w="567" w:type="dxa"/>
            <w:shd w:val="clear" w:color="auto" w:fill="auto"/>
            <w:vAlign w:val="center"/>
          </w:tcPr>
          <w:p w14:paraId="0273197C" w14:textId="77777777" w:rsidR="00A90F26" w:rsidRPr="007001F1" w:rsidRDefault="00A90F26" w:rsidP="0023087C">
            <w:pPr>
              <w:jc w:val="center"/>
              <w:rPr>
                <w:color w:val="000000"/>
                <w:sz w:val="22"/>
                <w:szCs w:val="22"/>
              </w:rPr>
            </w:pPr>
          </w:p>
        </w:tc>
        <w:tc>
          <w:tcPr>
            <w:tcW w:w="776" w:type="dxa"/>
            <w:shd w:val="clear" w:color="auto" w:fill="auto"/>
            <w:vAlign w:val="center"/>
          </w:tcPr>
          <w:p w14:paraId="14A567B7" w14:textId="77777777" w:rsidR="00A90F26" w:rsidRPr="007001F1" w:rsidRDefault="00A90F26" w:rsidP="0023087C">
            <w:pPr>
              <w:jc w:val="center"/>
              <w:rPr>
                <w:color w:val="000000"/>
                <w:sz w:val="22"/>
                <w:szCs w:val="22"/>
              </w:rPr>
            </w:pPr>
          </w:p>
        </w:tc>
        <w:tc>
          <w:tcPr>
            <w:tcW w:w="1775" w:type="dxa"/>
            <w:shd w:val="clear" w:color="auto" w:fill="auto"/>
            <w:vAlign w:val="center"/>
          </w:tcPr>
          <w:p w14:paraId="28889DC4" w14:textId="77777777" w:rsidR="00A90F26" w:rsidRPr="007001F1" w:rsidRDefault="00A90F26" w:rsidP="0023087C">
            <w:pPr>
              <w:jc w:val="center"/>
              <w:rPr>
                <w:color w:val="000000"/>
                <w:sz w:val="22"/>
                <w:szCs w:val="22"/>
              </w:rPr>
            </w:pPr>
          </w:p>
        </w:tc>
      </w:tr>
      <w:tr w:rsidR="00F57BCB" w:rsidRPr="007001F1" w14:paraId="0F3F8DA4" w14:textId="77777777" w:rsidTr="007261E4">
        <w:trPr>
          <w:trHeight w:val="20"/>
          <w:ins w:id="2176" w:author="Kramár Róbert" w:date="2017-05-15T14:12:00Z"/>
        </w:trPr>
        <w:tc>
          <w:tcPr>
            <w:tcW w:w="582" w:type="dxa"/>
            <w:shd w:val="clear" w:color="auto" w:fill="auto"/>
            <w:noWrap/>
            <w:vAlign w:val="center"/>
          </w:tcPr>
          <w:p w14:paraId="6A74AFB8" w14:textId="1816BFC5" w:rsidR="00F57BCB" w:rsidRPr="007001F1" w:rsidRDefault="00F57BCB" w:rsidP="0023087C">
            <w:pPr>
              <w:jc w:val="center"/>
              <w:rPr>
                <w:ins w:id="2177" w:author="Kramár Róbert" w:date="2017-05-15T14:12:00Z"/>
                <w:color w:val="000000"/>
                <w:sz w:val="22"/>
                <w:szCs w:val="22"/>
              </w:rPr>
            </w:pPr>
            <w:ins w:id="2178" w:author="Kramár Róbert" w:date="2017-05-15T14:12:00Z">
              <w:r w:rsidRPr="007001F1">
                <w:rPr>
                  <w:color w:val="000000"/>
                  <w:sz w:val="22"/>
                  <w:szCs w:val="22"/>
                </w:rPr>
                <w:t>12</w:t>
              </w:r>
            </w:ins>
          </w:p>
        </w:tc>
        <w:tc>
          <w:tcPr>
            <w:tcW w:w="4820" w:type="dxa"/>
            <w:gridSpan w:val="2"/>
            <w:shd w:val="clear" w:color="auto" w:fill="auto"/>
            <w:vAlign w:val="center"/>
          </w:tcPr>
          <w:p w14:paraId="19860A66" w14:textId="06D1F807" w:rsidR="00F57BCB" w:rsidRPr="00A04031" w:rsidRDefault="00F57BCB" w:rsidP="00A3755D">
            <w:pPr>
              <w:autoSpaceDE w:val="0"/>
              <w:autoSpaceDN w:val="0"/>
              <w:adjustRightInd w:val="0"/>
              <w:jc w:val="both"/>
              <w:rPr>
                <w:ins w:id="2179" w:author="Kramár Róbert" w:date="2017-05-15T14:12:00Z"/>
                <w:color w:val="000000"/>
                <w:sz w:val="22"/>
                <w:szCs w:val="22"/>
              </w:rPr>
            </w:pPr>
            <w:ins w:id="2180" w:author="Kramár Róbert" w:date="2017-05-15T14:12:00Z">
              <w:r w:rsidRPr="00A04031">
                <w:rPr>
                  <w:color w:val="000000"/>
                  <w:sz w:val="22"/>
                  <w:szCs w:val="22"/>
                </w:rPr>
                <w:t xml:space="preserve">Boli pri zadávaní zákazky dodržané princípy v zmysle § 10 ods. 2 ZVO? </w:t>
              </w:r>
            </w:ins>
            <w:ins w:id="2181" w:author="Kramár Róbert" w:date="2017-07-26T17:24:00Z">
              <w:r w:rsidR="007001F1" w:rsidRPr="00A04031">
                <w:rPr>
                  <w:color w:val="1F497D"/>
                  <w:sz w:val="22"/>
                  <w:szCs w:val="22"/>
                  <w:rPrChange w:id="2182" w:author="Kramár Róbert" w:date="2017-07-26T17:51:00Z">
                    <w:rPr>
                      <w:color w:val="1F497D"/>
                    </w:rPr>
                  </w:rPrChange>
                </w:rPr>
                <w:t>Dodržal verejný obstarávateľ pri zadávaní zákazky princíp hospodárnosti?</w:t>
              </w:r>
            </w:ins>
          </w:p>
        </w:tc>
        <w:tc>
          <w:tcPr>
            <w:tcW w:w="567" w:type="dxa"/>
            <w:shd w:val="clear" w:color="auto" w:fill="auto"/>
            <w:vAlign w:val="center"/>
          </w:tcPr>
          <w:p w14:paraId="4649BBC1" w14:textId="77777777" w:rsidR="00F57BCB" w:rsidRPr="007001F1" w:rsidRDefault="00F57BCB" w:rsidP="0023087C">
            <w:pPr>
              <w:jc w:val="center"/>
              <w:rPr>
                <w:ins w:id="2183" w:author="Kramár Róbert" w:date="2017-05-15T14:12:00Z"/>
                <w:color w:val="000000"/>
                <w:sz w:val="22"/>
                <w:szCs w:val="22"/>
              </w:rPr>
            </w:pPr>
          </w:p>
        </w:tc>
        <w:tc>
          <w:tcPr>
            <w:tcW w:w="567" w:type="dxa"/>
            <w:shd w:val="clear" w:color="auto" w:fill="auto"/>
            <w:vAlign w:val="center"/>
          </w:tcPr>
          <w:p w14:paraId="15B4A6A5" w14:textId="77777777" w:rsidR="00F57BCB" w:rsidRPr="007001F1" w:rsidRDefault="00F57BCB" w:rsidP="0023087C">
            <w:pPr>
              <w:jc w:val="center"/>
              <w:rPr>
                <w:ins w:id="2184" w:author="Kramár Róbert" w:date="2017-05-15T14:12:00Z"/>
                <w:color w:val="000000"/>
                <w:sz w:val="22"/>
                <w:szCs w:val="22"/>
              </w:rPr>
            </w:pPr>
          </w:p>
        </w:tc>
        <w:tc>
          <w:tcPr>
            <w:tcW w:w="776" w:type="dxa"/>
            <w:shd w:val="clear" w:color="auto" w:fill="auto"/>
            <w:vAlign w:val="center"/>
          </w:tcPr>
          <w:p w14:paraId="4E69BF03" w14:textId="77777777" w:rsidR="00F57BCB" w:rsidRPr="007001F1" w:rsidRDefault="00F57BCB" w:rsidP="0023087C">
            <w:pPr>
              <w:jc w:val="center"/>
              <w:rPr>
                <w:ins w:id="2185" w:author="Kramár Róbert" w:date="2017-05-15T14:12:00Z"/>
                <w:color w:val="000000"/>
                <w:sz w:val="22"/>
                <w:szCs w:val="22"/>
              </w:rPr>
            </w:pPr>
          </w:p>
        </w:tc>
        <w:tc>
          <w:tcPr>
            <w:tcW w:w="1775" w:type="dxa"/>
            <w:shd w:val="clear" w:color="auto" w:fill="auto"/>
            <w:vAlign w:val="center"/>
          </w:tcPr>
          <w:p w14:paraId="49D1C356" w14:textId="77777777" w:rsidR="00F57BCB" w:rsidRPr="007001F1" w:rsidRDefault="00F57BCB" w:rsidP="0023087C">
            <w:pPr>
              <w:jc w:val="center"/>
              <w:rPr>
                <w:ins w:id="2186" w:author="Kramár Róbert" w:date="2017-05-15T14:12:00Z"/>
                <w:color w:val="000000"/>
                <w:sz w:val="22"/>
                <w:szCs w:val="22"/>
              </w:rPr>
            </w:pPr>
          </w:p>
        </w:tc>
      </w:tr>
      <w:tr w:rsidR="00A90F26" w:rsidRPr="007001F1" w14:paraId="02378F4F" w14:textId="77777777" w:rsidTr="007261E4">
        <w:trPr>
          <w:trHeight w:val="20"/>
        </w:trPr>
        <w:tc>
          <w:tcPr>
            <w:tcW w:w="582" w:type="dxa"/>
            <w:shd w:val="clear" w:color="auto" w:fill="auto"/>
            <w:noWrap/>
            <w:vAlign w:val="center"/>
          </w:tcPr>
          <w:p w14:paraId="0FE7D318" w14:textId="3BC79693" w:rsidR="00A90F26" w:rsidRPr="007001F1" w:rsidRDefault="00A90F26" w:rsidP="0023087C">
            <w:pPr>
              <w:jc w:val="center"/>
              <w:rPr>
                <w:color w:val="000000"/>
                <w:sz w:val="22"/>
                <w:szCs w:val="22"/>
              </w:rPr>
            </w:pPr>
            <w:r w:rsidRPr="007001F1">
              <w:rPr>
                <w:color w:val="000000"/>
                <w:sz w:val="22"/>
                <w:szCs w:val="22"/>
              </w:rPr>
              <w:t>1</w:t>
            </w:r>
            <w:ins w:id="2187" w:author="Kramár Róbert" w:date="2017-05-15T14:12:00Z">
              <w:r w:rsidR="00F57BCB" w:rsidRPr="007001F1">
                <w:rPr>
                  <w:color w:val="000000"/>
                  <w:sz w:val="22"/>
                  <w:szCs w:val="22"/>
                </w:rPr>
                <w:t>3</w:t>
              </w:r>
            </w:ins>
            <w:del w:id="2188" w:author="Kramár Róbert" w:date="2017-05-15T14:12:00Z">
              <w:r w:rsidRPr="007001F1" w:rsidDel="00F57BCB">
                <w:rPr>
                  <w:color w:val="000000"/>
                  <w:sz w:val="22"/>
                  <w:szCs w:val="22"/>
                </w:rPr>
                <w:delText>2</w:delText>
              </w:r>
            </w:del>
          </w:p>
        </w:tc>
        <w:tc>
          <w:tcPr>
            <w:tcW w:w="4820" w:type="dxa"/>
            <w:gridSpan w:val="2"/>
            <w:shd w:val="clear" w:color="auto" w:fill="auto"/>
            <w:vAlign w:val="center"/>
          </w:tcPr>
          <w:p w14:paraId="4B99F9B6" w14:textId="41754E9D" w:rsidR="00A90F26" w:rsidRPr="007001F1" w:rsidRDefault="00A90F26" w:rsidP="00A3755D">
            <w:pPr>
              <w:autoSpaceDE w:val="0"/>
              <w:autoSpaceDN w:val="0"/>
              <w:adjustRightInd w:val="0"/>
              <w:jc w:val="both"/>
              <w:rPr>
                <w:color w:val="000000"/>
                <w:sz w:val="22"/>
                <w:szCs w:val="22"/>
              </w:rPr>
            </w:pPr>
            <w:r w:rsidRPr="007001F1">
              <w:rPr>
                <w:color w:val="000000"/>
                <w:sz w:val="22"/>
                <w:szCs w:val="22"/>
              </w:rPr>
              <w:t>Bol zamestnanec vykonávajúci kontrolu oboznámený s rizikovými indikátormi</w:t>
            </w:r>
            <w:del w:id="2189" w:author="Kramár Róbert" w:date="2017-05-15T13:33:00Z">
              <w:r w:rsidRPr="007001F1" w:rsidDel="00A128DC">
                <w:rPr>
                  <w:color w:val="000000"/>
                  <w:sz w:val="22"/>
                  <w:szCs w:val="22"/>
                </w:rPr>
                <w:delText>, ktoré sú uvedené v Systéme riadenia EŠIF</w:delText>
              </w:r>
            </w:del>
            <w:ins w:id="2190" w:author="Kramár Róbert" w:date="2017-07-26T17:51:00Z">
              <w:r w:rsidR="00A04031">
                <w:rPr>
                  <w:color w:val="000000"/>
                  <w:sz w:val="22"/>
                  <w:szCs w:val="22"/>
                </w:rPr>
                <w:t xml:space="preserve"> </w:t>
              </w:r>
            </w:ins>
            <w:ins w:id="2191"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14:paraId="6D0DAB95" w14:textId="77777777" w:rsidR="00A90F26" w:rsidRPr="007001F1" w:rsidRDefault="00A90F26" w:rsidP="0023087C">
            <w:pPr>
              <w:jc w:val="center"/>
              <w:rPr>
                <w:color w:val="000000"/>
                <w:sz w:val="22"/>
                <w:szCs w:val="22"/>
              </w:rPr>
            </w:pPr>
          </w:p>
        </w:tc>
        <w:tc>
          <w:tcPr>
            <w:tcW w:w="567" w:type="dxa"/>
            <w:shd w:val="clear" w:color="auto" w:fill="auto"/>
            <w:vAlign w:val="center"/>
          </w:tcPr>
          <w:p w14:paraId="407C659F" w14:textId="77777777" w:rsidR="00A90F26" w:rsidRPr="007001F1" w:rsidRDefault="00A90F26" w:rsidP="0023087C">
            <w:pPr>
              <w:jc w:val="center"/>
              <w:rPr>
                <w:color w:val="000000"/>
                <w:sz w:val="22"/>
                <w:szCs w:val="22"/>
              </w:rPr>
            </w:pPr>
          </w:p>
        </w:tc>
        <w:tc>
          <w:tcPr>
            <w:tcW w:w="776" w:type="dxa"/>
            <w:shd w:val="clear" w:color="auto" w:fill="auto"/>
            <w:vAlign w:val="center"/>
          </w:tcPr>
          <w:p w14:paraId="7F534D37" w14:textId="77777777" w:rsidR="00A90F26" w:rsidRPr="007001F1" w:rsidRDefault="00A90F26" w:rsidP="0023087C">
            <w:pPr>
              <w:jc w:val="center"/>
              <w:rPr>
                <w:color w:val="000000"/>
                <w:sz w:val="22"/>
                <w:szCs w:val="22"/>
              </w:rPr>
            </w:pPr>
          </w:p>
        </w:tc>
        <w:tc>
          <w:tcPr>
            <w:tcW w:w="1775" w:type="dxa"/>
            <w:shd w:val="clear" w:color="auto" w:fill="auto"/>
            <w:vAlign w:val="center"/>
          </w:tcPr>
          <w:p w14:paraId="39C6299F" w14:textId="77777777" w:rsidR="00A90F26" w:rsidRPr="007001F1" w:rsidRDefault="00A90F26" w:rsidP="0023087C">
            <w:pPr>
              <w:jc w:val="center"/>
              <w:rPr>
                <w:color w:val="000000"/>
                <w:sz w:val="22"/>
                <w:szCs w:val="22"/>
              </w:rPr>
            </w:pPr>
          </w:p>
        </w:tc>
      </w:tr>
      <w:tr w:rsidR="00E94B70" w:rsidRPr="007001F1" w14:paraId="56A075BA" w14:textId="77777777" w:rsidTr="00DA30D4">
        <w:trPr>
          <w:trHeight w:val="405"/>
        </w:trPr>
        <w:tc>
          <w:tcPr>
            <w:tcW w:w="582" w:type="dxa"/>
            <w:vMerge w:val="restart"/>
            <w:shd w:val="clear" w:color="auto" w:fill="auto"/>
            <w:noWrap/>
            <w:vAlign w:val="center"/>
          </w:tcPr>
          <w:p w14:paraId="6B8AE754" w14:textId="72E84D1B" w:rsidR="00E94B70" w:rsidRPr="007001F1" w:rsidRDefault="00E94B70" w:rsidP="0023087C">
            <w:pPr>
              <w:jc w:val="center"/>
              <w:rPr>
                <w:color w:val="000000"/>
                <w:sz w:val="22"/>
                <w:szCs w:val="22"/>
              </w:rPr>
            </w:pPr>
            <w:r w:rsidRPr="007001F1">
              <w:rPr>
                <w:color w:val="000000"/>
                <w:sz w:val="22"/>
                <w:szCs w:val="22"/>
              </w:rPr>
              <w:t>1</w:t>
            </w:r>
            <w:ins w:id="2192" w:author="Kramár Róbert" w:date="2017-05-15T14:12:00Z">
              <w:r w:rsidR="00F57BCB" w:rsidRPr="007001F1">
                <w:rPr>
                  <w:color w:val="000000"/>
                  <w:sz w:val="22"/>
                  <w:szCs w:val="22"/>
                </w:rPr>
                <w:t>4</w:t>
              </w:r>
            </w:ins>
            <w:del w:id="2193" w:author="Kramár Róbert" w:date="2017-05-15T14:12:00Z">
              <w:r w:rsidRPr="007001F1" w:rsidDel="00F57BCB">
                <w:rPr>
                  <w:color w:val="000000"/>
                  <w:sz w:val="22"/>
                  <w:szCs w:val="22"/>
                </w:rPr>
                <w:delText>3</w:delText>
              </w:r>
            </w:del>
          </w:p>
        </w:tc>
        <w:tc>
          <w:tcPr>
            <w:tcW w:w="4820" w:type="dxa"/>
            <w:gridSpan w:val="2"/>
            <w:shd w:val="clear" w:color="auto" w:fill="auto"/>
            <w:vAlign w:val="center"/>
          </w:tcPr>
          <w:p w14:paraId="4AD96E63" w14:textId="41BC3171" w:rsidR="00E94B70" w:rsidRPr="007001F1" w:rsidRDefault="00E94B70"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126CA2F6" w14:textId="77777777" w:rsidR="00E94B70" w:rsidRPr="007001F1" w:rsidRDefault="00E94B70" w:rsidP="0023087C">
            <w:pPr>
              <w:jc w:val="center"/>
              <w:rPr>
                <w:color w:val="000000"/>
                <w:sz w:val="22"/>
                <w:szCs w:val="22"/>
              </w:rPr>
            </w:pPr>
          </w:p>
        </w:tc>
        <w:tc>
          <w:tcPr>
            <w:tcW w:w="567" w:type="dxa"/>
            <w:shd w:val="clear" w:color="auto" w:fill="auto"/>
            <w:vAlign w:val="center"/>
          </w:tcPr>
          <w:p w14:paraId="6CB4666B" w14:textId="77777777" w:rsidR="00E94B70" w:rsidRPr="007001F1" w:rsidRDefault="00E94B70" w:rsidP="0023087C">
            <w:pPr>
              <w:jc w:val="center"/>
              <w:rPr>
                <w:color w:val="000000"/>
                <w:sz w:val="22"/>
                <w:szCs w:val="22"/>
              </w:rPr>
            </w:pPr>
          </w:p>
        </w:tc>
        <w:tc>
          <w:tcPr>
            <w:tcW w:w="776" w:type="dxa"/>
            <w:shd w:val="clear" w:color="auto" w:fill="auto"/>
            <w:vAlign w:val="center"/>
          </w:tcPr>
          <w:p w14:paraId="5FCA19C5" w14:textId="77777777" w:rsidR="00E94B70" w:rsidRPr="007001F1" w:rsidRDefault="00E94B70" w:rsidP="0023087C">
            <w:pPr>
              <w:jc w:val="center"/>
              <w:rPr>
                <w:color w:val="000000"/>
                <w:sz w:val="22"/>
                <w:szCs w:val="22"/>
              </w:rPr>
            </w:pPr>
          </w:p>
        </w:tc>
        <w:tc>
          <w:tcPr>
            <w:tcW w:w="1775" w:type="dxa"/>
            <w:shd w:val="clear" w:color="auto" w:fill="auto"/>
            <w:vAlign w:val="center"/>
          </w:tcPr>
          <w:p w14:paraId="674B80FE" w14:textId="77777777" w:rsidR="00E94B70" w:rsidRPr="007001F1" w:rsidRDefault="00E94B70" w:rsidP="0023087C">
            <w:pPr>
              <w:jc w:val="center"/>
              <w:rPr>
                <w:color w:val="000000"/>
                <w:sz w:val="22"/>
                <w:szCs w:val="22"/>
              </w:rPr>
            </w:pPr>
          </w:p>
        </w:tc>
      </w:tr>
      <w:tr w:rsidR="00E94B70" w:rsidRPr="007001F1" w14:paraId="626196C6" w14:textId="77777777" w:rsidTr="007261E4">
        <w:trPr>
          <w:trHeight w:val="845"/>
        </w:trPr>
        <w:tc>
          <w:tcPr>
            <w:tcW w:w="582" w:type="dxa"/>
            <w:vMerge/>
            <w:shd w:val="clear" w:color="auto" w:fill="auto"/>
            <w:noWrap/>
            <w:vAlign w:val="center"/>
          </w:tcPr>
          <w:p w14:paraId="7926EDE2" w14:textId="77777777" w:rsidR="00E94B70" w:rsidRPr="007001F1" w:rsidRDefault="00E94B70" w:rsidP="0023087C">
            <w:pPr>
              <w:jc w:val="center"/>
              <w:rPr>
                <w:color w:val="000000"/>
                <w:sz w:val="22"/>
                <w:szCs w:val="22"/>
              </w:rPr>
            </w:pPr>
          </w:p>
        </w:tc>
        <w:tc>
          <w:tcPr>
            <w:tcW w:w="4820" w:type="dxa"/>
            <w:gridSpan w:val="2"/>
            <w:shd w:val="clear" w:color="auto" w:fill="auto"/>
            <w:vAlign w:val="center"/>
          </w:tcPr>
          <w:p w14:paraId="6580E16C" w14:textId="5D2A7AF7" w:rsidR="00E94B70" w:rsidRPr="007001F1" w:rsidRDefault="00C50191" w:rsidP="00A3755D">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54E2D9" w14:textId="77777777" w:rsidR="00E94B70" w:rsidRPr="007001F1" w:rsidRDefault="00E94B70" w:rsidP="0023087C">
            <w:pPr>
              <w:jc w:val="center"/>
              <w:rPr>
                <w:color w:val="000000"/>
                <w:sz w:val="22"/>
                <w:szCs w:val="22"/>
              </w:rPr>
            </w:pPr>
          </w:p>
        </w:tc>
        <w:tc>
          <w:tcPr>
            <w:tcW w:w="567" w:type="dxa"/>
            <w:shd w:val="clear" w:color="auto" w:fill="auto"/>
            <w:vAlign w:val="center"/>
          </w:tcPr>
          <w:p w14:paraId="7F8F66E9" w14:textId="77777777" w:rsidR="00E94B70" w:rsidRPr="007001F1" w:rsidRDefault="00E94B70" w:rsidP="0023087C">
            <w:pPr>
              <w:jc w:val="center"/>
              <w:rPr>
                <w:color w:val="000000"/>
                <w:sz w:val="22"/>
                <w:szCs w:val="22"/>
              </w:rPr>
            </w:pPr>
          </w:p>
        </w:tc>
        <w:tc>
          <w:tcPr>
            <w:tcW w:w="776" w:type="dxa"/>
            <w:shd w:val="clear" w:color="auto" w:fill="auto"/>
            <w:vAlign w:val="center"/>
          </w:tcPr>
          <w:p w14:paraId="3B6BEECF" w14:textId="77777777" w:rsidR="00E94B70" w:rsidRPr="007001F1" w:rsidRDefault="00E94B70" w:rsidP="0023087C">
            <w:pPr>
              <w:jc w:val="center"/>
              <w:rPr>
                <w:color w:val="000000"/>
                <w:sz w:val="22"/>
                <w:szCs w:val="22"/>
              </w:rPr>
            </w:pPr>
          </w:p>
        </w:tc>
        <w:tc>
          <w:tcPr>
            <w:tcW w:w="1775" w:type="dxa"/>
            <w:shd w:val="clear" w:color="auto" w:fill="auto"/>
            <w:vAlign w:val="center"/>
          </w:tcPr>
          <w:p w14:paraId="36B53FE9" w14:textId="77777777" w:rsidR="00E94B70" w:rsidRPr="007001F1" w:rsidRDefault="00E94B70" w:rsidP="0023087C">
            <w:pPr>
              <w:jc w:val="center"/>
              <w:rPr>
                <w:color w:val="000000"/>
                <w:sz w:val="22"/>
                <w:szCs w:val="22"/>
              </w:rPr>
            </w:pPr>
          </w:p>
        </w:tc>
      </w:tr>
      <w:tr w:rsidR="00E94B70" w:rsidRPr="007001F1" w14:paraId="4946DCEE" w14:textId="77777777" w:rsidTr="007261E4">
        <w:trPr>
          <w:trHeight w:val="845"/>
        </w:trPr>
        <w:tc>
          <w:tcPr>
            <w:tcW w:w="582" w:type="dxa"/>
            <w:vMerge/>
            <w:shd w:val="clear" w:color="auto" w:fill="auto"/>
            <w:noWrap/>
            <w:vAlign w:val="center"/>
          </w:tcPr>
          <w:p w14:paraId="54E20E8F" w14:textId="77777777" w:rsidR="00E94B70" w:rsidRPr="007001F1" w:rsidRDefault="00E94B70" w:rsidP="0023087C">
            <w:pPr>
              <w:jc w:val="center"/>
              <w:rPr>
                <w:color w:val="000000"/>
                <w:sz w:val="22"/>
                <w:szCs w:val="22"/>
              </w:rPr>
            </w:pPr>
          </w:p>
        </w:tc>
        <w:tc>
          <w:tcPr>
            <w:tcW w:w="4820" w:type="dxa"/>
            <w:gridSpan w:val="2"/>
            <w:shd w:val="clear" w:color="auto" w:fill="auto"/>
            <w:vAlign w:val="center"/>
          </w:tcPr>
          <w:p w14:paraId="7F555B9D" w14:textId="34D6308E" w:rsidR="00E94B70" w:rsidRPr="007001F1" w:rsidRDefault="00C50191" w:rsidP="00695091">
            <w:pPr>
              <w:jc w:val="both"/>
              <w:rPr>
                <w:color w:val="000000"/>
                <w:sz w:val="22"/>
                <w:szCs w:val="22"/>
              </w:rPr>
            </w:pPr>
            <w:del w:id="2194" w:author="Kramár Róbert" w:date="2018-04-27T17:40:00Z">
              <w:r w:rsidRPr="007001F1" w:rsidDel="00695091">
                <w:rPr>
                  <w:color w:val="000000"/>
                  <w:sz w:val="22"/>
                  <w:szCs w:val="22"/>
                </w:rPr>
                <w:delText>c) Má úspešný uchádzač a subdodávateľ úspešného uchádzača (ak relevantné) zapísaných v registri partnerov verejného sektora konečných užívateľov výhod</w:delText>
              </w:r>
            </w:del>
            <w:r w:rsidR="00695091">
              <w:rPr>
                <w:rStyle w:val="Odkaznakomentr"/>
              </w:rPr>
              <w:commentReference w:id="2195"/>
            </w:r>
            <w:del w:id="2196" w:author="Kramár Róbert" w:date="2018-04-27T17:40:00Z">
              <w:r w:rsidRPr="007001F1" w:rsidDel="00695091">
                <w:rPr>
                  <w:color w:val="000000"/>
                  <w:sz w:val="22"/>
                  <w:szCs w:val="22"/>
                </w:rPr>
                <w:delText xml:space="preserve">?   </w:delText>
              </w:r>
            </w:del>
            <w:r w:rsidRPr="007001F1">
              <w:rPr>
                <w:color w:val="000000"/>
                <w:sz w:val="22"/>
                <w:szCs w:val="22"/>
              </w:rPr>
              <w:t xml:space="preserve"> </w:t>
            </w:r>
          </w:p>
        </w:tc>
        <w:tc>
          <w:tcPr>
            <w:tcW w:w="567" w:type="dxa"/>
            <w:shd w:val="clear" w:color="auto" w:fill="auto"/>
            <w:vAlign w:val="center"/>
          </w:tcPr>
          <w:p w14:paraId="08A883CF" w14:textId="77777777" w:rsidR="00E94B70" w:rsidRPr="007001F1" w:rsidRDefault="00E94B70" w:rsidP="0023087C">
            <w:pPr>
              <w:jc w:val="center"/>
              <w:rPr>
                <w:color w:val="000000"/>
                <w:sz w:val="22"/>
                <w:szCs w:val="22"/>
              </w:rPr>
            </w:pPr>
          </w:p>
        </w:tc>
        <w:tc>
          <w:tcPr>
            <w:tcW w:w="567" w:type="dxa"/>
            <w:shd w:val="clear" w:color="auto" w:fill="auto"/>
            <w:vAlign w:val="center"/>
          </w:tcPr>
          <w:p w14:paraId="43D553B9" w14:textId="77777777" w:rsidR="00E94B70" w:rsidRPr="007001F1" w:rsidRDefault="00E94B70" w:rsidP="0023087C">
            <w:pPr>
              <w:jc w:val="center"/>
              <w:rPr>
                <w:color w:val="000000"/>
                <w:sz w:val="22"/>
                <w:szCs w:val="22"/>
              </w:rPr>
            </w:pPr>
          </w:p>
        </w:tc>
        <w:tc>
          <w:tcPr>
            <w:tcW w:w="776" w:type="dxa"/>
            <w:shd w:val="clear" w:color="auto" w:fill="auto"/>
            <w:vAlign w:val="center"/>
          </w:tcPr>
          <w:p w14:paraId="69F9AA89" w14:textId="77777777" w:rsidR="00E94B70" w:rsidRPr="007001F1" w:rsidRDefault="00E94B70" w:rsidP="0023087C">
            <w:pPr>
              <w:jc w:val="center"/>
              <w:rPr>
                <w:color w:val="000000"/>
                <w:sz w:val="22"/>
                <w:szCs w:val="22"/>
              </w:rPr>
            </w:pPr>
          </w:p>
        </w:tc>
        <w:tc>
          <w:tcPr>
            <w:tcW w:w="1775" w:type="dxa"/>
            <w:shd w:val="clear" w:color="auto" w:fill="auto"/>
            <w:vAlign w:val="center"/>
          </w:tcPr>
          <w:p w14:paraId="2A102ACE" w14:textId="77777777" w:rsidR="00E94B70" w:rsidRPr="007001F1" w:rsidRDefault="00E94B70" w:rsidP="0023087C">
            <w:pPr>
              <w:jc w:val="center"/>
              <w:rPr>
                <w:color w:val="000000"/>
                <w:sz w:val="22"/>
                <w:szCs w:val="22"/>
              </w:rPr>
            </w:pPr>
          </w:p>
        </w:tc>
      </w:tr>
      <w:tr w:rsidR="00E70D44" w:rsidRPr="007001F1" w14:paraId="01998857" w14:textId="77777777" w:rsidTr="007261E4">
        <w:trPr>
          <w:trHeight w:val="20"/>
        </w:trPr>
        <w:tc>
          <w:tcPr>
            <w:tcW w:w="582" w:type="dxa"/>
            <w:shd w:val="clear" w:color="auto" w:fill="auto"/>
            <w:noWrap/>
            <w:vAlign w:val="center"/>
          </w:tcPr>
          <w:p w14:paraId="257410DD" w14:textId="54E2FE7E" w:rsidR="00E70D44" w:rsidRPr="007001F1" w:rsidRDefault="009303C4" w:rsidP="0023087C">
            <w:pPr>
              <w:jc w:val="center"/>
              <w:rPr>
                <w:color w:val="000000"/>
                <w:sz w:val="22"/>
                <w:szCs w:val="22"/>
              </w:rPr>
            </w:pPr>
            <w:r w:rsidRPr="007001F1">
              <w:rPr>
                <w:color w:val="000000"/>
                <w:sz w:val="22"/>
                <w:szCs w:val="22"/>
              </w:rPr>
              <w:t>1</w:t>
            </w:r>
            <w:ins w:id="2197" w:author="Kramár Róbert" w:date="2017-05-15T14:13:00Z">
              <w:r w:rsidR="00F57BCB" w:rsidRPr="007001F1">
                <w:rPr>
                  <w:color w:val="000000"/>
                  <w:sz w:val="22"/>
                  <w:szCs w:val="22"/>
                </w:rPr>
                <w:t>5</w:t>
              </w:r>
            </w:ins>
            <w:del w:id="2198" w:author="Kramár Róbert" w:date="2017-05-15T14:13:00Z">
              <w:r w:rsidRPr="007001F1" w:rsidDel="00F57BCB">
                <w:rPr>
                  <w:color w:val="000000"/>
                  <w:sz w:val="22"/>
                  <w:szCs w:val="22"/>
                </w:rPr>
                <w:delText>4</w:delText>
              </w:r>
            </w:del>
          </w:p>
        </w:tc>
        <w:tc>
          <w:tcPr>
            <w:tcW w:w="4820" w:type="dxa"/>
            <w:gridSpan w:val="2"/>
            <w:shd w:val="clear" w:color="auto" w:fill="auto"/>
            <w:vAlign w:val="center"/>
          </w:tcPr>
          <w:p w14:paraId="70B7BC82" w14:textId="7A1012CC" w:rsidR="00E70D44" w:rsidRPr="007001F1" w:rsidRDefault="00E70D44" w:rsidP="00A3755D">
            <w:pPr>
              <w:autoSpaceDE w:val="0"/>
              <w:autoSpaceDN w:val="0"/>
              <w:adjustRightInd w:val="0"/>
              <w:jc w:val="both"/>
              <w:rPr>
                <w:sz w:val="22"/>
                <w:lang w:eastAsia="en-US"/>
              </w:rPr>
            </w:pPr>
            <w:r w:rsidRPr="007001F1">
              <w:rPr>
                <w:color w:val="000000"/>
                <w:sz w:val="22"/>
              </w:rPr>
              <w:t>Prišlo k podstatnému zníženiu rozsahu predmetu zákazky?</w:t>
            </w:r>
          </w:p>
        </w:tc>
        <w:tc>
          <w:tcPr>
            <w:tcW w:w="567" w:type="dxa"/>
            <w:shd w:val="clear" w:color="auto" w:fill="auto"/>
            <w:vAlign w:val="center"/>
          </w:tcPr>
          <w:p w14:paraId="53C7B957" w14:textId="77777777" w:rsidR="00E70D44" w:rsidRPr="007001F1" w:rsidRDefault="00E70D44" w:rsidP="0023087C">
            <w:pPr>
              <w:jc w:val="center"/>
              <w:rPr>
                <w:color w:val="000000"/>
                <w:sz w:val="22"/>
                <w:szCs w:val="22"/>
              </w:rPr>
            </w:pPr>
          </w:p>
        </w:tc>
        <w:tc>
          <w:tcPr>
            <w:tcW w:w="567" w:type="dxa"/>
            <w:shd w:val="clear" w:color="auto" w:fill="auto"/>
            <w:vAlign w:val="center"/>
          </w:tcPr>
          <w:p w14:paraId="301E3106" w14:textId="77777777" w:rsidR="00E70D44" w:rsidRPr="007001F1" w:rsidRDefault="00E70D44" w:rsidP="0023087C">
            <w:pPr>
              <w:jc w:val="center"/>
              <w:rPr>
                <w:color w:val="000000"/>
                <w:sz w:val="22"/>
                <w:szCs w:val="22"/>
              </w:rPr>
            </w:pPr>
          </w:p>
        </w:tc>
        <w:tc>
          <w:tcPr>
            <w:tcW w:w="776" w:type="dxa"/>
            <w:shd w:val="clear" w:color="auto" w:fill="auto"/>
            <w:vAlign w:val="center"/>
          </w:tcPr>
          <w:p w14:paraId="114B74AC" w14:textId="77777777" w:rsidR="00E70D44" w:rsidRPr="007001F1" w:rsidRDefault="00E70D44" w:rsidP="0023087C">
            <w:pPr>
              <w:jc w:val="center"/>
              <w:rPr>
                <w:color w:val="000000"/>
                <w:sz w:val="22"/>
                <w:szCs w:val="22"/>
              </w:rPr>
            </w:pPr>
          </w:p>
        </w:tc>
        <w:tc>
          <w:tcPr>
            <w:tcW w:w="1775" w:type="dxa"/>
            <w:shd w:val="clear" w:color="auto" w:fill="auto"/>
            <w:vAlign w:val="center"/>
          </w:tcPr>
          <w:p w14:paraId="16C79486" w14:textId="77777777" w:rsidR="00E70D44" w:rsidRPr="007001F1" w:rsidRDefault="00E70D44" w:rsidP="0023087C">
            <w:pPr>
              <w:jc w:val="center"/>
              <w:rPr>
                <w:color w:val="000000"/>
                <w:sz w:val="22"/>
                <w:szCs w:val="22"/>
              </w:rPr>
            </w:pPr>
          </w:p>
        </w:tc>
      </w:tr>
      <w:tr w:rsidR="00A90F26" w:rsidRPr="007001F1" w14:paraId="31ED47B4" w14:textId="77777777" w:rsidTr="007261E4">
        <w:trPr>
          <w:trHeight w:val="20"/>
        </w:trPr>
        <w:tc>
          <w:tcPr>
            <w:tcW w:w="582" w:type="dxa"/>
            <w:shd w:val="clear" w:color="auto" w:fill="auto"/>
            <w:noWrap/>
            <w:vAlign w:val="center"/>
          </w:tcPr>
          <w:p w14:paraId="2881754F" w14:textId="234A0104" w:rsidR="00A90F26" w:rsidRPr="007001F1" w:rsidRDefault="009303C4" w:rsidP="0023087C">
            <w:pPr>
              <w:jc w:val="center"/>
              <w:rPr>
                <w:color w:val="000000"/>
                <w:sz w:val="22"/>
                <w:szCs w:val="22"/>
              </w:rPr>
            </w:pPr>
            <w:r w:rsidRPr="007001F1">
              <w:rPr>
                <w:color w:val="000000"/>
                <w:sz w:val="22"/>
                <w:szCs w:val="22"/>
              </w:rPr>
              <w:t>1</w:t>
            </w:r>
            <w:ins w:id="2199" w:author="Kramár Róbert" w:date="2017-05-15T14:13:00Z">
              <w:r w:rsidR="00F57BCB" w:rsidRPr="007001F1">
                <w:rPr>
                  <w:color w:val="000000"/>
                  <w:sz w:val="22"/>
                  <w:szCs w:val="22"/>
                </w:rPr>
                <w:t>6</w:t>
              </w:r>
            </w:ins>
            <w:del w:id="2200" w:author="Kramár Róbert" w:date="2017-05-15T14:13:00Z">
              <w:r w:rsidRPr="007001F1" w:rsidDel="00F57BCB">
                <w:rPr>
                  <w:color w:val="000000"/>
                  <w:sz w:val="22"/>
                  <w:szCs w:val="22"/>
                </w:rPr>
                <w:delText>5</w:delText>
              </w:r>
            </w:del>
          </w:p>
        </w:tc>
        <w:tc>
          <w:tcPr>
            <w:tcW w:w="4820" w:type="dxa"/>
            <w:gridSpan w:val="2"/>
            <w:shd w:val="clear" w:color="auto" w:fill="auto"/>
            <w:vAlign w:val="center"/>
          </w:tcPr>
          <w:p w14:paraId="097E269B" w14:textId="77777777" w:rsidR="00A90F26" w:rsidRPr="007001F1" w:rsidRDefault="00A90F26" w:rsidP="00A3755D">
            <w:pPr>
              <w:autoSpaceDE w:val="0"/>
              <w:autoSpaceDN w:val="0"/>
              <w:adjustRightInd w:val="0"/>
              <w:jc w:val="both"/>
              <w:rPr>
                <w:color w:val="000000"/>
                <w:sz w:val="22"/>
                <w:szCs w:val="22"/>
              </w:rPr>
            </w:pPr>
            <w:r w:rsidRPr="007001F1">
              <w:rPr>
                <w:sz w:val="22"/>
                <w:lang w:eastAsia="en-US"/>
              </w:rPr>
              <w:t xml:space="preserve">Bola zmena zmluvy, rámcovej dohody alebo koncesnej zmluvy vykonaná plne v súlade so závermi ex </w:t>
            </w:r>
            <w:proofErr w:type="spellStart"/>
            <w:r w:rsidRPr="007001F1">
              <w:rPr>
                <w:sz w:val="22"/>
                <w:lang w:eastAsia="en-US"/>
              </w:rPr>
              <w:t>ante</w:t>
            </w:r>
            <w:proofErr w:type="spellEnd"/>
            <w:r w:rsidRPr="007001F1">
              <w:rPr>
                <w:sz w:val="22"/>
                <w:lang w:eastAsia="en-US"/>
              </w:rPr>
              <w:t xml:space="preserve"> kontroly?</w:t>
            </w:r>
          </w:p>
        </w:tc>
        <w:tc>
          <w:tcPr>
            <w:tcW w:w="567" w:type="dxa"/>
            <w:shd w:val="clear" w:color="auto" w:fill="auto"/>
            <w:vAlign w:val="center"/>
          </w:tcPr>
          <w:p w14:paraId="479BB6B0" w14:textId="77777777" w:rsidR="00A90F26" w:rsidRPr="007001F1" w:rsidRDefault="00A90F26" w:rsidP="0023087C">
            <w:pPr>
              <w:jc w:val="center"/>
              <w:rPr>
                <w:color w:val="000000"/>
                <w:sz w:val="22"/>
                <w:szCs w:val="22"/>
              </w:rPr>
            </w:pPr>
          </w:p>
        </w:tc>
        <w:tc>
          <w:tcPr>
            <w:tcW w:w="567" w:type="dxa"/>
            <w:shd w:val="clear" w:color="auto" w:fill="auto"/>
            <w:vAlign w:val="center"/>
          </w:tcPr>
          <w:p w14:paraId="3BBC687C" w14:textId="77777777" w:rsidR="00A90F26" w:rsidRPr="007001F1" w:rsidRDefault="00A90F26" w:rsidP="0023087C">
            <w:pPr>
              <w:jc w:val="center"/>
              <w:rPr>
                <w:color w:val="000000"/>
                <w:sz w:val="22"/>
                <w:szCs w:val="22"/>
              </w:rPr>
            </w:pPr>
          </w:p>
        </w:tc>
        <w:tc>
          <w:tcPr>
            <w:tcW w:w="776" w:type="dxa"/>
            <w:shd w:val="clear" w:color="auto" w:fill="auto"/>
            <w:vAlign w:val="center"/>
          </w:tcPr>
          <w:p w14:paraId="46014220" w14:textId="77777777" w:rsidR="00A90F26" w:rsidRPr="007001F1" w:rsidRDefault="00A90F26" w:rsidP="0023087C">
            <w:pPr>
              <w:jc w:val="center"/>
              <w:rPr>
                <w:color w:val="000000"/>
                <w:sz w:val="22"/>
                <w:szCs w:val="22"/>
              </w:rPr>
            </w:pPr>
          </w:p>
        </w:tc>
        <w:tc>
          <w:tcPr>
            <w:tcW w:w="1775" w:type="dxa"/>
            <w:shd w:val="clear" w:color="auto" w:fill="auto"/>
            <w:vAlign w:val="center"/>
          </w:tcPr>
          <w:p w14:paraId="3952A0BD" w14:textId="77777777" w:rsidR="00A90F26" w:rsidRPr="007001F1" w:rsidRDefault="00A90F26" w:rsidP="0023087C">
            <w:pPr>
              <w:jc w:val="center"/>
              <w:rPr>
                <w:color w:val="000000"/>
                <w:sz w:val="22"/>
                <w:szCs w:val="22"/>
              </w:rPr>
            </w:pPr>
          </w:p>
        </w:tc>
      </w:tr>
      <w:tr w:rsidR="00D2171A" w:rsidRPr="007001F1" w14:paraId="4EC84EBE" w14:textId="77777777" w:rsidTr="007261E4">
        <w:trPr>
          <w:trHeight w:val="300"/>
        </w:trPr>
        <w:tc>
          <w:tcPr>
            <w:tcW w:w="9087" w:type="dxa"/>
            <w:gridSpan w:val="7"/>
            <w:shd w:val="clear" w:color="auto" w:fill="auto"/>
            <w:noWrap/>
            <w:vAlign w:val="center"/>
          </w:tcPr>
          <w:p w14:paraId="30065B10" w14:textId="77777777" w:rsidR="00D2171A" w:rsidRPr="007001F1" w:rsidRDefault="00D2171A" w:rsidP="00D2171A">
            <w:pPr>
              <w:jc w:val="both"/>
              <w:rPr>
                <w:b/>
                <w:sz w:val="20"/>
                <w:szCs w:val="20"/>
              </w:rPr>
            </w:pPr>
            <w:r w:rsidRPr="007001F1">
              <w:rPr>
                <w:b/>
                <w:sz w:val="20"/>
                <w:szCs w:val="20"/>
              </w:rPr>
              <w:t>VYJADRENIE</w:t>
            </w:r>
          </w:p>
          <w:p w14:paraId="7EE04967" w14:textId="77777777" w:rsidR="00D2171A" w:rsidRPr="007001F1" w:rsidRDefault="00D2171A" w:rsidP="00D2171A">
            <w:pPr>
              <w:jc w:val="both"/>
              <w:rPr>
                <w:sz w:val="20"/>
                <w:szCs w:val="20"/>
              </w:rPr>
            </w:pPr>
          </w:p>
          <w:p w14:paraId="7D6CF764" w14:textId="77777777" w:rsidR="00D2171A" w:rsidRPr="007001F1" w:rsidRDefault="00D2171A" w:rsidP="00D2171A">
            <w:pPr>
              <w:rPr>
                <w:sz w:val="20"/>
                <w:szCs w:val="20"/>
              </w:rPr>
            </w:pPr>
            <w:r w:rsidRPr="007001F1">
              <w:rPr>
                <w:sz w:val="20"/>
                <w:szCs w:val="20"/>
              </w:rPr>
              <w:t xml:space="preserve">Na základe overených skutočností potvrdzujem, že  Vyberte položku.   </w:t>
            </w:r>
          </w:p>
          <w:p w14:paraId="585BA4A6" w14:textId="77777777" w:rsidR="00D2171A" w:rsidRPr="007001F1" w:rsidRDefault="00D2171A" w:rsidP="00D2171A">
            <w:pPr>
              <w:rPr>
                <w:b/>
                <w:bCs/>
                <w:color w:val="000000"/>
              </w:rPr>
            </w:pPr>
          </w:p>
        </w:tc>
      </w:tr>
      <w:tr w:rsidR="00D2171A" w:rsidRPr="007001F1" w14:paraId="1C052C06" w14:textId="77777777" w:rsidTr="007261E4">
        <w:trPr>
          <w:trHeight w:val="300"/>
        </w:trPr>
        <w:tc>
          <w:tcPr>
            <w:tcW w:w="3559" w:type="dxa"/>
            <w:gridSpan w:val="2"/>
            <w:shd w:val="clear" w:color="auto" w:fill="auto"/>
            <w:vAlign w:val="center"/>
            <w:hideMark/>
          </w:tcPr>
          <w:p w14:paraId="7581B213"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84"/>
            </w:r>
            <w:r w:rsidRPr="007001F1">
              <w:rPr>
                <w:b/>
                <w:bCs/>
                <w:sz w:val="22"/>
                <w:szCs w:val="22"/>
              </w:rPr>
              <w:t>:</w:t>
            </w:r>
          </w:p>
        </w:tc>
        <w:tc>
          <w:tcPr>
            <w:tcW w:w="5528" w:type="dxa"/>
            <w:gridSpan w:val="5"/>
            <w:shd w:val="clear" w:color="auto" w:fill="auto"/>
            <w:vAlign w:val="center"/>
            <w:hideMark/>
          </w:tcPr>
          <w:p w14:paraId="0B99880E" w14:textId="77777777" w:rsidR="00D2171A" w:rsidRPr="007001F1" w:rsidRDefault="00D2171A" w:rsidP="00D2171A">
            <w:pPr>
              <w:rPr>
                <w:color w:val="000000"/>
              </w:rPr>
            </w:pPr>
            <w:r w:rsidRPr="007001F1">
              <w:rPr>
                <w:color w:val="000000"/>
                <w:sz w:val="22"/>
                <w:szCs w:val="22"/>
              </w:rPr>
              <w:t> </w:t>
            </w:r>
          </w:p>
        </w:tc>
      </w:tr>
      <w:tr w:rsidR="00D2171A" w:rsidRPr="007001F1" w14:paraId="0E0C0B4D" w14:textId="77777777" w:rsidTr="007261E4">
        <w:trPr>
          <w:trHeight w:val="300"/>
        </w:trPr>
        <w:tc>
          <w:tcPr>
            <w:tcW w:w="3559" w:type="dxa"/>
            <w:gridSpan w:val="2"/>
            <w:shd w:val="clear" w:color="auto" w:fill="auto"/>
            <w:vAlign w:val="center"/>
            <w:hideMark/>
          </w:tcPr>
          <w:p w14:paraId="0D7698BB" w14:textId="77777777"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14:paraId="19CDFA67" w14:textId="77777777" w:rsidR="00D2171A" w:rsidRPr="007001F1" w:rsidRDefault="00D2171A" w:rsidP="00D2171A">
            <w:pPr>
              <w:rPr>
                <w:color w:val="000000"/>
              </w:rPr>
            </w:pPr>
            <w:r w:rsidRPr="007001F1">
              <w:rPr>
                <w:color w:val="000000"/>
                <w:sz w:val="22"/>
                <w:szCs w:val="22"/>
              </w:rPr>
              <w:t> </w:t>
            </w:r>
          </w:p>
        </w:tc>
      </w:tr>
      <w:tr w:rsidR="00D2171A" w:rsidRPr="007001F1" w14:paraId="629C98B3" w14:textId="77777777" w:rsidTr="007261E4">
        <w:trPr>
          <w:trHeight w:val="300"/>
        </w:trPr>
        <w:tc>
          <w:tcPr>
            <w:tcW w:w="3559" w:type="dxa"/>
            <w:gridSpan w:val="2"/>
            <w:shd w:val="clear" w:color="000000" w:fill="FFFFFF"/>
            <w:vAlign w:val="center"/>
            <w:hideMark/>
          </w:tcPr>
          <w:p w14:paraId="7F1A4031" w14:textId="77777777" w:rsidR="00D2171A" w:rsidRPr="007001F1" w:rsidRDefault="00D2171A" w:rsidP="00D2171A">
            <w:pPr>
              <w:rPr>
                <w:b/>
                <w:bCs/>
              </w:rPr>
            </w:pPr>
            <w:r w:rsidRPr="007001F1">
              <w:rPr>
                <w:b/>
                <w:bCs/>
                <w:sz w:val="22"/>
                <w:szCs w:val="22"/>
              </w:rPr>
              <w:lastRenderedPageBreak/>
              <w:t>Podpis:</w:t>
            </w:r>
          </w:p>
        </w:tc>
        <w:tc>
          <w:tcPr>
            <w:tcW w:w="5528" w:type="dxa"/>
            <w:gridSpan w:val="5"/>
            <w:shd w:val="clear" w:color="auto" w:fill="auto"/>
            <w:vAlign w:val="center"/>
            <w:hideMark/>
          </w:tcPr>
          <w:p w14:paraId="2D1D92FC" w14:textId="77777777" w:rsidR="00D2171A" w:rsidRPr="007001F1" w:rsidRDefault="00D2171A" w:rsidP="00D2171A">
            <w:pPr>
              <w:rPr>
                <w:color w:val="000000"/>
              </w:rPr>
            </w:pPr>
            <w:r w:rsidRPr="007001F1">
              <w:rPr>
                <w:color w:val="000000"/>
                <w:sz w:val="22"/>
                <w:szCs w:val="22"/>
              </w:rPr>
              <w:t> </w:t>
            </w:r>
          </w:p>
        </w:tc>
      </w:tr>
      <w:tr w:rsidR="00D2171A" w:rsidRPr="007001F1" w14:paraId="4E5BFE09" w14:textId="77777777" w:rsidTr="007261E4">
        <w:trPr>
          <w:trHeight w:val="300"/>
        </w:trPr>
        <w:tc>
          <w:tcPr>
            <w:tcW w:w="9087" w:type="dxa"/>
            <w:gridSpan w:val="7"/>
            <w:shd w:val="clear" w:color="auto" w:fill="auto"/>
            <w:noWrap/>
            <w:vAlign w:val="bottom"/>
            <w:hideMark/>
          </w:tcPr>
          <w:p w14:paraId="2C9AEBFC" w14:textId="77777777" w:rsidR="00D2171A" w:rsidRPr="007001F1" w:rsidRDefault="00D2171A" w:rsidP="00D2171A">
            <w:pPr>
              <w:jc w:val="center"/>
              <w:rPr>
                <w:color w:val="000000"/>
              </w:rPr>
            </w:pPr>
            <w:r w:rsidRPr="007001F1">
              <w:rPr>
                <w:color w:val="000000"/>
                <w:sz w:val="22"/>
                <w:szCs w:val="22"/>
              </w:rPr>
              <w:t> </w:t>
            </w:r>
          </w:p>
        </w:tc>
      </w:tr>
      <w:tr w:rsidR="00D2171A" w:rsidRPr="007001F1" w14:paraId="2D4E65FF" w14:textId="77777777" w:rsidTr="007261E4">
        <w:trPr>
          <w:trHeight w:val="300"/>
        </w:trPr>
        <w:tc>
          <w:tcPr>
            <w:tcW w:w="3559" w:type="dxa"/>
            <w:gridSpan w:val="2"/>
            <w:shd w:val="clear" w:color="000000" w:fill="FFFFFF"/>
            <w:vAlign w:val="center"/>
            <w:hideMark/>
          </w:tcPr>
          <w:p w14:paraId="3A2D70CB"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85"/>
            </w:r>
            <w:r w:rsidRPr="007001F1">
              <w:rPr>
                <w:b/>
                <w:bCs/>
                <w:sz w:val="22"/>
                <w:szCs w:val="22"/>
              </w:rPr>
              <w:t>:</w:t>
            </w:r>
          </w:p>
        </w:tc>
        <w:tc>
          <w:tcPr>
            <w:tcW w:w="5528" w:type="dxa"/>
            <w:gridSpan w:val="5"/>
            <w:shd w:val="clear" w:color="auto" w:fill="auto"/>
            <w:vAlign w:val="center"/>
            <w:hideMark/>
          </w:tcPr>
          <w:p w14:paraId="7C4CE732" w14:textId="77777777" w:rsidR="00D2171A" w:rsidRPr="007001F1" w:rsidRDefault="00D2171A" w:rsidP="00D2171A">
            <w:pPr>
              <w:rPr>
                <w:color w:val="000000"/>
              </w:rPr>
            </w:pPr>
            <w:r w:rsidRPr="007001F1">
              <w:rPr>
                <w:color w:val="000000"/>
                <w:sz w:val="22"/>
                <w:szCs w:val="22"/>
              </w:rPr>
              <w:t> </w:t>
            </w:r>
          </w:p>
        </w:tc>
      </w:tr>
      <w:tr w:rsidR="00D2171A" w:rsidRPr="007001F1" w14:paraId="03A37519" w14:textId="77777777" w:rsidTr="007261E4">
        <w:trPr>
          <w:trHeight w:val="300"/>
        </w:trPr>
        <w:tc>
          <w:tcPr>
            <w:tcW w:w="3559" w:type="dxa"/>
            <w:gridSpan w:val="2"/>
            <w:shd w:val="clear" w:color="000000" w:fill="FFFFFF"/>
            <w:vAlign w:val="center"/>
            <w:hideMark/>
          </w:tcPr>
          <w:p w14:paraId="33ABB2CA" w14:textId="77777777"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14:paraId="5CF6D057" w14:textId="77777777" w:rsidR="00D2171A" w:rsidRPr="007001F1" w:rsidRDefault="00D2171A" w:rsidP="00D2171A">
            <w:pPr>
              <w:rPr>
                <w:color w:val="000000"/>
              </w:rPr>
            </w:pPr>
            <w:r w:rsidRPr="007001F1">
              <w:rPr>
                <w:color w:val="000000"/>
                <w:sz w:val="22"/>
                <w:szCs w:val="22"/>
              </w:rPr>
              <w:t> </w:t>
            </w:r>
          </w:p>
        </w:tc>
      </w:tr>
    </w:tbl>
    <w:p w14:paraId="62A00A64" w14:textId="77777777" w:rsidR="00617EE4" w:rsidRPr="007001F1" w:rsidRDefault="00617EE4"/>
    <w:p w14:paraId="7703F89C" w14:textId="6E657FC4"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14:paraId="510CA29A" w14:textId="77777777" w:rsidTr="007261E4">
        <w:trPr>
          <w:trHeight w:val="645"/>
        </w:trPr>
        <w:tc>
          <w:tcPr>
            <w:tcW w:w="8710" w:type="dxa"/>
            <w:gridSpan w:val="7"/>
            <w:shd w:val="clear" w:color="000000" w:fill="60497A"/>
            <w:vAlign w:val="center"/>
            <w:hideMark/>
          </w:tcPr>
          <w:p w14:paraId="625AD0E4" w14:textId="75AD2D8C"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2201"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ex-post kontrola</w:t>
            </w:r>
            <w:bookmarkEnd w:id="2201"/>
          </w:p>
        </w:tc>
      </w:tr>
      <w:tr w:rsidR="00D2171A" w:rsidRPr="007001F1" w14:paraId="243575CD" w14:textId="77777777" w:rsidTr="007261E4">
        <w:trPr>
          <w:trHeight w:val="330"/>
        </w:trPr>
        <w:tc>
          <w:tcPr>
            <w:tcW w:w="8710" w:type="dxa"/>
            <w:gridSpan w:val="7"/>
            <w:shd w:val="clear" w:color="auto" w:fill="auto"/>
            <w:vAlign w:val="center"/>
            <w:hideMark/>
          </w:tcPr>
          <w:p w14:paraId="6CC6DDBC" w14:textId="77777777" w:rsidR="00D2171A" w:rsidRPr="007001F1" w:rsidRDefault="00D2171A" w:rsidP="00D2171A">
            <w:pPr>
              <w:jc w:val="center"/>
              <w:rPr>
                <w:b/>
                <w:bCs/>
                <w:color w:val="000000"/>
                <w:sz w:val="22"/>
                <w:szCs w:val="22"/>
              </w:rPr>
            </w:pPr>
            <w:r w:rsidRPr="007001F1">
              <w:rPr>
                <w:b/>
                <w:bCs/>
                <w:color w:val="000000"/>
                <w:sz w:val="22"/>
                <w:szCs w:val="22"/>
              </w:rPr>
              <w:t>Identifikácia programu</w:t>
            </w:r>
          </w:p>
        </w:tc>
      </w:tr>
      <w:tr w:rsidR="00D2171A" w:rsidRPr="007001F1" w14:paraId="22FC31CE" w14:textId="77777777" w:rsidTr="007261E4">
        <w:trPr>
          <w:trHeight w:val="300"/>
        </w:trPr>
        <w:tc>
          <w:tcPr>
            <w:tcW w:w="3559" w:type="dxa"/>
            <w:gridSpan w:val="2"/>
            <w:shd w:val="clear" w:color="auto" w:fill="auto"/>
            <w:vAlign w:val="center"/>
            <w:hideMark/>
          </w:tcPr>
          <w:p w14:paraId="31F500BB" w14:textId="77777777" w:rsidR="00D2171A" w:rsidRPr="007001F1" w:rsidRDefault="00D2171A" w:rsidP="00D2171A">
            <w:pPr>
              <w:rPr>
                <w:color w:val="000000"/>
                <w:sz w:val="22"/>
                <w:szCs w:val="22"/>
              </w:rPr>
            </w:pPr>
            <w:r w:rsidRPr="007001F1">
              <w:rPr>
                <w:color w:val="000000"/>
                <w:sz w:val="22"/>
                <w:szCs w:val="22"/>
              </w:rPr>
              <w:t>Názov programu</w:t>
            </w:r>
          </w:p>
        </w:tc>
        <w:tc>
          <w:tcPr>
            <w:tcW w:w="5151" w:type="dxa"/>
            <w:gridSpan w:val="5"/>
            <w:shd w:val="clear" w:color="auto" w:fill="auto"/>
            <w:vAlign w:val="center"/>
            <w:hideMark/>
          </w:tcPr>
          <w:p w14:paraId="1F29D5CF"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64BCC545" w14:textId="77777777" w:rsidTr="007261E4">
        <w:trPr>
          <w:trHeight w:val="660"/>
        </w:trPr>
        <w:tc>
          <w:tcPr>
            <w:tcW w:w="3559" w:type="dxa"/>
            <w:gridSpan w:val="2"/>
            <w:shd w:val="clear" w:color="auto" w:fill="auto"/>
            <w:vAlign w:val="center"/>
            <w:hideMark/>
          </w:tcPr>
          <w:p w14:paraId="400F69E0" w14:textId="5949ACB6" w:rsidR="00D2171A" w:rsidRPr="007001F1" w:rsidRDefault="00D2171A" w:rsidP="00D2171A">
            <w:pPr>
              <w:rPr>
                <w:color w:val="000000"/>
                <w:sz w:val="22"/>
                <w:szCs w:val="22"/>
              </w:rPr>
            </w:pPr>
            <w:r w:rsidRPr="007001F1">
              <w:rPr>
                <w:color w:val="000000"/>
                <w:sz w:val="22"/>
                <w:szCs w:val="22"/>
              </w:rPr>
              <w:t xml:space="preserve">Názov </w:t>
            </w:r>
            <w:ins w:id="2202" w:author="Kramár Róbert" w:date="2018-04-27T15:14:00Z">
              <w:r w:rsidR="00606F32">
                <w:rPr>
                  <w:color w:val="000000"/>
                  <w:sz w:val="22"/>
                  <w:szCs w:val="22"/>
                </w:rPr>
                <w:t>prioritnej osi/</w:t>
              </w:r>
            </w:ins>
            <w:r w:rsidRPr="007001F1">
              <w:rPr>
                <w:color w:val="000000"/>
                <w:sz w:val="22"/>
                <w:szCs w:val="22"/>
              </w:rPr>
              <w:t>opatrenia</w:t>
            </w:r>
          </w:p>
        </w:tc>
        <w:tc>
          <w:tcPr>
            <w:tcW w:w="5151" w:type="dxa"/>
            <w:gridSpan w:val="5"/>
            <w:shd w:val="clear" w:color="auto" w:fill="auto"/>
            <w:vAlign w:val="center"/>
            <w:hideMark/>
          </w:tcPr>
          <w:p w14:paraId="2A5D9F80"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4D0EE0A" w14:textId="77777777" w:rsidTr="007261E4">
        <w:trPr>
          <w:trHeight w:val="330"/>
        </w:trPr>
        <w:tc>
          <w:tcPr>
            <w:tcW w:w="8710" w:type="dxa"/>
            <w:gridSpan w:val="7"/>
            <w:shd w:val="clear" w:color="auto" w:fill="auto"/>
            <w:vAlign w:val="center"/>
            <w:hideMark/>
          </w:tcPr>
          <w:p w14:paraId="38E8C4C1" w14:textId="77777777" w:rsidR="00D2171A" w:rsidRPr="007001F1" w:rsidRDefault="00D2171A" w:rsidP="00D2171A">
            <w:pPr>
              <w:jc w:val="center"/>
              <w:rPr>
                <w:b/>
                <w:bCs/>
                <w:color w:val="000000"/>
                <w:sz w:val="22"/>
                <w:szCs w:val="22"/>
              </w:rPr>
            </w:pPr>
            <w:r w:rsidRPr="007001F1">
              <w:rPr>
                <w:b/>
                <w:bCs/>
                <w:color w:val="000000"/>
                <w:sz w:val="22"/>
                <w:szCs w:val="22"/>
              </w:rPr>
              <w:t>Identifikácia projektu a prijímateľa</w:t>
            </w:r>
          </w:p>
        </w:tc>
      </w:tr>
      <w:tr w:rsidR="00D2171A" w:rsidRPr="007001F1" w14:paraId="293EED47" w14:textId="77777777" w:rsidTr="007261E4">
        <w:trPr>
          <w:trHeight w:val="330"/>
        </w:trPr>
        <w:tc>
          <w:tcPr>
            <w:tcW w:w="3559" w:type="dxa"/>
            <w:gridSpan w:val="2"/>
            <w:shd w:val="clear" w:color="auto" w:fill="auto"/>
            <w:vAlign w:val="center"/>
            <w:hideMark/>
          </w:tcPr>
          <w:p w14:paraId="6E48CBDF" w14:textId="1FA23C02" w:rsidR="00D2171A" w:rsidRPr="007001F1" w:rsidRDefault="00D2171A" w:rsidP="00D217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14:paraId="79C22CD5"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E1162F7" w14:textId="77777777" w:rsidTr="007261E4">
        <w:trPr>
          <w:trHeight w:val="300"/>
        </w:trPr>
        <w:tc>
          <w:tcPr>
            <w:tcW w:w="3559" w:type="dxa"/>
            <w:gridSpan w:val="2"/>
            <w:shd w:val="clear" w:color="auto" w:fill="auto"/>
            <w:vAlign w:val="center"/>
            <w:hideMark/>
          </w:tcPr>
          <w:p w14:paraId="6E21870B" w14:textId="77777777" w:rsidR="00D2171A" w:rsidRPr="007001F1" w:rsidRDefault="00D2171A" w:rsidP="00D2171A">
            <w:pPr>
              <w:rPr>
                <w:color w:val="000000"/>
                <w:sz w:val="22"/>
                <w:szCs w:val="22"/>
              </w:rPr>
            </w:pPr>
            <w:r w:rsidRPr="007001F1">
              <w:rPr>
                <w:color w:val="000000"/>
                <w:sz w:val="22"/>
                <w:szCs w:val="22"/>
              </w:rPr>
              <w:t>Názov projektu</w:t>
            </w:r>
          </w:p>
        </w:tc>
        <w:tc>
          <w:tcPr>
            <w:tcW w:w="5151" w:type="dxa"/>
            <w:gridSpan w:val="5"/>
            <w:shd w:val="clear" w:color="auto" w:fill="auto"/>
            <w:vAlign w:val="center"/>
            <w:hideMark/>
          </w:tcPr>
          <w:p w14:paraId="1746B16D"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4B1A4D9" w14:textId="77777777" w:rsidTr="007261E4">
        <w:trPr>
          <w:trHeight w:val="300"/>
        </w:trPr>
        <w:tc>
          <w:tcPr>
            <w:tcW w:w="3559" w:type="dxa"/>
            <w:gridSpan w:val="2"/>
            <w:shd w:val="clear" w:color="auto" w:fill="auto"/>
            <w:vAlign w:val="center"/>
            <w:hideMark/>
          </w:tcPr>
          <w:p w14:paraId="4C0E5254" w14:textId="77777777" w:rsidR="00D2171A" w:rsidRPr="007001F1" w:rsidRDefault="00D2171A" w:rsidP="00D2171A">
            <w:pPr>
              <w:rPr>
                <w:color w:val="000000"/>
                <w:sz w:val="22"/>
                <w:szCs w:val="22"/>
              </w:rPr>
            </w:pPr>
            <w:r w:rsidRPr="007001F1">
              <w:rPr>
                <w:color w:val="000000"/>
                <w:sz w:val="22"/>
                <w:szCs w:val="22"/>
              </w:rPr>
              <w:t>Názov/Meno a adresa sídla prijímateľa</w:t>
            </w:r>
          </w:p>
        </w:tc>
        <w:tc>
          <w:tcPr>
            <w:tcW w:w="5151" w:type="dxa"/>
            <w:gridSpan w:val="5"/>
            <w:shd w:val="clear" w:color="auto" w:fill="auto"/>
            <w:vAlign w:val="center"/>
            <w:hideMark/>
          </w:tcPr>
          <w:p w14:paraId="5C794DFC"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2F43FAAB" w14:textId="77777777" w:rsidTr="007261E4">
        <w:trPr>
          <w:trHeight w:val="300"/>
        </w:trPr>
        <w:tc>
          <w:tcPr>
            <w:tcW w:w="3559" w:type="dxa"/>
            <w:gridSpan w:val="2"/>
            <w:shd w:val="clear" w:color="auto" w:fill="auto"/>
            <w:vAlign w:val="center"/>
            <w:hideMark/>
          </w:tcPr>
          <w:p w14:paraId="1E0DECAE" w14:textId="77777777" w:rsidR="00D2171A" w:rsidRPr="007001F1" w:rsidRDefault="00D2171A" w:rsidP="00D2171A">
            <w:pPr>
              <w:rPr>
                <w:color w:val="000000"/>
                <w:sz w:val="22"/>
                <w:szCs w:val="22"/>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173D8C81"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F975399" w14:textId="77777777" w:rsidTr="007261E4">
        <w:trPr>
          <w:trHeight w:val="330"/>
        </w:trPr>
        <w:tc>
          <w:tcPr>
            <w:tcW w:w="8710" w:type="dxa"/>
            <w:gridSpan w:val="7"/>
            <w:shd w:val="clear" w:color="auto" w:fill="auto"/>
            <w:vAlign w:val="center"/>
            <w:hideMark/>
          </w:tcPr>
          <w:p w14:paraId="5DF448BD" w14:textId="77777777" w:rsidR="00D2171A" w:rsidRPr="007001F1" w:rsidRDefault="00D2171A" w:rsidP="00D2171A">
            <w:pPr>
              <w:jc w:val="center"/>
              <w:rPr>
                <w:b/>
                <w:bCs/>
                <w:color w:val="000000"/>
                <w:sz w:val="22"/>
                <w:szCs w:val="22"/>
              </w:rPr>
            </w:pPr>
            <w:r w:rsidRPr="007001F1">
              <w:rPr>
                <w:b/>
                <w:bCs/>
                <w:color w:val="000000"/>
                <w:sz w:val="22"/>
                <w:szCs w:val="22"/>
              </w:rPr>
              <w:t>Identifikácia zákazky</w:t>
            </w:r>
          </w:p>
        </w:tc>
      </w:tr>
      <w:tr w:rsidR="00D2171A" w:rsidRPr="007001F1" w14:paraId="0C17DF7D" w14:textId="77777777" w:rsidTr="007261E4">
        <w:trPr>
          <w:trHeight w:val="300"/>
        </w:trPr>
        <w:tc>
          <w:tcPr>
            <w:tcW w:w="3559" w:type="dxa"/>
            <w:gridSpan w:val="2"/>
            <w:shd w:val="clear" w:color="auto" w:fill="auto"/>
            <w:vAlign w:val="center"/>
            <w:hideMark/>
          </w:tcPr>
          <w:p w14:paraId="6B6F05B9" w14:textId="77777777" w:rsidR="00D2171A" w:rsidRPr="007001F1" w:rsidRDefault="00D2171A" w:rsidP="00D2171A">
            <w:pPr>
              <w:rPr>
                <w:color w:val="000000"/>
                <w:sz w:val="22"/>
                <w:szCs w:val="22"/>
              </w:rPr>
            </w:pPr>
            <w:r w:rsidRPr="007001F1">
              <w:rPr>
                <w:color w:val="000000"/>
                <w:sz w:val="22"/>
                <w:szCs w:val="22"/>
              </w:rPr>
              <w:t>Moment kontroly vykonania zmeny zmluvy, RD , KZ</w:t>
            </w:r>
          </w:p>
        </w:tc>
        <w:tc>
          <w:tcPr>
            <w:tcW w:w="5151" w:type="dxa"/>
            <w:gridSpan w:val="5"/>
            <w:shd w:val="clear" w:color="auto" w:fill="auto"/>
            <w:vAlign w:val="center"/>
            <w:hideMark/>
          </w:tcPr>
          <w:p w14:paraId="1D3B6ED7" w14:textId="77777777" w:rsidR="00D2171A" w:rsidRPr="007001F1" w:rsidRDefault="00D2171A" w:rsidP="00D2171A">
            <w:pPr>
              <w:rPr>
                <w:color w:val="000000"/>
                <w:sz w:val="22"/>
                <w:szCs w:val="22"/>
              </w:rPr>
            </w:pPr>
            <w:r w:rsidRPr="007001F1">
              <w:rPr>
                <w:color w:val="000000"/>
                <w:sz w:val="22"/>
                <w:szCs w:val="22"/>
              </w:rPr>
              <w:t>Následná ex post kontrola - vykonanej zmeny, dodatku</w:t>
            </w:r>
          </w:p>
        </w:tc>
      </w:tr>
      <w:tr w:rsidR="00D2171A" w:rsidRPr="007001F1" w14:paraId="571EDE02" w14:textId="77777777" w:rsidTr="007261E4">
        <w:trPr>
          <w:trHeight w:val="960"/>
        </w:trPr>
        <w:tc>
          <w:tcPr>
            <w:tcW w:w="3559" w:type="dxa"/>
            <w:gridSpan w:val="2"/>
            <w:shd w:val="clear" w:color="auto" w:fill="auto"/>
            <w:vAlign w:val="center"/>
            <w:hideMark/>
          </w:tcPr>
          <w:p w14:paraId="0AE5666D" w14:textId="77777777" w:rsidR="00D2171A" w:rsidRPr="007001F1" w:rsidRDefault="00D2171A" w:rsidP="00D2171A">
            <w:pPr>
              <w:rPr>
                <w:color w:val="000000"/>
                <w:sz w:val="22"/>
                <w:szCs w:val="22"/>
              </w:rPr>
            </w:pPr>
            <w:r w:rsidRPr="007001F1">
              <w:rPr>
                <w:color w:val="000000"/>
                <w:sz w:val="22"/>
                <w:szCs w:val="22"/>
              </w:rPr>
              <w:t xml:space="preserve">Bola zmena zmluvy vykonaná na základe priameho </w:t>
            </w:r>
          </w:p>
          <w:p w14:paraId="1D9716ED" w14:textId="77777777" w:rsidR="00D2171A" w:rsidRPr="007001F1" w:rsidRDefault="00D2171A" w:rsidP="00D2171A">
            <w:pPr>
              <w:rPr>
                <w:color w:val="000000"/>
                <w:sz w:val="22"/>
                <w:szCs w:val="22"/>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14:paraId="485745D5"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284BBFC9" w14:textId="77777777" w:rsidTr="007261E4">
        <w:trPr>
          <w:trHeight w:val="300"/>
        </w:trPr>
        <w:tc>
          <w:tcPr>
            <w:tcW w:w="3559" w:type="dxa"/>
            <w:gridSpan w:val="2"/>
            <w:shd w:val="clear" w:color="auto" w:fill="auto"/>
            <w:vAlign w:val="center"/>
          </w:tcPr>
          <w:p w14:paraId="5637E691" w14:textId="77777777" w:rsidR="00D2171A" w:rsidRPr="007001F1" w:rsidRDefault="00D2171A" w:rsidP="00D2171A">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14:paraId="39951B79" w14:textId="77777777" w:rsidR="00D2171A" w:rsidRPr="007001F1" w:rsidRDefault="00D2171A" w:rsidP="00D2171A">
            <w:pPr>
              <w:rPr>
                <w:color w:val="000000"/>
                <w:sz w:val="22"/>
                <w:szCs w:val="22"/>
              </w:rPr>
            </w:pPr>
            <w:r w:rsidRPr="007001F1">
              <w:rPr>
                <w:color w:val="000000"/>
                <w:sz w:val="22"/>
                <w:szCs w:val="22"/>
              </w:rPr>
              <w:t>Áno/Nie</w:t>
            </w:r>
          </w:p>
        </w:tc>
      </w:tr>
      <w:tr w:rsidR="004D0B9F" w:rsidRPr="007001F1" w14:paraId="2F9F87C6" w14:textId="77777777" w:rsidTr="007261E4">
        <w:trPr>
          <w:trHeight w:val="300"/>
        </w:trPr>
        <w:tc>
          <w:tcPr>
            <w:tcW w:w="3559" w:type="dxa"/>
            <w:gridSpan w:val="2"/>
            <w:shd w:val="clear" w:color="auto" w:fill="auto"/>
            <w:vAlign w:val="center"/>
          </w:tcPr>
          <w:p w14:paraId="6BD90362" w14:textId="162896C4" w:rsidR="004D0B9F" w:rsidRPr="007001F1" w:rsidRDefault="004D0B9F" w:rsidP="00D2171A">
            <w:pPr>
              <w:rPr>
                <w:color w:val="000000"/>
                <w:sz w:val="22"/>
                <w:szCs w:val="22"/>
              </w:rPr>
            </w:pPr>
            <w:r w:rsidRPr="007001F1">
              <w:rPr>
                <w:color w:val="000000"/>
                <w:sz w:val="22"/>
                <w:szCs w:val="22"/>
              </w:rPr>
              <w:t>Identifikátor zákazky v ITMS2014+</w:t>
            </w:r>
          </w:p>
        </w:tc>
        <w:tc>
          <w:tcPr>
            <w:tcW w:w="5151" w:type="dxa"/>
            <w:gridSpan w:val="5"/>
            <w:shd w:val="clear" w:color="auto" w:fill="auto"/>
            <w:vAlign w:val="center"/>
          </w:tcPr>
          <w:p w14:paraId="7F63B83A" w14:textId="77777777" w:rsidR="004D0B9F" w:rsidRPr="007001F1" w:rsidRDefault="004D0B9F" w:rsidP="00D2171A">
            <w:pPr>
              <w:rPr>
                <w:color w:val="000000"/>
                <w:sz w:val="22"/>
                <w:szCs w:val="22"/>
              </w:rPr>
            </w:pPr>
          </w:p>
        </w:tc>
      </w:tr>
      <w:tr w:rsidR="00D2171A" w:rsidRPr="007001F1" w14:paraId="276983EE" w14:textId="77777777" w:rsidTr="007261E4">
        <w:trPr>
          <w:trHeight w:val="300"/>
        </w:trPr>
        <w:tc>
          <w:tcPr>
            <w:tcW w:w="3559" w:type="dxa"/>
            <w:gridSpan w:val="2"/>
            <w:shd w:val="clear" w:color="auto" w:fill="auto"/>
            <w:vAlign w:val="center"/>
            <w:hideMark/>
          </w:tcPr>
          <w:p w14:paraId="7D0938CA" w14:textId="77777777" w:rsidR="00D2171A" w:rsidRPr="007001F1" w:rsidRDefault="00D2171A" w:rsidP="00D2171A">
            <w:pPr>
              <w:rPr>
                <w:color w:val="000000"/>
                <w:sz w:val="22"/>
                <w:szCs w:val="22"/>
              </w:rPr>
            </w:pPr>
            <w:r w:rsidRPr="007001F1">
              <w:rPr>
                <w:color w:val="000000"/>
                <w:sz w:val="22"/>
                <w:szCs w:val="22"/>
              </w:rPr>
              <w:t>Názov zákazky</w:t>
            </w:r>
          </w:p>
        </w:tc>
        <w:tc>
          <w:tcPr>
            <w:tcW w:w="5151" w:type="dxa"/>
            <w:gridSpan w:val="5"/>
            <w:shd w:val="clear" w:color="auto" w:fill="auto"/>
            <w:vAlign w:val="center"/>
            <w:hideMark/>
          </w:tcPr>
          <w:p w14:paraId="65D4951E"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5A9DFDD" w14:textId="77777777" w:rsidTr="007261E4">
        <w:trPr>
          <w:trHeight w:val="300"/>
        </w:trPr>
        <w:tc>
          <w:tcPr>
            <w:tcW w:w="3559" w:type="dxa"/>
            <w:gridSpan w:val="2"/>
            <w:shd w:val="clear" w:color="auto" w:fill="auto"/>
            <w:vAlign w:val="center"/>
            <w:hideMark/>
          </w:tcPr>
          <w:p w14:paraId="15F707BF" w14:textId="77777777" w:rsidR="00D2171A" w:rsidRPr="007001F1" w:rsidRDefault="00D2171A" w:rsidP="00D2171A">
            <w:pPr>
              <w:rPr>
                <w:color w:val="000000"/>
                <w:sz w:val="22"/>
                <w:szCs w:val="22"/>
              </w:rPr>
            </w:pPr>
            <w:r w:rsidRPr="007001F1">
              <w:rPr>
                <w:color w:val="000000"/>
                <w:sz w:val="22"/>
                <w:szCs w:val="22"/>
              </w:rPr>
              <w:t>Názov dodávateľa</w:t>
            </w:r>
          </w:p>
        </w:tc>
        <w:tc>
          <w:tcPr>
            <w:tcW w:w="5151" w:type="dxa"/>
            <w:gridSpan w:val="5"/>
            <w:shd w:val="clear" w:color="auto" w:fill="auto"/>
            <w:vAlign w:val="center"/>
            <w:hideMark/>
          </w:tcPr>
          <w:p w14:paraId="40F0EC6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6437094" w14:textId="77777777" w:rsidTr="007261E4">
        <w:trPr>
          <w:trHeight w:val="300"/>
        </w:trPr>
        <w:tc>
          <w:tcPr>
            <w:tcW w:w="3559" w:type="dxa"/>
            <w:gridSpan w:val="2"/>
            <w:shd w:val="clear" w:color="auto" w:fill="auto"/>
            <w:vAlign w:val="center"/>
            <w:hideMark/>
          </w:tcPr>
          <w:p w14:paraId="10FE272F" w14:textId="77777777" w:rsidR="00D2171A" w:rsidRPr="007001F1" w:rsidRDefault="00D2171A" w:rsidP="00D2171A">
            <w:pPr>
              <w:rPr>
                <w:color w:val="000000"/>
                <w:sz w:val="22"/>
                <w:szCs w:val="22"/>
              </w:rPr>
            </w:pPr>
            <w:r w:rsidRPr="007001F1">
              <w:rPr>
                <w:color w:val="000000"/>
                <w:sz w:val="22"/>
                <w:szCs w:val="22"/>
              </w:rPr>
              <w:t>IČO dodávateľa</w:t>
            </w:r>
          </w:p>
        </w:tc>
        <w:tc>
          <w:tcPr>
            <w:tcW w:w="5151" w:type="dxa"/>
            <w:gridSpan w:val="5"/>
            <w:shd w:val="clear" w:color="auto" w:fill="auto"/>
            <w:vAlign w:val="center"/>
            <w:hideMark/>
          </w:tcPr>
          <w:p w14:paraId="01320055"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FE901F1" w14:textId="77777777" w:rsidTr="007261E4">
        <w:trPr>
          <w:trHeight w:val="300"/>
        </w:trPr>
        <w:tc>
          <w:tcPr>
            <w:tcW w:w="3559" w:type="dxa"/>
            <w:gridSpan w:val="2"/>
            <w:shd w:val="clear" w:color="auto" w:fill="auto"/>
            <w:vAlign w:val="center"/>
            <w:hideMark/>
          </w:tcPr>
          <w:p w14:paraId="1442C459" w14:textId="77777777" w:rsidR="00D2171A" w:rsidRPr="007001F1" w:rsidRDefault="00D2171A" w:rsidP="00D2171A">
            <w:pPr>
              <w:rPr>
                <w:color w:val="000000"/>
                <w:sz w:val="22"/>
                <w:szCs w:val="22"/>
              </w:rPr>
            </w:pPr>
            <w:r w:rsidRPr="007001F1">
              <w:rPr>
                <w:color w:val="000000"/>
                <w:sz w:val="22"/>
                <w:szCs w:val="22"/>
              </w:rPr>
              <w:t>Hodnota zákazky bez DPH</w:t>
            </w:r>
          </w:p>
        </w:tc>
        <w:tc>
          <w:tcPr>
            <w:tcW w:w="5151" w:type="dxa"/>
            <w:gridSpan w:val="5"/>
            <w:shd w:val="clear" w:color="auto" w:fill="auto"/>
            <w:vAlign w:val="center"/>
            <w:hideMark/>
          </w:tcPr>
          <w:p w14:paraId="60733C9B"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B9A97CA" w14:textId="77777777" w:rsidTr="007261E4">
        <w:trPr>
          <w:trHeight w:val="300"/>
        </w:trPr>
        <w:tc>
          <w:tcPr>
            <w:tcW w:w="3559" w:type="dxa"/>
            <w:gridSpan w:val="2"/>
            <w:shd w:val="clear" w:color="auto" w:fill="auto"/>
            <w:vAlign w:val="center"/>
            <w:hideMark/>
          </w:tcPr>
          <w:p w14:paraId="68FC4926" w14:textId="77777777" w:rsidR="00D2171A" w:rsidRPr="007001F1" w:rsidRDefault="00D2171A" w:rsidP="00D2171A">
            <w:pPr>
              <w:rPr>
                <w:color w:val="000000"/>
                <w:sz w:val="22"/>
                <w:szCs w:val="22"/>
              </w:rPr>
            </w:pPr>
            <w:r w:rsidRPr="007001F1">
              <w:rPr>
                <w:color w:val="000000"/>
                <w:sz w:val="22"/>
                <w:szCs w:val="22"/>
              </w:rPr>
              <w:t>Hodnota zákazky s DPH</w:t>
            </w:r>
          </w:p>
        </w:tc>
        <w:tc>
          <w:tcPr>
            <w:tcW w:w="5151" w:type="dxa"/>
            <w:gridSpan w:val="5"/>
            <w:shd w:val="clear" w:color="auto" w:fill="auto"/>
            <w:vAlign w:val="center"/>
            <w:hideMark/>
          </w:tcPr>
          <w:p w14:paraId="318F256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rsidDel="00090933" w14:paraId="30FC519E" w14:textId="41A696DF" w:rsidTr="007261E4">
        <w:trPr>
          <w:trHeight w:val="300"/>
          <w:del w:id="2203" w:author="Kramár Róbert" w:date="2018-04-27T16:58:00Z"/>
        </w:trPr>
        <w:tc>
          <w:tcPr>
            <w:tcW w:w="3559" w:type="dxa"/>
            <w:gridSpan w:val="2"/>
            <w:shd w:val="clear" w:color="auto" w:fill="auto"/>
            <w:vAlign w:val="center"/>
            <w:hideMark/>
          </w:tcPr>
          <w:p w14:paraId="54BE0323" w14:textId="22C7AD1C" w:rsidR="00D2171A" w:rsidRPr="007001F1" w:rsidDel="00090933" w:rsidRDefault="00D2171A" w:rsidP="00D2171A">
            <w:pPr>
              <w:rPr>
                <w:del w:id="2204" w:author="Kramár Róbert" w:date="2018-04-27T16:58:00Z"/>
                <w:color w:val="000000"/>
                <w:sz w:val="22"/>
                <w:szCs w:val="22"/>
              </w:rPr>
            </w:pPr>
            <w:del w:id="2205" w:author="Kramár Róbert" w:date="2018-04-27T16:58:00Z">
              <w:r w:rsidRPr="007001F1" w:rsidDel="00090933">
                <w:rPr>
                  <w:color w:val="000000"/>
                  <w:sz w:val="22"/>
                  <w:szCs w:val="22"/>
                </w:rPr>
                <w:delText>Oprávnené výdavky z hodnoty zákazky</w:delText>
              </w:r>
            </w:del>
          </w:p>
        </w:tc>
        <w:tc>
          <w:tcPr>
            <w:tcW w:w="5151" w:type="dxa"/>
            <w:gridSpan w:val="5"/>
            <w:shd w:val="clear" w:color="auto" w:fill="auto"/>
            <w:vAlign w:val="center"/>
            <w:hideMark/>
          </w:tcPr>
          <w:p w14:paraId="188B3EFE" w14:textId="6148D1D4" w:rsidR="00D2171A" w:rsidRPr="007001F1" w:rsidDel="00090933" w:rsidRDefault="00D2171A" w:rsidP="00D2171A">
            <w:pPr>
              <w:rPr>
                <w:del w:id="2206" w:author="Kramár Róbert" w:date="2018-04-27T16:58:00Z"/>
                <w:color w:val="000000"/>
                <w:sz w:val="22"/>
                <w:szCs w:val="22"/>
              </w:rPr>
            </w:pPr>
            <w:del w:id="2207" w:author="Kramár Róbert" w:date="2018-04-27T16:58:00Z">
              <w:r w:rsidRPr="007001F1" w:rsidDel="00090933">
                <w:rPr>
                  <w:color w:val="000000"/>
                  <w:sz w:val="22"/>
                  <w:szCs w:val="22"/>
                </w:rPr>
                <w:delText> </w:delText>
              </w:r>
            </w:del>
          </w:p>
        </w:tc>
      </w:tr>
      <w:tr w:rsidR="00D2171A" w:rsidRPr="007001F1" w14:paraId="084591A5" w14:textId="77777777" w:rsidTr="007261E4">
        <w:trPr>
          <w:trHeight w:val="300"/>
        </w:trPr>
        <w:tc>
          <w:tcPr>
            <w:tcW w:w="3559" w:type="dxa"/>
            <w:gridSpan w:val="2"/>
            <w:shd w:val="clear" w:color="auto" w:fill="auto"/>
            <w:vAlign w:val="center"/>
          </w:tcPr>
          <w:p w14:paraId="5AD3EED7" w14:textId="77777777" w:rsidR="00D2171A" w:rsidRPr="007001F1" w:rsidRDefault="00D2171A" w:rsidP="00D2171A">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151" w:type="dxa"/>
            <w:gridSpan w:val="5"/>
            <w:shd w:val="clear" w:color="auto" w:fill="auto"/>
            <w:vAlign w:val="center"/>
            <w:hideMark/>
          </w:tcPr>
          <w:p w14:paraId="0F7EA32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CA50C4A" w14:textId="77777777" w:rsidTr="007261E4">
        <w:trPr>
          <w:trHeight w:val="300"/>
        </w:trPr>
        <w:tc>
          <w:tcPr>
            <w:tcW w:w="3559" w:type="dxa"/>
            <w:gridSpan w:val="2"/>
            <w:shd w:val="clear" w:color="auto" w:fill="auto"/>
            <w:vAlign w:val="center"/>
            <w:hideMark/>
          </w:tcPr>
          <w:p w14:paraId="6FF11A31" w14:textId="77777777" w:rsidR="00D2171A" w:rsidRPr="007001F1" w:rsidRDefault="00D2171A" w:rsidP="00D2171A">
            <w:pPr>
              <w:rPr>
                <w:color w:val="000000"/>
                <w:sz w:val="22"/>
                <w:szCs w:val="22"/>
              </w:rPr>
            </w:pPr>
            <w:r w:rsidRPr="007001F1">
              <w:rPr>
                <w:color w:val="000000"/>
                <w:sz w:val="22"/>
                <w:szCs w:val="22"/>
              </w:rPr>
              <w:t>Poradové číslo vykonanej zmeny, resp. dodatku</w:t>
            </w:r>
          </w:p>
        </w:tc>
        <w:tc>
          <w:tcPr>
            <w:tcW w:w="5151" w:type="dxa"/>
            <w:gridSpan w:val="5"/>
            <w:shd w:val="clear" w:color="auto" w:fill="auto"/>
            <w:vAlign w:val="center"/>
            <w:hideMark/>
          </w:tcPr>
          <w:p w14:paraId="0F86ACEF"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8CB858C" w14:textId="77777777" w:rsidTr="007261E4">
        <w:trPr>
          <w:trHeight w:val="1200"/>
        </w:trPr>
        <w:tc>
          <w:tcPr>
            <w:tcW w:w="3559" w:type="dxa"/>
            <w:gridSpan w:val="2"/>
            <w:shd w:val="clear" w:color="auto" w:fill="auto"/>
            <w:vAlign w:val="center"/>
            <w:hideMark/>
          </w:tcPr>
          <w:p w14:paraId="22D546F4" w14:textId="77777777" w:rsidR="00D2171A" w:rsidRPr="007001F1" w:rsidRDefault="00D2171A" w:rsidP="00D2171A">
            <w:pPr>
              <w:rPr>
                <w:color w:val="000000"/>
                <w:sz w:val="22"/>
                <w:szCs w:val="22"/>
              </w:rPr>
            </w:pPr>
            <w:r w:rsidRPr="007001F1">
              <w:rPr>
                <w:color w:val="000000"/>
                <w:sz w:val="22"/>
                <w:szCs w:val="22"/>
              </w:rPr>
              <w:t>Stručný popis zmeny v rámci dodatku</w:t>
            </w:r>
          </w:p>
        </w:tc>
        <w:tc>
          <w:tcPr>
            <w:tcW w:w="5151" w:type="dxa"/>
            <w:gridSpan w:val="5"/>
            <w:shd w:val="clear" w:color="auto" w:fill="auto"/>
            <w:vAlign w:val="center"/>
            <w:hideMark/>
          </w:tcPr>
          <w:p w14:paraId="6B0FD0D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1927B87B" w14:textId="77777777" w:rsidTr="007261E4">
        <w:trPr>
          <w:trHeight w:val="300"/>
        </w:trPr>
        <w:tc>
          <w:tcPr>
            <w:tcW w:w="3559" w:type="dxa"/>
            <w:gridSpan w:val="2"/>
            <w:shd w:val="clear" w:color="auto" w:fill="auto"/>
            <w:vAlign w:val="center"/>
            <w:hideMark/>
          </w:tcPr>
          <w:p w14:paraId="12CF239A" w14:textId="77777777" w:rsidR="00D2171A" w:rsidRPr="007001F1" w:rsidRDefault="00D2171A" w:rsidP="00D2171A">
            <w:pPr>
              <w:rPr>
                <w:color w:val="000000"/>
                <w:sz w:val="22"/>
                <w:szCs w:val="22"/>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14:paraId="2F959952"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0E4BFE58" w14:textId="77777777" w:rsidTr="007261E4">
        <w:trPr>
          <w:trHeight w:val="300"/>
        </w:trPr>
        <w:tc>
          <w:tcPr>
            <w:tcW w:w="3559" w:type="dxa"/>
            <w:gridSpan w:val="2"/>
            <w:shd w:val="clear" w:color="auto" w:fill="auto"/>
            <w:vAlign w:val="center"/>
            <w:hideMark/>
          </w:tcPr>
          <w:p w14:paraId="23DD0A6C" w14:textId="77777777" w:rsidR="00D2171A" w:rsidRPr="007001F1" w:rsidRDefault="00D2171A" w:rsidP="00D2171A">
            <w:pPr>
              <w:rPr>
                <w:color w:val="000000"/>
                <w:sz w:val="22"/>
                <w:szCs w:val="22"/>
              </w:rPr>
            </w:pPr>
            <w:r w:rsidRPr="007001F1">
              <w:rPr>
                <w:color w:val="000000"/>
                <w:sz w:val="22"/>
                <w:szCs w:val="22"/>
              </w:rPr>
              <w:t>Pôvodný termín plnenia zákazky</w:t>
            </w:r>
          </w:p>
        </w:tc>
        <w:tc>
          <w:tcPr>
            <w:tcW w:w="5151" w:type="dxa"/>
            <w:gridSpan w:val="5"/>
            <w:shd w:val="clear" w:color="auto" w:fill="auto"/>
            <w:vAlign w:val="center"/>
            <w:hideMark/>
          </w:tcPr>
          <w:p w14:paraId="71E58C80"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4BF3372" w14:textId="77777777" w:rsidTr="007261E4">
        <w:trPr>
          <w:trHeight w:val="300"/>
        </w:trPr>
        <w:tc>
          <w:tcPr>
            <w:tcW w:w="3559" w:type="dxa"/>
            <w:gridSpan w:val="2"/>
            <w:shd w:val="clear" w:color="auto" w:fill="auto"/>
            <w:vAlign w:val="center"/>
            <w:hideMark/>
          </w:tcPr>
          <w:p w14:paraId="1469228E" w14:textId="77777777" w:rsidR="00D2171A" w:rsidRPr="007001F1" w:rsidRDefault="00D2171A" w:rsidP="00D2171A">
            <w:pPr>
              <w:rPr>
                <w:color w:val="000000"/>
                <w:sz w:val="22"/>
                <w:szCs w:val="22"/>
              </w:rPr>
            </w:pPr>
            <w:r w:rsidRPr="007001F1">
              <w:rPr>
                <w:color w:val="000000"/>
                <w:sz w:val="22"/>
                <w:szCs w:val="22"/>
              </w:rPr>
              <w:t>Navrhovaný termín plnenia zákazky</w:t>
            </w:r>
          </w:p>
        </w:tc>
        <w:tc>
          <w:tcPr>
            <w:tcW w:w="5151" w:type="dxa"/>
            <w:gridSpan w:val="5"/>
            <w:shd w:val="clear" w:color="auto" w:fill="auto"/>
            <w:vAlign w:val="center"/>
            <w:hideMark/>
          </w:tcPr>
          <w:p w14:paraId="205F57FC"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15E30027" w14:textId="77777777" w:rsidTr="007261E4">
        <w:trPr>
          <w:trHeight w:val="300"/>
        </w:trPr>
        <w:tc>
          <w:tcPr>
            <w:tcW w:w="3559" w:type="dxa"/>
            <w:gridSpan w:val="2"/>
            <w:shd w:val="clear" w:color="auto" w:fill="auto"/>
            <w:vAlign w:val="center"/>
            <w:hideMark/>
          </w:tcPr>
          <w:p w14:paraId="3625482C" w14:textId="77777777" w:rsidR="00D2171A" w:rsidRPr="007001F1" w:rsidRDefault="00D2171A" w:rsidP="00D2171A">
            <w:pPr>
              <w:rPr>
                <w:color w:val="000000"/>
                <w:sz w:val="22"/>
                <w:szCs w:val="22"/>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4F4E9CD2"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74656FB7" w14:textId="77777777" w:rsidTr="007261E4">
        <w:trPr>
          <w:trHeight w:val="300"/>
        </w:trPr>
        <w:tc>
          <w:tcPr>
            <w:tcW w:w="3559" w:type="dxa"/>
            <w:gridSpan w:val="2"/>
            <w:shd w:val="clear" w:color="auto" w:fill="auto"/>
            <w:vAlign w:val="center"/>
            <w:hideMark/>
          </w:tcPr>
          <w:p w14:paraId="4089A62B" w14:textId="77777777" w:rsidR="00D2171A" w:rsidRPr="007001F1" w:rsidRDefault="00D2171A" w:rsidP="00D2171A">
            <w:pPr>
              <w:rPr>
                <w:color w:val="000000"/>
                <w:sz w:val="22"/>
                <w:szCs w:val="22"/>
              </w:rPr>
            </w:pPr>
            <w:r w:rsidRPr="007001F1">
              <w:rPr>
                <w:color w:val="000000"/>
                <w:sz w:val="22"/>
                <w:szCs w:val="22"/>
              </w:rPr>
              <w:t>Navrhovaná hodnota zákazky bez DPH</w:t>
            </w:r>
          </w:p>
        </w:tc>
        <w:tc>
          <w:tcPr>
            <w:tcW w:w="5151" w:type="dxa"/>
            <w:gridSpan w:val="5"/>
            <w:shd w:val="clear" w:color="auto" w:fill="auto"/>
            <w:vAlign w:val="center"/>
            <w:hideMark/>
          </w:tcPr>
          <w:p w14:paraId="7BB89CD4"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A173779" w14:textId="77777777" w:rsidTr="007261E4">
        <w:trPr>
          <w:trHeight w:val="300"/>
        </w:trPr>
        <w:tc>
          <w:tcPr>
            <w:tcW w:w="3559" w:type="dxa"/>
            <w:gridSpan w:val="2"/>
            <w:shd w:val="clear" w:color="auto" w:fill="auto"/>
            <w:vAlign w:val="center"/>
          </w:tcPr>
          <w:p w14:paraId="727BC5AD" w14:textId="77777777" w:rsidR="00D2171A" w:rsidRPr="007001F1" w:rsidRDefault="00D2171A" w:rsidP="00D2171A">
            <w:pPr>
              <w:rPr>
                <w:color w:val="000000"/>
                <w:sz w:val="22"/>
                <w:szCs w:val="22"/>
              </w:rPr>
            </w:pPr>
            <w:r w:rsidRPr="007001F1">
              <w:rPr>
                <w:color w:val="000000"/>
                <w:sz w:val="22"/>
                <w:szCs w:val="22"/>
              </w:rPr>
              <w:lastRenderedPageBreak/>
              <w:t>Navrhovaná hodnota zákazky s DPH</w:t>
            </w:r>
          </w:p>
        </w:tc>
        <w:tc>
          <w:tcPr>
            <w:tcW w:w="5151" w:type="dxa"/>
            <w:gridSpan w:val="5"/>
            <w:shd w:val="clear" w:color="auto" w:fill="auto"/>
            <w:vAlign w:val="center"/>
          </w:tcPr>
          <w:p w14:paraId="115B63FA" w14:textId="77777777" w:rsidR="00D2171A" w:rsidRPr="007001F1" w:rsidRDefault="00D2171A" w:rsidP="00D2171A">
            <w:pPr>
              <w:rPr>
                <w:color w:val="000000"/>
                <w:sz w:val="22"/>
                <w:szCs w:val="22"/>
              </w:rPr>
            </w:pPr>
          </w:p>
        </w:tc>
      </w:tr>
      <w:tr w:rsidR="00D2171A" w:rsidRPr="007001F1" w14:paraId="1C8ABDD9" w14:textId="77777777" w:rsidTr="007261E4">
        <w:trPr>
          <w:trHeight w:val="529"/>
        </w:trPr>
        <w:tc>
          <w:tcPr>
            <w:tcW w:w="3559" w:type="dxa"/>
            <w:gridSpan w:val="2"/>
            <w:shd w:val="clear" w:color="auto" w:fill="auto"/>
            <w:vAlign w:val="center"/>
          </w:tcPr>
          <w:p w14:paraId="67B80C00" w14:textId="77777777" w:rsidR="00D2171A" w:rsidRPr="007001F1" w:rsidRDefault="00D2171A" w:rsidP="00D2171A">
            <w:pPr>
              <w:rPr>
                <w:color w:val="000000"/>
                <w:sz w:val="22"/>
                <w:szCs w:val="22"/>
              </w:rPr>
            </w:pPr>
            <w:r w:rsidRPr="007001F1">
              <w:rPr>
                <w:color w:val="000000"/>
                <w:sz w:val="22"/>
                <w:szCs w:val="22"/>
              </w:rPr>
              <w:t>Týka sa zmena zmluvy úpravy pôvodného dodávateľa, koncesionára?</w:t>
            </w:r>
          </w:p>
        </w:tc>
        <w:tc>
          <w:tcPr>
            <w:tcW w:w="5151" w:type="dxa"/>
            <w:gridSpan w:val="5"/>
            <w:shd w:val="clear" w:color="auto" w:fill="auto"/>
            <w:vAlign w:val="center"/>
          </w:tcPr>
          <w:p w14:paraId="1AB13D56"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1CDEE521" w14:textId="77777777" w:rsidTr="007261E4">
        <w:trPr>
          <w:trHeight w:val="300"/>
        </w:trPr>
        <w:tc>
          <w:tcPr>
            <w:tcW w:w="3559" w:type="dxa"/>
            <w:gridSpan w:val="2"/>
            <w:shd w:val="clear" w:color="auto" w:fill="auto"/>
            <w:vAlign w:val="center"/>
          </w:tcPr>
          <w:p w14:paraId="11A1EAC0" w14:textId="77777777" w:rsidR="00D2171A" w:rsidRPr="007001F1" w:rsidRDefault="00D2171A" w:rsidP="00D2171A">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151" w:type="dxa"/>
            <w:gridSpan w:val="5"/>
            <w:shd w:val="clear" w:color="auto" w:fill="auto"/>
            <w:vAlign w:val="center"/>
            <w:hideMark/>
          </w:tcPr>
          <w:p w14:paraId="0BB79514"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66B67D5A" w14:textId="77777777" w:rsidTr="007261E4">
        <w:trPr>
          <w:trHeight w:val="300"/>
        </w:trPr>
        <w:tc>
          <w:tcPr>
            <w:tcW w:w="3559" w:type="dxa"/>
            <w:gridSpan w:val="2"/>
            <w:shd w:val="clear" w:color="auto" w:fill="auto"/>
            <w:vAlign w:val="center"/>
          </w:tcPr>
          <w:p w14:paraId="2E08D3B1" w14:textId="77777777" w:rsidR="00D2171A" w:rsidRPr="007001F1" w:rsidRDefault="00D2171A" w:rsidP="00D2171A">
            <w:pPr>
              <w:rPr>
                <w:color w:val="000000"/>
                <w:sz w:val="22"/>
                <w:szCs w:val="22"/>
              </w:rPr>
            </w:pPr>
            <w:r w:rsidRPr="007001F1">
              <w:rPr>
                <w:color w:val="000000"/>
                <w:sz w:val="22"/>
                <w:szCs w:val="22"/>
              </w:rPr>
              <w:t>Navrhovaný dodávateľ, koncesionár</w:t>
            </w:r>
          </w:p>
        </w:tc>
        <w:tc>
          <w:tcPr>
            <w:tcW w:w="5151" w:type="dxa"/>
            <w:gridSpan w:val="5"/>
            <w:shd w:val="clear" w:color="auto" w:fill="auto"/>
            <w:vAlign w:val="center"/>
          </w:tcPr>
          <w:p w14:paraId="23AE09B0" w14:textId="77777777" w:rsidR="00D2171A" w:rsidRPr="007001F1" w:rsidRDefault="00D2171A" w:rsidP="00D2171A">
            <w:pPr>
              <w:rPr>
                <w:color w:val="000000"/>
                <w:sz w:val="22"/>
                <w:szCs w:val="22"/>
              </w:rPr>
            </w:pPr>
          </w:p>
        </w:tc>
      </w:tr>
      <w:tr w:rsidR="00D2171A" w:rsidRPr="007001F1" w14:paraId="7E2439A2" w14:textId="77777777" w:rsidTr="007261E4">
        <w:trPr>
          <w:trHeight w:val="300"/>
        </w:trPr>
        <w:tc>
          <w:tcPr>
            <w:tcW w:w="3559" w:type="dxa"/>
            <w:gridSpan w:val="2"/>
            <w:shd w:val="clear" w:color="auto" w:fill="auto"/>
            <w:vAlign w:val="center"/>
          </w:tcPr>
          <w:p w14:paraId="01F3CC6D" w14:textId="77777777" w:rsidR="00D2171A" w:rsidRPr="007001F1" w:rsidRDefault="00D2171A" w:rsidP="00D2171A">
            <w:pPr>
              <w:rPr>
                <w:color w:val="000000"/>
                <w:sz w:val="22"/>
                <w:szCs w:val="22"/>
              </w:rPr>
            </w:pPr>
            <w:r w:rsidRPr="007001F1">
              <w:rPr>
                <w:color w:val="000000"/>
                <w:sz w:val="22"/>
                <w:szCs w:val="22"/>
              </w:rPr>
              <w:t>Týka sa zmena zmluvy úpravy predmetu pôvodnej zákazky?</w:t>
            </w:r>
          </w:p>
        </w:tc>
        <w:tc>
          <w:tcPr>
            <w:tcW w:w="5151" w:type="dxa"/>
            <w:gridSpan w:val="5"/>
            <w:shd w:val="clear" w:color="auto" w:fill="auto"/>
            <w:vAlign w:val="center"/>
          </w:tcPr>
          <w:p w14:paraId="00F62634"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7F54165E" w14:textId="77777777" w:rsidTr="007261E4">
        <w:trPr>
          <w:trHeight w:val="300"/>
        </w:trPr>
        <w:tc>
          <w:tcPr>
            <w:tcW w:w="3559" w:type="dxa"/>
            <w:gridSpan w:val="2"/>
            <w:shd w:val="clear" w:color="auto" w:fill="auto"/>
            <w:vAlign w:val="center"/>
          </w:tcPr>
          <w:p w14:paraId="4EC3FB26" w14:textId="77777777" w:rsidR="00D2171A" w:rsidRPr="007001F1" w:rsidRDefault="00D2171A" w:rsidP="00D2171A">
            <w:pPr>
              <w:rPr>
                <w:color w:val="000000"/>
                <w:sz w:val="22"/>
                <w:szCs w:val="22"/>
              </w:rPr>
            </w:pPr>
            <w:r w:rsidRPr="007001F1">
              <w:rPr>
                <w:color w:val="000000"/>
                <w:sz w:val="22"/>
                <w:szCs w:val="22"/>
              </w:rPr>
              <w:t>Stručné odôvodnenie zmeny zmluvy</w:t>
            </w:r>
          </w:p>
        </w:tc>
        <w:tc>
          <w:tcPr>
            <w:tcW w:w="5151" w:type="dxa"/>
            <w:gridSpan w:val="5"/>
            <w:shd w:val="clear" w:color="auto" w:fill="auto"/>
            <w:vAlign w:val="center"/>
          </w:tcPr>
          <w:p w14:paraId="4F86BED7" w14:textId="77777777" w:rsidR="00D2171A" w:rsidRPr="007001F1" w:rsidRDefault="00D2171A" w:rsidP="00D2171A">
            <w:pPr>
              <w:rPr>
                <w:color w:val="000000"/>
                <w:sz w:val="22"/>
                <w:szCs w:val="22"/>
              </w:rPr>
            </w:pPr>
          </w:p>
        </w:tc>
      </w:tr>
      <w:tr w:rsidR="00D2171A" w:rsidRPr="007001F1" w:rsidDel="00090933" w14:paraId="54BD0EF0" w14:textId="2A041CB0" w:rsidTr="007261E4">
        <w:trPr>
          <w:trHeight w:val="300"/>
          <w:del w:id="2208" w:author="Kramár Róbert" w:date="2018-04-27T16:58:00Z"/>
        </w:trPr>
        <w:tc>
          <w:tcPr>
            <w:tcW w:w="3559" w:type="dxa"/>
            <w:gridSpan w:val="2"/>
            <w:shd w:val="clear" w:color="auto" w:fill="auto"/>
            <w:vAlign w:val="center"/>
            <w:hideMark/>
          </w:tcPr>
          <w:p w14:paraId="57EB134D" w14:textId="2EF6AF39" w:rsidR="00D2171A" w:rsidRPr="007001F1" w:rsidDel="00090933" w:rsidRDefault="00D2171A" w:rsidP="00D2171A">
            <w:pPr>
              <w:rPr>
                <w:del w:id="2209" w:author="Kramár Róbert" w:date="2018-04-27T16:58:00Z"/>
                <w:color w:val="000000"/>
                <w:sz w:val="22"/>
                <w:szCs w:val="22"/>
              </w:rPr>
            </w:pPr>
            <w:del w:id="2210" w:author="Kramár Róbert" w:date="2018-04-27T16:58:00Z">
              <w:r w:rsidRPr="007001F1" w:rsidDel="00090933">
                <w:rPr>
                  <w:color w:val="000000"/>
                  <w:sz w:val="22"/>
                  <w:szCs w:val="22"/>
                </w:rPr>
                <w:delText>Oprávnené výdavky z navrhovanej hodnoty zákazky</w:delText>
              </w:r>
            </w:del>
          </w:p>
        </w:tc>
        <w:tc>
          <w:tcPr>
            <w:tcW w:w="5151" w:type="dxa"/>
            <w:gridSpan w:val="5"/>
            <w:shd w:val="clear" w:color="auto" w:fill="auto"/>
            <w:vAlign w:val="center"/>
            <w:hideMark/>
          </w:tcPr>
          <w:p w14:paraId="70505440" w14:textId="48ACD8C0" w:rsidR="00D2171A" w:rsidRPr="007001F1" w:rsidDel="00090933" w:rsidRDefault="00D2171A" w:rsidP="00D2171A">
            <w:pPr>
              <w:rPr>
                <w:del w:id="2211" w:author="Kramár Róbert" w:date="2018-04-27T16:58:00Z"/>
                <w:color w:val="000000"/>
                <w:sz w:val="22"/>
                <w:szCs w:val="22"/>
              </w:rPr>
            </w:pPr>
            <w:del w:id="2212" w:author="Kramár Róbert" w:date="2018-04-27T16:58:00Z">
              <w:r w:rsidRPr="007001F1" w:rsidDel="00090933">
                <w:rPr>
                  <w:color w:val="000000"/>
                  <w:sz w:val="22"/>
                  <w:szCs w:val="22"/>
                </w:rPr>
                <w:delText> </w:delText>
              </w:r>
            </w:del>
          </w:p>
        </w:tc>
      </w:tr>
      <w:tr w:rsidR="00D2171A" w:rsidRPr="007001F1" w14:paraId="0CF41A81" w14:textId="77777777" w:rsidTr="007261E4">
        <w:trPr>
          <w:trHeight w:val="315"/>
        </w:trPr>
        <w:tc>
          <w:tcPr>
            <w:tcW w:w="582" w:type="dxa"/>
            <w:shd w:val="clear" w:color="000000" w:fill="60497A"/>
            <w:vAlign w:val="center"/>
            <w:hideMark/>
          </w:tcPr>
          <w:p w14:paraId="73F2F868" w14:textId="77777777" w:rsidR="00D2171A" w:rsidRPr="007001F1" w:rsidRDefault="00D2171A" w:rsidP="00D217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B30AB36" w14:textId="77777777" w:rsidR="00D2171A" w:rsidRPr="007001F1" w:rsidRDefault="00D2171A" w:rsidP="00D217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5251328" w14:textId="77777777" w:rsidR="00D2171A" w:rsidRPr="007001F1" w:rsidRDefault="00D2171A" w:rsidP="00D217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A5CA586" w14:textId="77777777" w:rsidR="00D2171A" w:rsidRPr="007001F1" w:rsidRDefault="00D2171A" w:rsidP="00D217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F46BDCC" w14:textId="77777777" w:rsidR="00D2171A" w:rsidRPr="007001F1" w:rsidRDefault="00D2171A" w:rsidP="00D2171A">
            <w:pPr>
              <w:jc w:val="center"/>
              <w:rPr>
                <w:b/>
                <w:bCs/>
                <w:color w:val="FFFFFF"/>
                <w:sz w:val="22"/>
                <w:szCs w:val="22"/>
              </w:rPr>
            </w:pPr>
            <w:r w:rsidRPr="007001F1">
              <w:rPr>
                <w:b/>
                <w:bCs/>
                <w:color w:val="FFFFFF"/>
                <w:sz w:val="22"/>
                <w:szCs w:val="22"/>
              </w:rPr>
              <w:t>netýka sa</w:t>
            </w:r>
          </w:p>
        </w:tc>
        <w:tc>
          <w:tcPr>
            <w:tcW w:w="1398" w:type="dxa"/>
            <w:shd w:val="clear" w:color="000000" w:fill="60497A"/>
            <w:vAlign w:val="center"/>
            <w:hideMark/>
          </w:tcPr>
          <w:p w14:paraId="07EC3D30" w14:textId="77777777" w:rsidR="00D2171A" w:rsidRPr="007001F1" w:rsidRDefault="00D2171A" w:rsidP="00D2171A">
            <w:pPr>
              <w:jc w:val="center"/>
              <w:rPr>
                <w:b/>
                <w:bCs/>
                <w:color w:val="FFFFFF"/>
                <w:sz w:val="22"/>
                <w:szCs w:val="22"/>
              </w:rPr>
            </w:pPr>
            <w:r w:rsidRPr="007001F1">
              <w:rPr>
                <w:b/>
                <w:bCs/>
                <w:color w:val="FFFFFF"/>
                <w:sz w:val="22"/>
                <w:szCs w:val="22"/>
              </w:rPr>
              <w:t>Poznámka</w:t>
            </w:r>
          </w:p>
        </w:tc>
      </w:tr>
      <w:tr w:rsidR="00D2171A" w:rsidRPr="007001F1" w14:paraId="539F4C1A" w14:textId="77777777" w:rsidTr="007261E4">
        <w:trPr>
          <w:trHeight w:val="20"/>
        </w:trPr>
        <w:tc>
          <w:tcPr>
            <w:tcW w:w="582" w:type="dxa"/>
            <w:shd w:val="clear" w:color="auto" w:fill="auto"/>
            <w:noWrap/>
            <w:vAlign w:val="center"/>
          </w:tcPr>
          <w:p w14:paraId="0BA985F5" w14:textId="77777777" w:rsidR="00D2171A" w:rsidRPr="007001F1" w:rsidRDefault="00D2171A" w:rsidP="00D2171A">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0184B93C" w14:textId="77777777" w:rsidR="00D2171A" w:rsidRPr="007001F1" w:rsidRDefault="00D2171A" w:rsidP="00D2171A">
            <w:pPr>
              <w:autoSpaceDE w:val="0"/>
              <w:autoSpaceDN w:val="0"/>
              <w:adjustRightInd w:val="0"/>
              <w:jc w:val="both"/>
              <w:rPr>
                <w:sz w:val="22"/>
                <w:lang w:eastAsia="en-US"/>
              </w:rPr>
            </w:pPr>
            <w:r w:rsidRPr="007001F1">
              <w:rPr>
                <w:sz w:val="22"/>
                <w:lang w:eastAsia="en-US"/>
              </w:rPr>
              <w:t>Bola zmena zmluvy, rámcovej dohody alebo koncesnej zmluvy vykonaná plne v súlade so závermi ex-</w:t>
            </w:r>
            <w:proofErr w:type="spellStart"/>
            <w:r w:rsidRPr="007001F1">
              <w:rPr>
                <w:sz w:val="22"/>
                <w:lang w:eastAsia="en-US"/>
              </w:rPr>
              <w:t>ante</w:t>
            </w:r>
            <w:proofErr w:type="spellEnd"/>
            <w:r w:rsidRPr="007001F1">
              <w:rPr>
                <w:sz w:val="22"/>
                <w:lang w:eastAsia="en-US"/>
              </w:rPr>
              <w:t xml:space="preserve"> kontroly? </w:t>
            </w:r>
          </w:p>
        </w:tc>
        <w:tc>
          <w:tcPr>
            <w:tcW w:w="567" w:type="dxa"/>
            <w:shd w:val="clear" w:color="auto" w:fill="auto"/>
            <w:vAlign w:val="center"/>
          </w:tcPr>
          <w:p w14:paraId="5BC2F33C" w14:textId="77777777" w:rsidR="00D2171A" w:rsidRPr="007001F1" w:rsidRDefault="00D2171A" w:rsidP="00D2171A">
            <w:pPr>
              <w:jc w:val="center"/>
              <w:rPr>
                <w:color w:val="000000"/>
                <w:sz w:val="22"/>
                <w:szCs w:val="22"/>
              </w:rPr>
            </w:pPr>
          </w:p>
        </w:tc>
        <w:tc>
          <w:tcPr>
            <w:tcW w:w="567" w:type="dxa"/>
            <w:shd w:val="clear" w:color="auto" w:fill="auto"/>
            <w:vAlign w:val="center"/>
          </w:tcPr>
          <w:p w14:paraId="60FA26BA" w14:textId="77777777" w:rsidR="00D2171A" w:rsidRPr="007001F1" w:rsidRDefault="00D2171A" w:rsidP="00D2171A">
            <w:pPr>
              <w:jc w:val="center"/>
              <w:rPr>
                <w:color w:val="000000"/>
                <w:sz w:val="22"/>
                <w:szCs w:val="22"/>
              </w:rPr>
            </w:pPr>
          </w:p>
        </w:tc>
        <w:tc>
          <w:tcPr>
            <w:tcW w:w="776" w:type="dxa"/>
            <w:shd w:val="clear" w:color="auto" w:fill="auto"/>
            <w:vAlign w:val="center"/>
          </w:tcPr>
          <w:p w14:paraId="77ACA261" w14:textId="77777777" w:rsidR="00D2171A" w:rsidRPr="007001F1" w:rsidRDefault="00D2171A" w:rsidP="00D2171A">
            <w:pPr>
              <w:jc w:val="center"/>
              <w:rPr>
                <w:color w:val="000000"/>
                <w:sz w:val="22"/>
                <w:szCs w:val="22"/>
              </w:rPr>
            </w:pPr>
          </w:p>
        </w:tc>
        <w:tc>
          <w:tcPr>
            <w:tcW w:w="1398" w:type="dxa"/>
            <w:shd w:val="clear" w:color="auto" w:fill="auto"/>
            <w:vAlign w:val="center"/>
          </w:tcPr>
          <w:p w14:paraId="34DE6A43" w14:textId="77777777" w:rsidR="00D2171A" w:rsidRPr="007001F1" w:rsidRDefault="00D2171A" w:rsidP="00D2171A">
            <w:pPr>
              <w:jc w:val="center"/>
              <w:rPr>
                <w:color w:val="000000"/>
                <w:sz w:val="22"/>
                <w:szCs w:val="22"/>
              </w:rPr>
            </w:pPr>
          </w:p>
        </w:tc>
      </w:tr>
      <w:tr w:rsidR="00D2171A" w:rsidRPr="007001F1" w14:paraId="523CAFF0" w14:textId="77777777" w:rsidTr="007261E4">
        <w:trPr>
          <w:trHeight w:val="20"/>
        </w:trPr>
        <w:tc>
          <w:tcPr>
            <w:tcW w:w="582" w:type="dxa"/>
            <w:shd w:val="clear" w:color="auto" w:fill="auto"/>
            <w:noWrap/>
            <w:vAlign w:val="center"/>
          </w:tcPr>
          <w:p w14:paraId="21377164" w14:textId="77777777" w:rsidR="00D2171A" w:rsidRPr="007001F1" w:rsidRDefault="00D2171A" w:rsidP="00D2171A">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6705CB0A" w14:textId="77777777" w:rsidR="00D2171A" w:rsidRPr="007001F1" w:rsidRDefault="00D2171A" w:rsidP="00D2171A">
            <w:pPr>
              <w:jc w:val="both"/>
              <w:rPr>
                <w:color w:val="000000"/>
                <w:sz w:val="22"/>
                <w:szCs w:val="22"/>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644B23EF" w14:textId="77777777" w:rsidR="00D2171A" w:rsidRPr="007001F1" w:rsidRDefault="00D2171A" w:rsidP="00D2171A">
            <w:pPr>
              <w:jc w:val="center"/>
              <w:rPr>
                <w:color w:val="000000"/>
                <w:sz w:val="22"/>
                <w:szCs w:val="22"/>
              </w:rPr>
            </w:pPr>
          </w:p>
        </w:tc>
        <w:tc>
          <w:tcPr>
            <w:tcW w:w="567" w:type="dxa"/>
            <w:shd w:val="clear" w:color="auto" w:fill="auto"/>
            <w:vAlign w:val="center"/>
          </w:tcPr>
          <w:p w14:paraId="31AE77D8" w14:textId="77777777" w:rsidR="00D2171A" w:rsidRPr="007001F1" w:rsidRDefault="00D2171A" w:rsidP="00D2171A">
            <w:pPr>
              <w:jc w:val="center"/>
              <w:rPr>
                <w:color w:val="000000"/>
                <w:sz w:val="22"/>
                <w:szCs w:val="22"/>
              </w:rPr>
            </w:pPr>
          </w:p>
        </w:tc>
        <w:tc>
          <w:tcPr>
            <w:tcW w:w="776" w:type="dxa"/>
            <w:shd w:val="clear" w:color="auto" w:fill="auto"/>
            <w:vAlign w:val="center"/>
          </w:tcPr>
          <w:p w14:paraId="0D386227" w14:textId="77777777" w:rsidR="00D2171A" w:rsidRPr="007001F1" w:rsidRDefault="00D2171A" w:rsidP="00D2171A">
            <w:pPr>
              <w:jc w:val="center"/>
              <w:rPr>
                <w:color w:val="000000"/>
                <w:sz w:val="22"/>
                <w:szCs w:val="22"/>
              </w:rPr>
            </w:pPr>
          </w:p>
        </w:tc>
        <w:tc>
          <w:tcPr>
            <w:tcW w:w="1398" w:type="dxa"/>
            <w:shd w:val="clear" w:color="auto" w:fill="auto"/>
            <w:vAlign w:val="center"/>
          </w:tcPr>
          <w:p w14:paraId="471A2CFD" w14:textId="77777777" w:rsidR="00D2171A" w:rsidRPr="007001F1" w:rsidRDefault="00D2171A" w:rsidP="00D2171A">
            <w:pPr>
              <w:jc w:val="center"/>
              <w:rPr>
                <w:color w:val="000000"/>
                <w:sz w:val="22"/>
                <w:szCs w:val="22"/>
              </w:rPr>
            </w:pPr>
          </w:p>
        </w:tc>
      </w:tr>
      <w:tr w:rsidR="00E94B70" w:rsidRPr="007001F1" w14:paraId="1CE1ED6D" w14:textId="77777777" w:rsidTr="00DA30D4">
        <w:trPr>
          <w:trHeight w:val="414"/>
        </w:trPr>
        <w:tc>
          <w:tcPr>
            <w:tcW w:w="582" w:type="dxa"/>
            <w:vMerge w:val="restart"/>
            <w:shd w:val="clear" w:color="auto" w:fill="auto"/>
            <w:noWrap/>
            <w:vAlign w:val="center"/>
          </w:tcPr>
          <w:p w14:paraId="7D3675B5" w14:textId="77777777" w:rsidR="00E94B70" w:rsidRPr="007001F1" w:rsidRDefault="00E94B70" w:rsidP="00D2171A">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16875755" w14:textId="414B737B" w:rsidR="00E94B70" w:rsidRPr="007001F1" w:rsidRDefault="00E94B70" w:rsidP="00A3755D">
            <w:pPr>
              <w:rPr>
                <w:color w:val="000000"/>
                <w:sz w:val="22"/>
                <w:szCs w:val="22"/>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14:paraId="612E2846" w14:textId="77777777" w:rsidR="00E94B70" w:rsidRPr="007001F1" w:rsidRDefault="00E94B70" w:rsidP="00D2171A">
            <w:pPr>
              <w:jc w:val="center"/>
              <w:rPr>
                <w:color w:val="000000"/>
                <w:sz w:val="22"/>
                <w:szCs w:val="22"/>
              </w:rPr>
            </w:pPr>
          </w:p>
        </w:tc>
        <w:tc>
          <w:tcPr>
            <w:tcW w:w="567" w:type="dxa"/>
            <w:shd w:val="clear" w:color="auto" w:fill="auto"/>
            <w:vAlign w:val="center"/>
          </w:tcPr>
          <w:p w14:paraId="42CC01D0" w14:textId="77777777" w:rsidR="00E94B70" w:rsidRPr="007001F1" w:rsidRDefault="00E94B70" w:rsidP="00D2171A">
            <w:pPr>
              <w:jc w:val="center"/>
              <w:rPr>
                <w:color w:val="000000"/>
                <w:sz w:val="22"/>
                <w:szCs w:val="22"/>
              </w:rPr>
            </w:pPr>
          </w:p>
        </w:tc>
        <w:tc>
          <w:tcPr>
            <w:tcW w:w="776" w:type="dxa"/>
            <w:shd w:val="clear" w:color="auto" w:fill="auto"/>
            <w:vAlign w:val="center"/>
          </w:tcPr>
          <w:p w14:paraId="276E501F" w14:textId="77777777" w:rsidR="00E94B70" w:rsidRPr="007001F1" w:rsidRDefault="00E94B70" w:rsidP="00D2171A">
            <w:pPr>
              <w:jc w:val="center"/>
              <w:rPr>
                <w:color w:val="000000"/>
                <w:sz w:val="22"/>
                <w:szCs w:val="22"/>
              </w:rPr>
            </w:pPr>
          </w:p>
        </w:tc>
        <w:tc>
          <w:tcPr>
            <w:tcW w:w="1398" w:type="dxa"/>
            <w:shd w:val="clear" w:color="auto" w:fill="auto"/>
            <w:vAlign w:val="center"/>
          </w:tcPr>
          <w:p w14:paraId="4E047AA5" w14:textId="77777777" w:rsidR="00E94B70" w:rsidRPr="007001F1" w:rsidRDefault="00E94B70" w:rsidP="00D2171A">
            <w:pPr>
              <w:jc w:val="center"/>
              <w:rPr>
                <w:color w:val="000000"/>
                <w:sz w:val="22"/>
                <w:szCs w:val="22"/>
              </w:rPr>
            </w:pPr>
          </w:p>
        </w:tc>
      </w:tr>
      <w:tr w:rsidR="00E94B70" w:rsidRPr="007001F1" w14:paraId="620CD36C" w14:textId="77777777" w:rsidTr="007261E4">
        <w:trPr>
          <w:trHeight w:val="590"/>
        </w:trPr>
        <w:tc>
          <w:tcPr>
            <w:tcW w:w="582" w:type="dxa"/>
            <w:vMerge/>
            <w:shd w:val="clear" w:color="auto" w:fill="auto"/>
            <w:noWrap/>
            <w:vAlign w:val="center"/>
          </w:tcPr>
          <w:p w14:paraId="25F48B08" w14:textId="77777777" w:rsidR="00E94B70" w:rsidRPr="007001F1" w:rsidRDefault="00E94B70" w:rsidP="00D2171A">
            <w:pPr>
              <w:jc w:val="center"/>
              <w:rPr>
                <w:color w:val="000000"/>
                <w:sz w:val="22"/>
                <w:szCs w:val="22"/>
              </w:rPr>
            </w:pPr>
          </w:p>
        </w:tc>
        <w:tc>
          <w:tcPr>
            <w:tcW w:w="4820" w:type="dxa"/>
            <w:gridSpan w:val="2"/>
            <w:shd w:val="clear" w:color="auto" w:fill="auto"/>
            <w:vAlign w:val="center"/>
          </w:tcPr>
          <w:p w14:paraId="3186800F" w14:textId="61240466" w:rsidR="00E94B70" w:rsidRPr="007001F1" w:rsidRDefault="00C50191" w:rsidP="00A3755D">
            <w:pPr>
              <w:autoSpaceDE w:val="0"/>
              <w:autoSpaceDN w:val="0"/>
              <w:adjustRightInd w:val="0"/>
              <w:jc w:val="both"/>
              <w:rPr>
                <w:sz w:val="22"/>
                <w:szCs w:val="22"/>
              </w:rPr>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14:paraId="0FEB843D" w14:textId="77777777" w:rsidR="00E94B70" w:rsidRPr="007001F1" w:rsidRDefault="00E94B70" w:rsidP="00D2171A">
            <w:pPr>
              <w:jc w:val="center"/>
              <w:rPr>
                <w:color w:val="000000"/>
                <w:sz w:val="22"/>
                <w:szCs w:val="22"/>
              </w:rPr>
            </w:pPr>
          </w:p>
        </w:tc>
        <w:tc>
          <w:tcPr>
            <w:tcW w:w="567" w:type="dxa"/>
            <w:shd w:val="clear" w:color="auto" w:fill="auto"/>
            <w:vAlign w:val="center"/>
          </w:tcPr>
          <w:p w14:paraId="593CC1E5" w14:textId="77777777" w:rsidR="00E94B70" w:rsidRPr="007001F1" w:rsidRDefault="00E94B70" w:rsidP="00D2171A">
            <w:pPr>
              <w:jc w:val="center"/>
              <w:rPr>
                <w:color w:val="000000"/>
                <w:sz w:val="22"/>
                <w:szCs w:val="22"/>
              </w:rPr>
            </w:pPr>
          </w:p>
        </w:tc>
        <w:tc>
          <w:tcPr>
            <w:tcW w:w="776" w:type="dxa"/>
            <w:shd w:val="clear" w:color="auto" w:fill="auto"/>
            <w:vAlign w:val="center"/>
          </w:tcPr>
          <w:p w14:paraId="0AE74EB4" w14:textId="77777777" w:rsidR="00E94B70" w:rsidRPr="007001F1" w:rsidRDefault="00E94B70" w:rsidP="00D2171A">
            <w:pPr>
              <w:jc w:val="center"/>
              <w:rPr>
                <w:color w:val="000000"/>
                <w:sz w:val="22"/>
                <w:szCs w:val="22"/>
              </w:rPr>
            </w:pPr>
          </w:p>
        </w:tc>
        <w:tc>
          <w:tcPr>
            <w:tcW w:w="1398" w:type="dxa"/>
            <w:shd w:val="clear" w:color="auto" w:fill="auto"/>
            <w:vAlign w:val="center"/>
          </w:tcPr>
          <w:p w14:paraId="66C30111" w14:textId="77777777" w:rsidR="00E94B70" w:rsidRPr="007001F1" w:rsidRDefault="00E94B70" w:rsidP="00D2171A">
            <w:pPr>
              <w:jc w:val="center"/>
              <w:rPr>
                <w:color w:val="000000"/>
                <w:sz w:val="22"/>
                <w:szCs w:val="22"/>
              </w:rPr>
            </w:pPr>
          </w:p>
        </w:tc>
      </w:tr>
      <w:tr w:rsidR="00E94B70" w:rsidRPr="007001F1" w14:paraId="0E202AAE" w14:textId="77777777" w:rsidTr="007261E4">
        <w:trPr>
          <w:trHeight w:val="590"/>
        </w:trPr>
        <w:tc>
          <w:tcPr>
            <w:tcW w:w="582" w:type="dxa"/>
            <w:vMerge/>
            <w:shd w:val="clear" w:color="auto" w:fill="auto"/>
            <w:noWrap/>
            <w:vAlign w:val="center"/>
          </w:tcPr>
          <w:p w14:paraId="2117C5CE" w14:textId="77777777" w:rsidR="00E94B70" w:rsidRPr="007001F1" w:rsidRDefault="00E94B70" w:rsidP="00D2171A">
            <w:pPr>
              <w:jc w:val="center"/>
              <w:rPr>
                <w:color w:val="000000"/>
                <w:sz w:val="22"/>
                <w:szCs w:val="22"/>
              </w:rPr>
            </w:pPr>
          </w:p>
        </w:tc>
        <w:tc>
          <w:tcPr>
            <w:tcW w:w="4820" w:type="dxa"/>
            <w:gridSpan w:val="2"/>
            <w:shd w:val="clear" w:color="auto" w:fill="auto"/>
            <w:vAlign w:val="center"/>
          </w:tcPr>
          <w:p w14:paraId="280C3512" w14:textId="0FC7AB66" w:rsidR="00E94B70" w:rsidRPr="007001F1" w:rsidRDefault="00C50191" w:rsidP="00D2171A">
            <w:pPr>
              <w:rPr>
                <w:color w:val="000000"/>
                <w:sz w:val="22"/>
                <w:szCs w:val="22"/>
              </w:rPr>
            </w:pPr>
            <w:r w:rsidRPr="007001F1">
              <w:rPr>
                <w:sz w:val="22"/>
                <w:szCs w:val="22"/>
              </w:rPr>
              <w:t>c) Je zmena zmluvy zverejnená v súlade so zákonom o slobodnom prístupe k informáciám?</w:t>
            </w:r>
          </w:p>
        </w:tc>
        <w:tc>
          <w:tcPr>
            <w:tcW w:w="567" w:type="dxa"/>
            <w:shd w:val="clear" w:color="auto" w:fill="auto"/>
            <w:vAlign w:val="center"/>
          </w:tcPr>
          <w:p w14:paraId="775CC715" w14:textId="77777777" w:rsidR="00E94B70" w:rsidRPr="007001F1" w:rsidRDefault="00E94B70" w:rsidP="00D2171A">
            <w:pPr>
              <w:jc w:val="center"/>
              <w:rPr>
                <w:color w:val="000000"/>
                <w:sz w:val="22"/>
                <w:szCs w:val="22"/>
              </w:rPr>
            </w:pPr>
          </w:p>
        </w:tc>
        <w:tc>
          <w:tcPr>
            <w:tcW w:w="567" w:type="dxa"/>
            <w:shd w:val="clear" w:color="auto" w:fill="auto"/>
            <w:vAlign w:val="center"/>
          </w:tcPr>
          <w:p w14:paraId="3D4E5EC6" w14:textId="77777777" w:rsidR="00E94B70" w:rsidRPr="007001F1" w:rsidRDefault="00E94B70" w:rsidP="00D2171A">
            <w:pPr>
              <w:jc w:val="center"/>
              <w:rPr>
                <w:color w:val="000000"/>
                <w:sz w:val="22"/>
                <w:szCs w:val="22"/>
              </w:rPr>
            </w:pPr>
          </w:p>
        </w:tc>
        <w:tc>
          <w:tcPr>
            <w:tcW w:w="776" w:type="dxa"/>
            <w:shd w:val="clear" w:color="auto" w:fill="auto"/>
            <w:vAlign w:val="center"/>
          </w:tcPr>
          <w:p w14:paraId="0296AC5F" w14:textId="77777777" w:rsidR="00E94B70" w:rsidRPr="007001F1" w:rsidRDefault="00E94B70" w:rsidP="00D2171A">
            <w:pPr>
              <w:jc w:val="center"/>
              <w:rPr>
                <w:color w:val="000000"/>
                <w:sz w:val="22"/>
                <w:szCs w:val="22"/>
              </w:rPr>
            </w:pPr>
          </w:p>
        </w:tc>
        <w:tc>
          <w:tcPr>
            <w:tcW w:w="1398" w:type="dxa"/>
            <w:shd w:val="clear" w:color="auto" w:fill="auto"/>
            <w:vAlign w:val="center"/>
          </w:tcPr>
          <w:p w14:paraId="695F7534" w14:textId="77777777" w:rsidR="00E94B70" w:rsidRPr="007001F1" w:rsidRDefault="00E94B70" w:rsidP="00D2171A">
            <w:pPr>
              <w:jc w:val="center"/>
              <w:rPr>
                <w:color w:val="000000"/>
                <w:sz w:val="22"/>
                <w:szCs w:val="22"/>
              </w:rPr>
            </w:pPr>
          </w:p>
        </w:tc>
      </w:tr>
      <w:tr w:rsidR="00D2171A" w:rsidRPr="007001F1" w14:paraId="30E60EDC" w14:textId="77777777" w:rsidTr="007261E4">
        <w:trPr>
          <w:trHeight w:val="20"/>
        </w:trPr>
        <w:tc>
          <w:tcPr>
            <w:tcW w:w="582" w:type="dxa"/>
            <w:shd w:val="clear" w:color="auto" w:fill="auto"/>
            <w:noWrap/>
            <w:vAlign w:val="center"/>
          </w:tcPr>
          <w:p w14:paraId="225E2E24" w14:textId="77777777" w:rsidR="00D2171A" w:rsidRPr="007001F1" w:rsidRDefault="00D2171A" w:rsidP="00D2171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21CCFC1" w14:textId="2DE4E588" w:rsidR="00D2171A" w:rsidRPr="007001F1" w:rsidRDefault="00D2171A" w:rsidP="00A3755D">
            <w:pPr>
              <w:jc w:val="both"/>
              <w:rPr>
                <w:color w:val="000000"/>
                <w:sz w:val="22"/>
                <w:szCs w:val="22"/>
              </w:rPr>
            </w:pPr>
            <w:r w:rsidRPr="007001F1">
              <w:rPr>
                <w:color w:val="000000"/>
                <w:sz w:val="22"/>
                <w:szCs w:val="22"/>
              </w:rPr>
              <w:t xml:space="preserve">Odoslal Prijímateľ oznámenie o zmene spôsobom a v lehotách uvedených v § 26 ods. 4 ZVO, resp. 113 ods. </w:t>
            </w:r>
            <w:r w:rsidR="001C4B70" w:rsidRPr="007001F1">
              <w:rPr>
                <w:color w:val="000000"/>
                <w:sz w:val="22"/>
                <w:szCs w:val="22"/>
              </w:rPr>
              <w:t>5</w:t>
            </w:r>
            <w:r w:rsidRPr="007001F1">
              <w:rPr>
                <w:color w:val="000000"/>
                <w:sz w:val="22"/>
                <w:szCs w:val="22"/>
              </w:rPr>
              <w:t xml:space="preserve"> ZVO?</w:t>
            </w:r>
          </w:p>
        </w:tc>
        <w:tc>
          <w:tcPr>
            <w:tcW w:w="567" w:type="dxa"/>
            <w:shd w:val="clear" w:color="auto" w:fill="auto"/>
            <w:vAlign w:val="center"/>
          </w:tcPr>
          <w:p w14:paraId="765AED30" w14:textId="77777777" w:rsidR="00D2171A" w:rsidRPr="007001F1" w:rsidRDefault="00D2171A" w:rsidP="00D2171A">
            <w:pPr>
              <w:jc w:val="center"/>
              <w:rPr>
                <w:color w:val="000000"/>
                <w:sz w:val="22"/>
                <w:szCs w:val="22"/>
              </w:rPr>
            </w:pPr>
          </w:p>
        </w:tc>
        <w:tc>
          <w:tcPr>
            <w:tcW w:w="567" w:type="dxa"/>
            <w:shd w:val="clear" w:color="auto" w:fill="auto"/>
            <w:vAlign w:val="center"/>
          </w:tcPr>
          <w:p w14:paraId="194A2E9F" w14:textId="77777777" w:rsidR="00D2171A" w:rsidRPr="007001F1" w:rsidRDefault="00D2171A" w:rsidP="00D2171A">
            <w:pPr>
              <w:jc w:val="center"/>
              <w:rPr>
                <w:color w:val="000000"/>
                <w:sz w:val="22"/>
                <w:szCs w:val="22"/>
              </w:rPr>
            </w:pPr>
          </w:p>
        </w:tc>
        <w:tc>
          <w:tcPr>
            <w:tcW w:w="776" w:type="dxa"/>
            <w:shd w:val="clear" w:color="auto" w:fill="auto"/>
            <w:vAlign w:val="center"/>
          </w:tcPr>
          <w:p w14:paraId="4DEB37B1" w14:textId="77777777" w:rsidR="00D2171A" w:rsidRPr="007001F1" w:rsidRDefault="00D2171A" w:rsidP="00D2171A">
            <w:pPr>
              <w:jc w:val="center"/>
              <w:rPr>
                <w:color w:val="000000"/>
                <w:sz w:val="22"/>
                <w:szCs w:val="22"/>
              </w:rPr>
            </w:pPr>
          </w:p>
        </w:tc>
        <w:tc>
          <w:tcPr>
            <w:tcW w:w="1398" w:type="dxa"/>
            <w:shd w:val="clear" w:color="auto" w:fill="auto"/>
            <w:vAlign w:val="center"/>
          </w:tcPr>
          <w:p w14:paraId="53C46867" w14:textId="77777777" w:rsidR="00D2171A" w:rsidRPr="007001F1" w:rsidRDefault="00D2171A" w:rsidP="00D2171A">
            <w:pPr>
              <w:jc w:val="center"/>
              <w:rPr>
                <w:color w:val="000000"/>
                <w:sz w:val="22"/>
                <w:szCs w:val="22"/>
              </w:rPr>
            </w:pPr>
          </w:p>
        </w:tc>
      </w:tr>
      <w:tr w:rsidR="00E70D44" w:rsidRPr="007001F1" w14:paraId="73199D34" w14:textId="77777777" w:rsidTr="007261E4">
        <w:trPr>
          <w:trHeight w:val="20"/>
        </w:trPr>
        <w:tc>
          <w:tcPr>
            <w:tcW w:w="582" w:type="dxa"/>
            <w:shd w:val="clear" w:color="auto" w:fill="auto"/>
            <w:noWrap/>
            <w:vAlign w:val="center"/>
          </w:tcPr>
          <w:p w14:paraId="42C8217C" w14:textId="25923B9E" w:rsidR="00E70D44" w:rsidRPr="007001F1" w:rsidRDefault="009303C4" w:rsidP="00D2171A">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2B95FC0" w14:textId="448CC2B9" w:rsidR="00E70D44" w:rsidRPr="007001F1" w:rsidRDefault="007F62A7" w:rsidP="00D2171A">
            <w:pPr>
              <w:autoSpaceDE w:val="0"/>
              <w:autoSpaceDN w:val="0"/>
              <w:adjustRightInd w:val="0"/>
              <w:jc w:val="both"/>
              <w:rPr>
                <w:color w:val="000000"/>
                <w:sz w:val="22"/>
                <w:szCs w:val="22"/>
              </w:rPr>
            </w:pPr>
            <w:ins w:id="2213" w:author="Kramár Róbert" w:date="2018-04-27T17:19:00Z">
              <w:r w:rsidRPr="007F62A7">
                <w:rPr>
                  <w:color w:val="000000"/>
                  <w:sz w:val="22"/>
                </w:rPr>
                <w:t>Neprišlo k podstatnému zníženiu rozsahu predmetu zákazky</w:t>
              </w:r>
            </w:ins>
            <w:del w:id="2214" w:author="Kramár Róbert" w:date="2018-04-27T17:19:00Z">
              <w:r w:rsidR="00E70D44" w:rsidRPr="007001F1" w:rsidDel="007F62A7">
                <w:rPr>
                  <w:color w:val="000000"/>
                  <w:sz w:val="22"/>
                </w:rPr>
                <w:delText>Prišlo k podstatnému zníženiu rozsahu predmetu zákazky</w:delText>
              </w:r>
            </w:del>
            <w:r w:rsidR="00E70D44" w:rsidRPr="007001F1">
              <w:rPr>
                <w:color w:val="000000"/>
                <w:sz w:val="22"/>
              </w:rPr>
              <w:t>?</w:t>
            </w:r>
          </w:p>
        </w:tc>
        <w:tc>
          <w:tcPr>
            <w:tcW w:w="567" w:type="dxa"/>
            <w:shd w:val="clear" w:color="auto" w:fill="auto"/>
            <w:vAlign w:val="center"/>
          </w:tcPr>
          <w:p w14:paraId="6C9B0A16" w14:textId="77777777" w:rsidR="00E70D44" w:rsidRPr="007001F1" w:rsidRDefault="00E70D44" w:rsidP="00D2171A">
            <w:pPr>
              <w:jc w:val="center"/>
              <w:rPr>
                <w:color w:val="000000"/>
                <w:sz w:val="22"/>
                <w:szCs w:val="22"/>
              </w:rPr>
            </w:pPr>
          </w:p>
        </w:tc>
        <w:tc>
          <w:tcPr>
            <w:tcW w:w="567" w:type="dxa"/>
            <w:shd w:val="clear" w:color="auto" w:fill="auto"/>
            <w:vAlign w:val="center"/>
          </w:tcPr>
          <w:p w14:paraId="12DED6D2" w14:textId="77777777" w:rsidR="00E70D44" w:rsidRPr="007001F1" w:rsidRDefault="00E70D44" w:rsidP="00D2171A">
            <w:pPr>
              <w:jc w:val="center"/>
              <w:rPr>
                <w:color w:val="000000"/>
                <w:sz w:val="22"/>
                <w:szCs w:val="22"/>
              </w:rPr>
            </w:pPr>
          </w:p>
        </w:tc>
        <w:tc>
          <w:tcPr>
            <w:tcW w:w="776" w:type="dxa"/>
            <w:shd w:val="clear" w:color="auto" w:fill="auto"/>
            <w:vAlign w:val="center"/>
          </w:tcPr>
          <w:p w14:paraId="09E3EE44" w14:textId="77777777" w:rsidR="00E70D44" w:rsidRPr="007001F1" w:rsidRDefault="00E70D44" w:rsidP="00D2171A">
            <w:pPr>
              <w:jc w:val="center"/>
              <w:rPr>
                <w:color w:val="000000"/>
                <w:sz w:val="22"/>
                <w:szCs w:val="22"/>
              </w:rPr>
            </w:pPr>
          </w:p>
        </w:tc>
        <w:tc>
          <w:tcPr>
            <w:tcW w:w="1398" w:type="dxa"/>
            <w:shd w:val="clear" w:color="auto" w:fill="auto"/>
            <w:vAlign w:val="center"/>
          </w:tcPr>
          <w:p w14:paraId="08384E1F" w14:textId="77777777" w:rsidR="00E70D44" w:rsidRPr="007001F1" w:rsidRDefault="00E70D44" w:rsidP="00D2171A">
            <w:pPr>
              <w:jc w:val="center"/>
              <w:rPr>
                <w:color w:val="000000"/>
                <w:sz w:val="22"/>
                <w:szCs w:val="22"/>
              </w:rPr>
            </w:pPr>
          </w:p>
        </w:tc>
      </w:tr>
      <w:tr w:rsidR="00F57BCB" w:rsidRPr="007001F1" w14:paraId="12E343CD" w14:textId="77777777" w:rsidTr="007261E4">
        <w:trPr>
          <w:trHeight w:val="20"/>
          <w:ins w:id="2215" w:author="Kramár Róbert" w:date="2017-05-15T14:13:00Z"/>
        </w:trPr>
        <w:tc>
          <w:tcPr>
            <w:tcW w:w="582" w:type="dxa"/>
            <w:shd w:val="clear" w:color="auto" w:fill="auto"/>
            <w:noWrap/>
            <w:vAlign w:val="center"/>
          </w:tcPr>
          <w:p w14:paraId="7B3958E0" w14:textId="04FC3EBF" w:rsidR="00F57BCB" w:rsidRPr="007001F1" w:rsidRDefault="00F57BCB" w:rsidP="00D2171A">
            <w:pPr>
              <w:jc w:val="center"/>
              <w:rPr>
                <w:ins w:id="2216" w:author="Kramár Róbert" w:date="2017-05-15T14:13:00Z"/>
                <w:color w:val="000000"/>
                <w:sz w:val="22"/>
                <w:szCs w:val="22"/>
              </w:rPr>
            </w:pPr>
            <w:ins w:id="2217" w:author="Kramár Róbert" w:date="2017-05-15T14:13:00Z">
              <w:r w:rsidRPr="007001F1">
                <w:rPr>
                  <w:color w:val="000000"/>
                  <w:sz w:val="22"/>
                  <w:szCs w:val="22"/>
                </w:rPr>
                <w:t>6</w:t>
              </w:r>
            </w:ins>
          </w:p>
        </w:tc>
        <w:tc>
          <w:tcPr>
            <w:tcW w:w="4820" w:type="dxa"/>
            <w:gridSpan w:val="2"/>
            <w:shd w:val="clear" w:color="auto" w:fill="auto"/>
            <w:vAlign w:val="center"/>
          </w:tcPr>
          <w:p w14:paraId="6213756B" w14:textId="5FC531E5" w:rsidR="00F57BCB" w:rsidRPr="00A04031" w:rsidRDefault="00F57BCB" w:rsidP="00D2171A">
            <w:pPr>
              <w:autoSpaceDE w:val="0"/>
              <w:autoSpaceDN w:val="0"/>
              <w:adjustRightInd w:val="0"/>
              <w:jc w:val="both"/>
              <w:rPr>
                <w:ins w:id="2218" w:author="Kramár Róbert" w:date="2017-05-15T14:13:00Z"/>
                <w:color w:val="000000"/>
                <w:sz w:val="22"/>
                <w:szCs w:val="22"/>
              </w:rPr>
            </w:pPr>
            <w:ins w:id="2219" w:author="Kramár Róbert" w:date="2017-05-15T14:13:00Z">
              <w:r w:rsidRPr="00A04031">
                <w:rPr>
                  <w:color w:val="000000"/>
                  <w:sz w:val="22"/>
                  <w:szCs w:val="22"/>
                </w:rPr>
                <w:t xml:space="preserve">Boli pri zadávaní zákazky dodržané princípy v zmysle § 10 ods. 2 ZVO? </w:t>
              </w:r>
            </w:ins>
            <w:ins w:id="2220" w:author="Kramár Róbert" w:date="2017-07-26T17:24:00Z">
              <w:r w:rsidR="007001F1" w:rsidRPr="00A04031">
                <w:rPr>
                  <w:color w:val="1F497D"/>
                  <w:sz w:val="22"/>
                  <w:szCs w:val="22"/>
                  <w:rPrChange w:id="2221" w:author="Kramár Róbert" w:date="2017-07-26T17:52:00Z">
                    <w:rPr>
                      <w:color w:val="1F497D"/>
                    </w:rPr>
                  </w:rPrChange>
                </w:rPr>
                <w:t>Dodržal verejný obstarávateľ pri zadávaní zákazky princíp hospodárnosti?</w:t>
              </w:r>
            </w:ins>
          </w:p>
        </w:tc>
        <w:tc>
          <w:tcPr>
            <w:tcW w:w="567" w:type="dxa"/>
            <w:shd w:val="clear" w:color="auto" w:fill="auto"/>
            <w:vAlign w:val="center"/>
          </w:tcPr>
          <w:p w14:paraId="1F8C8761" w14:textId="77777777" w:rsidR="00F57BCB" w:rsidRPr="007001F1" w:rsidRDefault="00F57BCB" w:rsidP="00D2171A">
            <w:pPr>
              <w:jc w:val="center"/>
              <w:rPr>
                <w:ins w:id="2222" w:author="Kramár Róbert" w:date="2017-05-15T14:13:00Z"/>
                <w:color w:val="000000"/>
                <w:sz w:val="22"/>
                <w:szCs w:val="22"/>
              </w:rPr>
            </w:pPr>
          </w:p>
        </w:tc>
        <w:tc>
          <w:tcPr>
            <w:tcW w:w="567" w:type="dxa"/>
            <w:shd w:val="clear" w:color="auto" w:fill="auto"/>
            <w:vAlign w:val="center"/>
          </w:tcPr>
          <w:p w14:paraId="6D32513A" w14:textId="77777777" w:rsidR="00F57BCB" w:rsidRPr="007001F1" w:rsidRDefault="00F57BCB" w:rsidP="00D2171A">
            <w:pPr>
              <w:jc w:val="center"/>
              <w:rPr>
                <w:ins w:id="2223" w:author="Kramár Róbert" w:date="2017-05-15T14:13:00Z"/>
                <w:color w:val="000000"/>
                <w:sz w:val="22"/>
                <w:szCs w:val="22"/>
              </w:rPr>
            </w:pPr>
          </w:p>
        </w:tc>
        <w:tc>
          <w:tcPr>
            <w:tcW w:w="776" w:type="dxa"/>
            <w:shd w:val="clear" w:color="auto" w:fill="auto"/>
            <w:vAlign w:val="center"/>
          </w:tcPr>
          <w:p w14:paraId="3E6318BA" w14:textId="77777777" w:rsidR="00F57BCB" w:rsidRPr="007001F1" w:rsidRDefault="00F57BCB" w:rsidP="00D2171A">
            <w:pPr>
              <w:jc w:val="center"/>
              <w:rPr>
                <w:ins w:id="2224" w:author="Kramár Róbert" w:date="2017-05-15T14:13:00Z"/>
                <w:color w:val="000000"/>
                <w:sz w:val="22"/>
                <w:szCs w:val="22"/>
              </w:rPr>
            </w:pPr>
          </w:p>
        </w:tc>
        <w:tc>
          <w:tcPr>
            <w:tcW w:w="1398" w:type="dxa"/>
            <w:shd w:val="clear" w:color="auto" w:fill="auto"/>
            <w:vAlign w:val="center"/>
          </w:tcPr>
          <w:p w14:paraId="7AB87EBE" w14:textId="77777777" w:rsidR="00F57BCB" w:rsidRPr="007001F1" w:rsidRDefault="00F57BCB" w:rsidP="00D2171A">
            <w:pPr>
              <w:jc w:val="center"/>
              <w:rPr>
                <w:ins w:id="2225" w:author="Kramár Róbert" w:date="2017-05-15T14:13:00Z"/>
                <w:color w:val="000000"/>
                <w:sz w:val="22"/>
                <w:szCs w:val="22"/>
              </w:rPr>
            </w:pPr>
          </w:p>
        </w:tc>
      </w:tr>
      <w:tr w:rsidR="00D2171A" w:rsidRPr="007001F1" w14:paraId="1B73C22C" w14:textId="77777777" w:rsidTr="007261E4">
        <w:trPr>
          <w:trHeight w:val="20"/>
        </w:trPr>
        <w:tc>
          <w:tcPr>
            <w:tcW w:w="582" w:type="dxa"/>
            <w:shd w:val="clear" w:color="auto" w:fill="auto"/>
            <w:noWrap/>
            <w:vAlign w:val="center"/>
          </w:tcPr>
          <w:p w14:paraId="04D4E6CA" w14:textId="5BFFE41A" w:rsidR="00D2171A" w:rsidRPr="007001F1" w:rsidRDefault="00F57BCB" w:rsidP="00D2171A">
            <w:pPr>
              <w:jc w:val="center"/>
              <w:rPr>
                <w:color w:val="000000"/>
                <w:sz w:val="22"/>
                <w:szCs w:val="22"/>
              </w:rPr>
            </w:pPr>
            <w:ins w:id="2226" w:author="Kramár Róbert" w:date="2017-05-15T14:13:00Z">
              <w:r w:rsidRPr="007001F1">
                <w:rPr>
                  <w:color w:val="000000"/>
                  <w:sz w:val="22"/>
                  <w:szCs w:val="22"/>
                </w:rPr>
                <w:t>7</w:t>
              </w:r>
            </w:ins>
            <w:del w:id="2227" w:author="Kramár Róbert" w:date="2017-05-15T14:13:00Z">
              <w:r w:rsidR="009303C4" w:rsidRPr="007001F1" w:rsidDel="00F57BCB">
                <w:rPr>
                  <w:color w:val="000000"/>
                  <w:sz w:val="22"/>
                  <w:szCs w:val="22"/>
                </w:rPr>
                <w:delText>6</w:delText>
              </w:r>
            </w:del>
          </w:p>
        </w:tc>
        <w:tc>
          <w:tcPr>
            <w:tcW w:w="4820" w:type="dxa"/>
            <w:gridSpan w:val="2"/>
            <w:shd w:val="clear" w:color="auto" w:fill="auto"/>
            <w:vAlign w:val="center"/>
          </w:tcPr>
          <w:p w14:paraId="76A69731" w14:textId="4C55A185" w:rsidR="00D2171A" w:rsidRPr="007001F1" w:rsidRDefault="00D2171A" w:rsidP="00D2171A">
            <w:pPr>
              <w:autoSpaceDE w:val="0"/>
              <w:autoSpaceDN w:val="0"/>
              <w:adjustRightInd w:val="0"/>
              <w:jc w:val="both"/>
              <w:rPr>
                <w:color w:val="000000"/>
                <w:sz w:val="22"/>
                <w:szCs w:val="22"/>
              </w:rPr>
            </w:pPr>
            <w:r w:rsidRPr="007001F1">
              <w:rPr>
                <w:color w:val="000000"/>
                <w:sz w:val="22"/>
                <w:szCs w:val="22"/>
              </w:rPr>
              <w:t>Bol zamestnanec vykonávajúci kontrolu oboznámený s rizikovými indikátormi</w:t>
            </w:r>
            <w:del w:id="2228" w:author="Kramár Róbert" w:date="2017-05-15T13:33:00Z">
              <w:r w:rsidRPr="007001F1" w:rsidDel="00A128DC">
                <w:rPr>
                  <w:color w:val="000000"/>
                  <w:sz w:val="22"/>
                  <w:szCs w:val="22"/>
                </w:rPr>
                <w:delText>, ktoré sú uvedené v Systéme riadenia EŠIF</w:delText>
              </w:r>
            </w:del>
            <w:ins w:id="2229" w:author="Kramár Róbert" w:date="2017-07-26T17:51:00Z">
              <w:r w:rsidR="00A04031">
                <w:rPr>
                  <w:color w:val="000000"/>
                  <w:sz w:val="22"/>
                  <w:szCs w:val="22"/>
                </w:rPr>
                <w:t xml:space="preserve"> </w:t>
              </w:r>
            </w:ins>
            <w:ins w:id="2230" w:author="Kramár Róbert" w:date="2017-05-15T13:33:00Z">
              <w:r w:rsidR="00A128DC" w:rsidRPr="007001F1">
                <w:rPr>
                  <w:color w:val="000000"/>
                  <w:sz w:val="22"/>
                  <w:szCs w:val="22"/>
                </w:rPr>
                <w:t>podľa Systému riadenia EŠIF</w:t>
              </w:r>
            </w:ins>
            <w:r w:rsidRPr="007001F1">
              <w:rPr>
                <w:color w:val="000000"/>
                <w:sz w:val="22"/>
                <w:szCs w:val="22"/>
              </w:rPr>
              <w:t>,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70031B66" w14:textId="77777777" w:rsidR="00D2171A" w:rsidRPr="007001F1" w:rsidRDefault="00D2171A" w:rsidP="00D2171A">
            <w:pPr>
              <w:jc w:val="center"/>
              <w:rPr>
                <w:color w:val="000000"/>
                <w:sz w:val="22"/>
                <w:szCs w:val="22"/>
              </w:rPr>
            </w:pPr>
          </w:p>
        </w:tc>
        <w:tc>
          <w:tcPr>
            <w:tcW w:w="567" w:type="dxa"/>
            <w:shd w:val="clear" w:color="auto" w:fill="auto"/>
            <w:vAlign w:val="center"/>
          </w:tcPr>
          <w:p w14:paraId="423F07C6" w14:textId="77777777" w:rsidR="00D2171A" w:rsidRPr="007001F1" w:rsidRDefault="00D2171A" w:rsidP="00D2171A">
            <w:pPr>
              <w:jc w:val="center"/>
              <w:rPr>
                <w:color w:val="000000"/>
                <w:sz w:val="22"/>
                <w:szCs w:val="22"/>
              </w:rPr>
            </w:pPr>
          </w:p>
        </w:tc>
        <w:tc>
          <w:tcPr>
            <w:tcW w:w="776" w:type="dxa"/>
            <w:shd w:val="clear" w:color="auto" w:fill="auto"/>
            <w:vAlign w:val="center"/>
          </w:tcPr>
          <w:p w14:paraId="071A0A2E" w14:textId="77777777" w:rsidR="00D2171A" w:rsidRPr="007001F1" w:rsidRDefault="00D2171A" w:rsidP="00D2171A">
            <w:pPr>
              <w:jc w:val="center"/>
              <w:rPr>
                <w:color w:val="000000"/>
                <w:sz w:val="22"/>
                <w:szCs w:val="22"/>
              </w:rPr>
            </w:pPr>
          </w:p>
        </w:tc>
        <w:tc>
          <w:tcPr>
            <w:tcW w:w="1398" w:type="dxa"/>
            <w:shd w:val="clear" w:color="auto" w:fill="auto"/>
            <w:vAlign w:val="center"/>
          </w:tcPr>
          <w:p w14:paraId="0D05329F" w14:textId="77777777" w:rsidR="00D2171A" w:rsidRPr="007001F1" w:rsidRDefault="00D2171A" w:rsidP="00D2171A">
            <w:pPr>
              <w:jc w:val="center"/>
              <w:rPr>
                <w:color w:val="000000"/>
                <w:sz w:val="22"/>
                <w:szCs w:val="22"/>
              </w:rPr>
            </w:pPr>
          </w:p>
        </w:tc>
      </w:tr>
      <w:tr w:rsidR="00D2171A" w:rsidRPr="007001F1" w14:paraId="1FE6C76A" w14:textId="77777777" w:rsidTr="007261E4">
        <w:trPr>
          <w:trHeight w:val="300"/>
        </w:trPr>
        <w:tc>
          <w:tcPr>
            <w:tcW w:w="8710" w:type="dxa"/>
            <w:gridSpan w:val="7"/>
            <w:shd w:val="clear" w:color="auto" w:fill="auto"/>
            <w:noWrap/>
            <w:vAlign w:val="center"/>
          </w:tcPr>
          <w:p w14:paraId="33D697D2" w14:textId="4D26ED31" w:rsidR="00D2171A" w:rsidRPr="007001F1" w:rsidRDefault="00027816" w:rsidP="00D2171A">
            <w:pPr>
              <w:jc w:val="both"/>
              <w:rPr>
                <w:b/>
                <w:sz w:val="20"/>
                <w:szCs w:val="20"/>
              </w:rPr>
            </w:pPr>
            <w:r w:rsidRPr="007001F1">
              <w:rPr>
                <w:b/>
                <w:sz w:val="20"/>
                <w:szCs w:val="20"/>
              </w:rPr>
              <w:t>VYJADRENIE</w:t>
            </w:r>
          </w:p>
          <w:p w14:paraId="548C27FC" w14:textId="28332533" w:rsidR="00D2171A" w:rsidRPr="007001F1" w:rsidRDefault="00D2171A" w:rsidP="00D2171A">
            <w:pPr>
              <w:rPr>
                <w:sz w:val="20"/>
                <w:szCs w:val="20"/>
              </w:rPr>
            </w:pPr>
            <w:r w:rsidRPr="007001F1">
              <w:rPr>
                <w:sz w:val="20"/>
                <w:szCs w:val="20"/>
              </w:rPr>
              <w:t>Na základe overených skutočností potvr</w:t>
            </w:r>
            <w:r w:rsidR="00027816" w:rsidRPr="007001F1">
              <w:rPr>
                <w:sz w:val="20"/>
                <w:szCs w:val="20"/>
              </w:rPr>
              <w:t xml:space="preserve">dzujem, že  Vyberte položku.   </w:t>
            </w:r>
          </w:p>
        </w:tc>
      </w:tr>
      <w:tr w:rsidR="00D2171A" w:rsidRPr="007001F1" w14:paraId="64F56AE5" w14:textId="77777777" w:rsidTr="007261E4">
        <w:trPr>
          <w:trHeight w:val="300"/>
        </w:trPr>
        <w:tc>
          <w:tcPr>
            <w:tcW w:w="3559" w:type="dxa"/>
            <w:gridSpan w:val="2"/>
            <w:shd w:val="clear" w:color="auto" w:fill="auto"/>
            <w:vAlign w:val="center"/>
            <w:hideMark/>
          </w:tcPr>
          <w:p w14:paraId="737CF151"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86"/>
            </w:r>
            <w:r w:rsidRPr="007001F1">
              <w:rPr>
                <w:b/>
                <w:bCs/>
                <w:sz w:val="22"/>
                <w:szCs w:val="22"/>
              </w:rPr>
              <w:t>:</w:t>
            </w:r>
          </w:p>
        </w:tc>
        <w:tc>
          <w:tcPr>
            <w:tcW w:w="5151" w:type="dxa"/>
            <w:gridSpan w:val="5"/>
            <w:shd w:val="clear" w:color="auto" w:fill="auto"/>
            <w:vAlign w:val="center"/>
            <w:hideMark/>
          </w:tcPr>
          <w:p w14:paraId="1B429907" w14:textId="77777777" w:rsidR="00D2171A" w:rsidRPr="007001F1" w:rsidRDefault="00D2171A" w:rsidP="00D2171A">
            <w:pPr>
              <w:rPr>
                <w:color w:val="000000"/>
              </w:rPr>
            </w:pPr>
            <w:r w:rsidRPr="007001F1">
              <w:rPr>
                <w:color w:val="000000"/>
                <w:sz w:val="22"/>
                <w:szCs w:val="22"/>
              </w:rPr>
              <w:t> </w:t>
            </w:r>
          </w:p>
        </w:tc>
      </w:tr>
      <w:tr w:rsidR="00D2171A" w:rsidRPr="007001F1" w14:paraId="0B8E47E9" w14:textId="77777777" w:rsidTr="007261E4">
        <w:trPr>
          <w:trHeight w:val="300"/>
        </w:trPr>
        <w:tc>
          <w:tcPr>
            <w:tcW w:w="3559" w:type="dxa"/>
            <w:gridSpan w:val="2"/>
            <w:shd w:val="clear" w:color="auto" w:fill="auto"/>
            <w:vAlign w:val="center"/>
            <w:hideMark/>
          </w:tcPr>
          <w:p w14:paraId="3612CCBA" w14:textId="77777777"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14:paraId="0A44C6E0" w14:textId="77777777" w:rsidR="00D2171A" w:rsidRPr="007001F1" w:rsidRDefault="00D2171A" w:rsidP="00D2171A">
            <w:pPr>
              <w:rPr>
                <w:color w:val="000000"/>
              </w:rPr>
            </w:pPr>
            <w:r w:rsidRPr="007001F1">
              <w:rPr>
                <w:color w:val="000000"/>
                <w:sz w:val="22"/>
                <w:szCs w:val="22"/>
              </w:rPr>
              <w:t> </w:t>
            </w:r>
          </w:p>
        </w:tc>
      </w:tr>
      <w:tr w:rsidR="00D2171A" w:rsidRPr="007001F1" w14:paraId="682092FC" w14:textId="77777777" w:rsidTr="007261E4">
        <w:trPr>
          <w:trHeight w:val="300"/>
        </w:trPr>
        <w:tc>
          <w:tcPr>
            <w:tcW w:w="3559" w:type="dxa"/>
            <w:gridSpan w:val="2"/>
            <w:shd w:val="clear" w:color="000000" w:fill="FFFFFF"/>
            <w:vAlign w:val="center"/>
            <w:hideMark/>
          </w:tcPr>
          <w:p w14:paraId="6C696286" w14:textId="77777777"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14:paraId="21F5A751" w14:textId="77777777" w:rsidR="00D2171A" w:rsidRPr="007001F1" w:rsidRDefault="00D2171A" w:rsidP="00D2171A">
            <w:pPr>
              <w:rPr>
                <w:color w:val="000000"/>
              </w:rPr>
            </w:pPr>
            <w:r w:rsidRPr="007001F1">
              <w:rPr>
                <w:color w:val="000000"/>
                <w:sz w:val="22"/>
                <w:szCs w:val="22"/>
              </w:rPr>
              <w:t> </w:t>
            </w:r>
          </w:p>
        </w:tc>
      </w:tr>
      <w:tr w:rsidR="00D2171A" w:rsidRPr="007001F1" w14:paraId="3C516551" w14:textId="77777777" w:rsidTr="007261E4">
        <w:trPr>
          <w:trHeight w:val="300"/>
        </w:trPr>
        <w:tc>
          <w:tcPr>
            <w:tcW w:w="8710" w:type="dxa"/>
            <w:gridSpan w:val="7"/>
            <w:shd w:val="clear" w:color="auto" w:fill="auto"/>
            <w:noWrap/>
            <w:vAlign w:val="bottom"/>
            <w:hideMark/>
          </w:tcPr>
          <w:p w14:paraId="44B3AF1B" w14:textId="77777777" w:rsidR="00D2171A" w:rsidRPr="007001F1" w:rsidRDefault="00D2171A" w:rsidP="00D2171A">
            <w:pPr>
              <w:jc w:val="center"/>
              <w:rPr>
                <w:color w:val="000000"/>
              </w:rPr>
            </w:pPr>
            <w:r w:rsidRPr="007001F1">
              <w:rPr>
                <w:color w:val="000000"/>
                <w:sz w:val="22"/>
                <w:szCs w:val="22"/>
              </w:rPr>
              <w:t> </w:t>
            </w:r>
          </w:p>
        </w:tc>
      </w:tr>
      <w:tr w:rsidR="00D2171A" w:rsidRPr="007001F1" w14:paraId="0FEF7288" w14:textId="77777777" w:rsidTr="007261E4">
        <w:trPr>
          <w:trHeight w:val="300"/>
        </w:trPr>
        <w:tc>
          <w:tcPr>
            <w:tcW w:w="3559" w:type="dxa"/>
            <w:gridSpan w:val="2"/>
            <w:shd w:val="clear" w:color="000000" w:fill="FFFFFF"/>
            <w:vAlign w:val="center"/>
            <w:hideMark/>
          </w:tcPr>
          <w:p w14:paraId="19A8AB58"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87"/>
            </w:r>
            <w:r w:rsidRPr="007001F1">
              <w:rPr>
                <w:b/>
                <w:bCs/>
                <w:sz w:val="22"/>
                <w:szCs w:val="22"/>
              </w:rPr>
              <w:t>:</w:t>
            </w:r>
          </w:p>
        </w:tc>
        <w:tc>
          <w:tcPr>
            <w:tcW w:w="5151" w:type="dxa"/>
            <w:gridSpan w:val="5"/>
            <w:shd w:val="clear" w:color="auto" w:fill="auto"/>
            <w:vAlign w:val="center"/>
            <w:hideMark/>
          </w:tcPr>
          <w:p w14:paraId="76C21D6A" w14:textId="77777777" w:rsidR="00D2171A" w:rsidRPr="007001F1" w:rsidRDefault="00D2171A" w:rsidP="00D2171A">
            <w:pPr>
              <w:rPr>
                <w:color w:val="000000"/>
              </w:rPr>
            </w:pPr>
            <w:r w:rsidRPr="007001F1">
              <w:rPr>
                <w:color w:val="000000"/>
                <w:sz w:val="22"/>
                <w:szCs w:val="22"/>
              </w:rPr>
              <w:t> </w:t>
            </w:r>
          </w:p>
        </w:tc>
      </w:tr>
      <w:tr w:rsidR="00D2171A" w:rsidRPr="007001F1" w14:paraId="09AFDC8B" w14:textId="77777777" w:rsidTr="007261E4">
        <w:trPr>
          <w:trHeight w:val="300"/>
        </w:trPr>
        <w:tc>
          <w:tcPr>
            <w:tcW w:w="3559" w:type="dxa"/>
            <w:gridSpan w:val="2"/>
            <w:shd w:val="clear" w:color="000000" w:fill="FFFFFF"/>
            <w:vAlign w:val="center"/>
            <w:hideMark/>
          </w:tcPr>
          <w:p w14:paraId="70098B2B" w14:textId="77777777"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14:paraId="392CE091" w14:textId="77777777" w:rsidR="00D2171A" w:rsidRPr="007001F1" w:rsidRDefault="00D2171A" w:rsidP="00D2171A">
            <w:pPr>
              <w:rPr>
                <w:color w:val="000000"/>
              </w:rPr>
            </w:pPr>
            <w:r w:rsidRPr="007001F1">
              <w:rPr>
                <w:color w:val="000000"/>
                <w:sz w:val="22"/>
                <w:szCs w:val="22"/>
              </w:rPr>
              <w:t> </w:t>
            </w:r>
          </w:p>
        </w:tc>
      </w:tr>
    </w:tbl>
    <w:p w14:paraId="064C57D1" w14:textId="77777777" w:rsidR="00D2171A" w:rsidRPr="007001F1" w:rsidRDefault="00D2171A" w:rsidP="00D2171A"/>
    <w:sectPr w:rsidR="00D2171A" w:rsidRPr="007001F1" w:rsidSect="00736F22">
      <w:headerReference w:type="default" r:id="rId12"/>
      <w:footerReference w:type="default" r:id="rId13"/>
      <w:headerReference w:type="first" r:id="rId14"/>
      <w:footerReference w:type="first" r:id="rId15"/>
      <w:pgSz w:w="11906" w:h="16838"/>
      <w:pgMar w:top="56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93" w:author="Kramár Róbert" w:date="2018-04-27T17:29:00Z" w:initials="KR">
    <w:p w14:paraId="2BEA416F" w14:textId="07C4F497" w:rsidR="00742FCE" w:rsidRDefault="00742FCE">
      <w:pPr>
        <w:pStyle w:val="Textkomentra"/>
      </w:pPr>
      <w:r>
        <w:rPr>
          <w:rStyle w:val="Odkaznakomentr"/>
        </w:rPr>
        <w:annotationRef/>
      </w:r>
      <w:r>
        <w:t>Odstrániť riadok</w:t>
      </w:r>
    </w:p>
  </w:comment>
  <w:comment w:id="775" w:author="Kramár Róbert" w:date="2018-04-27T17:30:00Z" w:initials="KR">
    <w:p w14:paraId="13863A9D" w14:textId="3B5D9750" w:rsidR="00742FCE" w:rsidRDefault="00742FCE">
      <w:pPr>
        <w:pStyle w:val="Textkomentra"/>
      </w:pPr>
      <w:r>
        <w:rPr>
          <w:rStyle w:val="Odkaznakomentr"/>
        </w:rPr>
        <w:annotationRef/>
      </w:r>
      <w:r>
        <w:t>Odstrániť riadok</w:t>
      </w:r>
    </w:p>
  </w:comment>
  <w:comment w:id="778" w:author="Kramár Róbert" w:date="2018-04-27T15:33:00Z" w:initials="KR">
    <w:p w14:paraId="7A2D8582" w14:textId="499F35F6" w:rsidR="00742FCE" w:rsidRDefault="00742FCE">
      <w:pPr>
        <w:pStyle w:val="Textkomentra"/>
      </w:pPr>
      <w:r>
        <w:rPr>
          <w:rStyle w:val="Odkaznakomentr"/>
        </w:rPr>
        <w:annotationRef/>
      </w:r>
      <w:r>
        <w:rPr>
          <w:rStyle w:val="Odkaznakomentr"/>
        </w:rPr>
        <w:t>Spodnú časť ako riadok.</w:t>
      </w:r>
    </w:p>
  </w:comment>
  <w:comment w:id="947" w:author="Kramár Róbert" w:date="2018-04-27T18:13:00Z" w:initials="KR">
    <w:p w14:paraId="7A7B9D14" w14:textId="5DB79842" w:rsidR="00742FCE" w:rsidRDefault="00742FCE">
      <w:pPr>
        <w:pStyle w:val="Textkomentra"/>
      </w:pPr>
      <w:r>
        <w:rPr>
          <w:rStyle w:val="Odkaznakomentr"/>
        </w:rPr>
        <w:annotationRef/>
      </w:r>
      <w:r>
        <w:t>odstrániť</w:t>
      </w:r>
    </w:p>
  </w:comment>
  <w:comment w:id="957" w:author="Kramár Róbert" w:date="2018-04-27T17:30:00Z" w:initials="KR">
    <w:p w14:paraId="0A861EBD" w14:textId="3C41EA81" w:rsidR="00742FCE" w:rsidRDefault="00742FCE">
      <w:pPr>
        <w:pStyle w:val="Textkomentra"/>
      </w:pPr>
      <w:r>
        <w:rPr>
          <w:rStyle w:val="Odkaznakomentr"/>
        </w:rPr>
        <w:annotationRef/>
      </w:r>
      <w:r>
        <w:t>odstrániť</w:t>
      </w:r>
    </w:p>
  </w:comment>
  <w:comment w:id="1082" w:author="Kramár Róbert" w:date="2018-04-27T18:14:00Z" w:initials="KR">
    <w:p w14:paraId="6B0C82EE" w14:textId="783E8925" w:rsidR="00742FCE" w:rsidRDefault="00742FCE">
      <w:pPr>
        <w:pStyle w:val="Textkomentra"/>
      </w:pPr>
      <w:r>
        <w:rPr>
          <w:rStyle w:val="Odkaznakomentr"/>
        </w:rPr>
        <w:annotationRef/>
      </w:r>
      <w:r>
        <w:t>odstrániť</w:t>
      </w:r>
    </w:p>
  </w:comment>
  <w:comment w:id="1101" w:author="Kramár Róbert" w:date="2018-04-27T17:31:00Z" w:initials="KR">
    <w:p w14:paraId="737F3021" w14:textId="77777777" w:rsidR="00742FCE" w:rsidRDefault="00742FCE" w:rsidP="00F45CE7">
      <w:pPr>
        <w:pStyle w:val="Textkomentra"/>
      </w:pPr>
      <w:r>
        <w:rPr>
          <w:rStyle w:val="Odkaznakomentr"/>
        </w:rPr>
        <w:annotationRef/>
      </w:r>
      <w:r>
        <w:t>odstrániť</w:t>
      </w:r>
    </w:p>
    <w:p w14:paraId="54F896F3" w14:textId="5FC3BEE5" w:rsidR="00742FCE" w:rsidRDefault="00742FCE">
      <w:pPr>
        <w:pStyle w:val="Textkomentra"/>
      </w:pPr>
    </w:p>
  </w:comment>
  <w:comment w:id="1146" w:author="Kramár Róbert" w:date="2018-04-27T18:15:00Z" w:initials="KR">
    <w:p w14:paraId="2910780D" w14:textId="0BB34F24" w:rsidR="00742FCE" w:rsidRDefault="00742FCE">
      <w:pPr>
        <w:pStyle w:val="Textkomentra"/>
      </w:pPr>
      <w:r>
        <w:rPr>
          <w:rStyle w:val="Odkaznakomentr"/>
        </w:rPr>
        <w:annotationRef/>
      </w:r>
      <w:r>
        <w:t>odstrániť</w:t>
      </w:r>
    </w:p>
  </w:comment>
  <w:comment w:id="1153" w:author="Kramár Róbert" w:date="2018-04-27T17:31:00Z" w:initials="KR">
    <w:p w14:paraId="09EB2988" w14:textId="77777777" w:rsidR="00742FCE" w:rsidRDefault="00742FCE" w:rsidP="00F45CE7">
      <w:pPr>
        <w:pStyle w:val="Textkomentra"/>
      </w:pPr>
      <w:r>
        <w:rPr>
          <w:rStyle w:val="Odkaznakomentr"/>
        </w:rPr>
        <w:annotationRef/>
      </w:r>
      <w:r>
        <w:t>odstrániť</w:t>
      </w:r>
    </w:p>
    <w:p w14:paraId="7D8FFD9D" w14:textId="18016E24" w:rsidR="00742FCE" w:rsidRDefault="00742FCE">
      <w:pPr>
        <w:pStyle w:val="Textkomentra"/>
      </w:pPr>
    </w:p>
  </w:comment>
  <w:comment w:id="1224" w:author="Kramár Róbert" w:date="2018-04-27T18:15:00Z" w:initials="KR">
    <w:p w14:paraId="7B610B84" w14:textId="0E242E09" w:rsidR="00742FCE" w:rsidRDefault="00742FCE">
      <w:pPr>
        <w:pStyle w:val="Textkomentra"/>
      </w:pPr>
      <w:r>
        <w:rPr>
          <w:rStyle w:val="Odkaznakomentr"/>
        </w:rPr>
        <w:annotationRef/>
      </w:r>
      <w:r>
        <w:t>odstrániť</w:t>
      </w:r>
    </w:p>
  </w:comment>
  <w:comment w:id="1233" w:author="Kramár Róbert" w:date="2018-04-27T17:32:00Z" w:initials="KR">
    <w:p w14:paraId="07052F78" w14:textId="77777777" w:rsidR="00742FCE" w:rsidRDefault="00742FCE" w:rsidP="00F45CE7">
      <w:pPr>
        <w:pStyle w:val="Textkomentra"/>
      </w:pPr>
      <w:r>
        <w:rPr>
          <w:rStyle w:val="Odkaznakomentr"/>
        </w:rPr>
        <w:annotationRef/>
      </w:r>
      <w:r>
        <w:t>odstrániť</w:t>
      </w:r>
    </w:p>
    <w:p w14:paraId="5E18B901" w14:textId="757E3D5E" w:rsidR="00742FCE" w:rsidRDefault="00742FCE">
      <w:pPr>
        <w:pStyle w:val="Textkomentra"/>
      </w:pPr>
    </w:p>
  </w:comment>
  <w:comment w:id="1257" w:author="Kramár Róbert" w:date="2018-04-27T15:24:00Z" w:initials="KR">
    <w:p w14:paraId="01BF0DBD" w14:textId="4D2A437B" w:rsidR="00742FCE" w:rsidRDefault="00742FCE">
      <w:pPr>
        <w:pStyle w:val="Textkomentra"/>
      </w:pPr>
      <w:r>
        <w:rPr>
          <w:rStyle w:val="Odkaznakomentr"/>
        </w:rPr>
        <w:annotationRef/>
      </w:r>
      <w:r>
        <w:t>Odstrániť riadky</w:t>
      </w:r>
    </w:p>
  </w:comment>
  <w:comment w:id="1316" w:author="Kramár Róbert" w:date="2018-04-27T18:16:00Z" w:initials="KR">
    <w:p w14:paraId="7C22FDA4" w14:textId="19890621" w:rsidR="00742FCE" w:rsidRDefault="00742FCE">
      <w:pPr>
        <w:pStyle w:val="Textkomentra"/>
      </w:pPr>
      <w:r>
        <w:rPr>
          <w:rStyle w:val="Odkaznakomentr"/>
        </w:rPr>
        <w:annotationRef/>
      </w:r>
      <w:r>
        <w:t>odstrániť</w:t>
      </w:r>
    </w:p>
  </w:comment>
  <w:comment w:id="1342" w:author="Kramár Róbert" w:date="2018-04-27T17:32:00Z" w:initials="KR">
    <w:p w14:paraId="0F6AD62F" w14:textId="77777777" w:rsidR="00742FCE" w:rsidRDefault="00742FCE" w:rsidP="00F45CE7">
      <w:pPr>
        <w:pStyle w:val="Textkomentra"/>
      </w:pPr>
      <w:r>
        <w:rPr>
          <w:rStyle w:val="Odkaznakomentr"/>
        </w:rPr>
        <w:annotationRef/>
      </w:r>
      <w:r>
        <w:t>odstrániť</w:t>
      </w:r>
    </w:p>
    <w:p w14:paraId="3507C76A" w14:textId="0679F2F8" w:rsidR="00742FCE" w:rsidRDefault="00742FCE">
      <w:pPr>
        <w:pStyle w:val="Textkomentra"/>
      </w:pPr>
    </w:p>
  </w:comment>
  <w:comment w:id="1386" w:author="Kramár Róbert" w:date="2018-04-27T18:16:00Z" w:initials="KR">
    <w:p w14:paraId="7E3A7ABC" w14:textId="60686AF9" w:rsidR="00742FCE" w:rsidRDefault="00742FCE">
      <w:pPr>
        <w:pStyle w:val="Textkomentra"/>
      </w:pPr>
      <w:r>
        <w:rPr>
          <w:rStyle w:val="Odkaznakomentr"/>
        </w:rPr>
        <w:annotationRef/>
      </w:r>
      <w:r>
        <w:t>odstrániť</w:t>
      </w:r>
    </w:p>
  </w:comment>
  <w:comment w:id="1393" w:author="Kramár Róbert" w:date="2018-04-27T17:32:00Z" w:initials="KR">
    <w:p w14:paraId="249107D9" w14:textId="77777777" w:rsidR="00742FCE" w:rsidRDefault="00742FCE" w:rsidP="00F45CE7">
      <w:pPr>
        <w:pStyle w:val="Textkomentra"/>
      </w:pPr>
      <w:r>
        <w:rPr>
          <w:rStyle w:val="Odkaznakomentr"/>
        </w:rPr>
        <w:annotationRef/>
      </w:r>
      <w:r>
        <w:t>odstrániť</w:t>
      </w:r>
    </w:p>
    <w:p w14:paraId="0592B131" w14:textId="67A448FD" w:rsidR="00742FCE" w:rsidRDefault="00742FCE">
      <w:pPr>
        <w:pStyle w:val="Textkomentra"/>
      </w:pPr>
    </w:p>
  </w:comment>
  <w:comment w:id="1434" w:author="Kramár Róbert" w:date="2018-04-27T17:33:00Z" w:initials="KR">
    <w:p w14:paraId="571A81D2" w14:textId="77777777" w:rsidR="00742FCE" w:rsidRDefault="00742FCE" w:rsidP="00F45CE7">
      <w:pPr>
        <w:pStyle w:val="Textkomentra"/>
      </w:pPr>
      <w:r>
        <w:rPr>
          <w:rStyle w:val="Odkaznakomentr"/>
        </w:rPr>
        <w:annotationRef/>
      </w:r>
      <w:r>
        <w:t>odstrániť</w:t>
      </w:r>
    </w:p>
    <w:p w14:paraId="370F83A0" w14:textId="69395263" w:rsidR="00742FCE" w:rsidRDefault="00742FCE">
      <w:pPr>
        <w:pStyle w:val="Textkomentra"/>
      </w:pPr>
    </w:p>
  </w:comment>
  <w:comment w:id="1474" w:author="Kramár Róbert" w:date="2018-04-27T17:33:00Z" w:initials="KR">
    <w:p w14:paraId="4D13F7B4" w14:textId="77777777" w:rsidR="00742FCE" w:rsidRDefault="00742FCE" w:rsidP="00F45CE7">
      <w:pPr>
        <w:pStyle w:val="Textkomentra"/>
      </w:pPr>
      <w:r>
        <w:rPr>
          <w:rStyle w:val="Odkaznakomentr"/>
        </w:rPr>
        <w:annotationRef/>
      </w:r>
      <w:r>
        <w:t>odstrániť</w:t>
      </w:r>
    </w:p>
    <w:p w14:paraId="268A1252" w14:textId="19EDA65D" w:rsidR="00742FCE" w:rsidRDefault="00742FCE">
      <w:pPr>
        <w:pStyle w:val="Textkomentra"/>
      </w:pPr>
    </w:p>
  </w:comment>
  <w:comment w:id="1491" w:author="Kramár Róbert" w:date="2018-04-27T15:27:00Z" w:initials="KR">
    <w:p w14:paraId="1C343EE2" w14:textId="4387E185" w:rsidR="00742FCE" w:rsidRDefault="00742FCE">
      <w:pPr>
        <w:pStyle w:val="Textkomentra"/>
      </w:pPr>
      <w:r>
        <w:rPr>
          <w:rStyle w:val="Odkaznakomentr"/>
        </w:rPr>
        <w:annotationRef/>
      </w:r>
      <w:r>
        <w:t>Odstrániť celý riadok</w:t>
      </w:r>
    </w:p>
  </w:comment>
  <w:comment w:id="1527" w:author="Kramár Róbert" w:date="2018-04-27T17:54:00Z" w:initials="KR">
    <w:p w14:paraId="6FFD5A18" w14:textId="048FC3CC" w:rsidR="00742FCE" w:rsidRDefault="00742FCE">
      <w:pPr>
        <w:pStyle w:val="Textkomentra"/>
      </w:pPr>
      <w:r>
        <w:rPr>
          <w:rStyle w:val="Odkaznakomentr"/>
        </w:rPr>
        <w:annotationRef/>
      </w:r>
      <w:r>
        <w:t>odstrániť</w:t>
      </w:r>
    </w:p>
  </w:comment>
  <w:comment w:id="1559" w:author="Kramár Róbert" w:date="2018-04-27T18:18:00Z" w:initials="KR">
    <w:p w14:paraId="1071789C" w14:textId="095379CA" w:rsidR="00742FCE" w:rsidRDefault="00742FCE">
      <w:pPr>
        <w:pStyle w:val="Textkomentra"/>
      </w:pPr>
      <w:r>
        <w:rPr>
          <w:rStyle w:val="Odkaznakomentr"/>
        </w:rPr>
        <w:annotationRef/>
      </w:r>
      <w:r>
        <w:t>odstrániť</w:t>
      </w:r>
    </w:p>
  </w:comment>
  <w:comment w:id="1566" w:author="Kramár Róbert" w:date="2018-04-27T17:35:00Z" w:initials="KR">
    <w:p w14:paraId="5F969547" w14:textId="77777777" w:rsidR="00742FCE" w:rsidRDefault="00742FCE" w:rsidP="00F45CE7">
      <w:pPr>
        <w:pStyle w:val="Textkomentra"/>
      </w:pPr>
      <w:r>
        <w:rPr>
          <w:rStyle w:val="Odkaznakomentr"/>
        </w:rPr>
        <w:annotationRef/>
      </w:r>
      <w:r>
        <w:t>odstrániť</w:t>
      </w:r>
    </w:p>
    <w:p w14:paraId="6F400413" w14:textId="05E93B5A" w:rsidR="00742FCE" w:rsidRDefault="00742FCE">
      <w:pPr>
        <w:pStyle w:val="Textkomentra"/>
      </w:pPr>
    </w:p>
  </w:comment>
  <w:comment w:id="1613" w:author="Kramár Róbert" w:date="2018-04-27T18:19:00Z" w:initials="KR">
    <w:p w14:paraId="1201FBBE" w14:textId="749F6D7D" w:rsidR="00742FCE" w:rsidRDefault="00742FCE">
      <w:pPr>
        <w:pStyle w:val="Textkomentra"/>
      </w:pPr>
      <w:r>
        <w:rPr>
          <w:rStyle w:val="Odkaznakomentr"/>
        </w:rPr>
        <w:annotationRef/>
      </w:r>
      <w:r>
        <w:t>odstrániť</w:t>
      </w:r>
    </w:p>
  </w:comment>
  <w:comment w:id="1621" w:author="Kramár Róbert" w:date="2018-04-27T17:35:00Z" w:initials="KR">
    <w:p w14:paraId="74E7E8E9" w14:textId="77777777" w:rsidR="00742FCE" w:rsidRDefault="00742FCE" w:rsidP="00F45CE7">
      <w:pPr>
        <w:pStyle w:val="Textkomentra"/>
      </w:pPr>
      <w:r>
        <w:rPr>
          <w:rStyle w:val="Odkaznakomentr"/>
        </w:rPr>
        <w:annotationRef/>
      </w:r>
      <w:r>
        <w:t>odstrániť</w:t>
      </w:r>
    </w:p>
    <w:p w14:paraId="582068DA" w14:textId="6E635CB1" w:rsidR="00742FCE" w:rsidRDefault="00742FCE">
      <w:pPr>
        <w:pStyle w:val="Textkomentra"/>
      </w:pPr>
    </w:p>
  </w:comment>
  <w:comment w:id="1653" w:author="Kramár Róbert" w:date="2018-04-27T18:03:00Z" w:initials="KR">
    <w:p w14:paraId="014A276D" w14:textId="1E79F424" w:rsidR="00742FCE" w:rsidRDefault="00742FCE">
      <w:pPr>
        <w:pStyle w:val="Textkomentra"/>
      </w:pPr>
      <w:r>
        <w:rPr>
          <w:rStyle w:val="Odkaznakomentr"/>
        </w:rPr>
        <w:annotationRef/>
      </w:r>
      <w:r>
        <w:t>odstrániť</w:t>
      </w:r>
    </w:p>
  </w:comment>
  <w:comment w:id="1699" w:author="Kramár Róbert" w:date="2018-04-27T17:36:00Z" w:initials="KR">
    <w:p w14:paraId="2E0D1BC0" w14:textId="77777777" w:rsidR="00742FCE" w:rsidRDefault="00742FCE" w:rsidP="00F45CE7">
      <w:pPr>
        <w:pStyle w:val="Textkomentra"/>
      </w:pPr>
      <w:r>
        <w:rPr>
          <w:rStyle w:val="Odkaznakomentr"/>
        </w:rPr>
        <w:annotationRef/>
      </w:r>
      <w:r>
        <w:t>odstrániť</w:t>
      </w:r>
    </w:p>
    <w:p w14:paraId="2E081F1A" w14:textId="089DF001" w:rsidR="00742FCE" w:rsidRDefault="00742FCE">
      <w:pPr>
        <w:pStyle w:val="Textkomentra"/>
      </w:pPr>
    </w:p>
  </w:comment>
  <w:comment w:id="1740" w:author="Kramár Róbert" w:date="2018-04-27T17:37:00Z" w:initials="KR">
    <w:p w14:paraId="71426BAF" w14:textId="77777777" w:rsidR="00742FCE" w:rsidRDefault="00742FCE" w:rsidP="00F45CE7">
      <w:pPr>
        <w:pStyle w:val="Textkomentra"/>
      </w:pPr>
      <w:r>
        <w:rPr>
          <w:rStyle w:val="Odkaznakomentr"/>
        </w:rPr>
        <w:annotationRef/>
      </w:r>
      <w:r>
        <w:t>odstrániť</w:t>
      </w:r>
    </w:p>
    <w:p w14:paraId="30924543" w14:textId="7677E96A" w:rsidR="00742FCE" w:rsidRDefault="00742FCE">
      <w:pPr>
        <w:pStyle w:val="Textkomentra"/>
      </w:pPr>
    </w:p>
  </w:comment>
  <w:comment w:id="1763" w:author="Kramár Róbert" w:date="2018-04-27T15:29:00Z" w:initials="KR">
    <w:p w14:paraId="29FB521E" w14:textId="58387336" w:rsidR="00742FCE" w:rsidRDefault="00742FCE">
      <w:pPr>
        <w:pStyle w:val="Textkomentra"/>
      </w:pPr>
      <w:r>
        <w:rPr>
          <w:rStyle w:val="Odkaznakomentr"/>
        </w:rPr>
        <w:annotationRef/>
      </w:r>
      <w:r>
        <w:t>Odstrániť celý riadok</w:t>
      </w:r>
    </w:p>
  </w:comment>
  <w:comment w:id="1801" w:author="Kramár Róbert" w:date="2018-04-27T17:37:00Z" w:initials="KR">
    <w:p w14:paraId="4BD8A90F" w14:textId="77777777" w:rsidR="00742FCE" w:rsidRDefault="00742FCE" w:rsidP="00F45CE7">
      <w:pPr>
        <w:pStyle w:val="Textkomentra"/>
      </w:pPr>
      <w:r>
        <w:rPr>
          <w:rStyle w:val="Odkaznakomentr"/>
        </w:rPr>
        <w:annotationRef/>
      </w:r>
      <w:r>
        <w:t>odstrániť</w:t>
      </w:r>
    </w:p>
    <w:p w14:paraId="064E3016" w14:textId="00976A61" w:rsidR="00742FCE" w:rsidRDefault="00742FCE">
      <w:pPr>
        <w:pStyle w:val="Textkomentra"/>
      </w:pPr>
    </w:p>
  </w:comment>
  <w:comment w:id="1841" w:author="Kramár Róbert" w:date="2018-04-27T17:38:00Z" w:initials="KR">
    <w:p w14:paraId="07E5CABC" w14:textId="77777777" w:rsidR="00742FCE" w:rsidRDefault="00742FCE" w:rsidP="00F45CE7">
      <w:pPr>
        <w:pStyle w:val="Textkomentra"/>
      </w:pPr>
      <w:r>
        <w:rPr>
          <w:rStyle w:val="Odkaznakomentr"/>
        </w:rPr>
        <w:annotationRef/>
      </w:r>
      <w:r>
        <w:t>odstrániť</w:t>
      </w:r>
    </w:p>
    <w:p w14:paraId="47DAE69F" w14:textId="33CE2ECA" w:rsidR="00742FCE" w:rsidRDefault="00742FCE">
      <w:pPr>
        <w:pStyle w:val="Textkomentra"/>
      </w:pPr>
    </w:p>
  </w:comment>
  <w:comment w:id="1857" w:author="Kramár Róbert" w:date="2018-04-27T16:40:00Z" w:initials="KR">
    <w:p w14:paraId="0D7FE9FC" w14:textId="153BF7AC" w:rsidR="00742FCE" w:rsidRDefault="00742FCE">
      <w:pPr>
        <w:pStyle w:val="Textkomentra"/>
      </w:pPr>
      <w:r>
        <w:rPr>
          <w:rStyle w:val="Odkaznakomentr"/>
        </w:rPr>
        <w:annotationRef/>
      </w:r>
      <w:r>
        <w:t>Odstrániť riadok s možnosťou b)</w:t>
      </w:r>
    </w:p>
  </w:comment>
  <w:comment w:id="1910" w:author="Kramár Róbert" w:date="2018-04-27T17:38:00Z" w:initials="KR">
    <w:p w14:paraId="3ABFE195" w14:textId="77777777" w:rsidR="00742FCE" w:rsidRDefault="00742FCE" w:rsidP="00695091">
      <w:pPr>
        <w:pStyle w:val="Textkomentra"/>
      </w:pPr>
      <w:r>
        <w:rPr>
          <w:rStyle w:val="Odkaznakomentr"/>
        </w:rPr>
        <w:annotationRef/>
      </w:r>
      <w:r>
        <w:t>odstrániť</w:t>
      </w:r>
    </w:p>
    <w:p w14:paraId="61B36A5F" w14:textId="3B049B20" w:rsidR="00742FCE" w:rsidRDefault="00742FCE">
      <w:pPr>
        <w:pStyle w:val="Textkomentra"/>
      </w:pPr>
    </w:p>
  </w:comment>
  <w:comment w:id="1952" w:author="Kramár Róbert" w:date="2018-04-27T16:41:00Z" w:initials="KR">
    <w:p w14:paraId="6BCD6DCA" w14:textId="344390F5" w:rsidR="00742FCE" w:rsidRDefault="00742FCE">
      <w:pPr>
        <w:pStyle w:val="Textkomentra"/>
      </w:pPr>
      <w:r>
        <w:rPr>
          <w:rStyle w:val="Odkaznakomentr"/>
        </w:rPr>
        <w:annotationRef/>
      </w:r>
      <w:r>
        <w:t>Odstrániť riadok</w:t>
      </w:r>
    </w:p>
  </w:comment>
  <w:comment w:id="1958" w:author="Kramár Róbert" w:date="2018-04-27T17:38:00Z" w:initials="KR">
    <w:p w14:paraId="3E75A3BC" w14:textId="77777777" w:rsidR="00742FCE" w:rsidRDefault="00742FCE" w:rsidP="00695091">
      <w:pPr>
        <w:pStyle w:val="Textkomentra"/>
      </w:pPr>
      <w:r>
        <w:rPr>
          <w:rStyle w:val="Odkaznakomentr"/>
        </w:rPr>
        <w:annotationRef/>
      </w:r>
      <w:r>
        <w:t>odstrániť</w:t>
      </w:r>
    </w:p>
    <w:p w14:paraId="58801CDC" w14:textId="45E006E7" w:rsidR="00742FCE" w:rsidRDefault="00742FCE">
      <w:pPr>
        <w:pStyle w:val="Textkomentra"/>
      </w:pPr>
    </w:p>
  </w:comment>
  <w:comment w:id="1990" w:author="Kramár Róbert" w:date="2018-04-27T17:39:00Z" w:initials="KR">
    <w:p w14:paraId="0A5AF91F" w14:textId="77777777" w:rsidR="00742FCE" w:rsidRDefault="00742FCE" w:rsidP="00695091">
      <w:pPr>
        <w:pStyle w:val="Textkomentra"/>
      </w:pPr>
      <w:r>
        <w:rPr>
          <w:rStyle w:val="Odkaznakomentr"/>
        </w:rPr>
        <w:annotationRef/>
      </w:r>
      <w:r>
        <w:t>odstrániť</w:t>
      </w:r>
    </w:p>
    <w:p w14:paraId="0FE4C126" w14:textId="55D292EA" w:rsidR="00742FCE" w:rsidRDefault="00742FCE">
      <w:pPr>
        <w:pStyle w:val="Textkomentra"/>
      </w:pPr>
    </w:p>
  </w:comment>
  <w:comment w:id="2065" w:author="Kramár Róbert" w:date="2018-04-27T17:39:00Z" w:initials="KR">
    <w:p w14:paraId="068976E5" w14:textId="77777777" w:rsidR="00742FCE" w:rsidRDefault="00742FCE" w:rsidP="00695091">
      <w:pPr>
        <w:pStyle w:val="Textkomentra"/>
      </w:pPr>
      <w:r>
        <w:rPr>
          <w:rStyle w:val="Odkaznakomentr"/>
        </w:rPr>
        <w:annotationRef/>
      </w:r>
      <w:r>
        <w:t>odstrániť</w:t>
      </w:r>
    </w:p>
    <w:p w14:paraId="16979406" w14:textId="50166765" w:rsidR="00742FCE" w:rsidRDefault="00742FCE">
      <w:pPr>
        <w:pStyle w:val="Textkomentra"/>
      </w:pPr>
    </w:p>
  </w:comment>
  <w:comment w:id="2086" w:author="Kramár Róbert" w:date="2018-04-27T17:40:00Z" w:initials="KR">
    <w:p w14:paraId="32EC41BB" w14:textId="77777777" w:rsidR="00742FCE" w:rsidRDefault="00742FCE" w:rsidP="00695091">
      <w:pPr>
        <w:pStyle w:val="Textkomentra"/>
      </w:pPr>
      <w:r>
        <w:rPr>
          <w:rStyle w:val="Odkaznakomentr"/>
        </w:rPr>
        <w:annotationRef/>
      </w:r>
      <w:r>
        <w:t>odstrániť</w:t>
      </w:r>
    </w:p>
    <w:p w14:paraId="28F2BAD3" w14:textId="02F60361" w:rsidR="00742FCE" w:rsidRDefault="00742FCE">
      <w:pPr>
        <w:pStyle w:val="Textkomentra"/>
      </w:pPr>
    </w:p>
  </w:comment>
  <w:comment w:id="2115" w:author="Kramár Róbert" w:date="2018-04-27T17:40:00Z" w:initials="KR">
    <w:p w14:paraId="4AFA5C0D" w14:textId="77777777" w:rsidR="00742FCE" w:rsidRDefault="00742FCE" w:rsidP="00695091">
      <w:pPr>
        <w:pStyle w:val="Textkomentra"/>
      </w:pPr>
      <w:r>
        <w:rPr>
          <w:rStyle w:val="Odkaznakomentr"/>
        </w:rPr>
        <w:annotationRef/>
      </w:r>
      <w:r>
        <w:t>odstrániť</w:t>
      </w:r>
    </w:p>
    <w:p w14:paraId="71B633CC" w14:textId="75EE1DCE" w:rsidR="00742FCE" w:rsidRDefault="00742FCE">
      <w:pPr>
        <w:pStyle w:val="Textkomentra"/>
      </w:pPr>
    </w:p>
  </w:comment>
  <w:comment w:id="2143" w:author="Kramár Róbert" w:date="2018-04-27T17:40:00Z" w:initials="KR">
    <w:p w14:paraId="6BA505A3" w14:textId="77777777" w:rsidR="00742FCE" w:rsidRDefault="00742FCE" w:rsidP="00695091">
      <w:pPr>
        <w:pStyle w:val="Textkomentra"/>
      </w:pPr>
      <w:r>
        <w:rPr>
          <w:rStyle w:val="Odkaznakomentr"/>
        </w:rPr>
        <w:annotationRef/>
      </w:r>
      <w:r>
        <w:t>odstrániť</w:t>
      </w:r>
    </w:p>
    <w:p w14:paraId="78B65016" w14:textId="052B5D40" w:rsidR="00742FCE" w:rsidRDefault="00742FCE">
      <w:pPr>
        <w:pStyle w:val="Textkomentra"/>
      </w:pPr>
    </w:p>
  </w:comment>
  <w:comment w:id="2195" w:author="Kramár Róbert" w:date="2018-04-27T17:40:00Z" w:initials="KR">
    <w:p w14:paraId="2FB7E9F6" w14:textId="77777777" w:rsidR="00742FCE" w:rsidRDefault="00742FCE" w:rsidP="00695091">
      <w:pPr>
        <w:pStyle w:val="Textkomentra"/>
      </w:pPr>
      <w:r>
        <w:rPr>
          <w:rStyle w:val="Odkaznakomentr"/>
        </w:rPr>
        <w:annotationRef/>
      </w:r>
      <w:r>
        <w:t>odstrániť</w:t>
      </w:r>
    </w:p>
    <w:p w14:paraId="1811989F" w14:textId="7618C7DA" w:rsidR="00742FCE" w:rsidRDefault="00742FCE">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BEA416F" w15:done="0"/>
  <w15:commentEx w15:paraId="13863A9D" w15:done="0"/>
  <w15:commentEx w15:paraId="7A2D8582" w15:done="0"/>
  <w15:commentEx w15:paraId="7A7B9D14" w15:done="0"/>
  <w15:commentEx w15:paraId="0A861EBD" w15:done="0"/>
  <w15:commentEx w15:paraId="6B0C82EE" w15:done="0"/>
  <w15:commentEx w15:paraId="54F896F3" w15:done="0"/>
  <w15:commentEx w15:paraId="2910780D" w15:done="0"/>
  <w15:commentEx w15:paraId="7D8FFD9D" w15:done="0"/>
  <w15:commentEx w15:paraId="7B610B84" w15:done="0"/>
  <w15:commentEx w15:paraId="5E18B901" w15:done="0"/>
  <w15:commentEx w15:paraId="01BF0DBD" w15:done="0"/>
  <w15:commentEx w15:paraId="7C22FDA4" w15:done="0"/>
  <w15:commentEx w15:paraId="3507C76A" w15:done="0"/>
  <w15:commentEx w15:paraId="7E3A7ABC" w15:done="0"/>
  <w15:commentEx w15:paraId="0592B131" w15:done="0"/>
  <w15:commentEx w15:paraId="370F83A0" w15:done="0"/>
  <w15:commentEx w15:paraId="268A1252" w15:done="0"/>
  <w15:commentEx w15:paraId="1C343EE2" w15:done="0"/>
  <w15:commentEx w15:paraId="6FFD5A18" w15:done="0"/>
  <w15:commentEx w15:paraId="1071789C" w15:done="0"/>
  <w15:commentEx w15:paraId="6F400413" w15:done="0"/>
  <w15:commentEx w15:paraId="1201FBBE" w15:done="0"/>
  <w15:commentEx w15:paraId="582068DA" w15:done="0"/>
  <w15:commentEx w15:paraId="014A276D" w15:done="0"/>
  <w15:commentEx w15:paraId="2E081F1A" w15:done="0"/>
  <w15:commentEx w15:paraId="30924543" w15:done="0"/>
  <w15:commentEx w15:paraId="29FB521E" w15:done="0"/>
  <w15:commentEx w15:paraId="064E3016" w15:done="0"/>
  <w15:commentEx w15:paraId="47DAE69F" w15:done="0"/>
  <w15:commentEx w15:paraId="0D7FE9FC" w15:done="0"/>
  <w15:commentEx w15:paraId="61B36A5F" w15:done="0"/>
  <w15:commentEx w15:paraId="6BCD6DCA" w15:done="0"/>
  <w15:commentEx w15:paraId="58801CDC" w15:done="0"/>
  <w15:commentEx w15:paraId="0FE4C126" w15:done="0"/>
  <w15:commentEx w15:paraId="16979406" w15:done="0"/>
  <w15:commentEx w15:paraId="28F2BAD3" w15:done="0"/>
  <w15:commentEx w15:paraId="71B633CC" w15:done="0"/>
  <w15:commentEx w15:paraId="78B65016" w15:done="0"/>
  <w15:commentEx w15:paraId="1811989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EA416F" w16cid:durableId="1E90C886"/>
  <w16cid:commentId w16cid:paraId="13863A9D" w16cid:durableId="1E90C887"/>
  <w16cid:commentId w16cid:paraId="7A2D8582" w16cid:durableId="1E90C888"/>
  <w16cid:commentId w16cid:paraId="7A7B9D14" w16cid:durableId="1E90C889"/>
  <w16cid:commentId w16cid:paraId="6B0C82EE" w16cid:durableId="1E90C88A"/>
  <w16cid:commentId w16cid:paraId="2910780D" w16cid:durableId="1E90C88B"/>
  <w16cid:commentId w16cid:paraId="7B610B84" w16cid:durableId="1E90C88C"/>
  <w16cid:commentId w16cid:paraId="01BF0DBD" w16cid:durableId="1E90C88D"/>
  <w16cid:commentId w16cid:paraId="7C22FDA4" w16cid:durableId="1E90C88E"/>
  <w16cid:commentId w16cid:paraId="7E3A7ABC" w16cid:durableId="1E90C88F"/>
  <w16cid:commentId w16cid:paraId="268A1252" w16cid:durableId="1E90C890"/>
  <w16cid:commentId w16cid:paraId="6FFD5A18" w16cid:durableId="1E90C891"/>
  <w16cid:commentId w16cid:paraId="1071789C" w16cid:durableId="1E90C892"/>
  <w16cid:commentId w16cid:paraId="1201FBBE" w16cid:durableId="1E90C893"/>
  <w16cid:commentId w16cid:paraId="014A276D" w16cid:durableId="1E90C894"/>
  <w16cid:commentId w16cid:paraId="0D7FE9FC" w16cid:durableId="1E90C895"/>
  <w16cid:commentId w16cid:paraId="6BCD6DCA" w16cid:durableId="1E90C896"/>
  <w16cid:commentId w16cid:paraId="28F2BAD3" w16cid:durableId="1E90C897"/>
  <w16cid:commentId w16cid:paraId="78B65016" w16cid:durableId="1E90C8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5B157" w14:textId="77777777" w:rsidR="007A77B9" w:rsidRDefault="007A77B9" w:rsidP="00617EE4">
      <w:r>
        <w:separator/>
      </w:r>
    </w:p>
  </w:endnote>
  <w:endnote w:type="continuationSeparator" w:id="0">
    <w:p w14:paraId="752035DD" w14:textId="77777777" w:rsidR="007A77B9" w:rsidRDefault="007A77B9"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CE212" w14:textId="77777777" w:rsidR="00742FCE" w:rsidRPr="00274846" w:rsidRDefault="00742FCE" w:rsidP="00D2171A">
    <w:pPr>
      <w:tabs>
        <w:tab w:val="center" w:pos="4536"/>
        <w:tab w:val="right" w:pos="9072"/>
      </w:tabs>
      <w:jc w:val="right"/>
    </w:pPr>
    <w:r w:rsidRPr="00274846">
      <w:rPr>
        <w:noProof/>
      </w:rPr>
      <mc:AlternateContent>
        <mc:Choice Requires="wps">
          <w:drawing>
            <wp:anchor distT="0" distB="0" distL="114300" distR="114300" simplePos="0" relativeHeight="251662336" behindDoc="0" locked="0" layoutInCell="1" allowOverlap="1" wp14:anchorId="62A817C1" wp14:editId="65A42D8A">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E0D132E" id="Rovná spojnica 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r w:rsidRPr="00274846">
      <w:t xml:space="preserve"> </w:t>
    </w:r>
  </w:p>
  <w:p w14:paraId="5B798C87" w14:textId="484C4892" w:rsidR="00742FCE" w:rsidRPr="00274846" w:rsidRDefault="00742FCE" w:rsidP="00D2171A">
    <w:pPr>
      <w:tabs>
        <w:tab w:val="center" w:pos="4536"/>
        <w:tab w:val="right" w:pos="9072"/>
      </w:tabs>
      <w:jc w:val="right"/>
    </w:pPr>
    <w:r w:rsidRPr="00274846">
      <w:rPr>
        <w:noProof/>
      </w:rPr>
      <w:drawing>
        <wp:anchor distT="0" distB="0" distL="114300" distR="114300" simplePos="0" relativeHeight="251663360" behindDoc="1" locked="0" layoutInCell="1" allowOverlap="1" wp14:anchorId="6673EC95" wp14:editId="08480E16">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Pr>
        <w:noProof/>
      </w:rPr>
      <w:t>2</w:t>
    </w:r>
    <w:r w:rsidRPr="00274846">
      <w:fldChar w:fldCharType="end"/>
    </w:r>
  </w:p>
  <w:p w14:paraId="6110F587" w14:textId="77777777" w:rsidR="00742FCE" w:rsidRPr="00274846" w:rsidRDefault="00742FCE"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EA383" w14:textId="77777777" w:rsidR="00742FCE" w:rsidRPr="00274846" w:rsidRDefault="00742FCE" w:rsidP="00274846">
    <w:pPr>
      <w:tabs>
        <w:tab w:val="center" w:pos="4536"/>
        <w:tab w:val="right" w:pos="9072"/>
      </w:tabs>
      <w:jc w:val="right"/>
    </w:pPr>
    <w:r w:rsidRPr="00274846">
      <w:rPr>
        <w:noProof/>
      </w:rPr>
      <mc:AlternateContent>
        <mc:Choice Requires="wps">
          <w:drawing>
            <wp:anchor distT="0" distB="0" distL="114300" distR="114300" simplePos="0" relativeHeight="251659264" behindDoc="0" locked="0" layoutInCell="1" allowOverlap="1" wp14:anchorId="087F10C7" wp14:editId="0DB344E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C501F48" id="Rovná spojnica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rsidRPr="00274846">
      <w:t xml:space="preserve"> </w:t>
    </w:r>
  </w:p>
  <w:p w14:paraId="2853B162" w14:textId="6AA89042" w:rsidR="00742FCE" w:rsidRPr="00274846" w:rsidRDefault="00742FCE" w:rsidP="00274846">
    <w:pPr>
      <w:tabs>
        <w:tab w:val="center" w:pos="4536"/>
        <w:tab w:val="right" w:pos="9072"/>
      </w:tabs>
      <w:jc w:val="right"/>
    </w:pPr>
    <w:r w:rsidRPr="00274846">
      <w:rPr>
        <w:noProof/>
      </w:rPr>
      <w:drawing>
        <wp:anchor distT="0" distB="0" distL="114300" distR="114300" simplePos="0" relativeHeight="251660288" behindDoc="1" locked="0" layoutInCell="1" allowOverlap="1" wp14:anchorId="31677556" wp14:editId="690D4426">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Pr>
        <w:noProof/>
      </w:rPr>
      <w:t>1</w:t>
    </w:r>
    <w:r w:rsidRPr="00274846">
      <w:fldChar w:fldCharType="end"/>
    </w:r>
  </w:p>
  <w:p w14:paraId="2DC8B972" w14:textId="77777777" w:rsidR="00742FCE" w:rsidRPr="00274846" w:rsidRDefault="00742FCE"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AED7C" w14:textId="77777777" w:rsidR="007A77B9" w:rsidRDefault="007A77B9" w:rsidP="00617EE4">
      <w:r>
        <w:separator/>
      </w:r>
    </w:p>
  </w:footnote>
  <w:footnote w:type="continuationSeparator" w:id="0">
    <w:p w14:paraId="661712E9" w14:textId="77777777" w:rsidR="007A77B9" w:rsidRDefault="007A77B9" w:rsidP="00617EE4">
      <w:r>
        <w:continuationSeparator/>
      </w:r>
    </w:p>
  </w:footnote>
  <w:footnote w:id="1">
    <w:p w14:paraId="6E8E75DD" w14:textId="77777777" w:rsidR="00742FCE" w:rsidRDefault="00742FCE" w:rsidP="0087289A">
      <w:pPr>
        <w:pStyle w:val="Textpoznmkypodiarou"/>
        <w:rPr>
          <w:ins w:id="434" w:author="Kramár Róbert" w:date="2017-05-18T15:42:00Z"/>
        </w:rPr>
      </w:pPr>
      <w:ins w:id="435" w:author="Kramár Róbert" w:date="2017-05-18T15:42:00Z">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2">
    <w:p w14:paraId="6A4C97C5" w14:textId="77777777" w:rsidR="00742FCE" w:rsidRDefault="00742FCE" w:rsidP="0087289A">
      <w:pPr>
        <w:pStyle w:val="Textpoznmkypodiarou"/>
        <w:rPr>
          <w:ins w:id="454" w:author="Kramár Róbert" w:date="2017-05-18T15:42:00Z"/>
        </w:rPr>
      </w:pPr>
      <w:ins w:id="455" w:author="Kramár Róbert" w:date="2017-05-18T15:42:00Z">
        <w:r>
          <w:rPr>
            <w:rStyle w:val="Odkaznapoznmkupodiarou"/>
          </w:rPr>
          <w:footnoteRef/>
        </w:r>
        <w:r w:rsidRPr="00744A1E">
          <w:t xml:space="preserve">RO uvedie meno, priezvisko a pozíciu </w:t>
        </w:r>
        <w:r>
          <w:t xml:space="preserve">štatutárneho orgánu alebo ním určeného </w:t>
        </w:r>
        <w:r w:rsidRPr="00744A1E">
          <w:t>vedúceho zamestnanca.</w:t>
        </w:r>
      </w:ins>
    </w:p>
  </w:footnote>
  <w:footnote w:id="3">
    <w:p w14:paraId="7C6324D0" w14:textId="77777777" w:rsidR="00742FCE" w:rsidRDefault="00742FCE"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14:paraId="02884B4F" w14:textId="77777777" w:rsidR="00742FCE" w:rsidRDefault="00742FCE"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5">
    <w:p w14:paraId="41BDC009" w14:textId="77777777" w:rsidR="00742FCE" w:rsidRDefault="00742FCE"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14:paraId="277CE4CD" w14:textId="77777777" w:rsidR="00742FCE" w:rsidRDefault="00742FCE"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
    <w:p w14:paraId="7D625A8B" w14:textId="77777777" w:rsidR="00742FCE" w:rsidRDefault="00742FCE"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14:paraId="4138910A" w14:textId="77777777" w:rsidR="00742FCE" w:rsidRDefault="00742FCE"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9">
    <w:p w14:paraId="322100EE" w14:textId="77777777" w:rsidR="00742FCE" w:rsidRDefault="00742FCE" w:rsidP="00617EE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14:paraId="372D6B33" w14:textId="77777777" w:rsidR="00742FCE" w:rsidRDefault="00742FCE" w:rsidP="00617EE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14:paraId="150725E6" w14:textId="213ECD48" w:rsidR="00742FCE" w:rsidRDefault="00742FCE">
      <w:pPr>
        <w:pStyle w:val="Textpoznmkypodiarou"/>
      </w:pPr>
      <w:ins w:id="863" w:author="Kramár Róbert" w:date="2018-04-27T15:42: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12">
    <w:p w14:paraId="667C8B61" w14:textId="77777777" w:rsidR="00742FCE" w:rsidRDefault="00742FCE"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
    <w:p w14:paraId="3C3B3149" w14:textId="77777777" w:rsidR="00742FCE" w:rsidRDefault="00742FCE"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4">
    <w:p w14:paraId="29E146F1" w14:textId="77777777" w:rsidR="00742FCE" w:rsidRDefault="00742FCE"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14:paraId="426B477E" w14:textId="77777777" w:rsidR="00742FCE" w:rsidRDefault="00742FCE"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6">
    <w:p w14:paraId="2BEEBE42" w14:textId="77777777" w:rsidR="00742FCE" w:rsidRDefault="00742FCE" w:rsidP="008031F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7">
    <w:p w14:paraId="0105A519" w14:textId="77777777" w:rsidR="00742FCE" w:rsidRDefault="00742FCE" w:rsidP="008031F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8">
    <w:p w14:paraId="1A703F49" w14:textId="77777777" w:rsidR="00742FCE" w:rsidRDefault="00742FCE" w:rsidP="006302B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9">
    <w:p w14:paraId="5F388173" w14:textId="77777777" w:rsidR="00742FCE" w:rsidRDefault="00742FCE" w:rsidP="006302B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0">
    <w:p w14:paraId="0B1E6405" w14:textId="77777777" w:rsidR="00742FCE" w:rsidRDefault="00742FCE" w:rsidP="00F92AC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14:paraId="27EFCE90" w14:textId="77777777" w:rsidR="00742FCE" w:rsidRDefault="00742FCE" w:rsidP="00F92AC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2">
    <w:p w14:paraId="1C051D5A" w14:textId="77777777" w:rsidR="00742FCE" w:rsidRDefault="00742FCE" w:rsidP="005365A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3">
    <w:p w14:paraId="0B43CADC" w14:textId="77777777" w:rsidR="00742FCE" w:rsidRDefault="00742FCE" w:rsidP="005365A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4">
    <w:p w14:paraId="7E4C1B81" w14:textId="77777777" w:rsidR="00742FCE" w:rsidRDefault="00742FCE" w:rsidP="008F29B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5">
    <w:p w14:paraId="48C82557" w14:textId="77777777" w:rsidR="00742FCE" w:rsidRDefault="00742FCE" w:rsidP="008F29B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6">
    <w:p w14:paraId="311CFE5D" w14:textId="77777777" w:rsidR="00742FCE" w:rsidRDefault="00742FCE"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14:paraId="40570B21" w14:textId="77777777" w:rsidR="00742FCE" w:rsidRDefault="00742FCE"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8">
    <w:p w14:paraId="792499D9" w14:textId="77777777" w:rsidR="00742FCE" w:rsidRDefault="00742FCE"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9">
    <w:p w14:paraId="0C2F1445" w14:textId="77777777" w:rsidR="00742FCE" w:rsidRDefault="00742FCE"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0">
    <w:p w14:paraId="7DBBD798" w14:textId="77777777" w:rsidR="00742FCE" w:rsidRDefault="00742FCE"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1">
    <w:p w14:paraId="2A4AE6FE" w14:textId="77777777" w:rsidR="00742FCE" w:rsidRDefault="00742FCE"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2">
    <w:p w14:paraId="2A2664E0" w14:textId="77777777" w:rsidR="00742FCE" w:rsidRDefault="00742FCE"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3">
    <w:p w14:paraId="1DF8B63A" w14:textId="77777777" w:rsidR="00742FCE" w:rsidRDefault="00742FCE"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4">
    <w:p w14:paraId="5C5D0999" w14:textId="77777777" w:rsidR="00742FCE" w:rsidRDefault="00742FCE" w:rsidP="0048028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5">
    <w:p w14:paraId="78462020" w14:textId="77777777" w:rsidR="00742FCE" w:rsidRDefault="00742FCE" w:rsidP="0048028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6">
    <w:p w14:paraId="3523EFA3" w14:textId="77777777" w:rsidR="00742FCE" w:rsidRDefault="00742FCE" w:rsidP="00391DE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7">
    <w:p w14:paraId="3EAD0107" w14:textId="77777777" w:rsidR="00742FCE" w:rsidRDefault="00742FCE" w:rsidP="00391DE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8">
    <w:p w14:paraId="57C0E66C" w14:textId="77777777" w:rsidR="00742FCE" w:rsidRDefault="00742FCE" w:rsidP="00AC579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9">
    <w:p w14:paraId="1E54907B" w14:textId="77777777" w:rsidR="00742FCE" w:rsidRDefault="00742FCE" w:rsidP="00AC579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0">
    <w:p w14:paraId="7B22EAC7" w14:textId="77777777" w:rsidR="00742FCE" w:rsidRDefault="00742FCE" w:rsidP="00872D5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1">
    <w:p w14:paraId="0595D579" w14:textId="77777777" w:rsidR="00742FCE" w:rsidRDefault="00742FCE" w:rsidP="00872D5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2">
    <w:p w14:paraId="19B85103" w14:textId="77777777" w:rsidR="00742FCE" w:rsidRDefault="00742FCE" w:rsidP="00675A3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3">
    <w:p w14:paraId="4F088CE5" w14:textId="77777777" w:rsidR="00742FCE" w:rsidRDefault="00742FCE" w:rsidP="00675A3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4">
    <w:p w14:paraId="574DE782" w14:textId="77777777" w:rsidR="00742FCE" w:rsidRDefault="00742FCE" w:rsidP="004602A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14:paraId="62B7392C" w14:textId="77777777" w:rsidR="00742FCE" w:rsidRDefault="00742FCE" w:rsidP="004602A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6">
    <w:p w14:paraId="72AC6030" w14:textId="77777777" w:rsidR="00742FCE" w:rsidRDefault="00742FCE"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7">
    <w:p w14:paraId="59F3050D" w14:textId="77777777" w:rsidR="00742FCE" w:rsidRDefault="00742FCE"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8">
    <w:p w14:paraId="51397280" w14:textId="77777777" w:rsidR="00742FCE" w:rsidRDefault="00742FCE"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9">
    <w:p w14:paraId="23EA78DC" w14:textId="77777777" w:rsidR="00742FCE" w:rsidRDefault="00742FCE"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0">
    <w:p w14:paraId="47DA39F2" w14:textId="77777777" w:rsidR="00742FCE" w:rsidRDefault="00742FCE" w:rsidP="00F2042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14:paraId="19EDE44B" w14:textId="77777777" w:rsidR="00742FCE" w:rsidRDefault="00742FCE" w:rsidP="00F2042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2">
    <w:p w14:paraId="523A1D38" w14:textId="77777777" w:rsidR="00742FCE" w:rsidRDefault="00742FCE" w:rsidP="0086114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3">
    <w:p w14:paraId="1A7FBCEC" w14:textId="77777777" w:rsidR="00742FCE" w:rsidRDefault="00742FCE" w:rsidP="0086114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4">
    <w:p w14:paraId="458C0633" w14:textId="77777777" w:rsidR="00742FCE" w:rsidRDefault="00742FCE" w:rsidP="0013438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5">
    <w:p w14:paraId="27D69943" w14:textId="77777777" w:rsidR="00742FCE" w:rsidRDefault="00742FCE" w:rsidP="0013438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6">
    <w:p w14:paraId="5DE1B238" w14:textId="77777777" w:rsidR="00742FCE" w:rsidRDefault="00742FCE" w:rsidP="00D314D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14:paraId="367EFA9E" w14:textId="77777777" w:rsidR="00742FCE" w:rsidRDefault="00742FCE" w:rsidP="00D314D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8">
    <w:p w14:paraId="19592DB8" w14:textId="77777777" w:rsidR="00742FCE" w:rsidRDefault="00742FCE" w:rsidP="00EF068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9">
    <w:p w14:paraId="0D3BA850" w14:textId="77777777" w:rsidR="00742FCE" w:rsidRDefault="00742FCE" w:rsidP="00EF068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0">
    <w:p w14:paraId="4DA6BC05" w14:textId="77777777" w:rsidR="00742FCE" w:rsidRDefault="00742FCE" w:rsidP="000B6ACC">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1">
    <w:p w14:paraId="1087F0AC" w14:textId="77777777" w:rsidR="00742FCE" w:rsidRDefault="00742FCE" w:rsidP="000B6ACC">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2">
    <w:p w14:paraId="0226E643" w14:textId="77777777" w:rsidR="00742FCE" w:rsidRDefault="00742FCE" w:rsidP="006D200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14:paraId="295C49DF" w14:textId="77777777" w:rsidR="00742FCE" w:rsidRDefault="00742FCE" w:rsidP="006D200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4">
    <w:p w14:paraId="475CCEE9" w14:textId="77777777" w:rsidR="00742FCE" w:rsidRDefault="00742FCE" w:rsidP="00990B0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5">
    <w:p w14:paraId="4E7A9E74" w14:textId="77777777" w:rsidR="00742FCE" w:rsidRDefault="00742FCE" w:rsidP="00990B0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6">
    <w:p w14:paraId="76F396B3" w14:textId="77777777" w:rsidR="00742FCE" w:rsidRDefault="00742FCE" w:rsidP="00675CE1">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7">
    <w:p w14:paraId="79E943D0" w14:textId="77777777" w:rsidR="00742FCE" w:rsidRDefault="00742FCE" w:rsidP="00675CE1">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8">
    <w:p w14:paraId="2D205BB9" w14:textId="77777777" w:rsidR="00742FCE" w:rsidRDefault="00742FCE" w:rsidP="00B0251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9">
    <w:p w14:paraId="4D6B9B74" w14:textId="77777777" w:rsidR="00742FCE" w:rsidRDefault="00742FCE" w:rsidP="00B0251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0">
    <w:p w14:paraId="4AF992F8" w14:textId="77777777" w:rsidR="00742FCE" w:rsidRDefault="00742FCE"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1">
    <w:p w14:paraId="63880550" w14:textId="77777777" w:rsidR="00742FCE" w:rsidRDefault="00742FCE"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2">
    <w:p w14:paraId="20A93D5C" w14:textId="77777777" w:rsidR="00742FCE" w:rsidRDefault="00742FCE"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3">
    <w:p w14:paraId="17A3C31F" w14:textId="77777777" w:rsidR="00742FCE" w:rsidRDefault="00742FCE"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4">
    <w:p w14:paraId="61D2FB1C" w14:textId="77777777" w:rsidR="00742FCE" w:rsidRDefault="00742FCE"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14:paraId="75F84C8B" w14:textId="77777777" w:rsidR="00742FCE" w:rsidRDefault="00742FCE"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6">
    <w:p w14:paraId="4E3B7BCB" w14:textId="77777777" w:rsidR="00742FCE" w:rsidRDefault="00742FCE"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7">
    <w:p w14:paraId="5B08FA5A" w14:textId="77777777" w:rsidR="00742FCE" w:rsidRDefault="00742FCE"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8">
    <w:p w14:paraId="33F157D6" w14:textId="77777777" w:rsidR="00742FCE" w:rsidRDefault="00742FCE"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9">
    <w:p w14:paraId="4CC371D3" w14:textId="77777777" w:rsidR="00742FCE" w:rsidRDefault="00742FCE"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0">
    <w:p w14:paraId="0BDC64CA" w14:textId="77777777" w:rsidR="00742FCE" w:rsidRDefault="00742FCE"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14:paraId="21134119" w14:textId="77777777" w:rsidR="00742FCE" w:rsidRDefault="00742FCE"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2">
    <w:p w14:paraId="085116A0" w14:textId="77777777" w:rsidR="00742FCE" w:rsidRDefault="00742FCE"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3">
    <w:p w14:paraId="29DDB5B8" w14:textId="77777777" w:rsidR="00742FCE" w:rsidRDefault="00742FCE"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4">
    <w:p w14:paraId="30CFEB3E" w14:textId="77777777" w:rsidR="00742FCE" w:rsidRDefault="00742FCE"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5">
    <w:p w14:paraId="338074FA" w14:textId="77777777" w:rsidR="00742FCE" w:rsidRDefault="00742FCE"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6">
    <w:p w14:paraId="3AAC6703" w14:textId="77777777" w:rsidR="00742FCE" w:rsidRDefault="00742FCE"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14:paraId="02F89F82" w14:textId="77777777" w:rsidR="00742FCE" w:rsidRDefault="00742FCE"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A191A" w14:textId="77777777" w:rsidR="00742FCE" w:rsidRPr="00D2171A" w:rsidRDefault="00742FCE" w:rsidP="00D2171A">
    <w:pPr>
      <w:tabs>
        <w:tab w:val="center" w:pos="4536"/>
        <w:tab w:val="right" w:pos="9072"/>
      </w:tabs>
    </w:pPr>
    <w:r w:rsidRPr="00D2171A">
      <w:rPr>
        <w:noProof/>
      </w:rPr>
      <mc:AlternateContent>
        <mc:Choice Requires="wps">
          <w:drawing>
            <wp:anchor distT="0" distB="0" distL="114300" distR="114300" simplePos="0" relativeHeight="251658240" behindDoc="0" locked="0" layoutInCell="1" allowOverlap="1" wp14:anchorId="09BCFD16" wp14:editId="7103AFF5">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anchor>
          </w:drawing>
        </mc:Choice>
        <mc:Fallback>
          <w:pict>
            <v:line w14:anchorId="2933A6E7" id="Rovná spojnica 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" strokecolor="#8064a2" strokeweight="3pt">
              <v:shadow on="t" color="black" opacity="22937f" origin=",.5" offset="0,.63889mm"/>
            </v:line>
          </w:pict>
        </mc:Fallback>
      </mc:AlternateContent>
    </w:r>
  </w:p>
  <w:sdt>
    <w:sdtPr>
      <w:rPr>
        <w:szCs w:val="20"/>
      </w:rPr>
      <w:id w:val="1751769391"/>
      <w:placeholder>
        <w:docPart w:val="71140043A402429D9443A404FDA42904"/>
      </w:placeholder>
      <w:date w:fullDate="2018-04-30T00:00:00Z">
        <w:dateFormat w:val="dd.MM.yyyy"/>
        <w:lid w:val="sk-SK"/>
        <w:storeMappedDataAs w:val="dateTime"/>
        <w:calendar w:val="gregorian"/>
      </w:date>
    </w:sdtPr>
    <w:sdtContent>
      <w:p w14:paraId="2C81C706" w14:textId="5978DD4F" w:rsidR="00742FCE" w:rsidRPr="00D2171A" w:rsidRDefault="00742FCE" w:rsidP="00D2171A">
        <w:pPr>
          <w:tabs>
            <w:tab w:val="center" w:pos="4536"/>
            <w:tab w:val="right" w:pos="9072"/>
          </w:tabs>
          <w:jc w:val="right"/>
        </w:pPr>
        <w:del w:id="2231" w:author="Branislav Hudec" w:date="2018-04-29T22:45:00Z">
          <w:r w:rsidDel="004F0CC1">
            <w:rPr>
              <w:szCs w:val="20"/>
            </w:rPr>
            <w:delText>28.03.2017</w:delText>
          </w:r>
        </w:del>
        <w:ins w:id="2232" w:author="Kramár Róbert" w:date="2017-12-29T11:11:00Z">
          <w:del w:id="2233" w:author="Branislav Hudec" w:date="2018-04-29T22:45:00Z">
            <w:r w:rsidDel="004F0CC1">
              <w:rPr>
                <w:szCs w:val="20"/>
              </w:rPr>
              <w:delText>XX.XX.2018</w:delText>
            </w:r>
          </w:del>
        </w:ins>
        <w:ins w:id="2234" w:author="Hudec Branislav" w:date="2018-02-20T09:46:00Z">
          <w:del w:id="2235" w:author="Branislav Hudec" w:date="2018-04-29T22:45:00Z">
            <w:r w:rsidDel="004F0CC1">
              <w:rPr>
                <w:szCs w:val="20"/>
              </w:rPr>
              <w:delText>21.03.2018</w:delText>
            </w:r>
          </w:del>
        </w:ins>
        <w:ins w:id="2236" w:author="Branislav Hudec" w:date="2018-04-29T22:45:00Z">
          <w:r>
            <w:rPr>
              <w:szCs w:val="20"/>
            </w:rPr>
            <w:t>30.04.2018</w:t>
          </w:r>
        </w:ins>
      </w:p>
    </w:sdtContent>
  </w:sdt>
  <w:p w14:paraId="44E89240" w14:textId="274962A5" w:rsidR="00742FCE" w:rsidRPr="00D2171A" w:rsidRDefault="00742FCE"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37B3F" w14:textId="40FF14BF" w:rsidR="00742FCE" w:rsidRPr="00942F1E" w:rsidRDefault="00742FCE"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14:paraId="14770BE8" w14:textId="77777777" w:rsidR="00742FCE" w:rsidRDefault="00742FC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A66A55"/>
    <w:multiLevelType w:val="hybridMultilevel"/>
    <w:tmpl w:val="FFFADFDA"/>
    <w:lvl w:ilvl="0" w:tplc="661A70FE">
      <w:start w:val="1"/>
      <w:numFmt w:val="decimal"/>
      <w:lvlText w:val="%1."/>
      <w:lvlJc w:val="left"/>
      <w:pPr>
        <w:ind w:left="72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5"/>
  </w:num>
  <w:num w:numId="2">
    <w:abstractNumId w:val="12"/>
  </w:num>
  <w:num w:numId="3">
    <w:abstractNumId w:val="17"/>
  </w:num>
  <w:num w:numId="4">
    <w:abstractNumId w:val="4"/>
  </w:num>
  <w:num w:numId="5">
    <w:abstractNumId w:val="14"/>
  </w:num>
  <w:num w:numId="6">
    <w:abstractNumId w:val="21"/>
  </w:num>
  <w:num w:numId="7">
    <w:abstractNumId w:val="1"/>
  </w:num>
  <w:num w:numId="8">
    <w:abstractNumId w:val="0"/>
  </w:num>
  <w:num w:numId="9">
    <w:abstractNumId w:val="11"/>
  </w:num>
  <w:num w:numId="10">
    <w:abstractNumId w:val="2"/>
  </w:num>
  <w:num w:numId="11">
    <w:abstractNumId w:val="18"/>
  </w:num>
  <w:num w:numId="12">
    <w:abstractNumId w:val="5"/>
  </w:num>
  <w:num w:numId="13">
    <w:abstractNumId w:val="9"/>
  </w:num>
  <w:num w:numId="14">
    <w:abstractNumId w:val="16"/>
  </w:num>
  <w:num w:numId="15">
    <w:abstractNumId w:val="19"/>
  </w:num>
  <w:num w:numId="16">
    <w:abstractNumId w:val="24"/>
  </w:num>
  <w:num w:numId="17">
    <w:abstractNumId w:val="20"/>
  </w:num>
  <w:num w:numId="18">
    <w:abstractNumId w:val="23"/>
  </w:num>
  <w:num w:numId="19">
    <w:abstractNumId w:val="22"/>
  </w:num>
  <w:num w:numId="20">
    <w:abstractNumId w:val="7"/>
  </w:num>
  <w:num w:numId="21">
    <w:abstractNumId w:val="13"/>
  </w:num>
  <w:num w:numId="22">
    <w:abstractNumId w:val="8"/>
  </w:num>
  <w:num w:numId="23">
    <w:abstractNumId w:val="15"/>
  </w:num>
  <w:num w:numId="24">
    <w:abstractNumId w:val="6"/>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anislav Hudec">
    <w15:presenceInfo w15:providerId="Windows Live" w15:userId="c6adf3c13959a7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7EE4"/>
    <w:rsid w:val="00013B3B"/>
    <w:rsid w:val="000143E6"/>
    <w:rsid w:val="0001630F"/>
    <w:rsid w:val="00027816"/>
    <w:rsid w:val="00033E46"/>
    <w:rsid w:val="00043805"/>
    <w:rsid w:val="000533A1"/>
    <w:rsid w:val="00062A2C"/>
    <w:rsid w:val="00066839"/>
    <w:rsid w:val="00066D05"/>
    <w:rsid w:val="00081CF8"/>
    <w:rsid w:val="000821CC"/>
    <w:rsid w:val="00087544"/>
    <w:rsid w:val="00090933"/>
    <w:rsid w:val="0009371F"/>
    <w:rsid w:val="000A0E21"/>
    <w:rsid w:val="000A41DE"/>
    <w:rsid w:val="000B41EE"/>
    <w:rsid w:val="000B6ACC"/>
    <w:rsid w:val="000B7C78"/>
    <w:rsid w:val="000C04FA"/>
    <w:rsid w:val="000C1052"/>
    <w:rsid w:val="000C5065"/>
    <w:rsid w:val="000D0205"/>
    <w:rsid w:val="000D39E4"/>
    <w:rsid w:val="000D4BC4"/>
    <w:rsid w:val="000D5E1B"/>
    <w:rsid w:val="000E07BE"/>
    <w:rsid w:val="000E236A"/>
    <w:rsid w:val="000E26FB"/>
    <w:rsid w:val="000E7837"/>
    <w:rsid w:val="000F0CD3"/>
    <w:rsid w:val="000F0DA7"/>
    <w:rsid w:val="000F623C"/>
    <w:rsid w:val="00101C50"/>
    <w:rsid w:val="00106415"/>
    <w:rsid w:val="00114DA3"/>
    <w:rsid w:val="0012006E"/>
    <w:rsid w:val="0012246C"/>
    <w:rsid w:val="00124941"/>
    <w:rsid w:val="00124D26"/>
    <w:rsid w:val="0013438E"/>
    <w:rsid w:val="0013776B"/>
    <w:rsid w:val="00144756"/>
    <w:rsid w:val="00147D15"/>
    <w:rsid w:val="00150D3C"/>
    <w:rsid w:val="00151185"/>
    <w:rsid w:val="00152B7D"/>
    <w:rsid w:val="00154B4F"/>
    <w:rsid w:val="001564D5"/>
    <w:rsid w:val="001575F6"/>
    <w:rsid w:val="00157641"/>
    <w:rsid w:val="001576E7"/>
    <w:rsid w:val="00160179"/>
    <w:rsid w:val="0016283F"/>
    <w:rsid w:val="00166A87"/>
    <w:rsid w:val="00177DF0"/>
    <w:rsid w:val="001807F9"/>
    <w:rsid w:val="0018167C"/>
    <w:rsid w:val="00183837"/>
    <w:rsid w:val="00195E01"/>
    <w:rsid w:val="001962DA"/>
    <w:rsid w:val="001B4529"/>
    <w:rsid w:val="001B6CF9"/>
    <w:rsid w:val="001B7550"/>
    <w:rsid w:val="001C09CB"/>
    <w:rsid w:val="001C104A"/>
    <w:rsid w:val="001C4B70"/>
    <w:rsid w:val="001C6287"/>
    <w:rsid w:val="001D2AF5"/>
    <w:rsid w:val="001D6F16"/>
    <w:rsid w:val="001E0171"/>
    <w:rsid w:val="001E0991"/>
    <w:rsid w:val="001E4182"/>
    <w:rsid w:val="001F1C28"/>
    <w:rsid w:val="00202AD4"/>
    <w:rsid w:val="002072E0"/>
    <w:rsid w:val="00217676"/>
    <w:rsid w:val="002213FB"/>
    <w:rsid w:val="00223393"/>
    <w:rsid w:val="0023087C"/>
    <w:rsid w:val="002403C7"/>
    <w:rsid w:val="00246AA0"/>
    <w:rsid w:val="0025676B"/>
    <w:rsid w:val="00267213"/>
    <w:rsid w:val="00270BA7"/>
    <w:rsid w:val="002734C6"/>
    <w:rsid w:val="00274846"/>
    <w:rsid w:val="0028163D"/>
    <w:rsid w:val="00282E0B"/>
    <w:rsid w:val="00285BF3"/>
    <w:rsid w:val="00292D2C"/>
    <w:rsid w:val="002A59EB"/>
    <w:rsid w:val="002A7103"/>
    <w:rsid w:val="002A755C"/>
    <w:rsid w:val="002A7E54"/>
    <w:rsid w:val="002B4A5C"/>
    <w:rsid w:val="002B68FC"/>
    <w:rsid w:val="002D4145"/>
    <w:rsid w:val="002E2B9F"/>
    <w:rsid w:val="002E3A48"/>
    <w:rsid w:val="002E469E"/>
    <w:rsid w:val="002E4CD3"/>
    <w:rsid w:val="002F51B0"/>
    <w:rsid w:val="00301824"/>
    <w:rsid w:val="003025C1"/>
    <w:rsid w:val="00304806"/>
    <w:rsid w:val="00312388"/>
    <w:rsid w:val="00313EA1"/>
    <w:rsid w:val="0032241B"/>
    <w:rsid w:val="00322CCF"/>
    <w:rsid w:val="00325E8D"/>
    <w:rsid w:val="00347A30"/>
    <w:rsid w:val="0036752F"/>
    <w:rsid w:val="00371CB0"/>
    <w:rsid w:val="00372475"/>
    <w:rsid w:val="003754FE"/>
    <w:rsid w:val="00375F51"/>
    <w:rsid w:val="003772EE"/>
    <w:rsid w:val="0038592E"/>
    <w:rsid w:val="0038726D"/>
    <w:rsid w:val="00391DED"/>
    <w:rsid w:val="0039576E"/>
    <w:rsid w:val="00396C1D"/>
    <w:rsid w:val="003A26B6"/>
    <w:rsid w:val="003A4391"/>
    <w:rsid w:val="003B05F1"/>
    <w:rsid w:val="003B29A1"/>
    <w:rsid w:val="003B51F4"/>
    <w:rsid w:val="003C26D8"/>
    <w:rsid w:val="003C5228"/>
    <w:rsid w:val="003D121F"/>
    <w:rsid w:val="003E0119"/>
    <w:rsid w:val="003E722C"/>
    <w:rsid w:val="003F2D62"/>
    <w:rsid w:val="003F3D85"/>
    <w:rsid w:val="003F7F3D"/>
    <w:rsid w:val="00404002"/>
    <w:rsid w:val="00405C53"/>
    <w:rsid w:val="00407DB0"/>
    <w:rsid w:val="00410560"/>
    <w:rsid w:val="00412C76"/>
    <w:rsid w:val="00416E83"/>
    <w:rsid w:val="004254E4"/>
    <w:rsid w:val="00430418"/>
    <w:rsid w:val="00433C0A"/>
    <w:rsid w:val="00435E47"/>
    <w:rsid w:val="00442940"/>
    <w:rsid w:val="004432F9"/>
    <w:rsid w:val="00446577"/>
    <w:rsid w:val="00447C6E"/>
    <w:rsid w:val="00453857"/>
    <w:rsid w:val="004551B0"/>
    <w:rsid w:val="00456805"/>
    <w:rsid w:val="00457990"/>
    <w:rsid w:val="004602AE"/>
    <w:rsid w:val="004655C8"/>
    <w:rsid w:val="0046673C"/>
    <w:rsid w:val="00467C82"/>
    <w:rsid w:val="00472BEB"/>
    <w:rsid w:val="00480283"/>
    <w:rsid w:val="00483BA2"/>
    <w:rsid w:val="00493AEF"/>
    <w:rsid w:val="00495C06"/>
    <w:rsid w:val="004960F8"/>
    <w:rsid w:val="004A1D2E"/>
    <w:rsid w:val="004A2B7E"/>
    <w:rsid w:val="004A51A4"/>
    <w:rsid w:val="004B3914"/>
    <w:rsid w:val="004B4266"/>
    <w:rsid w:val="004B4C1C"/>
    <w:rsid w:val="004C186C"/>
    <w:rsid w:val="004D0B9F"/>
    <w:rsid w:val="004E3A8C"/>
    <w:rsid w:val="004E594A"/>
    <w:rsid w:val="004F0CC1"/>
    <w:rsid w:val="004F0F81"/>
    <w:rsid w:val="00500B29"/>
    <w:rsid w:val="005048BF"/>
    <w:rsid w:val="005135D8"/>
    <w:rsid w:val="00517473"/>
    <w:rsid w:val="00530834"/>
    <w:rsid w:val="00531835"/>
    <w:rsid w:val="005365A3"/>
    <w:rsid w:val="00537682"/>
    <w:rsid w:val="005470C6"/>
    <w:rsid w:val="00555AC0"/>
    <w:rsid w:val="00556640"/>
    <w:rsid w:val="0056043A"/>
    <w:rsid w:val="0056484A"/>
    <w:rsid w:val="00574988"/>
    <w:rsid w:val="00591C61"/>
    <w:rsid w:val="00593A33"/>
    <w:rsid w:val="005A74B6"/>
    <w:rsid w:val="005B2ED6"/>
    <w:rsid w:val="005B34B6"/>
    <w:rsid w:val="005B5063"/>
    <w:rsid w:val="005B50E9"/>
    <w:rsid w:val="005B5262"/>
    <w:rsid w:val="005B76E7"/>
    <w:rsid w:val="005C1343"/>
    <w:rsid w:val="005D7C9D"/>
    <w:rsid w:val="005E17B8"/>
    <w:rsid w:val="005E4038"/>
    <w:rsid w:val="005F12F0"/>
    <w:rsid w:val="005F61D6"/>
    <w:rsid w:val="00606F32"/>
    <w:rsid w:val="00613745"/>
    <w:rsid w:val="00617EE4"/>
    <w:rsid w:val="006302BF"/>
    <w:rsid w:val="00633E3D"/>
    <w:rsid w:val="00635864"/>
    <w:rsid w:val="00636C18"/>
    <w:rsid w:val="00640805"/>
    <w:rsid w:val="00642704"/>
    <w:rsid w:val="00656958"/>
    <w:rsid w:val="00667EFF"/>
    <w:rsid w:val="00671FD3"/>
    <w:rsid w:val="00675A3D"/>
    <w:rsid w:val="00675CE1"/>
    <w:rsid w:val="00677E4A"/>
    <w:rsid w:val="006805E5"/>
    <w:rsid w:val="00681103"/>
    <w:rsid w:val="00684FC3"/>
    <w:rsid w:val="00695091"/>
    <w:rsid w:val="00696AD4"/>
    <w:rsid w:val="006A4BF8"/>
    <w:rsid w:val="006A6C49"/>
    <w:rsid w:val="006B0182"/>
    <w:rsid w:val="006B2165"/>
    <w:rsid w:val="006B23A2"/>
    <w:rsid w:val="006B40A4"/>
    <w:rsid w:val="006D0CF2"/>
    <w:rsid w:val="006D2003"/>
    <w:rsid w:val="006D441E"/>
    <w:rsid w:val="006E1975"/>
    <w:rsid w:val="006E2FCF"/>
    <w:rsid w:val="006F23BF"/>
    <w:rsid w:val="006F37F0"/>
    <w:rsid w:val="006F6B0D"/>
    <w:rsid w:val="007001F1"/>
    <w:rsid w:val="00700D62"/>
    <w:rsid w:val="00705523"/>
    <w:rsid w:val="0070620E"/>
    <w:rsid w:val="00722754"/>
    <w:rsid w:val="00725FEC"/>
    <w:rsid w:val="007261E4"/>
    <w:rsid w:val="007350B7"/>
    <w:rsid w:val="00736F22"/>
    <w:rsid w:val="00742FCE"/>
    <w:rsid w:val="00767BE3"/>
    <w:rsid w:val="00773B4C"/>
    <w:rsid w:val="00776C6E"/>
    <w:rsid w:val="00790A74"/>
    <w:rsid w:val="00794B68"/>
    <w:rsid w:val="007A77B9"/>
    <w:rsid w:val="007B15F2"/>
    <w:rsid w:val="007B7D6C"/>
    <w:rsid w:val="007C5563"/>
    <w:rsid w:val="007D02EE"/>
    <w:rsid w:val="007E0A48"/>
    <w:rsid w:val="007E2998"/>
    <w:rsid w:val="007E5B38"/>
    <w:rsid w:val="007F2092"/>
    <w:rsid w:val="007F501A"/>
    <w:rsid w:val="007F62A7"/>
    <w:rsid w:val="00800B89"/>
    <w:rsid w:val="008031FE"/>
    <w:rsid w:val="00811CC5"/>
    <w:rsid w:val="00813F3E"/>
    <w:rsid w:val="00815690"/>
    <w:rsid w:val="00816113"/>
    <w:rsid w:val="008260C1"/>
    <w:rsid w:val="008277DD"/>
    <w:rsid w:val="00842282"/>
    <w:rsid w:val="008463EE"/>
    <w:rsid w:val="00855FF7"/>
    <w:rsid w:val="0086114A"/>
    <w:rsid w:val="0086143E"/>
    <w:rsid w:val="00862064"/>
    <w:rsid w:val="00863D77"/>
    <w:rsid w:val="00865442"/>
    <w:rsid w:val="0087289A"/>
    <w:rsid w:val="00872D5A"/>
    <w:rsid w:val="008732FE"/>
    <w:rsid w:val="00875219"/>
    <w:rsid w:val="0088057A"/>
    <w:rsid w:val="0088057F"/>
    <w:rsid w:val="00881840"/>
    <w:rsid w:val="00894DEA"/>
    <w:rsid w:val="00896437"/>
    <w:rsid w:val="008A7442"/>
    <w:rsid w:val="008B54FD"/>
    <w:rsid w:val="008C37F6"/>
    <w:rsid w:val="008C7535"/>
    <w:rsid w:val="008D5DA2"/>
    <w:rsid w:val="008E5946"/>
    <w:rsid w:val="008E774D"/>
    <w:rsid w:val="008F02DE"/>
    <w:rsid w:val="008F29BE"/>
    <w:rsid w:val="008F3740"/>
    <w:rsid w:val="008F57F1"/>
    <w:rsid w:val="008F6E20"/>
    <w:rsid w:val="00901910"/>
    <w:rsid w:val="009040BC"/>
    <w:rsid w:val="00904BAA"/>
    <w:rsid w:val="009074D6"/>
    <w:rsid w:val="00912CB9"/>
    <w:rsid w:val="00921670"/>
    <w:rsid w:val="009235E9"/>
    <w:rsid w:val="009303C4"/>
    <w:rsid w:val="0093149C"/>
    <w:rsid w:val="0093317A"/>
    <w:rsid w:val="00936AD4"/>
    <w:rsid w:val="00936E6F"/>
    <w:rsid w:val="00942F1E"/>
    <w:rsid w:val="00944D0F"/>
    <w:rsid w:val="0096219B"/>
    <w:rsid w:val="00973253"/>
    <w:rsid w:val="00973492"/>
    <w:rsid w:val="009806E4"/>
    <w:rsid w:val="00981BFD"/>
    <w:rsid w:val="00983D73"/>
    <w:rsid w:val="0098622F"/>
    <w:rsid w:val="00986559"/>
    <w:rsid w:val="00990B09"/>
    <w:rsid w:val="0099263F"/>
    <w:rsid w:val="00996C10"/>
    <w:rsid w:val="009A00ED"/>
    <w:rsid w:val="009A316F"/>
    <w:rsid w:val="009B1169"/>
    <w:rsid w:val="009C06CA"/>
    <w:rsid w:val="009D24C8"/>
    <w:rsid w:val="009D2531"/>
    <w:rsid w:val="009E3256"/>
    <w:rsid w:val="009E59B0"/>
    <w:rsid w:val="009F0072"/>
    <w:rsid w:val="00A02590"/>
    <w:rsid w:val="00A04031"/>
    <w:rsid w:val="00A04CF0"/>
    <w:rsid w:val="00A0751C"/>
    <w:rsid w:val="00A10FF4"/>
    <w:rsid w:val="00A128DC"/>
    <w:rsid w:val="00A33418"/>
    <w:rsid w:val="00A3384E"/>
    <w:rsid w:val="00A3755D"/>
    <w:rsid w:val="00A42DBF"/>
    <w:rsid w:val="00A4759E"/>
    <w:rsid w:val="00A50DC9"/>
    <w:rsid w:val="00A54093"/>
    <w:rsid w:val="00A57EB9"/>
    <w:rsid w:val="00A62FC5"/>
    <w:rsid w:val="00A718F8"/>
    <w:rsid w:val="00A71FC1"/>
    <w:rsid w:val="00A7247D"/>
    <w:rsid w:val="00A76FE9"/>
    <w:rsid w:val="00A800C2"/>
    <w:rsid w:val="00A85A8A"/>
    <w:rsid w:val="00A90F26"/>
    <w:rsid w:val="00A94CA8"/>
    <w:rsid w:val="00A95BF5"/>
    <w:rsid w:val="00A96394"/>
    <w:rsid w:val="00AB0149"/>
    <w:rsid w:val="00AB1668"/>
    <w:rsid w:val="00AC19CC"/>
    <w:rsid w:val="00AC5723"/>
    <w:rsid w:val="00AC5799"/>
    <w:rsid w:val="00AC78F1"/>
    <w:rsid w:val="00AD59A4"/>
    <w:rsid w:val="00AE04B7"/>
    <w:rsid w:val="00AE274A"/>
    <w:rsid w:val="00AE367A"/>
    <w:rsid w:val="00AE55BE"/>
    <w:rsid w:val="00AE5F94"/>
    <w:rsid w:val="00AF3726"/>
    <w:rsid w:val="00B0048C"/>
    <w:rsid w:val="00B0251E"/>
    <w:rsid w:val="00B054ED"/>
    <w:rsid w:val="00B055F6"/>
    <w:rsid w:val="00B10106"/>
    <w:rsid w:val="00B109E8"/>
    <w:rsid w:val="00B141AC"/>
    <w:rsid w:val="00B30315"/>
    <w:rsid w:val="00B54831"/>
    <w:rsid w:val="00B57220"/>
    <w:rsid w:val="00B640DC"/>
    <w:rsid w:val="00B64486"/>
    <w:rsid w:val="00B64DBA"/>
    <w:rsid w:val="00B6661F"/>
    <w:rsid w:val="00B67F06"/>
    <w:rsid w:val="00B72111"/>
    <w:rsid w:val="00B72E66"/>
    <w:rsid w:val="00BA0601"/>
    <w:rsid w:val="00BB0E35"/>
    <w:rsid w:val="00BC0E91"/>
    <w:rsid w:val="00BC4E21"/>
    <w:rsid w:val="00BD0EAF"/>
    <w:rsid w:val="00BD5BEF"/>
    <w:rsid w:val="00BD5FA6"/>
    <w:rsid w:val="00BE1ED9"/>
    <w:rsid w:val="00BE4F5A"/>
    <w:rsid w:val="00BE7BD4"/>
    <w:rsid w:val="00C063BE"/>
    <w:rsid w:val="00C067EE"/>
    <w:rsid w:val="00C1211A"/>
    <w:rsid w:val="00C1786E"/>
    <w:rsid w:val="00C17CF0"/>
    <w:rsid w:val="00C23110"/>
    <w:rsid w:val="00C26694"/>
    <w:rsid w:val="00C31198"/>
    <w:rsid w:val="00C3278B"/>
    <w:rsid w:val="00C34FC5"/>
    <w:rsid w:val="00C35BBB"/>
    <w:rsid w:val="00C37E4F"/>
    <w:rsid w:val="00C40C73"/>
    <w:rsid w:val="00C50191"/>
    <w:rsid w:val="00C523A4"/>
    <w:rsid w:val="00C54C79"/>
    <w:rsid w:val="00C57998"/>
    <w:rsid w:val="00C61D82"/>
    <w:rsid w:val="00C62314"/>
    <w:rsid w:val="00C6585C"/>
    <w:rsid w:val="00C679F8"/>
    <w:rsid w:val="00C769FE"/>
    <w:rsid w:val="00C770DD"/>
    <w:rsid w:val="00C77EE8"/>
    <w:rsid w:val="00C85510"/>
    <w:rsid w:val="00CA55EB"/>
    <w:rsid w:val="00CB0C56"/>
    <w:rsid w:val="00CB4056"/>
    <w:rsid w:val="00CB4961"/>
    <w:rsid w:val="00CB517F"/>
    <w:rsid w:val="00CB564F"/>
    <w:rsid w:val="00CD17F7"/>
    <w:rsid w:val="00CD1E59"/>
    <w:rsid w:val="00CD365D"/>
    <w:rsid w:val="00CD46A5"/>
    <w:rsid w:val="00CE57F8"/>
    <w:rsid w:val="00CF2350"/>
    <w:rsid w:val="00D05068"/>
    <w:rsid w:val="00D13F62"/>
    <w:rsid w:val="00D16435"/>
    <w:rsid w:val="00D20B46"/>
    <w:rsid w:val="00D2171A"/>
    <w:rsid w:val="00D22A0B"/>
    <w:rsid w:val="00D314D2"/>
    <w:rsid w:val="00D322D8"/>
    <w:rsid w:val="00D374FC"/>
    <w:rsid w:val="00D42564"/>
    <w:rsid w:val="00D46A44"/>
    <w:rsid w:val="00D4792B"/>
    <w:rsid w:val="00D47CB5"/>
    <w:rsid w:val="00D5534B"/>
    <w:rsid w:val="00D56C1F"/>
    <w:rsid w:val="00D602EA"/>
    <w:rsid w:val="00D61155"/>
    <w:rsid w:val="00D617D6"/>
    <w:rsid w:val="00D71722"/>
    <w:rsid w:val="00D7204F"/>
    <w:rsid w:val="00D74257"/>
    <w:rsid w:val="00D8517A"/>
    <w:rsid w:val="00D95B43"/>
    <w:rsid w:val="00D96342"/>
    <w:rsid w:val="00DA30D4"/>
    <w:rsid w:val="00DA62A4"/>
    <w:rsid w:val="00DB0E92"/>
    <w:rsid w:val="00DC327A"/>
    <w:rsid w:val="00DC7054"/>
    <w:rsid w:val="00DD0700"/>
    <w:rsid w:val="00DD1FBD"/>
    <w:rsid w:val="00DD2F0F"/>
    <w:rsid w:val="00DD63AE"/>
    <w:rsid w:val="00DE61A1"/>
    <w:rsid w:val="00DE7FB0"/>
    <w:rsid w:val="00DF3616"/>
    <w:rsid w:val="00E1264C"/>
    <w:rsid w:val="00E158A7"/>
    <w:rsid w:val="00E24947"/>
    <w:rsid w:val="00E26AF3"/>
    <w:rsid w:val="00E335BD"/>
    <w:rsid w:val="00E3525F"/>
    <w:rsid w:val="00E40B09"/>
    <w:rsid w:val="00E535E5"/>
    <w:rsid w:val="00E607BE"/>
    <w:rsid w:val="00E61D1B"/>
    <w:rsid w:val="00E70D44"/>
    <w:rsid w:val="00E713E1"/>
    <w:rsid w:val="00E72A32"/>
    <w:rsid w:val="00E72BE1"/>
    <w:rsid w:val="00E756BB"/>
    <w:rsid w:val="00E92CD4"/>
    <w:rsid w:val="00E94B70"/>
    <w:rsid w:val="00EA3110"/>
    <w:rsid w:val="00EA6864"/>
    <w:rsid w:val="00EB1186"/>
    <w:rsid w:val="00EB2A6D"/>
    <w:rsid w:val="00EB3190"/>
    <w:rsid w:val="00EB74BA"/>
    <w:rsid w:val="00EC083F"/>
    <w:rsid w:val="00EC1F84"/>
    <w:rsid w:val="00ED3F92"/>
    <w:rsid w:val="00ED7644"/>
    <w:rsid w:val="00EE2AB7"/>
    <w:rsid w:val="00EE44E4"/>
    <w:rsid w:val="00EF0429"/>
    <w:rsid w:val="00EF0684"/>
    <w:rsid w:val="00F03794"/>
    <w:rsid w:val="00F04D1A"/>
    <w:rsid w:val="00F05D09"/>
    <w:rsid w:val="00F11F4D"/>
    <w:rsid w:val="00F16862"/>
    <w:rsid w:val="00F2042D"/>
    <w:rsid w:val="00F23D7F"/>
    <w:rsid w:val="00F2776D"/>
    <w:rsid w:val="00F309A2"/>
    <w:rsid w:val="00F321D5"/>
    <w:rsid w:val="00F34684"/>
    <w:rsid w:val="00F35917"/>
    <w:rsid w:val="00F40B60"/>
    <w:rsid w:val="00F45CE7"/>
    <w:rsid w:val="00F479C0"/>
    <w:rsid w:val="00F57BCB"/>
    <w:rsid w:val="00F61102"/>
    <w:rsid w:val="00F61733"/>
    <w:rsid w:val="00F7654B"/>
    <w:rsid w:val="00F767F0"/>
    <w:rsid w:val="00F807AB"/>
    <w:rsid w:val="00F92AC2"/>
    <w:rsid w:val="00FA03AD"/>
    <w:rsid w:val="00FA2E32"/>
    <w:rsid w:val="00FA36B2"/>
    <w:rsid w:val="00FA554F"/>
    <w:rsid w:val="00FA683A"/>
    <w:rsid w:val="00FB02E2"/>
    <w:rsid w:val="00FB0D69"/>
    <w:rsid w:val="00FC0472"/>
    <w:rsid w:val="00FD498B"/>
    <w:rsid w:val="00FD499A"/>
    <w:rsid w:val="00FE2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06121"/>
  <w15:docId w15:val="{6B01137A-ACE5-4F99-A15A-F7AA480FA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semiHidden/>
    <w:unhideWhenUsed/>
    <w:rsid w:val="00617EE4"/>
    <w:rPr>
      <w:sz w:val="20"/>
      <w:szCs w:val="20"/>
    </w:rPr>
  </w:style>
  <w:style w:type="character" w:customStyle="1" w:styleId="TextkomentraChar">
    <w:name w:val="Text komentára Char"/>
    <w:basedOn w:val="Predvolenpsmoodseku"/>
    <w:link w:val="Textkomentra"/>
    <w:uiPriority w:val="99"/>
    <w:semiHidden/>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az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60101?ucinnost=18.04.2016"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4F8B45EBDF7424EA763FB1ECACC4675"/>
        <w:category>
          <w:name w:val="Všeobecné"/>
          <w:gallery w:val="placeholder"/>
        </w:category>
        <w:types>
          <w:type w:val="bbPlcHdr"/>
        </w:types>
        <w:behaviors>
          <w:behavior w:val="content"/>
        </w:behaviors>
        <w:guid w:val="{6055A81A-8C55-400D-BD61-62B12AA9B145}"/>
      </w:docPartPr>
      <w:docPartBody>
        <w:p w:rsidR="000C00F0" w:rsidRDefault="000C00F0" w:rsidP="000C00F0">
          <w:pPr>
            <w:pStyle w:val="74F8B45EBDF7424EA763FB1ECACC4675"/>
          </w:pPr>
          <w:r w:rsidRPr="00407CEC">
            <w:rPr>
              <w:rStyle w:val="Zstupntext"/>
            </w:rPr>
            <w:t>Vyberte položku.</w:t>
          </w:r>
        </w:p>
      </w:docPartBody>
    </w:docPart>
    <w:docPart>
      <w:docPartPr>
        <w:name w:val="D082FF296CB94E1DB3452F0B93FE3D7E"/>
        <w:category>
          <w:name w:val="Všeobecné"/>
          <w:gallery w:val="placeholder"/>
        </w:category>
        <w:types>
          <w:type w:val="bbPlcHdr"/>
        </w:types>
        <w:behaviors>
          <w:behavior w:val="content"/>
        </w:behaviors>
        <w:guid w:val="{3F93F7B9-613A-4DEF-8C90-F24D2622D27F}"/>
      </w:docPartPr>
      <w:docPartBody>
        <w:p w:rsidR="000C00F0" w:rsidRDefault="000C00F0" w:rsidP="000C00F0">
          <w:pPr>
            <w:pStyle w:val="D082FF296CB94E1DB3452F0B93FE3D7E"/>
          </w:pPr>
          <w:r w:rsidRPr="00407CEC">
            <w:rPr>
              <w:rStyle w:val="Zstupntext"/>
            </w:rPr>
            <w:t>Vyberte položku.</w:t>
          </w:r>
        </w:p>
      </w:docPartBody>
    </w:docPart>
    <w:docPart>
      <w:docPartPr>
        <w:name w:val="0BAF0504174F44DE85A8E85F188118D8"/>
        <w:category>
          <w:name w:val="Všeobecné"/>
          <w:gallery w:val="placeholder"/>
        </w:category>
        <w:types>
          <w:type w:val="bbPlcHdr"/>
        </w:types>
        <w:behaviors>
          <w:behavior w:val="content"/>
        </w:behaviors>
        <w:guid w:val="{2A77E214-2A0A-42A4-B94F-77ABEC20CA66}"/>
      </w:docPartPr>
      <w:docPartBody>
        <w:p w:rsidR="000C00F0" w:rsidRDefault="000C00F0" w:rsidP="000C00F0">
          <w:pPr>
            <w:pStyle w:val="0BAF0504174F44DE85A8E85F188118D8"/>
          </w:pPr>
          <w:r w:rsidRPr="00407CEC">
            <w:rPr>
              <w:rStyle w:val="Zstupntext"/>
            </w:rPr>
            <w:t>Vyberte položku.</w:t>
          </w:r>
        </w:p>
      </w:docPartBody>
    </w:docPart>
    <w:docPart>
      <w:docPartPr>
        <w:name w:val="75F7DE08672A4002A7989E01F9DAC546"/>
        <w:category>
          <w:name w:val="Všeobecné"/>
          <w:gallery w:val="placeholder"/>
        </w:category>
        <w:types>
          <w:type w:val="bbPlcHdr"/>
        </w:types>
        <w:behaviors>
          <w:behavior w:val="content"/>
        </w:behaviors>
        <w:guid w:val="{E24E0677-D12D-4BFE-B511-1F1BF1A6A610}"/>
      </w:docPartPr>
      <w:docPartBody>
        <w:p w:rsidR="000C00F0" w:rsidRDefault="000C00F0" w:rsidP="000C00F0">
          <w:pPr>
            <w:pStyle w:val="75F7DE08672A4002A7989E01F9DAC546"/>
          </w:pPr>
          <w:r w:rsidRPr="00407CEC">
            <w:rPr>
              <w:rStyle w:val="Zstupntext"/>
            </w:rPr>
            <w:t>Vyberte položku.</w:t>
          </w:r>
        </w:p>
      </w:docPartBody>
    </w:docPart>
    <w:docPart>
      <w:docPartPr>
        <w:name w:val="6798B1BAD2984D72AA4BB9C26114AD08"/>
        <w:category>
          <w:name w:val="Všeobecné"/>
          <w:gallery w:val="placeholder"/>
        </w:category>
        <w:types>
          <w:type w:val="bbPlcHdr"/>
        </w:types>
        <w:behaviors>
          <w:behavior w:val="content"/>
        </w:behaviors>
        <w:guid w:val="{B9CF48EB-A9FB-4326-BB9D-0ECFDA5501DE}"/>
      </w:docPartPr>
      <w:docPartBody>
        <w:p w:rsidR="000C00F0" w:rsidRDefault="000C00F0" w:rsidP="000C00F0">
          <w:pPr>
            <w:pStyle w:val="6798B1BAD2984D72AA4BB9C26114AD08"/>
          </w:pPr>
          <w:r w:rsidRPr="00407CEC">
            <w:rPr>
              <w:rStyle w:val="Zstupntext"/>
            </w:rPr>
            <w:t>Vyberte položku.</w:t>
          </w:r>
        </w:p>
      </w:docPartBody>
    </w:docPart>
    <w:docPart>
      <w:docPartPr>
        <w:name w:val="CE9DBD6BED4F4DB692E470D9E8AB1553"/>
        <w:category>
          <w:name w:val="Všeobecné"/>
          <w:gallery w:val="placeholder"/>
        </w:category>
        <w:types>
          <w:type w:val="bbPlcHdr"/>
        </w:types>
        <w:behaviors>
          <w:behavior w:val="content"/>
        </w:behaviors>
        <w:guid w:val="{A10DB0BC-5C1D-44AB-925A-D4600257BEC7}"/>
      </w:docPartPr>
      <w:docPartBody>
        <w:p w:rsidR="000C00F0" w:rsidRDefault="000C00F0" w:rsidP="000C00F0">
          <w:pPr>
            <w:pStyle w:val="CE9DBD6BED4F4DB692E470D9E8AB1553"/>
          </w:pPr>
          <w:r w:rsidRPr="00407CEC">
            <w:rPr>
              <w:rStyle w:val="Zstupntext"/>
            </w:rPr>
            <w:t>Vyberte položku.</w:t>
          </w:r>
        </w:p>
      </w:docPartBody>
    </w:docPart>
    <w:docPart>
      <w:docPartPr>
        <w:name w:val="36404E12ED4C4FF599A5F3DA00C4B74E"/>
        <w:category>
          <w:name w:val="Všeobecné"/>
          <w:gallery w:val="placeholder"/>
        </w:category>
        <w:types>
          <w:type w:val="bbPlcHdr"/>
        </w:types>
        <w:behaviors>
          <w:behavior w:val="content"/>
        </w:behaviors>
        <w:guid w:val="{0E56EC98-682D-4787-BDE6-5FC5ED0827C6}"/>
      </w:docPartPr>
      <w:docPartBody>
        <w:p w:rsidR="000C00F0" w:rsidRDefault="000C00F0" w:rsidP="000C00F0">
          <w:pPr>
            <w:pStyle w:val="36404E12ED4C4FF599A5F3DA00C4B74E"/>
          </w:pPr>
          <w:r w:rsidRPr="00407CEC">
            <w:rPr>
              <w:rStyle w:val="Zstupntext"/>
            </w:rPr>
            <w:t>Vyberte položku.</w:t>
          </w:r>
        </w:p>
      </w:docPartBody>
    </w:docPart>
    <w:docPart>
      <w:docPartPr>
        <w:name w:val="17FBA363E93945D6B4205A6ACF726941"/>
        <w:category>
          <w:name w:val="Všeobecné"/>
          <w:gallery w:val="placeholder"/>
        </w:category>
        <w:types>
          <w:type w:val="bbPlcHdr"/>
        </w:types>
        <w:behaviors>
          <w:behavior w:val="content"/>
        </w:behaviors>
        <w:guid w:val="{A4D86AFE-D8FF-43D3-9031-A4803D6AE197}"/>
      </w:docPartPr>
      <w:docPartBody>
        <w:p w:rsidR="000C00F0" w:rsidRDefault="000C00F0" w:rsidP="000C00F0">
          <w:pPr>
            <w:pStyle w:val="17FBA363E93945D6B4205A6ACF726941"/>
          </w:pPr>
          <w:r w:rsidRPr="00407CEC">
            <w:rPr>
              <w:rStyle w:val="Zstupntext"/>
            </w:rPr>
            <w:t>Vyberte položku.</w:t>
          </w:r>
        </w:p>
      </w:docPartBody>
    </w:docPart>
    <w:docPart>
      <w:docPartPr>
        <w:name w:val="5E73314DD5A24A04A41A2A18EA40739A"/>
        <w:category>
          <w:name w:val="Všeobecné"/>
          <w:gallery w:val="placeholder"/>
        </w:category>
        <w:types>
          <w:type w:val="bbPlcHdr"/>
        </w:types>
        <w:behaviors>
          <w:behavior w:val="content"/>
        </w:behaviors>
        <w:guid w:val="{86AFC366-7C74-4927-A7F5-196E147C17F8}"/>
      </w:docPartPr>
      <w:docPartBody>
        <w:p w:rsidR="000C00F0" w:rsidRDefault="000C00F0" w:rsidP="000C00F0">
          <w:pPr>
            <w:pStyle w:val="5E73314DD5A24A04A41A2A18EA40739A"/>
          </w:pPr>
          <w:r w:rsidRPr="00407CEC">
            <w:rPr>
              <w:rStyle w:val="Zstupntext"/>
            </w:rPr>
            <w:t>Vyberte položku.</w:t>
          </w:r>
        </w:p>
      </w:docPartBody>
    </w:docPart>
    <w:docPart>
      <w:docPartPr>
        <w:name w:val="81D196D74D08476BBB74CE3BFF4BDB32"/>
        <w:category>
          <w:name w:val="Všeobecné"/>
          <w:gallery w:val="placeholder"/>
        </w:category>
        <w:types>
          <w:type w:val="bbPlcHdr"/>
        </w:types>
        <w:behaviors>
          <w:behavior w:val="content"/>
        </w:behaviors>
        <w:guid w:val="{4731E133-4225-40BD-8FF3-7D47C406713C}"/>
      </w:docPartPr>
      <w:docPartBody>
        <w:p w:rsidR="000C00F0" w:rsidRDefault="000C00F0" w:rsidP="000C00F0">
          <w:pPr>
            <w:pStyle w:val="81D196D74D08476BBB74CE3BFF4BDB32"/>
          </w:pPr>
          <w:r w:rsidRPr="00407CEC">
            <w:rPr>
              <w:rStyle w:val="Zstupntext"/>
            </w:rPr>
            <w:t>Vyberte položku.</w:t>
          </w:r>
        </w:p>
      </w:docPartBody>
    </w:docPart>
    <w:docPart>
      <w:docPartPr>
        <w:name w:val="D9F0B36B9EDD4293A9B50295C772E0D7"/>
        <w:category>
          <w:name w:val="Všeobecné"/>
          <w:gallery w:val="placeholder"/>
        </w:category>
        <w:types>
          <w:type w:val="bbPlcHdr"/>
        </w:types>
        <w:behaviors>
          <w:behavior w:val="content"/>
        </w:behaviors>
        <w:guid w:val="{87F18047-2033-4FDB-98C2-30172DA6EF47}"/>
      </w:docPartPr>
      <w:docPartBody>
        <w:p w:rsidR="00A0086C" w:rsidRDefault="000C00F0" w:rsidP="000C00F0">
          <w:pPr>
            <w:pStyle w:val="D9F0B36B9EDD4293A9B50295C772E0D7"/>
          </w:pPr>
          <w:r w:rsidRPr="00407CEC">
            <w:rPr>
              <w:rStyle w:val="Zstupntext"/>
            </w:rPr>
            <w:t>Vyberte položku.</w:t>
          </w:r>
        </w:p>
      </w:docPartBody>
    </w:docPart>
    <w:docPart>
      <w:docPartPr>
        <w:name w:val="AA38344D9CF547F290D022F5E29AB964"/>
        <w:category>
          <w:name w:val="Všeobecné"/>
          <w:gallery w:val="placeholder"/>
        </w:category>
        <w:types>
          <w:type w:val="bbPlcHdr"/>
        </w:types>
        <w:behaviors>
          <w:behavior w:val="content"/>
        </w:behaviors>
        <w:guid w:val="{9825454A-17BA-474A-8395-9012CA00EDD7}"/>
      </w:docPartPr>
      <w:docPartBody>
        <w:p w:rsidR="00A0086C" w:rsidRDefault="000C00F0" w:rsidP="000C00F0">
          <w:pPr>
            <w:pStyle w:val="AA38344D9CF547F290D022F5E29AB964"/>
          </w:pPr>
          <w:r w:rsidRPr="00407CEC">
            <w:rPr>
              <w:rStyle w:val="Zstupntext"/>
            </w:rPr>
            <w:t>Vyberte položku.</w:t>
          </w:r>
        </w:p>
      </w:docPartBody>
    </w:docPart>
    <w:docPart>
      <w:docPartPr>
        <w:name w:val="CEF2C93ECEE3429987AFD2E37EBC20DD"/>
        <w:category>
          <w:name w:val="Všeobecné"/>
          <w:gallery w:val="placeholder"/>
        </w:category>
        <w:types>
          <w:type w:val="bbPlcHdr"/>
        </w:types>
        <w:behaviors>
          <w:behavior w:val="content"/>
        </w:behaviors>
        <w:guid w:val="{2D31CB78-5214-474C-B586-48FA413BA08D}"/>
      </w:docPartPr>
      <w:docPartBody>
        <w:p w:rsidR="00A0086C" w:rsidRDefault="00A0086C" w:rsidP="00A0086C">
          <w:pPr>
            <w:pStyle w:val="CEF2C93ECEE3429987AFD2E37EBC20DD"/>
          </w:pPr>
          <w:r w:rsidRPr="00407CEC">
            <w:rPr>
              <w:rStyle w:val="Zstupntext"/>
            </w:rPr>
            <w:t>Vyberte položku.</w:t>
          </w:r>
        </w:p>
      </w:docPartBody>
    </w:docPart>
    <w:docPart>
      <w:docPartPr>
        <w:name w:val="8BFD24C6EB07449C99EDD1F778390F27"/>
        <w:category>
          <w:name w:val="Všeobecné"/>
          <w:gallery w:val="placeholder"/>
        </w:category>
        <w:types>
          <w:type w:val="bbPlcHdr"/>
        </w:types>
        <w:behaviors>
          <w:behavior w:val="content"/>
        </w:behaviors>
        <w:guid w:val="{1FC70BB2-4EF0-4457-B080-7C48EF039F1E}"/>
      </w:docPartPr>
      <w:docPartBody>
        <w:p w:rsidR="00A0086C" w:rsidRDefault="00A0086C" w:rsidP="00A0086C">
          <w:pPr>
            <w:pStyle w:val="8BFD24C6EB07449C99EDD1F778390F27"/>
          </w:pPr>
          <w:r w:rsidRPr="00407CEC">
            <w:rPr>
              <w:rStyle w:val="Zstupntext"/>
            </w:rPr>
            <w:t>Vyberte položku.</w:t>
          </w:r>
        </w:p>
      </w:docPartBody>
    </w:docPart>
    <w:docPart>
      <w:docPartPr>
        <w:name w:val="C052A77794634A70B46017E78E518495"/>
        <w:category>
          <w:name w:val="Všeobecné"/>
          <w:gallery w:val="placeholder"/>
        </w:category>
        <w:types>
          <w:type w:val="bbPlcHdr"/>
        </w:types>
        <w:behaviors>
          <w:behavior w:val="content"/>
        </w:behaviors>
        <w:guid w:val="{46225E79-15DD-4D20-93D1-AEBBA369CEDF}"/>
      </w:docPartPr>
      <w:docPartBody>
        <w:p w:rsidR="00A0086C" w:rsidRDefault="00A0086C" w:rsidP="00A0086C">
          <w:pPr>
            <w:pStyle w:val="C052A77794634A70B46017E78E518495"/>
          </w:pPr>
          <w:r w:rsidRPr="00407CEC">
            <w:rPr>
              <w:rStyle w:val="Zstupntext"/>
            </w:rPr>
            <w:t>Vyberte položku.</w:t>
          </w:r>
        </w:p>
      </w:docPartBody>
    </w:docPart>
    <w:docPart>
      <w:docPartPr>
        <w:name w:val="89E5FC43F5494C8E98980E3816C81884"/>
        <w:category>
          <w:name w:val="Všeobecné"/>
          <w:gallery w:val="placeholder"/>
        </w:category>
        <w:types>
          <w:type w:val="bbPlcHdr"/>
        </w:types>
        <w:behaviors>
          <w:behavior w:val="content"/>
        </w:behaviors>
        <w:guid w:val="{317241EC-EBE6-4117-9152-80EBB1252314}"/>
      </w:docPartPr>
      <w:docPartBody>
        <w:p w:rsidR="00A0086C" w:rsidRDefault="00A0086C" w:rsidP="00A0086C">
          <w:pPr>
            <w:pStyle w:val="89E5FC43F5494C8E98980E3816C81884"/>
          </w:pPr>
          <w:r w:rsidRPr="00407CEC">
            <w:rPr>
              <w:rStyle w:val="Zstupntext"/>
            </w:rPr>
            <w:t>Vyberte položku.</w:t>
          </w:r>
        </w:p>
      </w:docPartBody>
    </w:docPart>
    <w:docPart>
      <w:docPartPr>
        <w:name w:val="95C4BB2F44404A91BA3D370537A7C8BE"/>
        <w:category>
          <w:name w:val="Všeobecné"/>
          <w:gallery w:val="placeholder"/>
        </w:category>
        <w:types>
          <w:type w:val="bbPlcHdr"/>
        </w:types>
        <w:behaviors>
          <w:behavior w:val="content"/>
        </w:behaviors>
        <w:guid w:val="{D665E58C-3682-4A7F-9113-DABF5F5FABE0}"/>
      </w:docPartPr>
      <w:docPartBody>
        <w:p w:rsidR="00A0086C" w:rsidRDefault="00A0086C" w:rsidP="00A0086C">
          <w:pPr>
            <w:pStyle w:val="95C4BB2F44404A91BA3D370537A7C8BE"/>
          </w:pPr>
          <w:r w:rsidRPr="00407CEC">
            <w:rPr>
              <w:rStyle w:val="Zstupntext"/>
            </w:rPr>
            <w:t>Vyberte položku.</w:t>
          </w:r>
        </w:p>
      </w:docPartBody>
    </w:docPart>
    <w:docPart>
      <w:docPartPr>
        <w:name w:val="1AE15DF9740543D4A51938F094140EDB"/>
        <w:category>
          <w:name w:val="Všeobecné"/>
          <w:gallery w:val="placeholder"/>
        </w:category>
        <w:types>
          <w:type w:val="bbPlcHdr"/>
        </w:types>
        <w:behaviors>
          <w:behavior w:val="content"/>
        </w:behaviors>
        <w:guid w:val="{04654B48-6826-4B8C-89C4-0F75B3B76379}"/>
      </w:docPartPr>
      <w:docPartBody>
        <w:p w:rsidR="00A0086C" w:rsidRDefault="00A0086C" w:rsidP="00A0086C">
          <w:pPr>
            <w:pStyle w:val="1AE15DF9740543D4A51938F094140EDB"/>
          </w:pPr>
          <w:r w:rsidRPr="00407CEC">
            <w:rPr>
              <w:rStyle w:val="Zstupntext"/>
            </w:rPr>
            <w:t>Vyberte položku.</w:t>
          </w:r>
        </w:p>
      </w:docPartBody>
    </w:docPart>
    <w:docPart>
      <w:docPartPr>
        <w:name w:val="BF9E45B88E894F9BBCBBCEFADC9382DA"/>
        <w:category>
          <w:name w:val="Všeobecné"/>
          <w:gallery w:val="placeholder"/>
        </w:category>
        <w:types>
          <w:type w:val="bbPlcHdr"/>
        </w:types>
        <w:behaviors>
          <w:behavior w:val="content"/>
        </w:behaviors>
        <w:guid w:val="{3DAE0C87-5D84-453C-8D1A-AAE849C16D71}"/>
      </w:docPartPr>
      <w:docPartBody>
        <w:p w:rsidR="00A0086C" w:rsidRDefault="00A0086C" w:rsidP="00A0086C">
          <w:pPr>
            <w:pStyle w:val="BF9E45B88E894F9BBCBBCEFADC9382DA"/>
          </w:pPr>
          <w:r w:rsidRPr="00407CEC">
            <w:rPr>
              <w:rStyle w:val="Zstupntext"/>
            </w:rPr>
            <w:t>Vyberte položku.</w:t>
          </w:r>
        </w:p>
      </w:docPartBody>
    </w:docPart>
    <w:docPart>
      <w:docPartPr>
        <w:name w:val="7071977E59E8476BBD1EC54443CDC23C"/>
        <w:category>
          <w:name w:val="Všeobecné"/>
          <w:gallery w:val="placeholder"/>
        </w:category>
        <w:types>
          <w:type w:val="bbPlcHdr"/>
        </w:types>
        <w:behaviors>
          <w:behavior w:val="content"/>
        </w:behaviors>
        <w:guid w:val="{4C88F27A-E864-439D-9505-64DD6A23E5FE}"/>
      </w:docPartPr>
      <w:docPartBody>
        <w:p w:rsidR="00A0086C" w:rsidRDefault="00A0086C" w:rsidP="00A0086C">
          <w:pPr>
            <w:pStyle w:val="7071977E59E8476BBD1EC54443CDC23C"/>
          </w:pPr>
          <w:r w:rsidRPr="00407CEC">
            <w:rPr>
              <w:rStyle w:val="Zstupntext"/>
            </w:rPr>
            <w:t>Vyberte položku.</w:t>
          </w:r>
        </w:p>
      </w:docPartBody>
    </w:docPart>
    <w:docPart>
      <w:docPartPr>
        <w:name w:val="1A69B0EEA9BA4225ABBD20226C81FAC3"/>
        <w:category>
          <w:name w:val="Všeobecné"/>
          <w:gallery w:val="placeholder"/>
        </w:category>
        <w:types>
          <w:type w:val="bbPlcHdr"/>
        </w:types>
        <w:behaviors>
          <w:behavior w:val="content"/>
        </w:behaviors>
        <w:guid w:val="{702C5607-B3BA-48CC-A798-DAF04B490A58}"/>
      </w:docPartPr>
      <w:docPartBody>
        <w:p w:rsidR="00AC643A" w:rsidRDefault="00AC643A" w:rsidP="00AC643A">
          <w:pPr>
            <w:pStyle w:val="1A69B0EEA9BA4225ABBD20226C81FAC3"/>
          </w:pPr>
          <w:r w:rsidRPr="00407CEC">
            <w:rPr>
              <w:rStyle w:val="Zstupntext"/>
            </w:rPr>
            <w:t>Vyberte položku.</w:t>
          </w:r>
        </w:p>
      </w:docPartBody>
    </w:docPart>
    <w:docPart>
      <w:docPartPr>
        <w:name w:val="C1C880AE66394DF19DA107AB910A8833"/>
        <w:category>
          <w:name w:val="Všeobecné"/>
          <w:gallery w:val="placeholder"/>
        </w:category>
        <w:types>
          <w:type w:val="bbPlcHdr"/>
        </w:types>
        <w:behaviors>
          <w:behavior w:val="content"/>
        </w:behaviors>
        <w:guid w:val="{52A3815D-1202-4D3B-920C-C37B9F17C43B}"/>
      </w:docPartPr>
      <w:docPartBody>
        <w:p w:rsidR="00AC643A" w:rsidRDefault="00AC643A" w:rsidP="00AC643A">
          <w:pPr>
            <w:pStyle w:val="C1C880AE66394DF19DA107AB910A8833"/>
          </w:pPr>
          <w:r w:rsidRPr="00407CEC">
            <w:rPr>
              <w:rStyle w:val="Zstupntext"/>
            </w:rPr>
            <w:t>Vyberte položku.</w:t>
          </w:r>
        </w:p>
      </w:docPartBody>
    </w:docPart>
    <w:docPart>
      <w:docPartPr>
        <w:name w:val="B8F9EE08D3184F8483305F1C7312F7B6"/>
        <w:category>
          <w:name w:val="Všeobecné"/>
          <w:gallery w:val="placeholder"/>
        </w:category>
        <w:types>
          <w:type w:val="bbPlcHdr"/>
        </w:types>
        <w:behaviors>
          <w:behavior w:val="content"/>
        </w:behaviors>
        <w:guid w:val="{25510787-1D6A-4361-990E-BBC7D25D00C1}"/>
      </w:docPartPr>
      <w:docPartBody>
        <w:p w:rsidR="00AC643A" w:rsidRDefault="00AC643A" w:rsidP="00AC643A">
          <w:pPr>
            <w:pStyle w:val="B8F9EE08D3184F8483305F1C7312F7B6"/>
          </w:pPr>
          <w:r w:rsidRPr="00407CEC">
            <w:rPr>
              <w:rStyle w:val="Zstupntext"/>
            </w:rPr>
            <w:t>Vyberte položku.</w:t>
          </w:r>
        </w:p>
      </w:docPartBody>
    </w:docPart>
    <w:docPart>
      <w:docPartPr>
        <w:name w:val="523FEA6937A446349832F989DE80B538"/>
        <w:category>
          <w:name w:val="Všeobecné"/>
          <w:gallery w:val="placeholder"/>
        </w:category>
        <w:types>
          <w:type w:val="bbPlcHdr"/>
        </w:types>
        <w:behaviors>
          <w:behavior w:val="content"/>
        </w:behaviors>
        <w:guid w:val="{30BDC526-6CDB-4464-9EF1-F55D798FA85E}"/>
      </w:docPartPr>
      <w:docPartBody>
        <w:p w:rsidR="00AC643A" w:rsidRDefault="00AC643A" w:rsidP="00AC643A">
          <w:pPr>
            <w:pStyle w:val="523FEA6937A446349832F989DE80B538"/>
          </w:pPr>
          <w:r w:rsidRPr="00407CEC">
            <w:rPr>
              <w:rStyle w:val="Zstupntext"/>
            </w:rPr>
            <w:t>Vyberte položku.</w:t>
          </w:r>
        </w:p>
      </w:docPartBody>
    </w:docPart>
    <w:docPart>
      <w:docPartPr>
        <w:name w:val="FDE13DF4D6684E7094010752835DD51E"/>
        <w:category>
          <w:name w:val="Všeobecné"/>
          <w:gallery w:val="placeholder"/>
        </w:category>
        <w:types>
          <w:type w:val="bbPlcHdr"/>
        </w:types>
        <w:behaviors>
          <w:behavior w:val="content"/>
        </w:behaviors>
        <w:guid w:val="{5EA8A297-B65E-484F-9E43-5907CAA6C42B}"/>
      </w:docPartPr>
      <w:docPartBody>
        <w:p w:rsidR="00AC643A" w:rsidRDefault="00AC643A" w:rsidP="00AC643A">
          <w:pPr>
            <w:pStyle w:val="FDE13DF4D6684E7094010752835DD51E"/>
          </w:pPr>
          <w:r w:rsidRPr="00407CEC">
            <w:rPr>
              <w:rStyle w:val="Zstupntext"/>
            </w:rPr>
            <w:t>Vyberte položku.</w:t>
          </w:r>
        </w:p>
      </w:docPartBody>
    </w:docPart>
    <w:docPart>
      <w:docPartPr>
        <w:name w:val="857C845B10BA4CA2AF0B17A629BDCF69"/>
        <w:category>
          <w:name w:val="Všeobecné"/>
          <w:gallery w:val="placeholder"/>
        </w:category>
        <w:types>
          <w:type w:val="bbPlcHdr"/>
        </w:types>
        <w:behaviors>
          <w:behavior w:val="content"/>
        </w:behaviors>
        <w:guid w:val="{348B0CCA-1739-4C5B-9BDE-C00F1C1D47E6}"/>
      </w:docPartPr>
      <w:docPartBody>
        <w:p w:rsidR="00AC643A" w:rsidRDefault="00AC643A" w:rsidP="00AC643A">
          <w:pPr>
            <w:pStyle w:val="857C845B10BA4CA2AF0B17A629BDCF69"/>
          </w:pPr>
          <w:r w:rsidRPr="00407CEC">
            <w:rPr>
              <w:rStyle w:val="Zstupntext"/>
            </w:rPr>
            <w:t>Vyberte položku.</w:t>
          </w:r>
        </w:p>
      </w:docPartBody>
    </w:docPart>
    <w:docPart>
      <w:docPartPr>
        <w:name w:val="00150141BE764531B8C48393FFB8BD86"/>
        <w:category>
          <w:name w:val="Všeobecné"/>
          <w:gallery w:val="placeholder"/>
        </w:category>
        <w:types>
          <w:type w:val="bbPlcHdr"/>
        </w:types>
        <w:behaviors>
          <w:behavior w:val="content"/>
        </w:behaviors>
        <w:guid w:val="{7202EFF2-7175-45AF-87F9-5D84A82F8A7A}"/>
      </w:docPartPr>
      <w:docPartBody>
        <w:p w:rsidR="007378F9" w:rsidRDefault="00834B9A" w:rsidP="00834B9A">
          <w:pPr>
            <w:pStyle w:val="00150141BE764531B8C48393FFB8BD86"/>
          </w:pPr>
          <w:r w:rsidRPr="00407CEC">
            <w:rPr>
              <w:rStyle w:val="Zstupntext"/>
            </w:rPr>
            <w:t>Vyberte položku.</w:t>
          </w:r>
        </w:p>
      </w:docPartBody>
    </w:docPart>
    <w:docPart>
      <w:docPartPr>
        <w:name w:val="25D6ADB87FC442A88E0E1EA9046A9860"/>
        <w:category>
          <w:name w:val="Všeobecné"/>
          <w:gallery w:val="placeholder"/>
        </w:category>
        <w:types>
          <w:type w:val="bbPlcHdr"/>
        </w:types>
        <w:behaviors>
          <w:behavior w:val="content"/>
        </w:behaviors>
        <w:guid w:val="{51BD565B-4C71-4A32-B1FB-9A03430F3FA2}"/>
      </w:docPartPr>
      <w:docPartBody>
        <w:p w:rsidR="007378F9" w:rsidRDefault="007378F9" w:rsidP="007378F9">
          <w:pPr>
            <w:pStyle w:val="25D6ADB87FC442A88E0E1EA9046A9860"/>
          </w:pPr>
          <w:r w:rsidRPr="00407CEC">
            <w:rPr>
              <w:rStyle w:val="Zstupntext"/>
            </w:rPr>
            <w:t>Vyberte položku.</w:t>
          </w:r>
        </w:p>
      </w:docPartBody>
    </w:docPart>
    <w:docPart>
      <w:docPartPr>
        <w:name w:val="241D00F01B84428D86A5491DEC46955A"/>
        <w:category>
          <w:name w:val="Všeobecné"/>
          <w:gallery w:val="placeholder"/>
        </w:category>
        <w:types>
          <w:type w:val="bbPlcHdr"/>
        </w:types>
        <w:behaviors>
          <w:behavior w:val="content"/>
        </w:behaviors>
        <w:guid w:val="{F111D1B5-A071-4CE0-917F-FC42DB4588B2}"/>
      </w:docPartPr>
      <w:docPartBody>
        <w:p w:rsidR="007378F9" w:rsidRDefault="007378F9" w:rsidP="007378F9">
          <w:pPr>
            <w:pStyle w:val="241D00F01B84428D86A5491DEC46955A"/>
          </w:pPr>
          <w:r w:rsidRPr="00407CEC">
            <w:rPr>
              <w:rStyle w:val="Zstupntext"/>
            </w:rPr>
            <w:t>Vyberte položku.</w:t>
          </w:r>
        </w:p>
      </w:docPartBody>
    </w:docPart>
    <w:docPart>
      <w:docPartPr>
        <w:name w:val="DA9A026AA5934606BEB2F6A6856DE12F"/>
        <w:category>
          <w:name w:val="Všeobecné"/>
          <w:gallery w:val="placeholder"/>
        </w:category>
        <w:types>
          <w:type w:val="bbPlcHdr"/>
        </w:types>
        <w:behaviors>
          <w:behavior w:val="content"/>
        </w:behaviors>
        <w:guid w:val="{F87CF834-B90D-4764-B851-2E32A5BCA2D0}"/>
      </w:docPartPr>
      <w:docPartBody>
        <w:p w:rsidR="007378F9" w:rsidRDefault="007378F9" w:rsidP="007378F9">
          <w:pPr>
            <w:pStyle w:val="DA9A026AA5934606BEB2F6A6856DE12F"/>
          </w:pPr>
          <w:r w:rsidRPr="00407CEC">
            <w:rPr>
              <w:rStyle w:val="Zstupntext"/>
            </w:rPr>
            <w:t>Vyberte položku.</w:t>
          </w:r>
        </w:p>
      </w:docPartBody>
    </w:docPart>
    <w:docPart>
      <w:docPartPr>
        <w:name w:val="0F12E36D4D97474BB474A4737478AB66"/>
        <w:category>
          <w:name w:val="Všeobecné"/>
          <w:gallery w:val="placeholder"/>
        </w:category>
        <w:types>
          <w:type w:val="bbPlcHdr"/>
        </w:types>
        <w:behaviors>
          <w:behavior w:val="content"/>
        </w:behaviors>
        <w:guid w:val="{F2BE2B42-C749-4C26-85A4-30FEEC31DB8D}"/>
      </w:docPartPr>
      <w:docPartBody>
        <w:p w:rsidR="00AB7F95" w:rsidRDefault="007378F9" w:rsidP="007378F9">
          <w:pPr>
            <w:pStyle w:val="0F12E36D4D97474BB474A4737478AB66"/>
          </w:pPr>
          <w:r w:rsidRPr="00407CEC">
            <w:rPr>
              <w:rStyle w:val="Zstupntext"/>
            </w:rPr>
            <w:t>Vyberte položku.</w:t>
          </w:r>
        </w:p>
      </w:docPartBody>
    </w:docPart>
    <w:docPart>
      <w:docPartPr>
        <w:name w:val="8D9A4512E68F4BCF905F14730D7D0D9A"/>
        <w:category>
          <w:name w:val="Všeobecné"/>
          <w:gallery w:val="placeholder"/>
        </w:category>
        <w:types>
          <w:type w:val="bbPlcHdr"/>
        </w:types>
        <w:behaviors>
          <w:behavior w:val="content"/>
        </w:behaviors>
        <w:guid w:val="{DB9D7ABB-0C9A-4844-8CD6-49CD68C3EBF1}"/>
      </w:docPartPr>
      <w:docPartBody>
        <w:p w:rsidR="00AB7F95" w:rsidRDefault="00AB7F95" w:rsidP="00AB7F95">
          <w:pPr>
            <w:pStyle w:val="8D9A4512E68F4BCF905F14730D7D0D9A"/>
          </w:pPr>
          <w:r w:rsidRPr="00407CEC">
            <w:rPr>
              <w:rStyle w:val="Zstupntext"/>
            </w:rPr>
            <w:t>Vyberte položku.</w:t>
          </w:r>
        </w:p>
      </w:docPartBody>
    </w:docPart>
    <w:docPart>
      <w:docPartPr>
        <w:name w:val="61C0C86717E247ABA340162086C3ACAC"/>
        <w:category>
          <w:name w:val="Všeobecné"/>
          <w:gallery w:val="placeholder"/>
        </w:category>
        <w:types>
          <w:type w:val="bbPlcHdr"/>
        </w:types>
        <w:behaviors>
          <w:behavior w:val="content"/>
        </w:behaviors>
        <w:guid w:val="{829268E5-A70A-4EBC-B459-4FEF4B2726F9}"/>
      </w:docPartPr>
      <w:docPartBody>
        <w:p w:rsidR="0053770A" w:rsidRDefault="00977FB7" w:rsidP="00977FB7">
          <w:pPr>
            <w:pStyle w:val="61C0C86717E247ABA340162086C3ACAC"/>
          </w:pPr>
          <w:r w:rsidRPr="00407CEC">
            <w:rPr>
              <w:rStyle w:val="Zstupntext"/>
            </w:rPr>
            <w:t>Vyberte položku.</w:t>
          </w:r>
        </w:p>
      </w:docPartBody>
    </w:docPart>
    <w:docPart>
      <w:docPartPr>
        <w:name w:val="8F8D60CB9FA847D392BE5F6F48235120"/>
        <w:category>
          <w:name w:val="Všeobecné"/>
          <w:gallery w:val="placeholder"/>
        </w:category>
        <w:types>
          <w:type w:val="bbPlcHdr"/>
        </w:types>
        <w:behaviors>
          <w:behavior w:val="content"/>
        </w:behaviors>
        <w:guid w:val="{1D5D3AFC-AC1E-48BB-8FED-4095DAF60563}"/>
      </w:docPartPr>
      <w:docPartBody>
        <w:p w:rsidR="00251769" w:rsidRDefault="00251769" w:rsidP="00251769">
          <w:pPr>
            <w:pStyle w:val="8F8D60CB9FA847D392BE5F6F48235120"/>
          </w:pPr>
          <w:r w:rsidRPr="00407CEC">
            <w:rPr>
              <w:rStyle w:val="Zstupntext"/>
            </w:rPr>
            <w:t>Vyberte položku.</w:t>
          </w:r>
        </w:p>
      </w:docPartBody>
    </w:docPart>
    <w:docPart>
      <w:docPartPr>
        <w:name w:val="5C622ECF0497442A9537E513933BA11D"/>
        <w:category>
          <w:name w:val="Všeobecné"/>
          <w:gallery w:val="placeholder"/>
        </w:category>
        <w:types>
          <w:type w:val="bbPlcHdr"/>
        </w:types>
        <w:behaviors>
          <w:behavior w:val="content"/>
        </w:behaviors>
        <w:guid w:val="{E71A39DE-65E3-4B39-AAAA-32468B18E46B}"/>
      </w:docPartPr>
      <w:docPartBody>
        <w:p w:rsidR="00AD5178" w:rsidRDefault="00AD5178" w:rsidP="00AD5178">
          <w:pPr>
            <w:pStyle w:val="5C622ECF0497442A9537E513933BA11D"/>
          </w:pPr>
          <w:r w:rsidRPr="00407CEC">
            <w:rPr>
              <w:rStyle w:val="Zstupntext"/>
            </w:rPr>
            <w:t>Vyberte položku.</w:t>
          </w:r>
        </w:p>
      </w:docPartBody>
    </w:docPart>
    <w:docPart>
      <w:docPartPr>
        <w:name w:val="4BA30D0BC650471EB4720BA903D071E9"/>
        <w:category>
          <w:name w:val="Všeobecné"/>
          <w:gallery w:val="placeholder"/>
        </w:category>
        <w:types>
          <w:type w:val="bbPlcHdr"/>
        </w:types>
        <w:behaviors>
          <w:behavior w:val="content"/>
        </w:behaviors>
        <w:guid w:val="{F09B6EBE-D0C4-4EE2-8CE2-5A15B5AEF79D}"/>
      </w:docPartPr>
      <w:docPartBody>
        <w:p w:rsidR="003B09E7" w:rsidRDefault="003B09E7" w:rsidP="003B09E7">
          <w:pPr>
            <w:pStyle w:val="4BA30D0BC650471EB4720BA903D071E9"/>
          </w:pPr>
          <w:r w:rsidRPr="00407CEC">
            <w:rPr>
              <w:rStyle w:val="Zstupntext"/>
            </w:rPr>
            <w:t>Vyberte položku.</w:t>
          </w:r>
        </w:p>
      </w:docPartBody>
    </w:docPart>
    <w:docPart>
      <w:docPartPr>
        <w:name w:val="6EB696FB050C4EF896A98E23641CC23C"/>
        <w:category>
          <w:name w:val="Všeobecné"/>
          <w:gallery w:val="placeholder"/>
        </w:category>
        <w:types>
          <w:type w:val="bbPlcHdr"/>
        </w:types>
        <w:behaviors>
          <w:behavior w:val="content"/>
        </w:behaviors>
        <w:guid w:val="{9EE4F1F9-4D74-4294-830D-C578B7300F6E}"/>
      </w:docPartPr>
      <w:docPartBody>
        <w:p w:rsidR="003B09E7" w:rsidRDefault="003B09E7" w:rsidP="003B09E7">
          <w:pPr>
            <w:pStyle w:val="6EB696FB050C4EF896A98E23641CC23C"/>
          </w:pPr>
          <w:r w:rsidRPr="00407CEC">
            <w:rPr>
              <w:rStyle w:val="Zstupntext"/>
            </w:rPr>
            <w:t>Vyberte položku.</w:t>
          </w:r>
        </w:p>
      </w:docPartBody>
    </w:docPart>
    <w:docPart>
      <w:docPartPr>
        <w:name w:val="D14053306EAD4C919B4F04504EC38576"/>
        <w:category>
          <w:name w:val="Všeobecné"/>
          <w:gallery w:val="placeholder"/>
        </w:category>
        <w:types>
          <w:type w:val="bbPlcHdr"/>
        </w:types>
        <w:behaviors>
          <w:behavior w:val="content"/>
        </w:behaviors>
        <w:guid w:val="{F8AAFD3E-798D-480B-BD1E-17BABD981BC7}"/>
      </w:docPartPr>
      <w:docPartBody>
        <w:p w:rsidR="003B09E7" w:rsidRDefault="003B09E7" w:rsidP="003B09E7">
          <w:pPr>
            <w:pStyle w:val="D14053306EAD4C919B4F04504EC38576"/>
          </w:pPr>
          <w:r w:rsidRPr="00407CEC">
            <w:rPr>
              <w:rStyle w:val="Zstupntext"/>
            </w:rPr>
            <w:t>Vyberte položku.</w:t>
          </w:r>
        </w:p>
      </w:docPartBody>
    </w:docPart>
    <w:docPart>
      <w:docPartPr>
        <w:name w:val="BD5A110E61DB4B60B2C8C1161F4E68AC"/>
        <w:category>
          <w:name w:val="Všeobecné"/>
          <w:gallery w:val="placeholder"/>
        </w:category>
        <w:types>
          <w:type w:val="bbPlcHdr"/>
        </w:types>
        <w:behaviors>
          <w:behavior w:val="content"/>
        </w:behaviors>
        <w:guid w:val="{F79C5075-2372-44D9-A679-B05A5C495DE9}"/>
      </w:docPartPr>
      <w:docPartBody>
        <w:p w:rsidR="003B09E7" w:rsidRDefault="003B09E7" w:rsidP="003B09E7">
          <w:pPr>
            <w:pStyle w:val="BD5A110E61DB4B60B2C8C1161F4E68AC"/>
          </w:pPr>
          <w:r w:rsidRPr="00407CEC">
            <w:rPr>
              <w:rStyle w:val="Zstupntext"/>
            </w:rPr>
            <w:t>Vyberte položku.</w:t>
          </w:r>
        </w:p>
      </w:docPartBody>
    </w:docPart>
    <w:docPart>
      <w:docPartPr>
        <w:name w:val="E73E5F6A8D1447A8A20246129E5AB5AA"/>
        <w:category>
          <w:name w:val="Všeobecné"/>
          <w:gallery w:val="placeholder"/>
        </w:category>
        <w:types>
          <w:type w:val="bbPlcHdr"/>
        </w:types>
        <w:behaviors>
          <w:behavior w:val="content"/>
        </w:behaviors>
        <w:guid w:val="{0E52A33E-1841-40E1-906B-DB760BDBDD54}"/>
      </w:docPartPr>
      <w:docPartBody>
        <w:p w:rsidR="00AF1444" w:rsidRDefault="00AF1444" w:rsidP="00AF1444">
          <w:pPr>
            <w:pStyle w:val="E73E5F6A8D1447A8A20246129E5AB5AA"/>
          </w:pPr>
          <w:r w:rsidRPr="00407CEC">
            <w:rPr>
              <w:rStyle w:val="Zstupntext"/>
            </w:rPr>
            <w:t>Vyberte položku.</w:t>
          </w:r>
        </w:p>
      </w:docPartBody>
    </w:docPart>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
      <w:docPartPr>
        <w:name w:val="AD559FB44E094A2D865FF52297C396C4"/>
        <w:category>
          <w:name w:val="Všeobecné"/>
          <w:gallery w:val="placeholder"/>
        </w:category>
        <w:types>
          <w:type w:val="bbPlcHdr"/>
        </w:types>
        <w:behaviors>
          <w:behavior w:val="content"/>
        </w:behaviors>
        <w:guid w:val="{E772E7BE-F5B1-4AAD-B6CE-ACF82E7B1A7F}"/>
      </w:docPartPr>
      <w:docPartBody>
        <w:p w:rsidR="00957982" w:rsidRDefault="00957982" w:rsidP="00957982">
          <w:pPr>
            <w:pStyle w:val="AD559FB44E094A2D865FF52297C396C4"/>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00F0"/>
    <w:rsid w:val="0000274C"/>
    <w:rsid w:val="00041213"/>
    <w:rsid w:val="000C00F0"/>
    <w:rsid w:val="0010410F"/>
    <w:rsid w:val="001122F9"/>
    <w:rsid w:val="00160F11"/>
    <w:rsid w:val="0017711A"/>
    <w:rsid w:val="001A3A5A"/>
    <w:rsid w:val="001B4811"/>
    <w:rsid w:val="0021718E"/>
    <w:rsid w:val="00244A61"/>
    <w:rsid w:val="00251769"/>
    <w:rsid w:val="002770AF"/>
    <w:rsid w:val="00282C1B"/>
    <w:rsid w:val="002B62CC"/>
    <w:rsid w:val="00304106"/>
    <w:rsid w:val="00310401"/>
    <w:rsid w:val="00370EBF"/>
    <w:rsid w:val="003A50B9"/>
    <w:rsid w:val="003B09E7"/>
    <w:rsid w:val="004E475F"/>
    <w:rsid w:val="004E4E7D"/>
    <w:rsid w:val="00535568"/>
    <w:rsid w:val="0053770A"/>
    <w:rsid w:val="00547751"/>
    <w:rsid w:val="005B2E09"/>
    <w:rsid w:val="00606ACC"/>
    <w:rsid w:val="00620F1A"/>
    <w:rsid w:val="00642616"/>
    <w:rsid w:val="00706F5E"/>
    <w:rsid w:val="007378F9"/>
    <w:rsid w:val="007C0BF0"/>
    <w:rsid w:val="007C7209"/>
    <w:rsid w:val="0080193A"/>
    <w:rsid w:val="00817F3D"/>
    <w:rsid w:val="00834B9A"/>
    <w:rsid w:val="00836081"/>
    <w:rsid w:val="0085467C"/>
    <w:rsid w:val="00860710"/>
    <w:rsid w:val="0086094C"/>
    <w:rsid w:val="008A515F"/>
    <w:rsid w:val="008B4E63"/>
    <w:rsid w:val="009060A3"/>
    <w:rsid w:val="00957982"/>
    <w:rsid w:val="00977FB7"/>
    <w:rsid w:val="009B0881"/>
    <w:rsid w:val="009F29D1"/>
    <w:rsid w:val="00A0086C"/>
    <w:rsid w:val="00A82B5F"/>
    <w:rsid w:val="00A846CE"/>
    <w:rsid w:val="00A858A7"/>
    <w:rsid w:val="00AB7F95"/>
    <w:rsid w:val="00AC643A"/>
    <w:rsid w:val="00AD5178"/>
    <w:rsid w:val="00AF1444"/>
    <w:rsid w:val="00AF44A4"/>
    <w:rsid w:val="00B21028"/>
    <w:rsid w:val="00B3241F"/>
    <w:rsid w:val="00B76F48"/>
    <w:rsid w:val="00BB56C7"/>
    <w:rsid w:val="00C0597A"/>
    <w:rsid w:val="00C230B1"/>
    <w:rsid w:val="00C8138C"/>
    <w:rsid w:val="00C825C0"/>
    <w:rsid w:val="00D9723C"/>
    <w:rsid w:val="00DC6938"/>
    <w:rsid w:val="00E34B28"/>
    <w:rsid w:val="00E60167"/>
    <w:rsid w:val="00EC7E7B"/>
    <w:rsid w:val="00EF231C"/>
    <w:rsid w:val="00F548D6"/>
    <w:rsid w:val="00F6071D"/>
    <w:rsid w:val="00F80F20"/>
    <w:rsid w:val="00FF60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82B5F"/>
    <w:rPr>
      <w:rFonts w:cs="Times New Roman"/>
      <w:color w:val="808080"/>
    </w:rPr>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31033-160F-49ED-AC34-73975706D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41209</Words>
  <Characters>234897</Characters>
  <Application>Microsoft Office Word</Application>
  <DocSecurity>0</DocSecurity>
  <Lines>1957</Lines>
  <Paragraphs>551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275555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Branislav Hudec</cp:lastModifiedBy>
  <cp:revision>7</cp:revision>
  <cp:lastPrinted>2018-02-20T08:59:00Z</cp:lastPrinted>
  <dcterms:created xsi:type="dcterms:W3CDTF">2018-04-27T16:19:00Z</dcterms:created>
  <dcterms:modified xsi:type="dcterms:W3CDTF">2018-04-29T22:11:00Z</dcterms:modified>
</cp:coreProperties>
</file>